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2BD9" w:rsidRPr="005756CF" w:rsidRDefault="008F2BD9" w:rsidP="00214EE5">
      <w:pPr>
        <w:spacing w:before="120"/>
        <w:jc w:val="center"/>
        <w:rPr>
          <w:rFonts w:ascii="Arial" w:hAnsi="Arial" w:cs="Arial"/>
          <w:b/>
          <w:caps/>
          <w:sz w:val="28"/>
        </w:rPr>
      </w:pPr>
      <w:r w:rsidRPr="005756CF">
        <w:rPr>
          <w:rFonts w:ascii="Arial" w:hAnsi="Arial" w:cs="Arial"/>
          <w:b/>
          <w:caps/>
          <w:sz w:val="28"/>
        </w:rPr>
        <w:t>Assurance Engagements on Greenhouse Gas Statements –</w:t>
      </w:r>
      <w:del w:id="0" w:author="Beverley Bahlmann" w:date="2012-03-28T13:43:00Z">
        <w:r w:rsidRPr="005756CF" w:rsidDel="005756CF">
          <w:rPr>
            <w:rFonts w:ascii="Arial" w:hAnsi="Arial" w:cs="Arial"/>
            <w:b/>
            <w:caps/>
            <w:sz w:val="28"/>
          </w:rPr>
          <w:delText xml:space="preserve"> Draft </w:delText>
        </w:r>
      </w:del>
      <w:r w:rsidRPr="005756CF">
        <w:rPr>
          <w:rFonts w:ascii="Arial" w:hAnsi="Arial" w:cs="Arial"/>
          <w:b/>
          <w:caps/>
          <w:sz w:val="28"/>
        </w:rPr>
        <w:t>International Standard on Assurance Engagements 3410</w:t>
      </w:r>
      <w:r w:rsidRPr="005756CF" w:rsidDel="008F2BD9">
        <w:rPr>
          <w:rFonts w:ascii="Arial" w:hAnsi="Arial" w:cs="Arial"/>
          <w:b/>
          <w:caps/>
          <w:sz w:val="28"/>
        </w:rPr>
        <w:t xml:space="preserve"> </w:t>
      </w:r>
    </w:p>
    <w:p w:rsidR="00214EE5" w:rsidRDefault="00214EE5" w:rsidP="00214EE5">
      <w:pPr>
        <w:spacing w:before="120"/>
        <w:jc w:val="center"/>
        <w:rPr>
          <w:rFonts w:ascii="Arial" w:hAnsi="Arial" w:cs="Arial"/>
          <w:sz w:val="20"/>
          <w:szCs w:val="20"/>
        </w:rPr>
      </w:pPr>
      <w:r w:rsidRPr="00B77875">
        <w:rPr>
          <w:rFonts w:ascii="Arial" w:hAnsi="Arial" w:cs="Arial"/>
          <w:sz w:val="20"/>
          <w:szCs w:val="20"/>
        </w:rPr>
        <w:t xml:space="preserve">(Effective for assurance reports </w:t>
      </w:r>
      <w:r w:rsidR="00C14AA1" w:rsidRPr="00B77875">
        <w:rPr>
          <w:rFonts w:ascii="Arial" w:hAnsi="Arial" w:cs="Arial"/>
          <w:sz w:val="20"/>
          <w:szCs w:val="20"/>
        </w:rPr>
        <w:t xml:space="preserve">covering </w:t>
      </w:r>
      <w:r w:rsidR="0014309A" w:rsidRPr="00B77875">
        <w:rPr>
          <w:rFonts w:ascii="Arial" w:hAnsi="Arial" w:cs="Arial"/>
          <w:sz w:val="20"/>
          <w:szCs w:val="20"/>
        </w:rPr>
        <w:t>periods end</w:t>
      </w:r>
      <w:r w:rsidR="006C1864" w:rsidRPr="00B77875">
        <w:rPr>
          <w:rFonts w:ascii="Arial" w:hAnsi="Arial" w:cs="Arial"/>
          <w:sz w:val="20"/>
          <w:szCs w:val="20"/>
        </w:rPr>
        <w:t>ing</w:t>
      </w:r>
      <w:r w:rsidRPr="00B77875">
        <w:rPr>
          <w:rFonts w:ascii="Arial" w:hAnsi="Arial" w:cs="Arial"/>
          <w:sz w:val="20"/>
          <w:szCs w:val="20"/>
        </w:rPr>
        <w:t xml:space="preserve"> on or after </w:t>
      </w:r>
      <w:del w:id="1" w:author="Beverley Bahlmann" w:date="2012-03-28T11:45:00Z">
        <w:r w:rsidR="008F2BD9" w:rsidDel="008F2BD9">
          <w:rPr>
            <w:rFonts w:ascii="Arial" w:hAnsi="Arial" w:cs="Arial"/>
            <w:sz w:val="20"/>
            <w:szCs w:val="20"/>
          </w:rPr>
          <w:delText>[date]</w:delText>
        </w:r>
      </w:del>
      <w:r w:rsidR="00C14AA1" w:rsidRPr="00B77875">
        <w:rPr>
          <w:rFonts w:ascii="Arial" w:hAnsi="Arial" w:cs="Arial"/>
          <w:sz w:val="20"/>
          <w:szCs w:val="20"/>
        </w:rPr>
        <w:t xml:space="preserve">September </w:t>
      </w:r>
      <w:r w:rsidR="00963B6A" w:rsidRPr="00B77875">
        <w:rPr>
          <w:rFonts w:ascii="Arial" w:hAnsi="Arial" w:cs="Arial"/>
          <w:sz w:val="20"/>
          <w:szCs w:val="20"/>
        </w:rPr>
        <w:t>30, 2013</w:t>
      </w:r>
      <w:r w:rsidRPr="00B77875">
        <w:rPr>
          <w:rFonts w:ascii="Arial" w:hAnsi="Arial" w:cs="Arial"/>
          <w:sz w:val="20"/>
          <w:szCs w:val="20"/>
        </w:rPr>
        <w:t>)</w:t>
      </w:r>
    </w:p>
    <w:p w:rsidR="008F2BD9" w:rsidRPr="00B77875" w:rsidRDefault="008F2BD9" w:rsidP="00214EE5">
      <w:pPr>
        <w:spacing w:before="120"/>
        <w:jc w:val="center"/>
        <w:rPr>
          <w:rFonts w:ascii="Arial" w:hAnsi="Arial" w:cs="Arial"/>
          <w:sz w:val="20"/>
          <w:szCs w:val="20"/>
        </w:rPr>
      </w:pPr>
      <w:r>
        <w:rPr>
          <w:rFonts w:ascii="Arial" w:hAnsi="Arial" w:cs="Arial"/>
          <w:sz w:val="20"/>
          <w:szCs w:val="20"/>
        </w:rPr>
        <w:t>(MARK-UP — ALL CHANGES AGREED AT MARCH 2012 IAASB MEETING)</w:t>
      </w:r>
    </w:p>
    <w:p w:rsidR="009E525D" w:rsidRPr="00B77875" w:rsidRDefault="009E525D" w:rsidP="00C11512">
      <w:pPr>
        <w:pStyle w:val="Contentshead"/>
        <w:pBdr>
          <w:bottom w:val="single" w:sz="2" w:space="1" w:color="auto"/>
        </w:pBdr>
        <w:spacing w:before="120" w:after="0" w:line="240" w:lineRule="auto"/>
        <w:ind w:left="562" w:hanging="562"/>
        <w:rPr>
          <w:rFonts w:ascii="Arial" w:hAnsi="Arial" w:cs="Arial"/>
        </w:rPr>
      </w:pPr>
      <w:r w:rsidRPr="00B77875">
        <w:rPr>
          <w:rFonts w:ascii="Arial" w:hAnsi="Arial" w:cs="Arial"/>
        </w:rPr>
        <w:t>CONTENTS</w:t>
      </w:r>
    </w:p>
    <w:p w:rsidR="009E3154" w:rsidRPr="00B77875" w:rsidRDefault="009E3154" w:rsidP="00850262">
      <w:pPr>
        <w:pStyle w:val="Paragraph"/>
        <w:tabs>
          <w:tab w:val="clear" w:pos="5659"/>
          <w:tab w:val="left" w:pos="5670"/>
          <w:tab w:val="left" w:pos="7920"/>
        </w:tabs>
        <w:spacing w:before="120" w:after="0" w:line="280" w:lineRule="exact"/>
        <w:ind w:right="0"/>
        <w:rPr>
          <w:rFonts w:ascii="Arial" w:hAnsi="Arial" w:cs="Arial"/>
        </w:rPr>
      </w:pPr>
      <w:r w:rsidRPr="00B77875">
        <w:rPr>
          <w:rFonts w:ascii="Arial" w:hAnsi="Arial" w:cs="Arial"/>
        </w:rPr>
        <w:t>Paragraph</w:t>
      </w:r>
    </w:p>
    <w:p w:rsidR="009E3154" w:rsidRPr="00B77875" w:rsidRDefault="009E3154" w:rsidP="00745241">
      <w:pPr>
        <w:tabs>
          <w:tab w:val="left" w:pos="360"/>
          <w:tab w:val="left" w:leader="dot" w:pos="7920"/>
          <w:tab w:val="right" w:pos="9360"/>
        </w:tabs>
        <w:spacing w:before="120"/>
        <w:ind w:left="475" w:hanging="475"/>
        <w:jc w:val="left"/>
        <w:rPr>
          <w:rFonts w:ascii="Arial" w:eastAsia="MS Mincho" w:hAnsi="Arial" w:cs="Arial"/>
          <w:sz w:val="20"/>
          <w:szCs w:val="20"/>
        </w:rPr>
      </w:pPr>
      <w:r w:rsidRPr="00B77875">
        <w:rPr>
          <w:rFonts w:ascii="Arial" w:hAnsi="Arial" w:cs="Arial"/>
          <w:b/>
          <w:sz w:val="20"/>
          <w:szCs w:val="20"/>
        </w:rPr>
        <w:t>Introduction</w:t>
      </w:r>
      <w:r w:rsidR="007F714B" w:rsidRPr="00B77875">
        <w:rPr>
          <w:rFonts w:ascii="Arial" w:hAnsi="Arial" w:cs="Arial"/>
          <w:sz w:val="20"/>
          <w:szCs w:val="20"/>
        </w:rPr>
        <w:t xml:space="preserve"> </w:t>
      </w:r>
      <w:r w:rsidR="00873A32" w:rsidRPr="00B77875">
        <w:rPr>
          <w:rFonts w:ascii="Arial" w:hAnsi="Arial" w:cs="Arial"/>
          <w:sz w:val="20"/>
          <w:szCs w:val="20"/>
        </w:rPr>
        <w:tab/>
      </w:r>
      <w:r w:rsidR="00873A32" w:rsidRPr="00B77875">
        <w:rPr>
          <w:rFonts w:ascii="Arial" w:hAnsi="Arial" w:cs="Arial"/>
          <w:sz w:val="20"/>
          <w:szCs w:val="20"/>
        </w:rPr>
        <w:tab/>
      </w:r>
      <w:r w:rsidR="00032629" w:rsidRPr="00B77875">
        <w:rPr>
          <w:rFonts w:ascii="Arial" w:hAnsi="Arial" w:cs="Arial"/>
          <w:sz w:val="20"/>
          <w:szCs w:val="20"/>
        </w:rPr>
        <w:t>1</w:t>
      </w:r>
    </w:p>
    <w:p w:rsidR="009E3154" w:rsidRPr="00A4563B" w:rsidRDefault="009E3154" w:rsidP="00745241">
      <w:pPr>
        <w:tabs>
          <w:tab w:val="left" w:leader="dot" w:pos="7920"/>
          <w:tab w:val="right" w:pos="9360"/>
        </w:tabs>
        <w:spacing w:before="120"/>
        <w:ind w:left="360" w:hanging="360"/>
        <w:jc w:val="left"/>
        <w:rPr>
          <w:rFonts w:ascii="Arial" w:eastAsia="MS Mincho" w:hAnsi="Arial" w:cs="Arial"/>
          <w:sz w:val="20"/>
          <w:szCs w:val="20"/>
          <w:lang w:bidi="ar-SA"/>
        </w:rPr>
      </w:pPr>
      <w:r w:rsidRPr="00B77875">
        <w:rPr>
          <w:rFonts w:ascii="Arial" w:hAnsi="Arial" w:cs="Arial"/>
          <w:sz w:val="20"/>
          <w:szCs w:val="20"/>
        </w:rPr>
        <w:t xml:space="preserve">Scope of this ISAE </w:t>
      </w:r>
      <w:r w:rsidRPr="00B77875">
        <w:rPr>
          <w:rFonts w:ascii="Arial" w:eastAsia="MS Mincho" w:hAnsi="Arial" w:cs="Arial"/>
          <w:sz w:val="20"/>
          <w:szCs w:val="20"/>
          <w:lang w:bidi="ar-SA"/>
        </w:rPr>
        <w:tab/>
      </w:r>
      <w:r w:rsidRPr="00B77875">
        <w:rPr>
          <w:rFonts w:ascii="Arial" w:eastAsia="MS Mincho" w:hAnsi="Arial" w:cs="Arial"/>
          <w:sz w:val="20"/>
          <w:szCs w:val="20"/>
          <w:lang w:bidi="ar-SA"/>
        </w:rPr>
        <w:tab/>
      </w:r>
      <w:r w:rsidR="00A02497" w:rsidRPr="00A4563B">
        <w:rPr>
          <w:rFonts w:ascii="Arial" w:eastAsia="MS Mincho" w:hAnsi="Arial" w:cs="Arial"/>
          <w:sz w:val="20"/>
          <w:szCs w:val="20"/>
          <w:lang w:bidi="ar-SA"/>
        </w:rPr>
        <w:t>2–</w:t>
      </w:r>
      <w:r w:rsidR="007347ED" w:rsidRPr="00A4563B">
        <w:rPr>
          <w:rFonts w:ascii="Arial" w:eastAsia="MS Mincho" w:hAnsi="Arial" w:cs="Arial"/>
          <w:sz w:val="20"/>
          <w:szCs w:val="20"/>
          <w:lang w:bidi="ar-SA"/>
        </w:rPr>
        <w:t>1</w:t>
      </w:r>
      <w:ins w:id="2" w:author="Beverley Bahlmann" w:date="2012-03-27T16:10:00Z">
        <w:r w:rsidR="00440D54" w:rsidRPr="00A4563B">
          <w:rPr>
            <w:rFonts w:ascii="Arial" w:eastAsia="MS Mincho" w:hAnsi="Arial" w:cs="Arial"/>
            <w:sz w:val="20"/>
            <w:szCs w:val="20"/>
            <w:lang w:bidi="ar-SA"/>
          </w:rPr>
          <w:t>1</w:t>
        </w:r>
      </w:ins>
      <w:del w:id="3" w:author="Beverley Bahlmann" w:date="2012-03-27T16:10:00Z">
        <w:r w:rsidR="007347ED" w:rsidRPr="00A4563B" w:rsidDel="00440D54">
          <w:rPr>
            <w:rFonts w:ascii="Arial" w:eastAsia="MS Mincho" w:hAnsi="Arial" w:cs="Arial"/>
            <w:sz w:val="20"/>
            <w:szCs w:val="20"/>
            <w:lang w:bidi="ar-SA"/>
          </w:rPr>
          <w:delText>0</w:delText>
        </w:r>
      </w:del>
    </w:p>
    <w:p w:rsidR="009E3154" w:rsidRPr="00A4563B" w:rsidRDefault="009E3154" w:rsidP="00745241">
      <w:pPr>
        <w:tabs>
          <w:tab w:val="left" w:leader="dot" w:pos="7920"/>
          <w:tab w:val="right" w:pos="9360"/>
        </w:tabs>
        <w:spacing w:before="120"/>
        <w:ind w:left="360" w:hanging="360"/>
        <w:jc w:val="left"/>
        <w:rPr>
          <w:rFonts w:ascii="Arial" w:hAnsi="Arial" w:cs="Arial"/>
          <w:sz w:val="20"/>
          <w:szCs w:val="20"/>
        </w:rPr>
      </w:pPr>
      <w:r w:rsidRPr="00A4563B">
        <w:rPr>
          <w:rFonts w:ascii="Arial" w:hAnsi="Arial" w:cs="Arial"/>
          <w:sz w:val="20"/>
          <w:szCs w:val="20"/>
        </w:rPr>
        <w:t xml:space="preserve">Effective Date </w:t>
      </w:r>
      <w:r w:rsidRPr="00A4563B">
        <w:rPr>
          <w:rFonts w:ascii="Arial" w:hAnsi="Arial" w:cs="Arial"/>
          <w:sz w:val="20"/>
          <w:szCs w:val="20"/>
        </w:rPr>
        <w:tab/>
      </w:r>
      <w:r w:rsidRPr="00A4563B">
        <w:rPr>
          <w:rFonts w:ascii="Arial" w:hAnsi="Arial" w:cs="Arial"/>
          <w:sz w:val="20"/>
          <w:szCs w:val="20"/>
        </w:rPr>
        <w:tab/>
      </w:r>
      <w:r w:rsidR="00075F19" w:rsidRPr="00A4563B">
        <w:rPr>
          <w:rFonts w:ascii="Arial" w:hAnsi="Arial" w:cs="Arial"/>
          <w:sz w:val="20"/>
          <w:szCs w:val="20"/>
        </w:rPr>
        <w:t>1</w:t>
      </w:r>
      <w:ins w:id="4" w:author="Beverley Bahlmann" w:date="2012-03-27T16:10:00Z">
        <w:r w:rsidR="00440D54" w:rsidRPr="00A4563B">
          <w:rPr>
            <w:rFonts w:ascii="Arial" w:hAnsi="Arial" w:cs="Arial"/>
            <w:sz w:val="20"/>
            <w:szCs w:val="20"/>
          </w:rPr>
          <w:t>2</w:t>
        </w:r>
      </w:ins>
      <w:del w:id="5" w:author="Beverley Bahlmann" w:date="2012-03-27T16:10:00Z">
        <w:r w:rsidR="00075F19" w:rsidRPr="00A4563B" w:rsidDel="00440D54">
          <w:rPr>
            <w:rFonts w:ascii="Arial" w:hAnsi="Arial" w:cs="Arial"/>
            <w:sz w:val="20"/>
            <w:szCs w:val="20"/>
          </w:rPr>
          <w:delText>1</w:delText>
        </w:r>
      </w:del>
    </w:p>
    <w:p w:rsidR="009E3154" w:rsidRPr="00A4563B" w:rsidRDefault="009E3154" w:rsidP="00745241">
      <w:pPr>
        <w:tabs>
          <w:tab w:val="left" w:pos="360"/>
          <w:tab w:val="left" w:leader="dot" w:pos="7920"/>
          <w:tab w:val="right" w:pos="9360"/>
        </w:tabs>
        <w:spacing w:before="120"/>
        <w:ind w:left="475" w:hanging="475"/>
        <w:jc w:val="left"/>
        <w:rPr>
          <w:rFonts w:ascii="Arial" w:eastAsia="MS Mincho" w:hAnsi="Arial" w:cs="Arial"/>
          <w:sz w:val="20"/>
          <w:szCs w:val="20"/>
          <w:lang w:bidi="ar-SA"/>
        </w:rPr>
      </w:pPr>
      <w:r w:rsidRPr="00A4563B">
        <w:rPr>
          <w:rFonts w:ascii="Arial" w:hAnsi="Arial" w:cs="Arial"/>
          <w:b/>
          <w:sz w:val="20"/>
          <w:szCs w:val="20"/>
        </w:rPr>
        <w:t>Objectives</w:t>
      </w:r>
      <w:r w:rsidRPr="00A4563B">
        <w:rPr>
          <w:rFonts w:ascii="Arial" w:hAnsi="Arial" w:cs="Arial"/>
          <w:sz w:val="20"/>
          <w:szCs w:val="20"/>
        </w:rPr>
        <w:t xml:space="preserve"> </w:t>
      </w:r>
      <w:r w:rsidRPr="00A4563B">
        <w:rPr>
          <w:rFonts w:ascii="Arial" w:eastAsia="MS Mincho" w:hAnsi="Arial" w:cs="Arial"/>
          <w:sz w:val="20"/>
          <w:szCs w:val="20"/>
          <w:lang w:bidi="ar-SA"/>
        </w:rPr>
        <w:tab/>
      </w:r>
      <w:r w:rsidRPr="00A4563B">
        <w:rPr>
          <w:rFonts w:ascii="Arial" w:eastAsia="MS Mincho" w:hAnsi="Arial" w:cs="Arial"/>
          <w:sz w:val="20"/>
          <w:szCs w:val="20"/>
          <w:lang w:bidi="ar-SA"/>
        </w:rPr>
        <w:tab/>
      </w:r>
      <w:r w:rsidR="00075F19" w:rsidRPr="00A4563B">
        <w:rPr>
          <w:rFonts w:ascii="Arial" w:eastAsia="MS Mincho" w:hAnsi="Arial" w:cs="Arial"/>
          <w:sz w:val="20"/>
          <w:szCs w:val="20"/>
          <w:lang w:bidi="ar-SA"/>
        </w:rPr>
        <w:t>1</w:t>
      </w:r>
      <w:ins w:id="6" w:author="Beverley Bahlmann" w:date="2012-03-27T16:11:00Z">
        <w:r w:rsidR="00440D54" w:rsidRPr="00A4563B">
          <w:rPr>
            <w:rFonts w:ascii="Arial" w:eastAsia="MS Mincho" w:hAnsi="Arial" w:cs="Arial"/>
            <w:sz w:val="20"/>
            <w:szCs w:val="20"/>
            <w:lang w:bidi="ar-SA"/>
          </w:rPr>
          <w:t>3</w:t>
        </w:r>
      </w:ins>
      <w:del w:id="7" w:author="Beverley Bahlmann" w:date="2012-03-27T16:11:00Z">
        <w:r w:rsidR="00075F19" w:rsidRPr="00A4563B" w:rsidDel="00440D54">
          <w:rPr>
            <w:rFonts w:ascii="Arial" w:eastAsia="MS Mincho" w:hAnsi="Arial" w:cs="Arial"/>
            <w:sz w:val="20"/>
            <w:szCs w:val="20"/>
            <w:lang w:bidi="ar-SA"/>
          </w:rPr>
          <w:delText>2</w:delText>
        </w:r>
      </w:del>
    </w:p>
    <w:p w:rsidR="009E3154" w:rsidRPr="00A4563B" w:rsidRDefault="009E3154" w:rsidP="00745241">
      <w:pPr>
        <w:tabs>
          <w:tab w:val="left" w:pos="360"/>
          <w:tab w:val="left" w:leader="dot" w:pos="7920"/>
          <w:tab w:val="right" w:pos="9360"/>
        </w:tabs>
        <w:spacing w:before="120"/>
        <w:ind w:left="475" w:hanging="475"/>
        <w:jc w:val="left"/>
        <w:rPr>
          <w:rFonts w:ascii="Arial" w:eastAsia="MS Mincho" w:hAnsi="Arial" w:cs="Arial"/>
          <w:sz w:val="20"/>
          <w:szCs w:val="20"/>
          <w:lang w:bidi="ar-SA"/>
        </w:rPr>
      </w:pPr>
      <w:r w:rsidRPr="00A4563B">
        <w:rPr>
          <w:rFonts w:ascii="Arial" w:hAnsi="Arial" w:cs="Arial"/>
          <w:b/>
          <w:sz w:val="20"/>
          <w:szCs w:val="20"/>
        </w:rPr>
        <w:t>Definitions</w:t>
      </w:r>
      <w:r w:rsidRPr="00A4563B">
        <w:rPr>
          <w:rFonts w:ascii="Arial" w:hAnsi="Arial" w:cs="Arial"/>
          <w:sz w:val="20"/>
          <w:szCs w:val="20"/>
        </w:rPr>
        <w:t xml:space="preserve"> </w:t>
      </w:r>
      <w:r w:rsidRPr="00A4563B">
        <w:rPr>
          <w:rFonts w:ascii="Arial" w:eastAsia="MS Mincho" w:hAnsi="Arial" w:cs="Arial"/>
          <w:sz w:val="20"/>
          <w:szCs w:val="20"/>
          <w:lang w:bidi="ar-SA"/>
        </w:rPr>
        <w:tab/>
      </w:r>
      <w:r w:rsidRPr="00A4563B">
        <w:rPr>
          <w:rFonts w:ascii="Arial" w:eastAsia="MS Mincho" w:hAnsi="Arial" w:cs="Arial"/>
          <w:sz w:val="20"/>
          <w:szCs w:val="20"/>
          <w:lang w:bidi="ar-SA"/>
        </w:rPr>
        <w:tab/>
      </w:r>
      <w:r w:rsidR="00075F19" w:rsidRPr="00A4563B">
        <w:rPr>
          <w:rFonts w:ascii="Arial" w:eastAsia="MS Mincho" w:hAnsi="Arial" w:cs="Arial"/>
          <w:sz w:val="20"/>
          <w:szCs w:val="20"/>
          <w:lang w:bidi="ar-SA"/>
        </w:rPr>
        <w:t>1</w:t>
      </w:r>
      <w:ins w:id="8" w:author="Beverley Bahlmann" w:date="2012-03-27T16:11:00Z">
        <w:r w:rsidR="00440D54" w:rsidRPr="00A4563B">
          <w:rPr>
            <w:rFonts w:ascii="Arial" w:eastAsia="MS Mincho" w:hAnsi="Arial" w:cs="Arial"/>
            <w:sz w:val="20"/>
            <w:szCs w:val="20"/>
            <w:lang w:bidi="ar-SA"/>
          </w:rPr>
          <w:t>4</w:t>
        </w:r>
      </w:ins>
      <w:del w:id="9" w:author="Beverley Bahlmann" w:date="2012-03-27T16:11:00Z">
        <w:r w:rsidR="00075F19" w:rsidRPr="00A4563B" w:rsidDel="00440D54">
          <w:rPr>
            <w:rFonts w:ascii="Arial" w:eastAsia="MS Mincho" w:hAnsi="Arial" w:cs="Arial"/>
            <w:sz w:val="20"/>
            <w:szCs w:val="20"/>
            <w:lang w:bidi="ar-SA"/>
          </w:rPr>
          <w:delText>3</w:delText>
        </w:r>
      </w:del>
    </w:p>
    <w:p w:rsidR="009E3154" w:rsidRPr="00A4563B" w:rsidRDefault="009E3154" w:rsidP="00745241">
      <w:pPr>
        <w:tabs>
          <w:tab w:val="left" w:pos="360"/>
          <w:tab w:val="left" w:leader="dot" w:pos="7920"/>
          <w:tab w:val="right" w:pos="9360"/>
        </w:tabs>
        <w:spacing w:before="120"/>
        <w:ind w:left="475" w:hanging="475"/>
        <w:jc w:val="left"/>
        <w:rPr>
          <w:rFonts w:ascii="Arial" w:hAnsi="Arial" w:cs="Arial"/>
          <w:b/>
          <w:kern w:val="0"/>
          <w:sz w:val="20"/>
          <w:szCs w:val="20"/>
        </w:rPr>
      </w:pPr>
      <w:r w:rsidRPr="00A4563B">
        <w:rPr>
          <w:rFonts w:ascii="Arial" w:hAnsi="Arial" w:cs="Arial"/>
          <w:b/>
          <w:kern w:val="0"/>
          <w:sz w:val="20"/>
          <w:szCs w:val="20"/>
        </w:rPr>
        <w:t>Requirements</w:t>
      </w:r>
    </w:p>
    <w:p w:rsidR="009E3154" w:rsidRPr="00A4563B" w:rsidRDefault="009E3154" w:rsidP="00745241">
      <w:pPr>
        <w:tabs>
          <w:tab w:val="left" w:leader="dot" w:pos="7920"/>
          <w:tab w:val="right" w:pos="9360"/>
        </w:tabs>
        <w:spacing w:before="120"/>
        <w:ind w:left="360" w:hanging="360"/>
        <w:jc w:val="left"/>
        <w:rPr>
          <w:rFonts w:ascii="Arial" w:hAnsi="Arial" w:cs="Arial"/>
          <w:sz w:val="20"/>
          <w:szCs w:val="20"/>
        </w:rPr>
      </w:pPr>
      <w:r w:rsidRPr="00A4563B">
        <w:rPr>
          <w:rFonts w:ascii="Arial" w:hAnsi="Arial" w:cs="Arial"/>
          <w:sz w:val="20"/>
          <w:szCs w:val="20"/>
        </w:rPr>
        <w:t xml:space="preserve">ISAE 3000 </w:t>
      </w:r>
      <w:r w:rsidRPr="00A4563B">
        <w:rPr>
          <w:rFonts w:ascii="Arial" w:hAnsi="Arial" w:cs="Arial"/>
          <w:sz w:val="20"/>
          <w:szCs w:val="20"/>
        </w:rPr>
        <w:tab/>
      </w:r>
      <w:r w:rsidRPr="00A4563B">
        <w:rPr>
          <w:rFonts w:ascii="Arial" w:hAnsi="Arial" w:cs="Arial"/>
          <w:sz w:val="20"/>
          <w:szCs w:val="20"/>
        </w:rPr>
        <w:tab/>
      </w:r>
      <w:r w:rsidR="00075F19" w:rsidRPr="00A4563B">
        <w:rPr>
          <w:rFonts w:ascii="Arial" w:hAnsi="Arial" w:cs="Arial"/>
          <w:sz w:val="20"/>
          <w:szCs w:val="20"/>
        </w:rPr>
        <w:t>1</w:t>
      </w:r>
      <w:ins w:id="10" w:author="Beverley Bahlmann" w:date="2012-03-27T16:11:00Z">
        <w:r w:rsidR="00440D54" w:rsidRPr="00A4563B">
          <w:rPr>
            <w:rFonts w:ascii="Arial" w:hAnsi="Arial" w:cs="Arial"/>
            <w:sz w:val="20"/>
            <w:szCs w:val="20"/>
          </w:rPr>
          <w:t>5</w:t>
        </w:r>
      </w:ins>
      <w:del w:id="11" w:author="Beverley Bahlmann" w:date="2012-03-27T16:11:00Z">
        <w:r w:rsidR="00075F19" w:rsidRPr="00A4563B" w:rsidDel="00440D54">
          <w:rPr>
            <w:rFonts w:ascii="Arial" w:hAnsi="Arial" w:cs="Arial"/>
            <w:sz w:val="20"/>
            <w:szCs w:val="20"/>
          </w:rPr>
          <w:delText>4</w:delText>
        </w:r>
      </w:del>
    </w:p>
    <w:p w:rsidR="009E3154" w:rsidRPr="00A4563B" w:rsidRDefault="009E3154" w:rsidP="00745241">
      <w:pPr>
        <w:tabs>
          <w:tab w:val="left" w:leader="dot" w:pos="7920"/>
          <w:tab w:val="right" w:pos="9360"/>
        </w:tabs>
        <w:spacing w:before="120"/>
        <w:ind w:left="360" w:hanging="360"/>
        <w:jc w:val="left"/>
        <w:rPr>
          <w:rFonts w:ascii="Arial" w:hAnsi="Arial" w:cs="Arial"/>
          <w:sz w:val="20"/>
          <w:szCs w:val="20"/>
        </w:rPr>
      </w:pPr>
      <w:r w:rsidRPr="00A4563B">
        <w:rPr>
          <w:rFonts w:ascii="Arial" w:hAnsi="Arial" w:cs="Arial"/>
          <w:sz w:val="20"/>
          <w:szCs w:val="20"/>
        </w:rPr>
        <w:t xml:space="preserve">Acceptance and Continuance </w:t>
      </w:r>
      <w:ins w:id="12" w:author="Beverley Bahlmann" w:date="2012-03-14T10:16:00Z">
        <w:r w:rsidR="00B6110E" w:rsidRPr="00A4563B">
          <w:rPr>
            <w:rFonts w:ascii="Arial" w:hAnsi="Arial" w:cs="Arial"/>
            <w:sz w:val="20"/>
            <w:szCs w:val="20"/>
          </w:rPr>
          <w:t>of the Engagement</w:t>
        </w:r>
      </w:ins>
      <w:r w:rsidRPr="00A4563B">
        <w:rPr>
          <w:rFonts w:ascii="Arial" w:hAnsi="Arial" w:cs="Arial"/>
          <w:sz w:val="20"/>
          <w:szCs w:val="20"/>
        </w:rPr>
        <w:tab/>
      </w:r>
      <w:r w:rsidRPr="00A4563B">
        <w:rPr>
          <w:rFonts w:ascii="Arial" w:hAnsi="Arial" w:cs="Arial"/>
          <w:sz w:val="20"/>
          <w:szCs w:val="20"/>
        </w:rPr>
        <w:tab/>
      </w:r>
      <w:r w:rsidR="00972201" w:rsidRPr="00A4563B">
        <w:rPr>
          <w:rFonts w:ascii="Arial" w:hAnsi="Arial" w:cs="Arial"/>
          <w:sz w:val="20"/>
          <w:szCs w:val="20"/>
        </w:rPr>
        <w:t>1</w:t>
      </w:r>
      <w:ins w:id="13" w:author="Beverley Bahlmann" w:date="2012-03-27T16:11:00Z">
        <w:r w:rsidR="00440D54" w:rsidRPr="00A4563B">
          <w:rPr>
            <w:rFonts w:ascii="Arial" w:hAnsi="Arial" w:cs="Arial"/>
            <w:sz w:val="20"/>
            <w:szCs w:val="20"/>
          </w:rPr>
          <w:t>6</w:t>
        </w:r>
      </w:ins>
      <w:del w:id="14" w:author="Beverley Bahlmann" w:date="2012-03-27T16:11:00Z">
        <w:r w:rsidR="00972201" w:rsidRPr="00A4563B" w:rsidDel="00440D54">
          <w:rPr>
            <w:rFonts w:ascii="Arial" w:hAnsi="Arial" w:cs="Arial"/>
            <w:sz w:val="20"/>
            <w:szCs w:val="20"/>
          </w:rPr>
          <w:delText>5</w:delText>
        </w:r>
      </w:del>
      <w:r w:rsidR="00A02497" w:rsidRPr="00A4563B">
        <w:rPr>
          <w:rFonts w:ascii="Arial" w:hAnsi="Arial" w:cs="Arial"/>
          <w:sz w:val="20"/>
          <w:szCs w:val="20"/>
        </w:rPr>
        <w:t>–</w:t>
      </w:r>
      <w:r w:rsidR="00106409" w:rsidRPr="00A4563B">
        <w:rPr>
          <w:rFonts w:ascii="Arial" w:hAnsi="Arial" w:cs="Arial"/>
          <w:sz w:val="20"/>
          <w:szCs w:val="20"/>
        </w:rPr>
        <w:t>1</w:t>
      </w:r>
      <w:ins w:id="15" w:author="Beverley Bahlmann" w:date="2012-03-27T16:11:00Z">
        <w:r w:rsidR="00440D54" w:rsidRPr="00A4563B">
          <w:rPr>
            <w:rFonts w:ascii="Arial" w:hAnsi="Arial" w:cs="Arial"/>
            <w:sz w:val="20"/>
            <w:szCs w:val="20"/>
          </w:rPr>
          <w:t>8</w:t>
        </w:r>
      </w:ins>
      <w:del w:id="16" w:author="Beverley Bahlmann" w:date="2012-03-27T16:11:00Z">
        <w:r w:rsidR="00106409" w:rsidRPr="00A4563B" w:rsidDel="00440D54">
          <w:rPr>
            <w:rFonts w:ascii="Arial" w:hAnsi="Arial" w:cs="Arial"/>
            <w:sz w:val="20"/>
            <w:szCs w:val="20"/>
          </w:rPr>
          <w:delText>7</w:delText>
        </w:r>
      </w:del>
    </w:p>
    <w:p w:rsidR="009E3154" w:rsidRPr="00A4563B" w:rsidRDefault="009E3154" w:rsidP="00745241">
      <w:pPr>
        <w:tabs>
          <w:tab w:val="left" w:leader="dot" w:pos="7920"/>
          <w:tab w:val="right" w:pos="9360"/>
        </w:tabs>
        <w:spacing w:before="120"/>
        <w:ind w:left="360" w:hanging="360"/>
        <w:jc w:val="left"/>
        <w:rPr>
          <w:rFonts w:ascii="Arial" w:hAnsi="Arial" w:cs="Arial"/>
          <w:sz w:val="20"/>
          <w:szCs w:val="20"/>
        </w:rPr>
      </w:pPr>
      <w:r w:rsidRPr="00A4563B">
        <w:rPr>
          <w:rFonts w:ascii="Arial" w:hAnsi="Arial" w:cs="Arial"/>
          <w:sz w:val="20"/>
          <w:szCs w:val="20"/>
        </w:rPr>
        <w:t xml:space="preserve">Planning </w:t>
      </w:r>
      <w:r w:rsidRPr="00A4563B">
        <w:rPr>
          <w:rFonts w:ascii="Arial" w:hAnsi="Arial" w:cs="Arial"/>
          <w:sz w:val="20"/>
          <w:szCs w:val="20"/>
        </w:rPr>
        <w:tab/>
      </w:r>
      <w:r w:rsidRPr="00A4563B">
        <w:rPr>
          <w:rFonts w:ascii="Arial" w:hAnsi="Arial" w:cs="Arial"/>
          <w:sz w:val="20"/>
          <w:szCs w:val="20"/>
        </w:rPr>
        <w:tab/>
      </w:r>
      <w:r w:rsidR="00212EDB" w:rsidRPr="00A4563B">
        <w:rPr>
          <w:rFonts w:ascii="Arial" w:hAnsi="Arial" w:cs="Arial"/>
          <w:sz w:val="20"/>
          <w:szCs w:val="20"/>
        </w:rPr>
        <w:t>1</w:t>
      </w:r>
      <w:ins w:id="17" w:author="Beverley Bahlmann" w:date="2012-03-27T16:11:00Z">
        <w:r w:rsidR="00440D54" w:rsidRPr="00A4563B">
          <w:rPr>
            <w:rFonts w:ascii="Arial" w:hAnsi="Arial" w:cs="Arial"/>
            <w:sz w:val="20"/>
            <w:szCs w:val="20"/>
          </w:rPr>
          <w:t>9</w:t>
        </w:r>
      </w:ins>
      <w:del w:id="18" w:author="Beverley Bahlmann" w:date="2012-03-27T16:11:00Z">
        <w:r w:rsidR="00212EDB" w:rsidRPr="00A4563B" w:rsidDel="00440D54">
          <w:rPr>
            <w:rFonts w:ascii="Arial" w:hAnsi="Arial" w:cs="Arial"/>
            <w:sz w:val="20"/>
            <w:szCs w:val="20"/>
          </w:rPr>
          <w:delText>8</w:delText>
        </w:r>
      </w:del>
    </w:p>
    <w:p w:rsidR="009E3154" w:rsidRPr="00A4563B" w:rsidRDefault="009E3154" w:rsidP="00745241">
      <w:pPr>
        <w:tabs>
          <w:tab w:val="left" w:leader="dot" w:pos="7920"/>
          <w:tab w:val="right" w:pos="9360"/>
        </w:tabs>
        <w:spacing w:before="120"/>
        <w:ind w:left="360" w:hanging="360"/>
        <w:jc w:val="left"/>
        <w:rPr>
          <w:rFonts w:ascii="Arial" w:hAnsi="Arial" w:cs="Arial"/>
          <w:sz w:val="20"/>
          <w:szCs w:val="20"/>
        </w:rPr>
      </w:pPr>
      <w:r w:rsidRPr="00A4563B">
        <w:rPr>
          <w:rFonts w:ascii="Arial" w:hAnsi="Arial" w:cs="Arial"/>
          <w:sz w:val="20"/>
          <w:szCs w:val="20"/>
        </w:rPr>
        <w:t xml:space="preserve">Materiality in Planning and Performing the Engagement </w:t>
      </w:r>
      <w:r w:rsidRPr="00A4563B">
        <w:rPr>
          <w:rFonts w:ascii="Arial" w:hAnsi="Arial" w:cs="Arial"/>
          <w:sz w:val="20"/>
          <w:szCs w:val="20"/>
        </w:rPr>
        <w:tab/>
      </w:r>
      <w:r w:rsidRPr="00A4563B">
        <w:rPr>
          <w:rFonts w:ascii="Arial" w:hAnsi="Arial" w:cs="Arial"/>
          <w:sz w:val="20"/>
          <w:szCs w:val="20"/>
        </w:rPr>
        <w:tab/>
      </w:r>
      <w:ins w:id="19" w:author="Beverley Bahlmann" w:date="2012-03-27T16:11:00Z">
        <w:r w:rsidR="00440D54" w:rsidRPr="00A4563B">
          <w:rPr>
            <w:rFonts w:ascii="Arial" w:hAnsi="Arial" w:cs="Arial"/>
            <w:sz w:val="20"/>
            <w:szCs w:val="20"/>
          </w:rPr>
          <w:t>20</w:t>
        </w:r>
      </w:ins>
      <w:del w:id="20" w:author="Beverley Bahlmann" w:date="2012-03-27T16:11:00Z">
        <w:r w:rsidR="00E66D76" w:rsidRPr="00A4563B" w:rsidDel="00440D54">
          <w:rPr>
            <w:rFonts w:ascii="Arial" w:hAnsi="Arial" w:cs="Arial"/>
            <w:sz w:val="20"/>
            <w:szCs w:val="20"/>
          </w:rPr>
          <w:delText>19</w:delText>
        </w:r>
      </w:del>
      <w:r w:rsidR="009B2BD9" w:rsidRPr="00A4563B">
        <w:rPr>
          <w:rFonts w:ascii="Arial" w:hAnsi="Arial" w:cs="Arial"/>
          <w:sz w:val="20"/>
          <w:szCs w:val="20"/>
        </w:rPr>
        <w:t>–</w:t>
      </w:r>
      <w:r w:rsidR="00E66D76" w:rsidRPr="00A4563B">
        <w:rPr>
          <w:rFonts w:ascii="Arial" w:hAnsi="Arial" w:cs="Arial"/>
          <w:sz w:val="20"/>
          <w:szCs w:val="20"/>
        </w:rPr>
        <w:t>2</w:t>
      </w:r>
      <w:ins w:id="21" w:author="Beverley Bahlmann" w:date="2012-03-27T16:11:00Z">
        <w:r w:rsidR="00440D54" w:rsidRPr="00A4563B">
          <w:rPr>
            <w:rFonts w:ascii="Arial" w:hAnsi="Arial" w:cs="Arial"/>
            <w:sz w:val="20"/>
            <w:szCs w:val="20"/>
          </w:rPr>
          <w:t>2</w:t>
        </w:r>
      </w:ins>
      <w:del w:id="22" w:author="Beverley Bahlmann" w:date="2012-03-27T16:11:00Z">
        <w:r w:rsidR="00E66D76" w:rsidRPr="00A4563B" w:rsidDel="00440D54">
          <w:rPr>
            <w:rFonts w:ascii="Arial" w:hAnsi="Arial" w:cs="Arial"/>
            <w:sz w:val="20"/>
            <w:szCs w:val="20"/>
          </w:rPr>
          <w:delText>1</w:delText>
        </w:r>
      </w:del>
    </w:p>
    <w:p w:rsidR="009E3154" w:rsidRPr="00A4563B" w:rsidRDefault="009E3154" w:rsidP="00745241">
      <w:pPr>
        <w:tabs>
          <w:tab w:val="left" w:leader="dot" w:pos="7920"/>
          <w:tab w:val="right" w:pos="9360"/>
        </w:tabs>
        <w:spacing w:before="120"/>
        <w:ind w:left="360" w:hanging="360"/>
        <w:jc w:val="left"/>
        <w:rPr>
          <w:rFonts w:ascii="Arial" w:eastAsia="MS Mincho" w:hAnsi="Arial" w:cs="Arial"/>
          <w:sz w:val="20"/>
          <w:szCs w:val="20"/>
          <w:lang w:bidi="ar-SA"/>
        </w:rPr>
      </w:pPr>
      <w:r w:rsidRPr="00A4563B">
        <w:rPr>
          <w:rFonts w:ascii="Arial" w:eastAsia="MS Mincho" w:hAnsi="Arial" w:cs="Arial"/>
          <w:sz w:val="20"/>
          <w:szCs w:val="20"/>
          <w:lang w:bidi="ar-SA"/>
        </w:rPr>
        <w:t>Understanding the Entity and Its Environment</w:t>
      </w:r>
      <w:ins w:id="23" w:author="Beverley Bahlmann" w:date="2012-03-23T11:01:00Z">
        <w:r w:rsidR="00170EC5" w:rsidRPr="00A4563B">
          <w:rPr>
            <w:rFonts w:ascii="Arial" w:eastAsia="MS Mincho" w:hAnsi="Arial" w:cs="Arial"/>
            <w:sz w:val="20"/>
            <w:szCs w:val="20"/>
            <w:lang w:bidi="ar-SA"/>
          </w:rPr>
          <w:t>, Including the Entity’s Internal Control,</w:t>
        </w:r>
      </w:ins>
      <w:r w:rsidRPr="00A4563B">
        <w:rPr>
          <w:rFonts w:ascii="Arial" w:eastAsia="MS Mincho" w:hAnsi="Arial" w:cs="Arial"/>
          <w:sz w:val="20"/>
          <w:szCs w:val="20"/>
          <w:lang w:bidi="ar-SA"/>
        </w:rPr>
        <w:t xml:space="preserve"> </w:t>
      </w:r>
      <w:r w:rsidR="00963B6A" w:rsidRPr="00A4563B">
        <w:rPr>
          <w:rFonts w:ascii="Arial" w:eastAsia="MS Mincho" w:hAnsi="Arial" w:cs="Arial"/>
          <w:sz w:val="20"/>
          <w:szCs w:val="20"/>
          <w:lang w:bidi="ar-SA"/>
        </w:rPr>
        <w:t xml:space="preserve">and </w:t>
      </w:r>
      <w:r w:rsidR="00F66741">
        <w:rPr>
          <w:rFonts w:ascii="Arial" w:eastAsia="MS Mincho" w:hAnsi="Arial" w:cs="Arial"/>
          <w:sz w:val="20"/>
          <w:szCs w:val="20"/>
          <w:lang w:bidi="ar-SA"/>
        </w:rPr>
        <w:t xml:space="preserve">            </w:t>
      </w:r>
      <w:r w:rsidR="00946FD5">
        <w:rPr>
          <w:rFonts w:ascii="Arial" w:hAnsi="Arial" w:cs="Arial"/>
          <w:sz w:val="20"/>
          <w:szCs w:val="20"/>
        </w:rPr>
        <w:t xml:space="preserve"> </w:t>
      </w:r>
      <w:r w:rsidR="00963B6A" w:rsidRPr="00A4563B">
        <w:rPr>
          <w:rFonts w:ascii="Arial" w:hAnsi="Arial" w:cs="Arial"/>
          <w:sz w:val="20"/>
          <w:szCs w:val="20"/>
        </w:rPr>
        <w:t>Identifying and Assessing Risks of Material Misstatement</w:t>
      </w:r>
      <w:r w:rsidRPr="00A4563B">
        <w:rPr>
          <w:rFonts w:ascii="Arial" w:eastAsia="MS Mincho" w:hAnsi="Arial" w:cs="Arial"/>
          <w:sz w:val="20"/>
          <w:szCs w:val="20"/>
          <w:lang w:bidi="ar-SA"/>
        </w:rPr>
        <w:tab/>
      </w:r>
      <w:r w:rsidRPr="00A4563B">
        <w:rPr>
          <w:rFonts w:ascii="Arial" w:eastAsia="MS Mincho" w:hAnsi="Arial" w:cs="Arial"/>
          <w:sz w:val="20"/>
          <w:szCs w:val="20"/>
          <w:lang w:bidi="ar-SA"/>
        </w:rPr>
        <w:tab/>
      </w:r>
      <w:r w:rsidR="00E66D76" w:rsidRPr="00A4563B">
        <w:rPr>
          <w:rFonts w:ascii="Arial" w:eastAsia="MS Mincho" w:hAnsi="Arial" w:cs="Arial"/>
          <w:sz w:val="20"/>
          <w:szCs w:val="20"/>
          <w:lang w:bidi="ar-SA"/>
        </w:rPr>
        <w:t>2</w:t>
      </w:r>
      <w:ins w:id="24" w:author="Beverley Bahlmann" w:date="2012-03-27T16:11:00Z">
        <w:r w:rsidR="00440D54" w:rsidRPr="00A4563B">
          <w:rPr>
            <w:rFonts w:ascii="Arial" w:eastAsia="MS Mincho" w:hAnsi="Arial" w:cs="Arial"/>
            <w:sz w:val="20"/>
            <w:szCs w:val="20"/>
            <w:lang w:bidi="ar-SA"/>
          </w:rPr>
          <w:t>3</w:t>
        </w:r>
      </w:ins>
      <w:del w:id="25" w:author="Beverley Bahlmann" w:date="2012-03-27T16:11:00Z">
        <w:r w:rsidR="00E66D76" w:rsidRPr="00A4563B" w:rsidDel="00440D54">
          <w:rPr>
            <w:rFonts w:ascii="Arial" w:eastAsia="MS Mincho" w:hAnsi="Arial" w:cs="Arial"/>
            <w:sz w:val="20"/>
            <w:szCs w:val="20"/>
            <w:lang w:bidi="ar-SA"/>
          </w:rPr>
          <w:delText>2</w:delText>
        </w:r>
      </w:del>
      <w:r w:rsidR="009B2BD9" w:rsidRPr="00A4563B">
        <w:rPr>
          <w:rFonts w:ascii="Arial" w:eastAsia="MS Mincho" w:hAnsi="Arial" w:cs="Arial"/>
          <w:sz w:val="20"/>
          <w:szCs w:val="20"/>
          <w:lang w:bidi="ar-SA"/>
        </w:rPr>
        <w:t>–</w:t>
      </w:r>
      <w:r w:rsidR="00F901AD" w:rsidRPr="00A4563B">
        <w:rPr>
          <w:rFonts w:ascii="Arial" w:eastAsia="MS Mincho" w:hAnsi="Arial" w:cs="Arial"/>
          <w:sz w:val="20"/>
          <w:szCs w:val="20"/>
          <w:lang w:bidi="ar-SA"/>
        </w:rPr>
        <w:t>3</w:t>
      </w:r>
      <w:ins w:id="26" w:author="Beverley Bahlmann" w:date="2012-03-27T16:11:00Z">
        <w:r w:rsidR="00440D54" w:rsidRPr="00A4563B">
          <w:rPr>
            <w:rFonts w:ascii="Arial" w:eastAsia="MS Mincho" w:hAnsi="Arial" w:cs="Arial"/>
            <w:sz w:val="20"/>
            <w:szCs w:val="20"/>
            <w:lang w:bidi="ar-SA"/>
          </w:rPr>
          <w:t>4</w:t>
        </w:r>
      </w:ins>
      <w:del w:id="27" w:author="Beverley Bahlmann" w:date="2012-03-27T16:11:00Z">
        <w:r w:rsidR="00140D6A" w:rsidRPr="00A4563B" w:rsidDel="00440D54">
          <w:rPr>
            <w:rFonts w:ascii="Arial" w:eastAsia="MS Mincho" w:hAnsi="Arial" w:cs="Arial"/>
            <w:sz w:val="20"/>
            <w:szCs w:val="20"/>
            <w:lang w:bidi="ar-SA"/>
          </w:rPr>
          <w:delText>2</w:delText>
        </w:r>
      </w:del>
    </w:p>
    <w:p w:rsidR="009E3154" w:rsidRPr="00A4563B" w:rsidRDefault="00E66D76" w:rsidP="00745241">
      <w:pPr>
        <w:tabs>
          <w:tab w:val="left" w:leader="dot" w:pos="7920"/>
          <w:tab w:val="right" w:pos="9360"/>
        </w:tabs>
        <w:spacing w:before="120"/>
        <w:ind w:left="360" w:hanging="360"/>
        <w:jc w:val="left"/>
        <w:rPr>
          <w:rFonts w:ascii="Arial" w:hAnsi="Arial" w:cs="Arial"/>
          <w:sz w:val="20"/>
          <w:szCs w:val="20"/>
        </w:rPr>
      </w:pPr>
      <w:r w:rsidRPr="00A4563B">
        <w:rPr>
          <w:rFonts w:ascii="Arial" w:hAnsi="Arial" w:cs="Arial"/>
          <w:sz w:val="20"/>
          <w:szCs w:val="20"/>
        </w:rPr>
        <w:t xml:space="preserve">Overall </w:t>
      </w:r>
      <w:r w:rsidR="009E3154" w:rsidRPr="00A4563B">
        <w:rPr>
          <w:rFonts w:ascii="Arial" w:hAnsi="Arial" w:cs="Arial"/>
          <w:sz w:val="20"/>
          <w:szCs w:val="20"/>
        </w:rPr>
        <w:t xml:space="preserve">Responses to Assessed Risks </w:t>
      </w:r>
      <w:r w:rsidR="00140D6A" w:rsidRPr="00A4563B">
        <w:rPr>
          <w:rFonts w:ascii="Arial" w:hAnsi="Arial" w:cs="Arial"/>
          <w:sz w:val="20"/>
          <w:szCs w:val="20"/>
        </w:rPr>
        <w:t xml:space="preserve">of Material Misstatement </w:t>
      </w:r>
      <w:r w:rsidR="00F77C69" w:rsidRPr="00A4563B">
        <w:rPr>
          <w:rFonts w:ascii="Arial" w:hAnsi="Arial" w:cs="Arial"/>
          <w:sz w:val="20"/>
          <w:szCs w:val="20"/>
        </w:rPr>
        <w:t>and Further Procedures</w:t>
      </w:r>
      <w:r w:rsidR="00832A75" w:rsidRPr="00A4563B">
        <w:rPr>
          <w:rFonts w:ascii="Arial" w:hAnsi="Arial" w:cs="Arial"/>
          <w:sz w:val="20"/>
          <w:szCs w:val="20"/>
        </w:rPr>
        <w:t xml:space="preserve"> </w:t>
      </w:r>
      <w:r w:rsidR="009E3154" w:rsidRPr="00A4563B">
        <w:rPr>
          <w:rFonts w:ascii="Arial" w:hAnsi="Arial" w:cs="Arial"/>
          <w:sz w:val="20"/>
          <w:szCs w:val="20"/>
        </w:rPr>
        <w:tab/>
      </w:r>
      <w:r w:rsidR="009E3154" w:rsidRPr="00A4563B">
        <w:rPr>
          <w:rFonts w:ascii="Arial" w:hAnsi="Arial" w:cs="Arial"/>
          <w:sz w:val="20"/>
          <w:szCs w:val="20"/>
        </w:rPr>
        <w:tab/>
      </w:r>
      <w:r w:rsidRPr="00A4563B">
        <w:rPr>
          <w:rFonts w:ascii="Arial" w:hAnsi="Arial" w:cs="Arial"/>
          <w:sz w:val="20"/>
          <w:szCs w:val="20"/>
        </w:rPr>
        <w:t>3</w:t>
      </w:r>
      <w:ins w:id="28" w:author="Beverley Bahlmann" w:date="2012-03-27T16:11:00Z">
        <w:r w:rsidR="00440D54" w:rsidRPr="00A4563B">
          <w:rPr>
            <w:rFonts w:ascii="Arial" w:hAnsi="Arial" w:cs="Arial"/>
            <w:sz w:val="20"/>
            <w:szCs w:val="20"/>
          </w:rPr>
          <w:t>5</w:t>
        </w:r>
      </w:ins>
      <w:del w:id="29" w:author="Beverley Bahlmann" w:date="2012-03-27T16:11:00Z">
        <w:r w:rsidRPr="00A4563B" w:rsidDel="00440D54">
          <w:rPr>
            <w:rFonts w:ascii="Arial" w:hAnsi="Arial" w:cs="Arial"/>
            <w:sz w:val="20"/>
            <w:szCs w:val="20"/>
          </w:rPr>
          <w:delText>3</w:delText>
        </w:r>
      </w:del>
      <w:r w:rsidR="00F77C69" w:rsidRPr="00A4563B">
        <w:rPr>
          <w:rFonts w:ascii="Arial" w:hAnsi="Arial" w:cs="Arial"/>
          <w:sz w:val="20"/>
          <w:szCs w:val="20"/>
        </w:rPr>
        <w:t>–5</w:t>
      </w:r>
      <w:ins w:id="30" w:author="Beverley Bahlmann" w:date="2012-03-27T16:11:00Z">
        <w:r w:rsidR="00440D54" w:rsidRPr="00A4563B">
          <w:rPr>
            <w:rFonts w:ascii="Arial" w:hAnsi="Arial" w:cs="Arial"/>
            <w:sz w:val="20"/>
            <w:szCs w:val="20"/>
          </w:rPr>
          <w:t>6</w:t>
        </w:r>
      </w:ins>
      <w:del w:id="31" w:author="Beverley Bahlmann" w:date="2012-03-27T16:11:00Z">
        <w:r w:rsidR="00F77C69" w:rsidRPr="00A4563B" w:rsidDel="00440D54">
          <w:rPr>
            <w:rFonts w:ascii="Arial" w:hAnsi="Arial" w:cs="Arial"/>
            <w:sz w:val="20"/>
            <w:szCs w:val="20"/>
          </w:rPr>
          <w:delText>4</w:delText>
        </w:r>
      </w:del>
    </w:p>
    <w:p w:rsidR="009E3154" w:rsidRPr="00A4563B" w:rsidRDefault="009E3154" w:rsidP="00745241">
      <w:pPr>
        <w:tabs>
          <w:tab w:val="left" w:leader="dot" w:pos="7920"/>
          <w:tab w:val="right" w:pos="9360"/>
        </w:tabs>
        <w:spacing w:before="120"/>
        <w:ind w:left="360" w:hanging="360"/>
        <w:jc w:val="left"/>
        <w:rPr>
          <w:rFonts w:ascii="Arial" w:hAnsi="Arial" w:cs="Arial"/>
          <w:sz w:val="20"/>
          <w:szCs w:val="20"/>
        </w:rPr>
      </w:pPr>
      <w:r w:rsidRPr="00A4563B">
        <w:rPr>
          <w:rFonts w:ascii="Arial" w:hAnsi="Arial" w:cs="Arial"/>
          <w:sz w:val="20"/>
          <w:szCs w:val="20"/>
        </w:rPr>
        <w:t xml:space="preserve">Using the Work of </w:t>
      </w:r>
      <w:r w:rsidR="00963B6A" w:rsidRPr="00A4563B">
        <w:rPr>
          <w:rFonts w:ascii="Arial" w:hAnsi="Arial" w:cs="Arial"/>
          <w:sz w:val="20"/>
          <w:szCs w:val="20"/>
        </w:rPr>
        <w:t xml:space="preserve">Other </w:t>
      </w:r>
      <w:r w:rsidRPr="00A4563B">
        <w:rPr>
          <w:rFonts w:ascii="Arial" w:hAnsi="Arial" w:cs="Arial"/>
          <w:sz w:val="20"/>
          <w:szCs w:val="20"/>
        </w:rPr>
        <w:t xml:space="preserve">Practitioners </w:t>
      </w:r>
      <w:r w:rsidRPr="00A4563B">
        <w:rPr>
          <w:rFonts w:ascii="Arial" w:hAnsi="Arial" w:cs="Arial"/>
          <w:sz w:val="20"/>
          <w:szCs w:val="20"/>
        </w:rPr>
        <w:tab/>
      </w:r>
      <w:r w:rsidRPr="00A4563B">
        <w:rPr>
          <w:rFonts w:ascii="Arial" w:hAnsi="Arial" w:cs="Arial"/>
          <w:sz w:val="20"/>
          <w:szCs w:val="20"/>
        </w:rPr>
        <w:tab/>
      </w:r>
      <w:r w:rsidR="003511A0" w:rsidRPr="00A4563B">
        <w:rPr>
          <w:rFonts w:ascii="Arial" w:hAnsi="Arial" w:cs="Arial"/>
          <w:sz w:val="20"/>
          <w:szCs w:val="20"/>
        </w:rPr>
        <w:t>5</w:t>
      </w:r>
      <w:ins w:id="32" w:author="Beverley Bahlmann" w:date="2012-03-27T16:11:00Z">
        <w:r w:rsidR="00440D54" w:rsidRPr="00A4563B">
          <w:rPr>
            <w:rFonts w:ascii="Arial" w:hAnsi="Arial" w:cs="Arial"/>
            <w:sz w:val="20"/>
            <w:szCs w:val="20"/>
          </w:rPr>
          <w:t>7</w:t>
        </w:r>
      </w:ins>
      <w:del w:id="33" w:author="Beverley Bahlmann" w:date="2012-03-27T16:11:00Z">
        <w:r w:rsidR="003511A0" w:rsidRPr="00A4563B" w:rsidDel="00440D54">
          <w:rPr>
            <w:rFonts w:ascii="Arial" w:hAnsi="Arial" w:cs="Arial"/>
            <w:sz w:val="20"/>
            <w:szCs w:val="20"/>
          </w:rPr>
          <w:delText>5</w:delText>
        </w:r>
      </w:del>
    </w:p>
    <w:p w:rsidR="009E3154" w:rsidRPr="00A4563B" w:rsidRDefault="009E3154" w:rsidP="00745241">
      <w:pPr>
        <w:tabs>
          <w:tab w:val="left" w:leader="dot" w:pos="7920"/>
          <w:tab w:val="right" w:pos="9360"/>
        </w:tabs>
        <w:spacing w:before="120"/>
        <w:ind w:left="360" w:hanging="360"/>
        <w:jc w:val="left"/>
        <w:rPr>
          <w:rFonts w:ascii="Arial" w:hAnsi="Arial" w:cs="Arial"/>
          <w:sz w:val="20"/>
          <w:szCs w:val="20"/>
        </w:rPr>
      </w:pPr>
      <w:r w:rsidRPr="00A4563B">
        <w:rPr>
          <w:rFonts w:ascii="Arial" w:hAnsi="Arial" w:cs="Arial"/>
          <w:sz w:val="20"/>
          <w:szCs w:val="20"/>
        </w:rPr>
        <w:t xml:space="preserve">Written Representations </w:t>
      </w:r>
      <w:r w:rsidRPr="00A4563B">
        <w:rPr>
          <w:rFonts w:ascii="Arial" w:hAnsi="Arial" w:cs="Arial"/>
          <w:sz w:val="20"/>
          <w:szCs w:val="20"/>
        </w:rPr>
        <w:tab/>
      </w:r>
      <w:r w:rsidRPr="00A4563B">
        <w:rPr>
          <w:rFonts w:ascii="Arial" w:hAnsi="Arial" w:cs="Arial"/>
          <w:sz w:val="20"/>
          <w:szCs w:val="20"/>
        </w:rPr>
        <w:tab/>
      </w:r>
      <w:r w:rsidR="008F684E" w:rsidRPr="00A4563B">
        <w:rPr>
          <w:rFonts w:ascii="Arial" w:hAnsi="Arial" w:cs="Arial"/>
          <w:sz w:val="20"/>
          <w:szCs w:val="20"/>
        </w:rPr>
        <w:t>5</w:t>
      </w:r>
      <w:ins w:id="34" w:author="Beverley Bahlmann" w:date="2012-03-27T16:12:00Z">
        <w:r w:rsidR="00440D54" w:rsidRPr="00A4563B">
          <w:rPr>
            <w:rFonts w:ascii="Arial" w:hAnsi="Arial" w:cs="Arial"/>
            <w:sz w:val="20"/>
            <w:szCs w:val="20"/>
          </w:rPr>
          <w:t>8</w:t>
        </w:r>
      </w:ins>
      <w:del w:id="35" w:author="Beverley Bahlmann" w:date="2012-03-27T16:12:00Z">
        <w:r w:rsidR="008F684E" w:rsidRPr="00A4563B" w:rsidDel="00440D54">
          <w:rPr>
            <w:rFonts w:ascii="Arial" w:hAnsi="Arial" w:cs="Arial"/>
            <w:sz w:val="20"/>
            <w:szCs w:val="20"/>
          </w:rPr>
          <w:delText>6</w:delText>
        </w:r>
      </w:del>
      <w:r w:rsidR="008F684E" w:rsidRPr="00A4563B">
        <w:rPr>
          <w:rFonts w:ascii="Arial" w:hAnsi="Arial" w:cs="Arial"/>
          <w:sz w:val="20"/>
          <w:szCs w:val="20"/>
        </w:rPr>
        <w:t>–</w:t>
      </w:r>
      <w:ins w:id="36" w:author="Beverley Bahlmann" w:date="2012-03-27T16:12:00Z">
        <w:r w:rsidR="00440D54" w:rsidRPr="00A4563B">
          <w:rPr>
            <w:rFonts w:ascii="Arial" w:hAnsi="Arial" w:cs="Arial"/>
            <w:sz w:val="20"/>
            <w:szCs w:val="20"/>
          </w:rPr>
          <w:t>60</w:t>
        </w:r>
      </w:ins>
      <w:del w:id="37" w:author="Beverley Bahlmann" w:date="2012-03-27T16:12:00Z">
        <w:r w:rsidR="003511A0" w:rsidRPr="00A4563B" w:rsidDel="00440D54">
          <w:rPr>
            <w:rFonts w:ascii="Arial" w:hAnsi="Arial" w:cs="Arial"/>
            <w:sz w:val="20"/>
            <w:szCs w:val="20"/>
          </w:rPr>
          <w:delText>58</w:delText>
        </w:r>
      </w:del>
    </w:p>
    <w:p w:rsidR="009E3154" w:rsidRPr="00A4563B" w:rsidRDefault="009E3154" w:rsidP="00745241">
      <w:pPr>
        <w:tabs>
          <w:tab w:val="left" w:leader="dot" w:pos="7920"/>
          <w:tab w:val="right" w:pos="9360"/>
        </w:tabs>
        <w:spacing w:before="120"/>
        <w:ind w:left="360" w:hanging="360"/>
        <w:jc w:val="left"/>
        <w:rPr>
          <w:rFonts w:ascii="Arial" w:hAnsi="Arial" w:cs="Arial"/>
          <w:sz w:val="20"/>
          <w:szCs w:val="20"/>
        </w:rPr>
      </w:pPr>
      <w:r w:rsidRPr="00A4563B">
        <w:rPr>
          <w:rFonts w:ascii="Arial" w:hAnsi="Arial" w:cs="Arial"/>
          <w:sz w:val="20"/>
          <w:szCs w:val="20"/>
        </w:rPr>
        <w:t xml:space="preserve">Subsequent Events </w:t>
      </w:r>
      <w:r w:rsidRPr="00A4563B">
        <w:rPr>
          <w:rFonts w:ascii="Arial" w:hAnsi="Arial" w:cs="Arial"/>
          <w:sz w:val="20"/>
          <w:szCs w:val="20"/>
        </w:rPr>
        <w:tab/>
      </w:r>
      <w:r w:rsidRPr="00A4563B">
        <w:rPr>
          <w:rFonts w:ascii="Arial" w:hAnsi="Arial" w:cs="Arial"/>
          <w:sz w:val="20"/>
          <w:szCs w:val="20"/>
        </w:rPr>
        <w:tab/>
      </w:r>
      <w:ins w:id="38" w:author="Beverley Bahlmann" w:date="2012-03-27T16:12:00Z">
        <w:r w:rsidR="00440D54" w:rsidRPr="00A4563B">
          <w:rPr>
            <w:rFonts w:ascii="Arial" w:hAnsi="Arial" w:cs="Arial"/>
            <w:sz w:val="20"/>
            <w:szCs w:val="20"/>
          </w:rPr>
          <w:t>61</w:t>
        </w:r>
      </w:ins>
      <w:del w:id="39" w:author="Beverley Bahlmann" w:date="2012-03-27T16:12:00Z">
        <w:r w:rsidR="00991640" w:rsidRPr="00A4563B" w:rsidDel="00440D54">
          <w:rPr>
            <w:rFonts w:ascii="Arial" w:hAnsi="Arial" w:cs="Arial"/>
            <w:sz w:val="20"/>
            <w:szCs w:val="20"/>
          </w:rPr>
          <w:delText>59</w:delText>
        </w:r>
      </w:del>
    </w:p>
    <w:p w:rsidR="00BF73E6" w:rsidRPr="00A4563B" w:rsidRDefault="00BF73E6" w:rsidP="00745241">
      <w:pPr>
        <w:tabs>
          <w:tab w:val="left" w:leader="dot" w:pos="7920"/>
          <w:tab w:val="right" w:pos="9360"/>
        </w:tabs>
        <w:spacing w:before="120"/>
        <w:ind w:left="360" w:hanging="360"/>
        <w:jc w:val="left"/>
        <w:rPr>
          <w:rFonts w:ascii="Arial" w:hAnsi="Arial" w:cs="Arial"/>
          <w:sz w:val="20"/>
          <w:szCs w:val="20"/>
        </w:rPr>
      </w:pPr>
      <w:r w:rsidRPr="00A4563B">
        <w:rPr>
          <w:rFonts w:ascii="Arial" w:hAnsi="Arial" w:cs="Arial"/>
          <w:sz w:val="20"/>
          <w:szCs w:val="20"/>
        </w:rPr>
        <w:t>Comparative Information</w:t>
      </w:r>
      <w:r w:rsidR="007F714B" w:rsidRPr="00A4563B">
        <w:rPr>
          <w:rFonts w:ascii="Arial" w:hAnsi="Arial" w:cs="Arial"/>
          <w:sz w:val="20"/>
          <w:szCs w:val="20"/>
        </w:rPr>
        <w:t xml:space="preserve"> </w:t>
      </w:r>
      <w:r w:rsidRPr="00A4563B">
        <w:rPr>
          <w:rFonts w:ascii="Arial" w:hAnsi="Arial" w:cs="Arial"/>
          <w:sz w:val="20"/>
          <w:szCs w:val="20"/>
        </w:rPr>
        <w:tab/>
      </w:r>
      <w:r w:rsidRPr="00A4563B">
        <w:rPr>
          <w:rFonts w:ascii="Arial" w:hAnsi="Arial" w:cs="Arial"/>
          <w:sz w:val="20"/>
          <w:szCs w:val="20"/>
        </w:rPr>
        <w:tab/>
      </w:r>
      <w:r w:rsidR="00991640" w:rsidRPr="00A4563B">
        <w:rPr>
          <w:rFonts w:ascii="Arial" w:hAnsi="Arial" w:cs="Arial"/>
          <w:sz w:val="20"/>
          <w:szCs w:val="20"/>
        </w:rPr>
        <w:t>6</w:t>
      </w:r>
      <w:ins w:id="40" w:author="Beverley Bahlmann" w:date="2012-03-27T16:12:00Z">
        <w:r w:rsidR="00440D54" w:rsidRPr="00A4563B">
          <w:rPr>
            <w:rFonts w:ascii="Arial" w:hAnsi="Arial" w:cs="Arial"/>
            <w:sz w:val="20"/>
            <w:szCs w:val="20"/>
          </w:rPr>
          <w:t>2</w:t>
        </w:r>
      </w:ins>
      <w:del w:id="41" w:author="Beverley Bahlmann" w:date="2012-03-27T16:12:00Z">
        <w:r w:rsidR="00991640" w:rsidRPr="00A4563B" w:rsidDel="00440D54">
          <w:rPr>
            <w:rFonts w:ascii="Arial" w:hAnsi="Arial" w:cs="Arial"/>
            <w:sz w:val="20"/>
            <w:szCs w:val="20"/>
          </w:rPr>
          <w:delText>0</w:delText>
        </w:r>
      </w:del>
      <w:r w:rsidR="00711B80" w:rsidRPr="00A4563B">
        <w:rPr>
          <w:rFonts w:ascii="Arial" w:hAnsi="Arial" w:cs="Arial"/>
          <w:sz w:val="20"/>
          <w:szCs w:val="20"/>
        </w:rPr>
        <w:t>–6</w:t>
      </w:r>
      <w:ins w:id="42" w:author="Beverley Bahlmann" w:date="2012-03-27T16:12:00Z">
        <w:r w:rsidR="00440D54" w:rsidRPr="00A4563B">
          <w:rPr>
            <w:rFonts w:ascii="Arial" w:hAnsi="Arial" w:cs="Arial"/>
            <w:sz w:val="20"/>
            <w:szCs w:val="20"/>
          </w:rPr>
          <w:t>3</w:t>
        </w:r>
      </w:ins>
      <w:del w:id="43" w:author="Beverley Bahlmann" w:date="2012-03-27T16:12:00Z">
        <w:r w:rsidR="00711B80" w:rsidRPr="00A4563B" w:rsidDel="00440D54">
          <w:rPr>
            <w:rFonts w:ascii="Arial" w:hAnsi="Arial" w:cs="Arial"/>
            <w:sz w:val="20"/>
            <w:szCs w:val="20"/>
          </w:rPr>
          <w:delText>1</w:delText>
        </w:r>
      </w:del>
    </w:p>
    <w:p w:rsidR="00CC3487" w:rsidRPr="00A4563B" w:rsidRDefault="00CC3487" w:rsidP="00745241">
      <w:pPr>
        <w:tabs>
          <w:tab w:val="left" w:leader="dot" w:pos="7920"/>
          <w:tab w:val="right" w:pos="9360"/>
        </w:tabs>
        <w:spacing w:before="120"/>
        <w:ind w:left="360" w:hanging="360"/>
        <w:jc w:val="left"/>
        <w:rPr>
          <w:rFonts w:ascii="Arial" w:hAnsi="Arial" w:cs="Arial"/>
          <w:sz w:val="20"/>
          <w:szCs w:val="20"/>
        </w:rPr>
      </w:pPr>
      <w:r w:rsidRPr="00A4563B">
        <w:rPr>
          <w:rFonts w:ascii="Arial" w:hAnsi="Arial" w:cs="Arial"/>
          <w:sz w:val="20"/>
          <w:szCs w:val="20"/>
        </w:rPr>
        <w:t>Other Information</w:t>
      </w:r>
      <w:r w:rsidR="007F714B" w:rsidRPr="00A4563B">
        <w:rPr>
          <w:rFonts w:ascii="Arial" w:hAnsi="Arial" w:cs="Arial"/>
          <w:sz w:val="20"/>
          <w:szCs w:val="20"/>
        </w:rPr>
        <w:t xml:space="preserve"> </w:t>
      </w:r>
      <w:r w:rsidRPr="00A4563B">
        <w:rPr>
          <w:rFonts w:ascii="Arial" w:hAnsi="Arial" w:cs="Arial"/>
          <w:sz w:val="20"/>
          <w:szCs w:val="20"/>
        </w:rPr>
        <w:tab/>
      </w:r>
      <w:r w:rsidRPr="00A4563B">
        <w:rPr>
          <w:rFonts w:ascii="Arial" w:hAnsi="Arial" w:cs="Arial"/>
          <w:sz w:val="20"/>
          <w:szCs w:val="20"/>
        </w:rPr>
        <w:tab/>
      </w:r>
      <w:r w:rsidR="00991640" w:rsidRPr="00A4563B">
        <w:rPr>
          <w:rFonts w:ascii="Arial" w:hAnsi="Arial" w:cs="Arial"/>
          <w:sz w:val="20"/>
          <w:szCs w:val="20"/>
        </w:rPr>
        <w:t>6</w:t>
      </w:r>
      <w:ins w:id="44" w:author="Beverley Bahlmann" w:date="2012-03-27T16:12:00Z">
        <w:r w:rsidR="00440D54" w:rsidRPr="00A4563B">
          <w:rPr>
            <w:rFonts w:ascii="Arial" w:hAnsi="Arial" w:cs="Arial"/>
            <w:sz w:val="20"/>
            <w:szCs w:val="20"/>
          </w:rPr>
          <w:t>4</w:t>
        </w:r>
      </w:ins>
      <w:del w:id="45" w:author="Beverley Bahlmann" w:date="2012-03-27T16:12:00Z">
        <w:r w:rsidR="00711B80" w:rsidRPr="00A4563B" w:rsidDel="00440D54">
          <w:rPr>
            <w:rFonts w:ascii="Arial" w:hAnsi="Arial" w:cs="Arial"/>
            <w:sz w:val="20"/>
            <w:szCs w:val="20"/>
          </w:rPr>
          <w:delText>2</w:delText>
        </w:r>
      </w:del>
    </w:p>
    <w:p w:rsidR="009E3154" w:rsidRPr="00A4563B" w:rsidRDefault="009E3154" w:rsidP="00745241">
      <w:pPr>
        <w:tabs>
          <w:tab w:val="left" w:leader="dot" w:pos="7920"/>
          <w:tab w:val="right" w:pos="9360"/>
        </w:tabs>
        <w:spacing w:before="120"/>
        <w:ind w:left="360" w:hanging="360"/>
        <w:jc w:val="left"/>
        <w:rPr>
          <w:rFonts w:ascii="Arial" w:hAnsi="Arial" w:cs="Arial"/>
          <w:sz w:val="20"/>
          <w:szCs w:val="20"/>
        </w:rPr>
      </w:pPr>
      <w:r w:rsidRPr="00A4563B">
        <w:rPr>
          <w:rFonts w:ascii="Arial" w:hAnsi="Arial" w:cs="Arial"/>
          <w:sz w:val="20"/>
          <w:szCs w:val="20"/>
        </w:rPr>
        <w:t xml:space="preserve">Documentation </w:t>
      </w:r>
      <w:r w:rsidRPr="00A4563B">
        <w:rPr>
          <w:rFonts w:ascii="Arial" w:hAnsi="Arial" w:cs="Arial"/>
          <w:sz w:val="20"/>
          <w:szCs w:val="20"/>
        </w:rPr>
        <w:tab/>
      </w:r>
      <w:r w:rsidRPr="00A4563B">
        <w:rPr>
          <w:rFonts w:ascii="Arial" w:hAnsi="Arial" w:cs="Arial"/>
          <w:sz w:val="20"/>
          <w:szCs w:val="20"/>
        </w:rPr>
        <w:tab/>
      </w:r>
      <w:r w:rsidR="008F684E" w:rsidRPr="00A4563B">
        <w:rPr>
          <w:rFonts w:ascii="Arial" w:hAnsi="Arial" w:cs="Arial"/>
          <w:sz w:val="20"/>
          <w:szCs w:val="20"/>
        </w:rPr>
        <w:t>6</w:t>
      </w:r>
      <w:ins w:id="46" w:author="Beverley Bahlmann" w:date="2012-03-27T16:12:00Z">
        <w:r w:rsidR="00440D54" w:rsidRPr="00A4563B">
          <w:rPr>
            <w:rFonts w:ascii="Arial" w:hAnsi="Arial" w:cs="Arial"/>
            <w:sz w:val="20"/>
            <w:szCs w:val="20"/>
          </w:rPr>
          <w:t>5</w:t>
        </w:r>
      </w:ins>
      <w:del w:id="47" w:author="Beverley Bahlmann" w:date="2012-03-27T16:12:00Z">
        <w:r w:rsidR="00711B80" w:rsidRPr="00A4563B" w:rsidDel="00440D54">
          <w:rPr>
            <w:rFonts w:ascii="Arial" w:hAnsi="Arial" w:cs="Arial"/>
            <w:sz w:val="20"/>
            <w:szCs w:val="20"/>
          </w:rPr>
          <w:delText>3</w:delText>
        </w:r>
      </w:del>
      <w:r w:rsidR="008F684E" w:rsidRPr="00A4563B">
        <w:rPr>
          <w:rFonts w:ascii="Arial" w:hAnsi="Arial" w:cs="Arial"/>
          <w:sz w:val="20"/>
          <w:szCs w:val="20"/>
        </w:rPr>
        <w:t>–</w:t>
      </w:r>
      <w:ins w:id="48" w:author="Beverley Bahlmann" w:date="2012-03-27T16:12:00Z">
        <w:r w:rsidR="00440D54" w:rsidRPr="00A4563B">
          <w:rPr>
            <w:rFonts w:ascii="Arial" w:hAnsi="Arial" w:cs="Arial"/>
            <w:sz w:val="20"/>
            <w:szCs w:val="20"/>
          </w:rPr>
          <w:t>70</w:t>
        </w:r>
      </w:ins>
      <w:del w:id="49" w:author="Beverley Bahlmann" w:date="2012-03-27T16:12:00Z">
        <w:r w:rsidR="00991640" w:rsidRPr="00A4563B" w:rsidDel="00440D54">
          <w:rPr>
            <w:rFonts w:ascii="Arial" w:hAnsi="Arial" w:cs="Arial"/>
            <w:sz w:val="20"/>
            <w:szCs w:val="20"/>
          </w:rPr>
          <w:delText>6</w:delText>
        </w:r>
        <w:r w:rsidR="00711B80" w:rsidRPr="00A4563B" w:rsidDel="00440D54">
          <w:rPr>
            <w:rFonts w:ascii="Arial" w:hAnsi="Arial" w:cs="Arial"/>
            <w:sz w:val="20"/>
            <w:szCs w:val="20"/>
          </w:rPr>
          <w:delText>8</w:delText>
        </w:r>
      </w:del>
    </w:p>
    <w:p w:rsidR="009E3154" w:rsidRPr="00A4563B" w:rsidRDefault="009E3154" w:rsidP="00745241">
      <w:pPr>
        <w:tabs>
          <w:tab w:val="left" w:leader="dot" w:pos="7920"/>
          <w:tab w:val="right" w:pos="9360"/>
        </w:tabs>
        <w:spacing w:before="120"/>
        <w:ind w:left="360" w:hanging="360"/>
        <w:jc w:val="left"/>
        <w:rPr>
          <w:rFonts w:ascii="Arial" w:hAnsi="Arial" w:cs="Arial"/>
          <w:sz w:val="20"/>
          <w:szCs w:val="20"/>
        </w:rPr>
      </w:pPr>
      <w:r w:rsidRPr="00A4563B">
        <w:rPr>
          <w:rFonts w:ascii="Arial" w:hAnsi="Arial" w:cs="Arial"/>
          <w:sz w:val="20"/>
          <w:szCs w:val="20"/>
        </w:rPr>
        <w:t xml:space="preserve">Engagement Quality Control Review </w:t>
      </w:r>
      <w:r w:rsidRPr="00A4563B">
        <w:rPr>
          <w:rFonts w:ascii="Arial" w:hAnsi="Arial" w:cs="Arial"/>
          <w:sz w:val="20"/>
          <w:szCs w:val="20"/>
        </w:rPr>
        <w:tab/>
      </w:r>
      <w:r w:rsidRPr="00A4563B">
        <w:rPr>
          <w:rFonts w:ascii="Arial" w:hAnsi="Arial" w:cs="Arial"/>
          <w:sz w:val="20"/>
          <w:szCs w:val="20"/>
        </w:rPr>
        <w:tab/>
      </w:r>
      <w:ins w:id="50" w:author="Beverley Bahlmann" w:date="2012-03-27T16:12:00Z">
        <w:r w:rsidR="00440D54" w:rsidRPr="00A4563B">
          <w:rPr>
            <w:rFonts w:ascii="Arial" w:hAnsi="Arial" w:cs="Arial"/>
            <w:sz w:val="20"/>
            <w:szCs w:val="20"/>
          </w:rPr>
          <w:t>71</w:t>
        </w:r>
      </w:ins>
      <w:del w:id="51" w:author="Beverley Bahlmann" w:date="2012-03-27T16:12:00Z">
        <w:r w:rsidR="00991640" w:rsidRPr="00A4563B" w:rsidDel="00440D54">
          <w:rPr>
            <w:rFonts w:ascii="Arial" w:hAnsi="Arial" w:cs="Arial"/>
            <w:sz w:val="20"/>
            <w:szCs w:val="20"/>
          </w:rPr>
          <w:delText>6</w:delText>
        </w:r>
        <w:r w:rsidR="00711B80" w:rsidRPr="00A4563B" w:rsidDel="00440D54">
          <w:rPr>
            <w:rFonts w:ascii="Arial" w:hAnsi="Arial" w:cs="Arial"/>
            <w:sz w:val="20"/>
            <w:szCs w:val="20"/>
          </w:rPr>
          <w:delText>9</w:delText>
        </w:r>
      </w:del>
    </w:p>
    <w:p w:rsidR="009E3154" w:rsidRPr="00A4563B" w:rsidRDefault="009E3154" w:rsidP="00745241">
      <w:pPr>
        <w:tabs>
          <w:tab w:val="left" w:leader="dot" w:pos="7920"/>
          <w:tab w:val="right" w:pos="9360"/>
        </w:tabs>
        <w:spacing w:before="120"/>
        <w:ind w:left="360" w:hanging="360"/>
        <w:jc w:val="left"/>
        <w:rPr>
          <w:rFonts w:ascii="Arial" w:hAnsi="Arial" w:cs="Arial"/>
          <w:sz w:val="20"/>
          <w:szCs w:val="20"/>
        </w:rPr>
      </w:pPr>
      <w:r w:rsidRPr="00A4563B">
        <w:rPr>
          <w:rFonts w:ascii="Arial" w:hAnsi="Arial" w:cs="Arial"/>
          <w:sz w:val="20"/>
          <w:szCs w:val="20"/>
        </w:rPr>
        <w:t xml:space="preserve">Forming the Assurance </w:t>
      </w:r>
      <w:r w:rsidR="00694D91" w:rsidRPr="00A4563B">
        <w:rPr>
          <w:rFonts w:ascii="Arial" w:hAnsi="Arial" w:cs="Arial"/>
          <w:sz w:val="20"/>
          <w:szCs w:val="20"/>
        </w:rPr>
        <w:t xml:space="preserve">Conclusion </w:t>
      </w:r>
      <w:r w:rsidRPr="00A4563B">
        <w:rPr>
          <w:rFonts w:ascii="Arial" w:hAnsi="Arial" w:cs="Arial"/>
          <w:sz w:val="20"/>
          <w:szCs w:val="20"/>
        </w:rPr>
        <w:tab/>
      </w:r>
      <w:r w:rsidRPr="00A4563B">
        <w:rPr>
          <w:rFonts w:ascii="Arial" w:hAnsi="Arial" w:cs="Arial"/>
          <w:sz w:val="20"/>
          <w:szCs w:val="20"/>
        </w:rPr>
        <w:tab/>
      </w:r>
      <w:r w:rsidR="00711B80" w:rsidRPr="00A4563B">
        <w:rPr>
          <w:rFonts w:ascii="Arial" w:hAnsi="Arial" w:cs="Arial"/>
          <w:sz w:val="20"/>
          <w:szCs w:val="20"/>
        </w:rPr>
        <w:t>7</w:t>
      </w:r>
      <w:ins w:id="52" w:author="Beverley Bahlmann" w:date="2012-03-27T16:12:00Z">
        <w:r w:rsidR="00440D54" w:rsidRPr="00A4563B">
          <w:rPr>
            <w:rFonts w:ascii="Arial" w:hAnsi="Arial" w:cs="Arial"/>
            <w:sz w:val="20"/>
            <w:szCs w:val="20"/>
          </w:rPr>
          <w:t>2</w:t>
        </w:r>
      </w:ins>
      <w:del w:id="53" w:author="Beverley Bahlmann" w:date="2012-03-27T16:12:00Z">
        <w:r w:rsidR="00711B80" w:rsidRPr="00A4563B" w:rsidDel="00440D54">
          <w:rPr>
            <w:rFonts w:ascii="Arial" w:hAnsi="Arial" w:cs="Arial"/>
            <w:sz w:val="20"/>
            <w:szCs w:val="20"/>
          </w:rPr>
          <w:delText>0</w:delText>
        </w:r>
      </w:del>
      <w:r w:rsidR="008F684E" w:rsidRPr="00A4563B">
        <w:rPr>
          <w:rFonts w:ascii="Arial" w:hAnsi="Arial" w:cs="Arial"/>
          <w:sz w:val="20"/>
          <w:szCs w:val="20"/>
        </w:rPr>
        <w:t>–</w:t>
      </w:r>
      <w:r w:rsidR="00991640" w:rsidRPr="00A4563B">
        <w:rPr>
          <w:rFonts w:ascii="Arial" w:hAnsi="Arial" w:cs="Arial"/>
          <w:sz w:val="20"/>
          <w:szCs w:val="20"/>
        </w:rPr>
        <w:t>7</w:t>
      </w:r>
      <w:ins w:id="54" w:author="Beverley Bahlmann" w:date="2012-03-27T16:12:00Z">
        <w:r w:rsidR="00440D54" w:rsidRPr="00A4563B">
          <w:rPr>
            <w:rFonts w:ascii="Arial" w:hAnsi="Arial" w:cs="Arial"/>
            <w:sz w:val="20"/>
            <w:szCs w:val="20"/>
          </w:rPr>
          <w:t>5</w:t>
        </w:r>
      </w:ins>
      <w:del w:id="55" w:author="Beverley Bahlmann" w:date="2012-03-27T16:12:00Z">
        <w:r w:rsidR="00711B80" w:rsidRPr="00A4563B" w:rsidDel="00440D54">
          <w:rPr>
            <w:rFonts w:ascii="Arial" w:hAnsi="Arial" w:cs="Arial"/>
            <w:sz w:val="20"/>
            <w:szCs w:val="20"/>
          </w:rPr>
          <w:delText>3</w:delText>
        </w:r>
      </w:del>
    </w:p>
    <w:p w:rsidR="009E3154" w:rsidRPr="00A4563B" w:rsidRDefault="009E3154" w:rsidP="00745241">
      <w:pPr>
        <w:tabs>
          <w:tab w:val="left" w:leader="dot" w:pos="7920"/>
          <w:tab w:val="right" w:pos="9360"/>
        </w:tabs>
        <w:spacing w:before="120"/>
        <w:ind w:left="360" w:hanging="360"/>
        <w:jc w:val="left"/>
        <w:rPr>
          <w:rFonts w:ascii="Arial" w:hAnsi="Arial" w:cs="Arial"/>
          <w:sz w:val="20"/>
          <w:szCs w:val="20"/>
        </w:rPr>
      </w:pPr>
      <w:r w:rsidRPr="00A4563B">
        <w:rPr>
          <w:rFonts w:ascii="Arial" w:hAnsi="Arial" w:cs="Arial"/>
          <w:sz w:val="20"/>
          <w:szCs w:val="20"/>
        </w:rPr>
        <w:t xml:space="preserve">Assurance Report Content </w:t>
      </w:r>
      <w:r w:rsidRPr="00A4563B">
        <w:rPr>
          <w:rFonts w:ascii="Arial" w:hAnsi="Arial" w:cs="Arial"/>
          <w:sz w:val="20"/>
          <w:szCs w:val="20"/>
        </w:rPr>
        <w:tab/>
      </w:r>
      <w:r w:rsidRPr="00A4563B">
        <w:rPr>
          <w:rFonts w:ascii="Arial" w:hAnsi="Arial" w:cs="Arial"/>
          <w:sz w:val="20"/>
          <w:szCs w:val="20"/>
        </w:rPr>
        <w:tab/>
      </w:r>
      <w:r w:rsidR="008F684E" w:rsidRPr="00A4563B">
        <w:rPr>
          <w:rFonts w:ascii="Arial" w:hAnsi="Arial" w:cs="Arial"/>
          <w:sz w:val="20"/>
          <w:szCs w:val="20"/>
        </w:rPr>
        <w:t>7</w:t>
      </w:r>
      <w:ins w:id="56" w:author="Beverley Bahlmann" w:date="2012-03-27T16:12:00Z">
        <w:r w:rsidR="00440D54" w:rsidRPr="00A4563B">
          <w:rPr>
            <w:rFonts w:ascii="Arial" w:hAnsi="Arial" w:cs="Arial"/>
            <w:sz w:val="20"/>
            <w:szCs w:val="20"/>
          </w:rPr>
          <w:t>6</w:t>
        </w:r>
      </w:ins>
      <w:del w:id="57" w:author="Beverley Bahlmann" w:date="2012-03-27T16:12:00Z">
        <w:r w:rsidR="00711B80" w:rsidRPr="00A4563B" w:rsidDel="00440D54">
          <w:rPr>
            <w:rFonts w:ascii="Arial" w:hAnsi="Arial" w:cs="Arial"/>
            <w:sz w:val="20"/>
            <w:szCs w:val="20"/>
          </w:rPr>
          <w:delText>4</w:delText>
        </w:r>
      </w:del>
      <w:r w:rsidR="008F684E" w:rsidRPr="00A4563B">
        <w:rPr>
          <w:rFonts w:ascii="Arial" w:hAnsi="Arial" w:cs="Arial"/>
          <w:sz w:val="20"/>
          <w:szCs w:val="20"/>
        </w:rPr>
        <w:t>–</w:t>
      </w:r>
      <w:r w:rsidR="00991640" w:rsidRPr="00A4563B">
        <w:rPr>
          <w:rFonts w:ascii="Arial" w:hAnsi="Arial" w:cs="Arial"/>
          <w:sz w:val="20"/>
          <w:szCs w:val="20"/>
        </w:rPr>
        <w:t>7</w:t>
      </w:r>
      <w:ins w:id="58" w:author="Beverley Bahlmann" w:date="2012-03-27T16:12:00Z">
        <w:r w:rsidR="00440D54" w:rsidRPr="00A4563B">
          <w:rPr>
            <w:rFonts w:ascii="Arial" w:hAnsi="Arial" w:cs="Arial"/>
            <w:sz w:val="20"/>
            <w:szCs w:val="20"/>
          </w:rPr>
          <w:t>7</w:t>
        </w:r>
      </w:ins>
      <w:del w:id="59" w:author="Beverley Bahlmann" w:date="2012-03-27T16:12:00Z">
        <w:r w:rsidR="00711B80" w:rsidRPr="00A4563B" w:rsidDel="00440D54">
          <w:rPr>
            <w:rFonts w:ascii="Arial" w:hAnsi="Arial" w:cs="Arial"/>
            <w:sz w:val="20"/>
            <w:szCs w:val="20"/>
          </w:rPr>
          <w:delText>5</w:delText>
        </w:r>
      </w:del>
    </w:p>
    <w:p w:rsidR="009E3154" w:rsidRPr="00A4563B" w:rsidRDefault="009E3154" w:rsidP="00745241">
      <w:pPr>
        <w:tabs>
          <w:tab w:val="left" w:leader="dot" w:pos="7920"/>
          <w:tab w:val="right" w:pos="9360"/>
        </w:tabs>
        <w:spacing w:before="120"/>
        <w:ind w:left="360" w:hanging="360"/>
        <w:jc w:val="left"/>
        <w:rPr>
          <w:rFonts w:ascii="Arial" w:hAnsi="Arial" w:cs="Arial"/>
          <w:sz w:val="20"/>
          <w:szCs w:val="20"/>
        </w:rPr>
      </w:pPr>
      <w:r w:rsidRPr="00A4563B">
        <w:rPr>
          <w:rFonts w:ascii="Arial" w:hAnsi="Arial" w:cs="Arial"/>
          <w:sz w:val="20"/>
          <w:szCs w:val="20"/>
        </w:rPr>
        <w:t xml:space="preserve">Other </w:t>
      </w:r>
      <w:r w:rsidR="00172F10" w:rsidRPr="00A4563B">
        <w:rPr>
          <w:rFonts w:ascii="Arial" w:hAnsi="Arial" w:cs="Arial"/>
          <w:sz w:val="20"/>
          <w:szCs w:val="20"/>
        </w:rPr>
        <w:t xml:space="preserve">Communication </w:t>
      </w:r>
      <w:r w:rsidRPr="00A4563B">
        <w:rPr>
          <w:rFonts w:ascii="Arial" w:hAnsi="Arial" w:cs="Arial"/>
          <w:sz w:val="20"/>
          <w:szCs w:val="20"/>
        </w:rPr>
        <w:t xml:space="preserve">Requirements </w:t>
      </w:r>
      <w:r w:rsidRPr="00A4563B">
        <w:rPr>
          <w:rFonts w:ascii="Arial" w:hAnsi="Arial" w:cs="Arial"/>
          <w:sz w:val="20"/>
          <w:szCs w:val="20"/>
        </w:rPr>
        <w:tab/>
      </w:r>
      <w:r w:rsidRPr="00A4563B">
        <w:rPr>
          <w:rFonts w:ascii="Arial" w:hAnsi="Arial" w:cs="Arial"/>
          <w:sz w:val="20"/>
          <w:szCs w:val="20"/>
        </w:rPr>
        <w:tab/>
      </w:r>
      <w:r w:rsidR="00991640" w:rsidRPr="00A4563B">
        <w:rPr>
          <w:rFonts w:ascii="Arial" w:hAnsi="Arial" w:cs="Arial"/>
          <w:sz w:val="20"/>
          <w:szCs w:val="20"/>
        </w:rPr>
        <w:t>7</w:t>
      </w:r>
      <w:ins w:id="60" w:author="Beverley Bahlmann" w:date="2012-03-27T16:12:00Z">
        <w:r w:rsidR="00E52C3D" w:rsidRPr="00A4563B">
          <w:rPr>
            <w:rFonts w:ascii="Arial" w:hAnsi="Arial" w:cs="Arial"/>
            <w:sz w:val="20"/>
            <w:szCs w:val="20"/>
          </w:rPr>
          <w:t>8</w:t>
        </w:r>
      </w:ins>
      <w:del w:id="61" w:author="Beverley Bahlmann" w:date="2012-03-27T16:12:00Z">
        <w:r w:rsidR="00711B80" w:rsidRPr="00A4563B" w:rsidDel="00E52C3D">
          <w:rPr>
            <w:rFonts w:ascii="Arial" w:hAnsi="Arial" w:cs="Arial"/>
            <w:sz w:val="20"/>
            <w:szCs w:val="20"/>
          </w:rPr>
          <w:delText>6</w:delText>
        </w:r>
      </w:del>
    </w:p>
    <w:p w:rsidR="009E3154" w:rsidRPr="00A4563B" w:rsidRDefault="004D6B59" w:rsidP="00745241">
      <w:pPr>
        <w:tabs>
          <w:tab w:val="left" w:pos="360"/>
          <w:tab w:val="left" w:leader="dot" w:pos="7920"/>
          <w:tab w:val="left" w:leader="dot" w:pos="8460"/>
          <w:tab w:val="right" w:pos="9360"/>
        </w:tabs>
        <w:spacing w:before="120"/>
        <w:ind w:left="475" w:hanging="475"/>
        <w:jc w:val="left"/>
        <w:rPr>
          <w:rFonts w:ascii="Arial" w:hAnsi="Arial" w:cs="Arial"/>
          <w:b/>
          <w:i/>
          <w:sz w:val="20"/>
          <w:szCs w:val="20"/>
        </w:rPr>
      </w:pPr>
      <w:r w:rsidRPr="00A4563B">
        <w:rPr>
          <w:rFonts w:ascii="Arial" w:hAnsi="Arial" w:cs="Arial"/>
          <w:b/>
          <w:kern w:val="0"/>
          <w:sz w:val="20"/>
          <w:szCs w:val="20"/>
        </w:rPr>
        <w:br w:type="page"/>
      </w:r>
      <w:r w:rsidR="009E3154" w:rsidRPr="00A4563B">
        <w:rPr>
          <w:rFonts w:ascii="Arial" w:hAnsi="Arial" w:cs="Arial"/>
          <w:b/>
          <w:kern w:val="0"/>
          <w:sz w:val="20"/>
          <w:szCs w:val="20"/>
        </w:rPr>
        <w:lastRenderedPageBreak/>
        <w:t>Application and Other Explanatory Material</w:t>
      </w:r>
      <w:r w:rsidR="009E3154" w:rsidRPr="00A4563B">
        <w:rPr>
          <w:rFonts w:ascii="Arial" w:hAnsi="Arial" w:cs="Arial"/>
          <w:b/>
          <w:i/>
          <w:sz w:val="20"/>
          <w:szCs w:val="20"/>
        </w:rPr>
        <w:t xml:space="preserve"> </w:t>
      </w:r>
    </w:p>
    <w:p w:rsidR="009E3154" w:rsidRPr="002C0BF6" w:rsidRDefault="009E3154" w:rsidP="00745241">
      <w:pPr>
        <w:tabs>
          <w:tab w:val="left" w:leader="dot" w:pos="7920"/>
          <w:tab w:val="right" w:pos="9360"/>
        </w:tabs>
        <w:spacing w:before="120"/>
        <w:ind w:left="360" w:hanging="360"/>
        <w:jc w:val="left"/>
        <w:rPr>
          <w:rFonts w:ascii="Arial" w:hAnsi="Arial" w:cs="Arial"/>
          <w:sz w:val="20"/>
          <w:szCs w:val="20"/>
        </w:rPr>
      </w:pPr>
      <w:r w:rsidRPr="002C0BF6">
        <w:rPr>
          <w:rFonts w:ascii="Arial" w:hAnsi="Arial" w:cs="Arial"/>
          <w:sz w:val="20"/>
          <w:szCs w:val="20"/>
        </w:rPr>
        <w:t xml:space="preserve">Introduction </w:t>
      </w:r>
      <w:r w:rsidRPr="002C0BF6">
        <w:rPr>
          <w:rFonts w:ascii="Arial" w:hAnsi="Arial" w:cs="Arial"/>
          <w:sz w:val="20"/>
          <w:szCs w:val="20"/>
        </w:rPr>
        <w:tab/>
      </w:r>
      <w:r w:rsidRPr="002C0BF6">
        <w:rPr>
          <w:rFonts w:ascii="Arial" w:hAnsi="Arial" w:cs="Arial"/>
          <w:sz w:val="20"/>
          <w:szCs w:val="20"/>
        </w:rPr>
        <w:tab/>
        <w:t>A1</w:t>
      </w:r>
      <w:r w:rsidR="008F684E" w:rsidRPr="002C0BF6">
        <w:rPr>
          <w:rFonts w:ascii="Arial" w:hAnsi="Arial" w:cs="Arial"/>
          <w:sz w:val="20"/>
          <w:szCs w:val="20"/>
        </w:rPr>
        <w:t>–</w:t>
      </w:r>
      <w:r w:rsidR="00394533" w:rsidRPr="002C0BF6">
        <w:rPr>
          <w:rFonts w:ascii="Arial" w:hAnsi="Arial" w:cs="Arial"/>
          <w:sz w:val="20"/>
          <w:szCs w:val="20"/>
        </w:rPr>
        <w:t>A</w:t>
      </w:r>
      <w:ins w:id="62" w:author="Beverley Bahlmann" w:date="2012-03-27T16:13:00Z">
        <w:r w:rsidR="00E52C3D" w:rsidRPr="002C0BF6">
          <w:rPr>
            <w:rFonts w:ascii="Arial" w:hAnsi="Arial" w:cs="Arial"/>
            <w:sz w:val="20"/>
            <w:szCs w:val="20"/>
          </w:rPr>
          <w:t>7</w:t>
        </w:r>
      </w:ins>
      <w:del w:id="63" w:author="Beverley Bahlmann" w:date="2012-03-27T16:13:00Z">
        <w:r w:rsidR="00606C70" w:rsidRPr="002C0BF6" w:rsidDel="00E52C3D">
          <w:rPr>
            <w:rFonts w:ascii="Arial" w:hAnsi="Arial" w:cs="Arial"/>
            <w:sz w:val="20"/>
            <w:szCs w:val="20"/>
          </w:rPr>
          <w:delText>6</w:delText>
        </w:r>
      </w:del>
    </w:p>
    <w:p w:rsidR="009E3154" w:rsidRPr="002C0BF6" w:rsidRDefault="009E3154" w:rsidP="00745241">
      <w:pPr>
        <w:tabs>
          <w:tab w:val="left" w:leader="dot" w:pos="7920"/>
          <w:tab w:val="right" w:pos="9360"/>
        </w:tabs>
        <w:spacing w:before="120"/>
        <w:ind w:left="360" w:hanging="360"/>
        <w:jc w:val="left"/>
        <w:rPr>
          <w:rFonts w:ascii="Arial" w:hAnsi="Arial" w:cs="Arial"/>
          <w:sz w:val="20"/>
          <w:szCs w:val="20"/>
        </w:rPr>
      </w:pPr>
      <w:r w:rsidRPr="002C0BF6">
        <w:rPr>
          <w:rFonts w:ascii="Arial" w:hAnsi="Arial" w:cs="Arial"/>
          <w:sz w:val="20"/>
          <w:szCs w:val="20"/>
        </w:rPr>
        <w:t xml:space="preserve">Definitions </w:t>
      </w:r>
      <w:r w:rsidRPr="002C0BF6">
        <w:rPr>
          <w:rFonts w:ascii="Arial" w:hAnsi="Arial" w:cs="Arial"/>
          <w:sz w:val="20"/>
          <w:szCs w:val="20"/>
        </w:rPr>
        <w:tab/>
      </w:r>
      <w:r w:rsidRPr="002C0BF6">
        <w:rPr>
          <w:rFonts w:ascii="Arial" w:hAnsi="Arial" w:cs="Arial"/>
          <w:sz w:val="20"/>
          <w:szCs w:val="20"/>
        </w:rPr>
        <w:tab/>
      </w:r>
      <w:r w:rsidR="008F684E" w:rsidRPr="002C0BF6">
        <w:rPr>
          <w:rFonts w:ascii="Arial" w:hAnsi="Arial" w:cs="Arial"/>
          <w:sz w:val="20"/>
          <w:szCs w:val="20"/>
        </w:rPr>
        <w:t>A</w:t>
      </w:r>
      <w:ins w:id="64" w:author="Beverley Bahlmann" w:date="2012-03-27T16:13:00Z">
        <w:r w:rsidR="00E52C3D" w:rsidRPr="002C0BF6">
          <w:rPr>
            <w:rFonts w:ascii="Arial" w:hAnsi="Arial" w:cs="Arial"/>
            <w:sz w:val="20"/>
            <w:szCs w:val="20"/>
          </w:rPr>
          <w:t>8</w:t>
        </w:r>
      </w:ins>
      <w:del w:id="65" w:author="Beverley Bahlmann" w:date="2012-03-27T16:13:00Z">
        <w:r w:rsidR="00606C70" w:rsidRPr="002C0BF6" w:rsidDel="00E52C3D">
          <w:rPr>
            <w:rFonts w:ascii="Arial" w:hAnsi="Arial" w:cs="Arial"/>
            <w:sz w:val="20"/>
            <w:szCs w:val="20"/>
          </w:rPr>
          <w:delText>7</w:delText>
        </w:r>
      </w:del>
      <w:r w:rsidR="008F684E" w:rsidRPr="002C0BF6">
        <w:rPr>
          <w:rFonts w:ascii="Arial" w:hAnsi="Arial" w:cs="Arial"/>
          <w:sz w:val="20"/>
          <w:szCs w:val="20"/>
        </w:rPr>
        <w:t>–</w:t>
      </w:r>
      <w:r w:rsidR="00394533" w:rsidRPr="002C0BF6">
        <w:rPr>
          <w:rFonts w:ascii="Arial" w:hAnsi="Arial" w:cs="Arial"/>
          <w:sz w:val="20"/>
          <w:szCs w:val="20"/>
        </w:rPr>
        <w:t>A1</w:t>
      </w:r>
      <w:ins w:id="66" w:author="Beverley Bahlmann" w:date="2012-03-27T16:13:00Z">
        <w:r w:rsidR="00E52C3D" w:rsidRPr="002C0BF6">
          <w:rPr>
            <w:rFonts w:ascii="Arial" w:hAnsi="Arial" w:cs="Arial"/>
            <w:sz w:val="20"/>
            <w:szCs w:val="20"/>
          </w:rPr>
          <w:t>6</w:t>
        </w:r>
      </w:ins>
      <w:del w:id="67" w:author="Beverley Bahlmann" w:date="2012-03-27T16:13:00Z">
        <w:r w:rsidR="00606C70" w:rsidRPr="002C0BF6" w:rsidDel="00E52C3D">
          <w:rPr>
            <w:rFonts w:ascii="Arial" w:hAnsi="Arial" w:cs="Arial"/>
            <w:sz w:val="20"/>
            <w:szCs w:val="20"/>
          </w:rPr>
          <w:delText>5</w:delText>
        </w:r>
      </w:del>
    </w:p>
    <w:p w:rsidR="009E3154" w:rsidRPr="002C0BF6" w:rsidRDefault="009E3154" w:rsidP="00745241">
      <w:pPr>
        <w:tabs>
          <w:tab w:val="left" w:leader="dot" w:pos="7920"/>
          <w:tab w:val="right" w:pos="9360"/>
        </w:tabs>
        <w:spacing w:before="120"/>
        <w:ind w:left="360" w:hanging="360"/>
        <w:jc w:val="left"/>
        <w:rPr>
          <w:rFonts w:ascii="Arial" w:hAnsi="Arial" w:cs="Arial"/>
          <w:sz w:val="20"/>
          <w:szCs w:val="20"/>
        </w:rPr>
      </w:pPr>
      <w:r w:rsidRPr="002C0BF6">
        <w:rPr>
          <w:rFonts w:ascii="Arial" w:hAnsi="Arial" w:cs="Arial"/>
          <w:sz w:val="20"/>
          <w:szCs w:val="20"/>
        </w:rPr>
        <w:t xml:space="preserve">ISAE 3000 </w:t>
      </w:r>
      <w:r w:rsidRPr="002C0BF6">
        <w:rPr>
          <w:rFonts w:ascii="Arial" w:hAnsi="Arial" w:cs="Arial"/>
          <w:sz w:val="20"/>
          <w:szCs w:val="20"/>
        </w:rPr>
        <w:tab/>
      </w:r>
      <w:r w:rsidRPr="002C0BF6">
        <w:rPr>
          <w:rFonts w:ascii="Arial" w:hAnsi="Arial" w:cs="Arial"/>
          <w:sz w:val="20"/>
          <w:szCs w:val="20"/>
        </w:rPr>
        <w:tab/>
      </w:r>
      <w:r w:rsidR="00394533" w:rsidRPr="002C0BF6">
        <w:rPr>
          <w:rFonts w:ascii="Arial" w:hAnsi="Arial" w:cs="Arial"/>
          <w:sz w:val="20"/>
          <w:szCs w:val="20"/>
        </w:rPr>
        <w:t>A1</w:t>
      </w:r>
      <w:ins w:id="68" w:author="Beverley Bahlmann" w:date="2012-03-27T16:13:00Z">
        <w:r w:rsidR="00E52C3D" w:rsidRPr="002C0BF6">
          <w:rPr>
            <w:rFonts w:ascii="Arial" w:hAnsi="Arial" w:cs="Arial"/>
            <w:sz w:val="20"/>
            <w:szCs w:val="20"/>
          </w:rPr>
          <w:t>7</w:t>
        </w:r>
      </w:ins>
      <w:del w:id="69" w:author="Beverley Bahlmann" w:date="2012-03-27T16:13:00Z">
        <w:r w:rsidR="00606C70" w:rsidRPr="002C0BF6" w:rsidDel="00E52C3D">
          <w:rPr>
            <w:rFonts w:ascii="Arial" w:hAnsi="Arial" w:cs="Arial"/>
            <w:sz w:val="20"/>
            <w:szCs w:val="20"/>
          </w:rPr>
          <w:delText>6</w:delText>
        </w:r>
      </w:del>
    </w:p>
    <w:p w:rsidR="009E3154" w:rsidRPr="002C0BF6" w:rsidRDefault="009E3154" w:rsidP="00745241">
      <w:pPr>
        <w:tabs>
          <w:tab w:val="left" w:leader="dot" w:pos="7920"/>
          <w:tab w:val="right" w:pos="9360"/>
        </w:tabs>
        <w:spacing w:before="120"/>
        <w:ind w:left="360" w:hanging="360"/>
        <w:jc w:val="left"/>
        <w:rPr>
          <w:rFonts w:ascii="Arial" w:hAnsi="Arial" w:cs="Arial"/>
          <w:sz w:val="20"/>
          <w:szCs w:val="20"/>
        </w:rPr>
      </w:pPr>
      <w:del w:id="70" w:author="Beverley Bahlmann" w:date="2012-04-05T09:15:00Z">
        <w:r w:rsidRPr="002C0BF6" w:rsidDel="004C740A">
          <w:rPr>
            <w:rFonts w:ascii="Arial" w:hAnsi="Arial" w:cs="Arial"/>
            <w:sz w:val="20"/>
            <w:szCs w:val="20"/>
          </w:rPr>
          <w:delText>Competency</w:delText>
        </w:r>
        <w:r w:rsidR="00214EE5" w:rsidRPr="002C0BF6" w:rsidDel="004C740A">
          <w:rPr>
            <w:rFonts w:ascii="Arial" w:hAnsi="Arial" w:cs="Arial"/>
            <w:sz w:val="20"/>
            <w:szCs w:val="20"/>
          </w:rPr>
          <w:delText xml:space="preserve"> </w:delText>
        </w:r>
        <w:r w:rsidRPr="002C0BF6" w:rsidDel="004C740A">
          <w:rPr>
            <w:rFonts w:ascii="Arial" w:hAnsi="Arial" w:cs="Arial"/>
            <w:sz w:val="20"/>
            <w:szCs w:val="20"/>
          </w:rPr>
          <w:tab/>
        </w:r>
        <w:r w:rsidRPr="002C0BF6" w:rsidDel="004C740A">
          <w:rPr>
            <w:rFonts w:ascii="Arial" w:hAnsi="Arial" w:cs="Arial"/>
            <w:sz w:val="20"/>
            <w:szCs w:val="20"/>
          </w:rPr>
          <w:tab/>
        </w:r>
        <w:r w:rsidR="008F684E" w:rsidRPr="002C0BF6" w:rsidDel="004C740A">
          <w:rPr>
            <w:rFonts w:ascii="Arial" w:hAnsi="Arial" w:cs="Arial"/>
            <w:sz w:val="20"/>
            <w:szCs w:val="20"/>
          </w:rPr>
          <w:delText>A1</w:delText>
        </w:r>
      </w:del>
      <w:del w:id="71" w:author="Beverley Bahlmann" w:date="2012-03-27T16:13:00Z">
        <w:r w:rsidR="00606C70" w:rsidRPr="002C0BF6" w:rsidDel="00E52C3D">
          <w:rPr>
            <w:rFonts w:ascii="Arial" w:hAnsi="Arial" w:cs="Arial"/>
            <w:sz w:val="20"/>
            <w:szCs w:val="20"/>
          </w:rPr>
          <w:delText>7</w:delText>
        </w:r>
      </w:del>
      <w:del w:id="72" w:author="Beverley Bahlmann" w:date="2012-04-05T09:15:00Z">
        <w:r w:rsidR="008F684E" w:rsidRPr="002C0BF6" w:rsidDel="004C740A">
          <w:rPr>
            <w:rFonts w:ascii="Arial" w:hAnsi="Arial" w:cs="Arial"/>
            <w:sz w:val="20"/>
            <w:szCs w:val="20"/>
          </w:rPr>
          <w:delText>–</w:delText>
        </w:r>
        <w:r w:rsidR="00394533" w:rsidRPr="002C0BF6" w:rsidDel="004C740A">
          <w:rPr>
            <w:rFonts w:ascii="Arial" w:hAnsi="Arial" w:cs="Arial"/>
            <w:sz w:val="20"/>
            <w:szCs w:val="20"/>
          </w:rPr>
          <w:delText>A1</w:delText>
        </w:r>
      </w:del>
      <w:del w:id="73" w:author="Beverley Bahlmann" w:date="2012-03-27T16:13:00Z">
        <w:r w:rsidR="00B01E4C" w:rsidRPr="002C0BF6" w:rsidDel="00E52C3D">
          <w:rPr>
            <w:rFonts w:ascii="Arial" w:hAnsi="Arial" w:cs="Arial"/>
            <w:sz w:val="20"/>
            <w:szCs w:val="20"/>
          </w:rPr>
          <w:delText>8</w:delText>
        </w:r>
      </w:del>
    </w:p>
    <w:p w:rsidR="009E3154" w:rsidRPr="002C0BF6" w:rsidRDefault="009E3154" w:rsidP="00745241">
      <w:pPr>
        <w:tabs>
          <w:tab w:val="left" w:leader="dot" w:pos="7920"/>
          <w:tab w:val="right" w:pos="9360"/>
        </w:tabs>
        <w:spacing w:before="120"/>
        <w:ind w:left="360" w:hanging="360"/>
        <w:jc w:val="left"/>
        <w:rPr>
          <w:rFonts w:ascii="Arial" w:hAnsi="Arial" w:cs="Arial"/>
          <w:sz w:val="20"/>
          <w:szCs w:val="20"/>
        </w:rPr>
      </w:pPr>
      <w:r w:rsidRPr="002C0BF6">
        <w:rPr>
          <w:rFonts w:ascii="Arial" w:hAnsi="Arial" w:cs="Arial"/>
          <w:sz w:val="20"/>
          <w:szCs w:val="20"/>
        </w:rPr>
        <w:t xml:space="preserve">Acceptance and Continuance </w:t>
      </w:r>
      <w:ins w:id="74" w:author="Beverley Bahlmann" w:date="2012-03-14T10:16:00Z">
        <w:r w:rsidR="00B6110E" w:rsidRPr="002C0BF6">
          <w:rPr>
            <w:rFonts w:ascii="Arial" w:hAnsi="Arial" w:cs="Arial"/>
            <w:sz w:val="20"/>
            <w:szCs w:val="20"/>
          </w:rPr>
          <w:t>of the Engagement</w:t>
        </w:r>
      </w:ins>
      <w:r w:rsidRPr="002C0BF6">
        <w:rPr>
          <w:rFonts w:ascii="Arial" w:hAnsi="Arial" w:cs="Arial"/>
          <w:sz w:val="20"/>
          <w:szCs w:val="20"/>
        </w:rPr>
        <w:tab/>
      </w:r>
      <w:r w:rsidRPr="002C0BF6">
        <w:rPr>
          <w:rFonts w:ascii="Arial" w:hAnsi="Arial" w:cs="Arial"/>
          <w:sz w:val="20"/>
          <w:szCs w:val="20"/>
        </w:rPr>
        <w:tab/>
      </w:r>
      <w:r w:rsidR="008F684E" w:rsidRPr="002C0BF6">
        <w:rPr>
          <w:rFonts w:ascii="Arial" w:hAnsi="Arial" w:cs="Arial"/>
          <w:sz w:val="20"/>
          <w:szCs w:val="20"/>
        </w:rPr>
        <w:t>A</w:t>
      </w:r>
      <w:ins w:id="75" w:author="Beverley Bahlmann" w:date="2012-04-05T09:15:00Z">
        <w:r w:rsidR="004C740A" w:rsidRPr="002C0BF6">
          <w:rPr>
            <w:rFonts w:ascii="Arial" w:hAnsi="Arial" w:cs="Arial"/>
            <w:sz w:val="20"/>
            <w:szCs w:val="20"/>
          </w:rPr>
          <w:t>18</w:t>
        </w:r>
      </w:ins>
      <w:del w:id="76" w:author="Beverley Bahlmann" w:date="2012-03-27T16:13:00Z">
        <w:r w:rsidR="008F684E" w:rsidRPr="002C0BF6" w:rsidDel="00E52C3D">
          <w:rPr>
            <w:rFonts w:ascii="Arial" w:hAnsi="Arial" w:cs="Arial"/>
            <w:sz w:val="20"/>
            <w:szCs w:val="20"/>
          </w:rPr>
          <w:delText>1</w:delText>
        </w:r>
        <w:r w:rsidR="00B01E4C" w:rsidRPr="002C0BF6" w:rsidDel="00E52C3D">
          <w:rPr>
            <w:rFonts w:ascii="Arial" w:hAnsi="Arial" w:cs="Arial"/>
            <w:sz w:val="20"/>
            <w:szCs w:val="20"/>
          </w:rPr>
          <w:delText>9</w:delText>
        </w:r>
      </w:del>
      <w:r w:rsidR="008F684E" w:rsidRPr="002C0BF6">
        <w:rPr>
          <w:rFonts w:ascii="Arial" w:hAnsi="Arial" w:cs="Arial"/>
          <w:sz w:val="20"/>
          <w:szCs w:val="20"/>
        </w:rPr>
        <w:t>–</w:t>
      </w:r>
      <w:r w:rsidR="009C230F" w:rsidRPr="002C0BF6">
        <w:rPr>
          <w:rFonts w:ascii="Arial" w:hAnsi="Arial" w:cs="Arial"/>
          <w:sz w:val="20"/>
          <w:szCs w:val="20"/>
        </w:rPr>
        <w:t>A</w:t>
      </w:r>
      <w:ins w:id="77" w:author="Beverley Bahlmann" w:date="2012-03-27T16:13:00Z">
        <w:r w:rsidR="00E52C3D" w:rsidRPr="002C0BF6">
          <w:rPr>
            <w:rFonts w:ascii="Arial" w:hAnsi="Arial" w:cs="Arial"/>
            <w:sz w:val="20"/>
            <w:szCs w:val="20"/>
          </w:rPr>
          <w:t>37</w:t>
        </w:r>
      </w:ins>
      <w:del w:id="78" w:author="Beverley Bahlmann" w:date="2012-03-27T16:13:00Z">
        <w:r w:rsidR="009C230F" w:rsidRPr="002C0BF6" w:rsidDel="00E52C3D">
          <w:rPr>
            <w:rFonts w:ascii="Arial" w:hAnsi="Arial" w:cs="Arial"/>
            <w:sz w:val="20"/>
            <w:szCs w:val="20"/>
          </w:rPr>
          <w:delText>4</w:delText>
        </w:r>
        <w:r w:rsidR="00B01E4C" w:rsidRPr="002C0BF6" w:rsidDel="00E52C3D">
          <w:rPr>
            <w:rFonts w:ascii="Arial" w:hAnsi="Arial" w:cs="Arial"/>
            <w:sz w:val="20"/>
            <w:szCs w:val="20"/>
          </w:rPr>
          <w:delText>2</w:delText>
        </w:r>
      </w:del>
    </w:p>
    <w:p w:rsidR="009E3154" w:rsidRPr="002C0BF6" w:rsidRDefault="009E3154" w:rsidP="00745241">
      <w:pPr>
        <w:tabs>
          <w:tab w:val="left" w:leader="dot" w:pos="7920"/>
          <w:tab w:val="right" w:pos="9360"/>
        </w:tabs>
        <w:spacing w:before="120"/>
        <w:ind w:left="360" w:hanging="360"/>
        <w:jc w:val="left"/>
        <w:rPr>
          <w:rFonts w:ascii="Arial" w:hAnsi="Arial" w:cs="Arial"/>
          <w:sz w:val="20"/>
          <w:szCs w:val="20"/>
        </w:rPr>
      </w:pPr>
      <w:r w:rsidRPr="002C0BF6">
        <w:rPr>
          <w:rFonts w:ascii="Arial" w:hAnsi="Arial" w:cs="Arial"/>
          <w:sz w:val="20"/>
          <w:szCs w:val="20"/>
        </w:rPr>
        <w:t xml:space="preserve">Planning </w:t>
      </w:r>
      <w:r w:rsidRPr="002C0BF6">
        <w:rPr>
          <w:rFonts w:ascii="Arial" w:hAnsi="Arial" w:cs="Arial"/>
          <w:sz w:val="20"/>
          <w:szCs w:val="20"/>
        </w:rPr>
        <w:tab/>
      </w:r>
      <w:r w:rsidRPr="002C0BF6">
        <w:rPr>
          <w:rFonts w:ascii="Arial" w:hAnsi="Arial" w:cs="Arial"/>
          <w:sz w:val="20"/>
          <w:szCs w:val="20"/>
        </w:rPr>
        <w:tab/>
      </w:r>
      <w:r w:rsidR="008F684E" w:rsidRPr="002C0BF6">
        <w:rPr>
          <w:rFonts w:ascii="Arial" w:hAnsi="Arial" w:cs="Arial"/>
          <w:sz w:val="20"/>
          <w:szCs w:val="20"/>
        </w:rPr>
        <w:t>A</w:t>
      </w:r>
      <w:ins w:id="79" w:author="Beverley Bahlmann" w:date="2012-03-27T16:13:00Z">
        <w:r w:rsidR="00E52C3D" w:rsidRPr="002C0BF6">
          <w:rPr>
            <w:rFonts w:ascii="Arial" w:hAnsi="Arial" w:cs="Arial"/>
            <w:sz w:val="20"/>
            <w:szCs w:val="20"/>
          </w:rPr>
          <w:t>38</w:t>
        </w:r>
      </w:ins>
      <w:del w:id="80" w:author="Beverley Bahlmann" w:date="2012-03-27T16:13:00Z">
        <w:r w:rsidR="008F684E" w:rsidRPr="002C0BF6" w:rsidDel="00E52C3D">
          <w:rPr>
            <w:rFonts w:ascii="Arial" w:hAnsi="Arial" w:cs="Arial"/>
            <w:sz w:val="20"/>
            <w:szCs w:val="20"/>
          </w:rPr>
          <w:delText>4</w:delText>
        </w:r>
        <w:r w:rsidR="00B01E4C" w:rsidRPr="002C0BF6" w:rsidDel="00E52C3D">
          <w:rPr>
            <w:rFonts w:ascii="Arial" w:hAnsi="Arial" w:cs="Arial"/>
            <w:sz w:val="20"/>
            <w:szCs w:val="20"/>
          </w:rPr>
          <w:delText>3</w:delText>
        </w:r>
      </w:del>
      <w:r w:rsidR="008F684E" w:rsidRPr="002C0BF6">
        <w:rPr>
          <w:rFonts w:ascii="Arial" w:hAnsi="Arial" w:cs="Arial"/>
          <w:sz w:val="20"/>
          <w:szCs w:val="20"/>
        </w:rPr>
        <w:t>–</w:t>
      </w:r>
      <w:r w:rsidR="009C230F" w:rsidRPr="002C0BF6">
        <w:rPr>
          <w:rFonts w:ascii="Arial" w:hAnsi="Arial" w:cs="Arial"/>
          <w:sz w:val="20"/>
          <w:szCs w:val="20"/>
        </w:rPr>
        <w:t>A4</w:t>
      </w:r>
      <w:ins w:id="81" w:author="Beverley Bahlmann" w:date="2012-03-27T16:13:00Z">
        <w:r w:rsidR="00E52C3D" w:rsidRPr="002C0BF6">
          <w:rPr>
            <w:rFonts w:ascii="Arial" w:hAnsi="Arial" w:cs="Arial"/>
            <w:sz w:val="20"/>
            <w:szCs w:val="20"/>
          </w:rPr>
          <w:t>3</w:t>
        </w:r>
      </w:ins>
      <w:del w:id="82" w:author="Beverley Bahlmann" w:date="2012-03-27T16:13:00Z">
        <w:r w:rsidR="00B01E4C" w:rsidRPr="002C0BF6" w:rsidDel="00E52C3D">
          <w:rPr>
            <w:rFonts w:ascii="Arial" w:hAnsi="Arial" w:cs="Arial"/>
            <w:sz w:val="20"/>
            <w:szCs w:val="20"/>
          </w:rPr>
          <w:delText>6</w:delText>
        </w:r>
      </w:del>
    </w:p>
    <w:p w:rsidR="009E3154" w:rsidRPr="002C0BF6" w:rsidRDefault="009E3154" w:rsidP="00745241">
      <w:pPr>
        <w:tabs>
          <w:tab w:val="left" w:leader="dot" w:pos="7920"/>
          <w:tab w:val="right" w:pos="9360"/>
        </w:tabs>
        <w:spacing w:before="120"/>
        <w:ind w:left="360" w:hanging="360"/>
        <w:jc w:val="left"/>
        <w:rPr>
          <w:rFonts w:ascii="Arial" w:hAnsi="Arial" w:cs="Arial"/>
          <w:sz w:val="20"/>
          <w:szCs w:val="20"/>
        </w:rPr>
      </w:pPr>
      <w:r w:rsidRPr="002C0BF6">
        <w:rPr>
          <w:rFonts w:ascii="Arial" w:hAnsi="Arial" w:cs="Arial"/>
          <w:sz w:val="20"/>
          <w:szCs w:val="20"/>
        </w:rPr>
        <w:t xml:space="preserve">Materiality in Planning and Performing the Engagement </w:t>
      </w:r>
      <w:r w:rsidRPr="002C0BF6">
        <w:rPr>
          <w:rFonts w:ascii="Arial" w:hAnsi="Arial" w:cs="Arial"/>
          <w:sz w:val="20"/>
          <w:szCs w:val="20"/>
        </w:rPr>
        <w:tab/>
      </w:r>
      <w:r w:rsidRPr="002C0BF6">
        <w:rPr>
          <w:rFonts w:ascii="Arial" w:hAnsi="Arial" w:cs="Arial"/>
          <w:sz w:val="20"/>
          <w:szCs w:val="20"/>
        </w:rPr>
        <w:tab/>
      </w:r>
      <w:r w:rsidR="008F684E" w:rsidRPr="002C0BF6">
        <w:rPr>
          <w:rFonts w:ascii="Arial" w:hAnsi="Arial" w:cs="Arial"/>
          <w:sz w:val="20"/>
          <w:szCs w:val="20"/>
        </w:rPr>
        <w:t>A4</w:t>
      </w:r>
      <w:ins w:id="83" w:author="Beverley Bahlmann" w:date="2012-03-27T16:13:00Z">
        <w:r w:rsidR="00E52C3D" w:rsidRPr="002C0BF6">
          <w:rPr>
            <w:rFonts w:ascii="Arial" w:hAnsi="Arial" w:cs="Arial"/>
            <w:sz w:val="20"/>
            <w:szCs w:val="20"/>
          </w:rPr>
          <w:t>4</w:t>
        </w:r>
      </w:ins>
      <w:del w:id="84" w:author="Beverley Bahlmann" w:date="2012-03-27T16:13:00Z">
        <w:r w:rsidR="00B01E4C" w:rsidRPr="002C0BF6" w:rsidDel="00E52C3D">
          <w:rPr>
            <w:rFonts w:ascii="Arial" w:hAnsi="Arial" w:cs="Arial"/>
            <w:sz w:val="20"/>
            <w:szCs w:val="20"/>
          </w:rPr>
          <w:delText>7</w:delText>
        </w:r>
      </w:del>
      <w:r w:rsidR="008F684E" w:rsidRPr="002C0BF6">
        <w:rPr>
          <w:rFonts w:ascii="Arial" w:hAnsi="Arial" w:cs="Arial"/>
          <w:sz w:val="20"/>
          <w:szCs w:val="20"/>
        </w:rPr>
        <w:t>–</w:t>
      </w:r>
      <w:r w:rsidR="00A92638" w:rsidRPr="002C0BF6">
        <w:rPr>
          <w:rFonts w:ascii="Arial" w:hAnsi="Arial" w:cs="Arial"/>
          <w:sz w:val="20"/>
          <w:szCs w:val="20"/>
        </w:rPr>
        <w:t>A5</w:t>
      </w:r>
      <w:ins w:id="85" w:author="Beverley Bahlmann" w:date="2012-03-27T16:13:00Z">
        <w:r w:rsidR="00E52C3D" w:rsidRPr="002C0BF6">
          <w:rPr>
            <w:rFonts w:ascii="Arial" w:hAnsi="Arial" w:cs="Arial"/>
            <w:sz w:val="20"/>
            <w:szCs w:val="20"/>
          </w:rPr>
          <w:t>1</w:t>
        </w:r>
      </w:ins>
      <w:del w:id="86" w:author="Beverley Bahlmann" w:date="2012-03-27T16:13:00Z">
        <w:r w:rsidR="00B01E4C" w:rsidRPr="002C0BF6" w:rsidDel="00E52C3D">
          <w:rPr>
            <w:rFonts w:ascii="Arial" w:hAnsi="Arial" w:cs="Arial"/>
            <w:sz w:val="20"/>
            <w:szCs w:val="20"/>
          </w:rPr>
          <w:delText>4</w:delText>
        </w:r>
      </w:del>
    </w:p>
    <w:p w:rsidR="00946FD5" w:rsidRPr="002C0BF6" w:rsidRDefault="009E3154" w:rsidP="00745241">
      <w:pPr>
        <w:tabs>
          <w:tab w:val="left" w:leader="dot" w:pos="7920"/>
          <w:tab w:val="right" w:pos="9360"/>
        </w:tabs>
        <w:spacing w:before="120"/>
        <w:ind w:left="360" w:hanging="360"/>
        <w:jc w:val="left"/>
        <w:rPr>
          <w:rFonts w:ascii="Arial" w:eastAsia="MS Mincho" w:hAnsi="Arial" w:cs="Arial"/>
          <w:sz w:val="20"/>
          <w:szCs w:val="20"/>
          <w:lang w:bidi="ar-SA"/>
        </w:rPr>
      </w:pPr>
      <w:r w:rsidRPr="002C0BF6">
        <w:rPr>
          <w:rFonts w:ascii="Arial" w:eastAsia="MS Mincho" w:hAnsi="Arial" w:cs="Arial"/>
          <w:sz w:val="20"/>
          <w:szCs w:val="20"/>
          <w:lang w:bidi="ar-SA"/>
        </w:rPr>
        <w:t>Understanding the Entity and Its Environment</w:t>
      </w:r>
      <w:ins w:id="87" w:author="Beverley Bahlmann" w:date="2012-03-28T11:54:00Z">
        <w:r w:rsidR="00946FD5" w:rsidRPr="002C0BF6">
          <w:rPr>
            <w:rFonts w:ascii="Arial" w:eastAsia="MS Mincho" w:hAnsi="Arial" w:cs="Arial"/>
            <w:sz w:val="20"/>
            <w:szCs w:val="20"/>
            <w:lang w:bidi="ar-SA"/>
          </w:rPr>
          <w:t>, including the Entity’s Internal Control,</w:t>
        </w:r>
      </w:ins>
      <w:r w:rsidRPr="002C0BF6">
        <w:rPr>
          <w:rFonts w:ascii="Arial" w:eastAsia="MS Mincho" w:hAnsi="Arial" w:cs="Arial"/>
          <w:sz w:val="20"/>
          <w:szCs w:val="20"/>
          <w:lang w:bidi="ar-SA"/>
        </w:rPr>
        <w:t xml:space="preserve"> </w:t>
      </w:r>
      <w:r w:rsidR="00963B6A" w:rsidRPr="002C0BF6">
        <w:rPr>
          <w:rFonts w:ascii="Arial" w:eastAsia="MS Mincho" w:hAnsi="Arial" w:cs="Arial"/>
          <w:sz w:val="20"/>
          <w:szCs w:val="20"/>
          <w:lang w:bidi="ar-SA"/>
        </w:rPr>
        <w:t xml:space="preserve">and </w:t>
      </w:r>
    </w:p>
    <w:p w:rsidR="009E3154" w:rsidRPr="002C0BF6" w:rsidRDefault="00946FD5" w:rsidP="00745241">
      <w:pPr>
        <w:tabs>
          <w:tab w:val="left" w:pos="720"/>
          <w:tab w:val="left" w:leader="dot" w:pos="7920"/>
          <w:tab w:val="right" w:pos="9360"/>
        </w:tabs>
        <w:spacing w:before="120"/>
        <w:ind w:left="360" w:hanging="360"/>
        <w:jc w:val="left"/>
        <w:rPr>
          <w:rFonts w:ascii="Arial" w:eastAsia="MS Mincho" w:hAnsi="Arial" w:cs="Arial"/>
          <w:sz w:val="20"/>
          <w:szCs w:val="20"/>
          <w:lang w:bidi="ar-SA"/>
        </w:rPr>
      </w:pPr>
      <w:r w:rsidRPr="002C0BF6">
        <w:rPr>
          <w:rFonts w:ascii="Arial" w:hAnsi="Arial" w:cs="Arial"/>
          <w:sz w:val="20"/>
          <w:szCs w:val="20"/>
        </w:rPr>
        <w:t xml:space="preserve">      </w:t>
      </w:r>
      <w:r w:rsidR="00963B6A" w:rsidRPr="002C0BF6">
        <w:rPr>
          <w:rFonts w:ascii="Arial" w:hAnsi="Arial" w:cs="Arial"/>
          <w:sz w:val="20"/>
          <w:szCs w:val="20"/>
        </w:rPr>
        <w:t>Identifying and Assessing Risks of Material Misstatement</w:t>
      </w:r>
      <w:r w:rsidR="009E3154" w:rsidRPr="002C0BF6">
        <w:rPr>
          <w:rFonts w:ascii="Arial" w:eastAsia="MS Mincho" w:hAnsi="Arial" w:cs="Arial"/>
          <w:sz w:val="20"/>
          <w:szCs w:val="20"/>
          <w:lang w:bidi="ar-SA"/>
        </w:rPr>
        <w:tab/>
      </w:r>
      <w:r w:rsidR="009E3154" w:rsidRPr="002C0BF6">
        <w:rPr>
          <w:rFonts w:ascii="Arial" w:eastAsia="MS Mincho" w:hAnsi="Arial" w:cs="Arial"/>
          <w:sz w:val="20"/>
          <w:szCs w:val="20"/>
          <w:lang w:bidi="ar-SA"/>
        </w:rPr>
        <w:tab/>
      </w:r>
      <w:r w:rsidR="008F684E" w:rsidRPr="002C0BF6">
        <w:rPr>
          <w:rFonts w:ascii="Arial" w:eastAsia="MS Mincho" w:hAnsi="Arial" w:cs="Arial"/>
          <w:sz w:val="20"/>
          <w:szCs w:val="20"/>
          <w:lang w:bidi="ar-SA"/>
        </w:rPr>
        <w:t>A5</w:t>
      </w:r>
      <w:ins w:id="88" w:author="Beverley Bahlmann" w:date="2012-03-27T16:13:00Z">
        <w:r w:rsidR="00E52C3D" w:rsidRPr="002C0BF6">
          <w:rPr>
            <w:rFonts w:ascii="Arial" w:eastAsia="MS Mincho" w:hAnsi="Arial" w:cs="Arial"/>
            <w:sz w:val="20"/>
            <w:szCs w:val="20"/>
            <w:lang w:bidi="ar-SA"/>
          </w:rPr>
          <w:t>2</w:t>
        </w:r>
      </w:ins>
      <w:del w:id="89" w:author="Beverley Bahlmann" w:date="2012-03-27T16:13:00Z">
        <w:r w:rsidR="00B01E4C" w:rsidRPr="002C0BF6" w:rsidDel="00E52C3D">
          <w:rPr>
            <w:rFonts w:ascii="Arial" w:eastAsia="MS Mincho" w:hAnsi="Arial" w:cs="Arial"/>
            <w:sz w:val="20"/>
            <w:szCs w:val="20"/>
            <w:lang w:bidi="ar-SA"/>
          </w:rPr>
          <w:delText>5</w:delText>
        </w:r>
      </w:del>
      <w:r w:rsidR="008F684E" w:rsidRPr="002C0BF6">
        <w:rPr>
          <w:rFonts w:ascii="Arial" w:hAnsi="Arial" w:cs="Arial"/>
          <w:sz w:val="20"/>
          <w:szCs w:val="20"/>
        </w:rPr>
        <w:t>–</w:t>
      </w:r>
      <w:r w:rsidR="00A92638" w:rsidRPr="002C0BF6">
        <w:rPr>
          <w:rFonts w:ascii="Arial" w:eastAsia="MS Mincho" w:hAnsi="Arial" w:cs="Arial"/>
          <w:sz w:val="20"/>
          <w:szCs w:val="20"/>
          <w:lang w:bidi="ar-SA"/>
        </w:rPr>
        <w:t>A</w:t>
      </w:r>
      <w:r w:rsidR="00F901AD" w:rsidRPr="002C0BF6">
        <w:rPr>
          <w:rFonts w:ascii="Arial" w:eastAsia="MS Mincho" w:hAnsi="Arial" w:cs="Arial"/>
          <w:sz w:val="20"/>
          <w:szCs w:val="20"/>
          <w:lang w:bidi="ar-SA"/>
        </w:rPr>
        <w:t>8</w:t>
      </w:r>
      <w:ins w:id="90" w:author="Beverley Bahlmann" w:date="2012-03-27T16:13:00Z">
        <w:r w:rsidR="00E52C3D" w:rsidRPr="002C0BF6">
          <w:rPr>
            <w:rFonts w:ascii="Arial" w:eastAsia="MS Mincho" w:hAnsi="Arial" w:cs="Arial"/>
            <w:sz w:val="20"/>
            <w:szCs w:val="20"/>
            <w:lang w:bidi="ar-SA"/>
          </w:rPr>
          <w:t>9</w:t>
        </w:r>
      </w:ins>
      <w:del w:id="91" w:author="Beverley Bahlmann" w:date="2012-03-27T16:13:00Z">
        <w:r w:rsidR="00F901AD" w:rsidRPr="002C0BF6" w:rsidDel="00E52C3D">
          <w:rPr>
            <w:rFonts w:ascii="Arial" w:eastAsia="MS Mincho" w:hAnsi="Arial" w:cs="Arial"/>
            <w:sz w:val="20"/>
            <w:szCs w:val="20"/>
            <w:lang w:bidi="ar-SA"/>
          </w:rPr>
          <w:delText>5</w:delText>
        </w:r>
      </w:del>
    </w:p>
    <w:p w:rsidR="00E7567C" w:rsidRPr="002C0BF6" w:rsidRDefault="00AC5BF7" w:rsidP="00745241">
      <w:pPr>
        <w:tabs>
          <w:tab w:val="left" w:leader="dot" w:pos="7920"/>
          <w:tab w:val="right" w:pos="9360"/>
        </w:tabs>
        <w:spacing w:before="120"/>
        <w:ind w:left="360" w:hanging="360"/>
        <w:jc w:val="left"/>
        <w:rPr>
          <w:rFonts w:ascii="Arial" w:hAnsi="Arial" w:cs="Arial"/>
          <w:sz w:val="20"/>
          <w:szCs w:val="20"/>
        </w:rPr>
      </w:pPr>
      <w:r w:rsidRPr="002C0BF6">
        <w:rPr>
          <w:rFonts w:ascii="Arial" w:hAnsi="Arial" w:cs="Arial"/>
          <w:sz w:val="20"/>
          <w:szCs w:val="20"/>
        </w:rPr>
        <w:t xml:space="preserve">Overall </w:t>
      </w:r>
      <w:r w:rsidR="00E7567C" w:rsidRPr="002C0BF6">
        <w:rPr>
          <w:rFonts w:ascii="Arial" w:hAnsi="Arial" w:cs="Arial"/>
          <w:sz w:val="20"/>
          <w:szCs w:val="20"/>
        </w:rPr>
        <w:t>Responses to Assessed Risks</w:t>
      </w:r>
      <w:r w:rsidR="007F714B" w:rsidRPr="002C0BF6">
        <w:rPr>
          <w:rFonts w:ascii="Arial" w:hAnsi="Arial" w:cs="Arial"/>
          <w:sz w:val="20"/>
          <w:szCs w:val="20"/>
        </w:rPr>
        <w:t xml:space="preserve"> </w:t>
      </w:r>
      <w:r w:rsidR="00963B6A" w:rsidRPr="002C0BF6">
        <w:rPr>
          <w:rFonts w:ascii="Arial" w:hAnsi="Arial" w:cs="Arial"/>
          <w:sz w:val="20"/>
          <w:szCs w:val="20"/>
        </w:rPr>
        <w:t xml:space="preserve">of Material Misstatement </w:t>
      </w:r>
      <w:r w:rsidR="00832A75" w:rsidRPr="002C0BF6">
        <w:rPr>
          <w:rFonts w:ascii="Arial" w:hAnsi="Arial" w:cs="Arial"/>
          <w:sz w:val="20"/>
          <w:szCs w:val="20"/>
        </w:rPr>
        <w:t xml:space="preserve">and Further Procedures </w:t>
      </w:r>
      <w:r w:rsidR="00E7567C" w:rsidRPr="002C0BF6">
        <w:rPr>
          <w:rFonts w:ascii="Arial" w:hAnsi="Arial" w:cs="Arial"/>
          <w:sz w:val="20"/>
          <w:szCs w:val="20"/>
        </w:rPr>
        <w:tab/>
      </w:r>
      <w:r w:rsidR="00E7567C" w:rsidRPr="002C0BF6">
        <w:rPr>
          <w:rFonts w:ascii="Arial" w:hAnsi="Arial" w:cs="Arial"/>
          <w:sz w:val="20"/>
          <w:szCs w:val="20"/>
        </w:rPr>
        <w:tab/>
      </w:r>
      <w:r w:rsidR="008F684E" w:rsidRPr="002C0BF6">
        <w:rPr>
          <w:rFonts w:ascii="Arial" w:hAnsi="Arial" w:cs="Arial"/>
          <w:sz w:val="20"/>
          <w:szCs w:val="20"/>
        </w:rPr>
        <w:t>A</w:t>
      </w:r>
      <w:ins w:id="92" w:author="Beverley Bahlmann" w:date="2012-03-27T16:14:00Z">
        <w:r w:rsidR="00E52C3D" w:rsidRPr="002C0BF6">
          <w:rPr>
            <w:rFonts w:ascii="Arial" w:hAnsi="Arial" w:cs="Arial"/>
            <w:sz w:val="20"/>
            <w:szCs w:val="20"/>
          </w:rPr>
          <w:t>90</w:t>
        </w:r>
      </w:ins>
      <w:del w:id="93" w:author="Beverley Bahlmann" w:date="2012-03-27T16:14:00Z">
        <w:r w:rsidR="008F684E" w:rsidRPr="002C0BF6" w:rsidDel="00E52C3D">
          <w:rPr>
            <w:rFonts w:ascii="Arial" w:hAnsi="Arial" w:cs="Arial"/>
            <w:sz w:val="20"/>
            <w:szCs w:val="20"/>
          </w:rPr>
          <w:delText>8</w:delText>
        </w:r>
        <w:r w:rsidR="008735DA" w:rsidRPr="002C0BF6" w:rsidDel="00E52C3D">
          <w:rPr>
            <w:rFonts w:ascii="Arial" w:hAnsi="Arial" w:cs="Arial"/>
            <w:sz w:val="20"/>
            <w:szCs w:val="20"/>
          </w:rPr>
          <w:delText>6</w:delText>
        </w:r>
      </w:del>
      <w:r w:rsidR="008F684E" w:rsidRPr="002C0BF6">
        <w:rPr>
          <w:rFonts w:ascii="Arial" w:hAnsi="Arial" w:cs="Arial"/>
          <w:sz w:val="20"/>
          <w:szCs w:val="20"/>
        </w:rPr>
        <w:t>–</w:t>
      </w:r>
      <w:r w:rsidRPr="002C0BF6">
        <w:rPr>
          <w:rFonts w:ascii="Arial" w:hAnsi="Arial" w:cs="Arial"/>
          <w:sz w:val="20"/>
          <w:szCs w:val="20"/>
        </w:rPr>
        <w:t>A</w:t>
      </w:r>
      <w:r w:rsidR="008735DA" w:rsidRPr="002C0BF6">
        <w:rPr>
          <w:rFonts w:ascii="Arial" w:hAnsi="Arial" w:cs="Arial"/>
          <w:sz w:val="20"/>
          <w:szCs w:val="20"/>
        </w:rPr>
        <w:t>1</w:t>
      </w:r>
      <w:ins w:id="94" w:author="Beverley Bahlmann" w:date="2012-03-27T16:14:00Z">
        <w:r w:rsidR="00E52C3D" w:rsidRPr="002C0BF6">
          <w:rPr>
            <w:rFonts w:ascii="Arial" w:hAnsi="Arial" w:cs="Arial"/>
            <w:sz w:val="20"/>
            <w:szCs w:val="20"/>
          </w:rPr>
          <w:t>12</w:t>
        </w:r>
      </w:ins>
      <w:del w:id="95" w:author="Beverley Bahlmann" w:date="2012-03-27T16:14:00Z">
        <w:r w:rsidR="008735DA" w:rsidRPr="002C0BF6" w:rsidDel="00E52C3D">
          <w:rPr>
            <w:rFonts w:ascii="Arial" w:hAnsi="Arial" w:cs="Arial"/>
            <w:sz w:val="20"/>
            <w:szCs w:val="20"/>
          </w:rPr>
          <w:delText>0</w:delText>
        </w:r>
        <w:r w:rsidR="00711B80" w:rsidRPr="002C0BF6" w:rsidDel="00E52C3D">
          <w:rPr>
            <w:rFonts w:ascii="Arial" w:hAnsi="Arial" w:cs="Arial"/>
            <w:sz w:val="20"/>
            <w:szCs w:val="20"/>
          </w:rPr>
          <w:delText>9</w:delText>
        </w:r>
      </w:del>
    </w:p>
    <w:p w:rsidR="009E3154" w:rsidRPr="002C0BF6" w:rsidRDefault="009E3154" w:rsidP="00745241">
      <w:pPr>
        <w:tabs>
          <w:tab w:val="left" w:leader="dot" w:pos="7920"/>
          <w:tab w:val="right" w:pos="9360"/>
        </w:tabs>
        <w:spacing w:before="120"/>
        <w:ind w:left="360" w:hanging="360"/>
        <w:jc w:val="left"/>
        <w:rPr>
          <w:rFonts w:ascii="Arial" w:hAnsi="Arial" w:cs="Arial"/>
          <w:sz w:val="20"/>
          <w:szCs w:val="20"/>
        </w:rPr>
      </w:pPr>
      <w:r w:rsidRPr="002C0BF6">
        <w:rPr>
          <w:rFonts w:ascii="Arial" w:hAnsi="Arial" w:cs="Arial"/>
          <w:sz w:val="20"/>
          <w:szCs w:val="20"/>
        </w:rPr>
        <w:t xml:space="preserve">Using the Work of </w:t>
      </w:r>
      <w:r w:rsidR="00963B6A" w:rsidRPr="002C0BF6">
        <w:rPr>
          <w:rFonts w:ascii="Arial" w:hAnsi="Arial" w:cs="Arial"/>
          <w:sz w:val="20"/>
          <w:szCs w:val="20"/>
        </w:rPr>
        <w:t xml:space="preserve">Other </w:t>
      </w:r>
      <w:r w:rsidRPr="002C0BF6">
        <w:rPr>
          <w:rFonts w:ascii="Arial" w:hAnsi="Arial" w:cs="Arial"/>
          <w:sz w:val="20"/>
          <w:szCs w:val="20"/>
        </w:rPr>
        <w:t xml:space="preserve">Practitioners </w:t>
      </w:r>
      <w:r w:rsidRPr="002C0BF6">
        <w:rPr>
          <w:rFonts w:ascii="Arial" w:hAnsi="Arial" w:cs="Arial"/>
          <w:sz w:val="20"/>
          <w:szCs w:val="20"/>
        </w:rPr>
        <w:tab/>
      </w:r>
      <w:r w:rsidRPr="002C0BF6">
        <w:rPr>
          <w:rFonts w:ascii="Arial" w:hAnsi="Arial" w:cs="Arial"/>
          <w:sz w:val="20"/>
          <w:szCs w:val="20"/>
        </w:rPr>
        <w:tab/>
      </w:r>
      <w:r w:rsidR="008F684E" w:rsidRPr="002C0BF6">
        <w:rPr>
          <w:rFonts w:ascii="Arial" w:hAnsi="Arial" w:cs="Arial"/>
          <w:sz w:val="20"/>
          <w:szCs w:val="20"/>
        </w:rPr>
        <w:t>A1</w:t>
      </w:r>
      <w:r w:rsidR="00711B80" w:rsidRPr="002C0BF6">
        <w:rPr>
          <w:rFonts w:ascii="Arial" w:hAnsi="Arial" w:cs="Arial"/>
          <w:sz w:val="20"/>
          <w:szCs w:val="20"/>
        </w:rPr>
        <w:t>1</w:t>
      </w:r>
      <w:ins w:id="96" w:author="Beverley Bahlmann" w:date="2012-03-27T16:14:00Z">
        <w:r w:rsidR="00E52C3D" w:rsidRPr="002C0BF6">
          <w:rPr>
            <w:rFonts w:ascii="Arial" w:hAnsi="Arial" w:cs="Arial"/>
            <w:sz w:val="20"/>
            <w:szCs w:val="20"/>
          </w:rPr>
          <w:t>3</w:t>
        </w:r>
      </w:ins>
      <w:del w:id="97" w:author="Beverley Bahlmann" w:date="2012-03-27T16:14:00Z">
        <w:r w:rsidR="008F684E" w:rsidRPr="002C0BF6" w:rsidDel="00E52C3D">
          <w:rPr>
            <w:rFonts w:ascii="Arial" w:hAnsi="Arial" w:cs="Arial"/>
            <w:sz w:val="20"/>
            <w:szCs w:val="20"/>
          </w:rPr>
          <w:delText>0</w:delText>
        </w:r>
      </w:del>
      <w:r w:rsidR="008F684E" w:rsidRPr="002C0BF6">
        <w:rPr>
          <w:rFonts w:ascii="Arial" w:hAnsi="Arial" w:cs="Arial"/>
          <w:sz w:val="20"/>
          <w:szCs w:val="20"/>
        </w:rPr>
        <w:t>–</w:t>
      </w:r>
      <w:r w:rsidR="00A80C21" w:rsidRPr="002C0BF6">
        <w:rPr>
          <w:rFonts w:ascii="Arial" w:hAnsi="Arial" w:cs="Arial"/>
          <w:sz w:val="20"/>
          <w:szCs w:val="20"/>
        </w:rPr>
        <w:t>A1</w:t>
      </w:r>
      <w:r w:rsidR="008735DA" w:rsidRPr="002C0BF6">
        <w:rPr>
          <w:rFonts w:ascii="Arial" w:hAnsi="Arial" w:cs="Arial"/>
          <w:sz w:val="20"/>
          <w:szCs w:val="20"/>
        </w:rPr>
        <w:t>1</w:t>
      </w:r>
      <w:ins w:id="98" w:author="Beverley Bahlmann" w:date="2012-03-27T16:14:00Z">
        <w:r w:rsidR="00E52C3D" w:rsidRPr="002C0BF6">
          <w:rPr>
            <w:rFonts w:ascii="Arial" w:hAnsi="Arial" w:cs="Arial"/>
            <w:sz w:val="20"/>
            <w:szCs w:val="20"/>
          </w:rPr>
          <w:t>5</w:t>
        </w:r>
      </w:ins>
      <w:del w:id="99" w:author="Beverley Bahlmann" w:date="2012-03-27T16:14:00Z">
        <w:r w:rsidR="00711B80" w:rsidRPr="002C0BF6" w:rsidDel="00E52C3D">
          <w:rPr>
            <w:rFonts w:ascii="Arial" w:hAnsi="Arial" w:cs="Arial"/>
            <w:sz w:val="20"/>
            <w:szCs w:val="20"/>
          </w:rPr>
          <w:delText>2</w:delText>
        </w:r>
      </w:del>
    </w:p>
    <w:p w:rsidR="00A74F8E" w:rsidRPr="002C0BF6" w:rsidRDefault="00A74F8E" w:rsidP="00745241">
      <w:pPr>
        <w:tabs>
          <w:tab w:val="left" w:leader="dot" w:pos="7920"/>
          <w:tab w:val="right" w:pos="9360"/>
        </w:tabs>
        <w:spacing w:before="120"/>
        <w:ind w:left="360" w:hanging="360"/>
        <w:jc w:val="left"/>
        <w:rPr>
          <w:rFonts w:ascii="Arial" w:hAnsi="Arial" w:cs="Arial"/>
          <w:sz w:val="20"/>
          <w:szCs w:val="20"/>
        </w:rPr>
      </w:pPr>
      <w:r w:rsidRPr="002C0BF6">
        <w:rPr>
          <w:rFonts w:ascii="Arial" w:hAnsi="Arial" w:cs="Arial"/>
          <w:sz w:val="20"/>
          <w:szCs w:val="20"/>
        </w:rPr>
        <w:t>Written Representations</w:t>
      </w:r>
      <w:r w:rsidR="007F714B" w:rsidRPr="002C0BF6">
        <w:rPr>
          <w:rFonts w:ascii="Arial" w:hAnsi="Arial" w:cs="Arial"/>
          <w:sz w:val="20"/>
          <w:szCs w:val="20"/>
        </w:rPr>
        <w:t xml:space="preserve"> </w:t>
      </w:r>
      <w:r w:rsidRPr="002C0BF6">
        <w:rPr>
          <w:rFonts w:ascii="Arial" w:hAnsi="Arial" w:cs="Arial"/>
          <w:sz w:val="20"/>
          <w:szCs w:val="20"/>
        </w:rPr>
        <w:tab/>
      </w:r>
      <w:r w:rsidRPr="002C0BF6">
        <w:rPr>
          <w:rFonts w:ascii="Arial" w:hAnsi="Arial" w:cs="Arial"/>
          <w:sz w:val="20"/>
          <w:szCs w:val="20"/>
        </w:rPr>
        <w:tab/>
      </w:r>
      <w:r w:rsidR="00A80C21" w:rsidRPr="002C0BF6">
        <w:rPr>
          <w:rFonts w:ascii="Arial" w:hAnsi="Arial" w:cs="Arial"/>
          <w:sz w:val="20"/>
          <w:szCs w:val="20"/>
        </w:rPr>
        <w:t>A1</w:t>
      </w:r>
      <w:r w:rsidR="008735DA" w:rsidRPr="002C0BF6">
        <w:rPr>
          <w:rFonts w:ascii="Arial" w:hAnsi="Arial" w:cs="Arial"/>
          <w:sz w:val="20"/>
          <w:szCs w:val="20"/>
        </w:rPr>
        <w:t>1</w:t>
      </w:r>
      <w:ins w:id="100" w:author="Beverley Bahlmann" w:date="2012-03-27T16:14:00Z">
        <w:r w:rsidR="00E52C3D" w:rsidRPr="002C0BF6">
          <w:rPr>
            <w:rFonts w:ascii="Arial" w:hAnsi="Arial" w:cs="Arial"/>
            <w:sz w:val="20"/>
            <w:szCs w:val="20"/>
          </w:rPr>
          <w:t>6</w:t>
        </w:r>
      </w:ins>
      <w:del w:id="101" w:author="Beverley Bahlmann" w:date="2012-03-27T16:14:00Z">
        <w:r w:rsidR="00711B80" w:rsidRPr="002C0BF6" w:rsidDel="00E52C3D">
          <w:rPr>
            <w:rFonts w:ascii="Arial" w:hAnsi="Arial" w:cs="Arial"/>
            <w:sz w:val="20"/>
            <w:szCs w:val="20"/>
          </w:rPr>
          <w:delText>3</w:delText>
        </w:r>
      </w:del>
    </w:p>
    <w:p w:rsidR="00704A1B" w:rsidRPr="002C0BF6" w:rsidRDefault="00704A1B" w:rsidP="00745241">
      <w:pPr>
        <w:tabs>
          <w:tab w:val="left" w:leader="dot" w:pos="7920"/>
          <w:tab w:val="right" w:pos="9360"/>
        </w:tabs>
        <w:spacing w:before="120"/>
        <w:ind w:left="360" w:hanging="360"/>
        <w:jc w:val="left"/>
        <w:rPr>
          <w:rFonts w:ascii="Arial" w:hAnsi="Arial" w:cs="Arial"/>
          <w:sz w:val="20"/>
          <w:szCs w:val="20"/>
        </w:rPr>
      </w:pPr>
      <w:r w:rsidRPr="002C0BF6">
        <w:rPr>
          <w:rFonts w:ascii="Arial" w:hAnsi="Arial" w:cs="Arial"/>
          <w:sz w:val="20"/>
          <w:szCs w:val="20"/>
        </w:rPr>
        <w:t>Subsequent Events</w:t>
      </w:r>
      <w:r w:rsidR="007F714B" w:rsidRPr="002C0BF6">
        <w:rPr>
          <w:rFonts w:ascii="Arial" w:hAnsi="Arial" w:cs="Arial"/>
          <w:sz w:val="20"/>
          <w:szCs w:val="20"/>
        </w:rPr>
        <w:t xml:space="preserve"> </w:t>
      </w:r>
      <w:r w:rsidRPr="002C0BF6">
        <w:rPr>
          <w:rFonts w:ascii="Arial" w:hAnsi="Arial" w:cs="Arial"/>
          <w:sz w:val="20"/>
          <w:szCs w:val="20"/>
        </w:rPr>
        <w:tab/>
      </w:r>
      <w:r w:rsidRPr="002C0BF6">
        <w:rPr>
          <w:rFonts w:ascii="Arial" w:hAnsi="Arial" w:cs="Arial"/>
          <w:sz w:val="20"/>
          <w:szCs w:val="20"/>
        </w:rPr>
        <w:tab/>
      </w:r>
      <w:r w:rsidR="00A80C21" w:rsidRPr="002C0BF6">
        <w:rPr>
          <w:rFonts w:ascii="Arial" w:hAnsi="Arial" w:cs="Arial"/>
          <w:sz w:val="20"/>
          <w:szCs w:val="20"/>
        </w:rPr>
        <w:t>A11</w:t>
      </w:r>
      <w:ins w:id="102" w:author="Beverley Bahlmann" w:date="2012-03-27T16:14:00Z">
        <w:r w:rsidR="00E52C3D" w:rsidRPr="002C0BF6">
          <w:rPr>
            <w:rFonts w:ascii="Arial" w:hAnsi="Arial" w:cs="Arial"/>
            <w:sz w:val="20"/>
            <w:szCs w:val="20"/>
          </w:rPr>
          <w:t>7</w:t>
        </w:r>
      </w:ins>
      <w:del w:id="103" w:author="Beverley Bahlmann" w:date="2012-03-27T16:14:00Z">
        <w:r w:rsidR="00711B80" w:rsidRPr="002C0BF6" w:rsidDel="00E52C3D">
          <w:rPr>
            <w:rFonts w:ascii="Arial" w:hAnsi="Arial" w:cs="Arial"/>
            <w:sz w:val="20"/>
            <w:szCs w:val="20"/>
          </w:rPr>
          <w:delText>4</w:delText>
        </w:r>
      </w:del>
    </w:p>
    <w:p w:rsidR="00704A1B" w:rsidRPr="002C0BF6" w:rsidRDefault="00704A1B" w:rsidP="00745241">
      <w:pPr>
        <w:tabs>
          <w:tab w:val="left" w:leader="dot" w:pos="7920"/>
          <w:tab w:val="right" w:pos="9360"/>
        </w:tabs>
        <w:spacing w:before="120"/>
        <w:ind w:left="360" w:hanging="360"/>
        <w:jc w:val="left"/>
        <w:rPr>
          <w:rFonts w:ascii="Arial" w:hAnsi="Arial" w:cs="Arial"/>
          <w:sz w:val="20"/>
          <w:szCs w:val="20"/>
        </w:rPr>
      </w:pPr>
      <w:r w:rsidRPr="002C0BF6">
        <w:rPr>
          <w:rFonts w:ascii="Arial" w:hAnsi="Arial" w:cs="Arial"/>
          <w:sz w:val="20"/>
          <w:szCs w:val="20"/>
        </w:rPr>
        <w:t>Comparative Information</w:t>
      </w:r>
      <w:r w:rsidR="007F714B" w:rsidRPr="002C0BF6">
        <w:rPr>
          <w:rFonts w:ascii="Arial" w:hAnsi="Arial" w:cs="Arial"/>
          <w:sz w:val="20"/>
          <w:szCs w:val="20"/>
        </w:rPr>
        <w:t xml:space="preserve"> </w:t>
      </w:r>
      <w:r w:rsidRPr="002C0BF6">
        <w:rPr>
          <w:rFonts w:ascii="Arial" w:hAnsi="Arial" w:cs="Arial"/>
          <w:sz w:val="20"/>
          <w:szCs w:val="20"/>
        </w:rPr>
        <w:tab/>
      </w:r>
      <w:r w:rsidRPr="002C0BF6">
        <w:rPr>
          <w:rFonts w:ascii="Arial" w:hAnsi="Arial" w:cs="Arial"/>
          <w:sz w:val="20"/>
          <w:szCs w:val="20"/>
        </w:rPr>
        <w:tab/>
      </w:r>
      <w:r w:rsidR="00A80C21" w:rsidRPr="002C0BF6">
        <w:rPr>
          <w:rFonts w:ascii="Arial" w:hAnsi="Arial" w:cs="Arial"/>
          <w:sz w:val="20"/>
          <w:szCs w:val="20"/>
        </w:rPr>
        <w:t>A11</w:t>
      </w:r>
      <w:ins w:id="104" w:author="Beverley Bahlmann" w:date="2012-03-27T16:14:00Z">
        <w:r w:rsidR="00E52C3D" w:rsidRPr="002C0BF6">
          <w:rPr>
            <w:rFonts w:ascii="Arial" w:hAnsi="Arial" w:cs="Arial"/>
            <w:sz w:val="20"/>
            <w:szCs w:val="20"/>
          </w:rPr>
          <w:t>8</w:t>
        </w:r>
      </w:ins>
      <w:del w:id="105" w:author="Beverley Bahlmann" w:date="2012-03-27T16:14:00Z">
        <w:r w:rsidR="00711B80" w:rsidRPr="002C0BF6" w:rsidDel="00E52C3D">
          <w:rPr>
            <w:rFonts w:ascii="Arial" w:hAnsi="Arial" w:cs="Arial"/>
            <w:sz w:val="20"/>
            <w:szCs w:val="20"/>
          </w:rPr>
          <w:delText>5</w:delText>
        </w:r>
      </w:del>
      <w:r w:rsidR="00C765A2" w:rsidRPr="002C0BF6">
        <w:rPr>
          <w:rFonts w:ascii="Arial" w:hAnsi="Arial" w:cs="Arial"/>
          <w:sz w:val="20"/>
          <w:szCs w:val="20"/>
        </w:rPr>
        <w:t>–A</w:t>
      </w:r>
      <w:r w:rsidR="00A80C21" w:rsidRPr="002C0BF6">
        <w:rPr>
          <w:rFonts w:ascii="Arial" w:hAnsi="Arial" w:cs="Arial"/>
          <w:sz w:val="20"/>
          <w:szCs w:val="20"/>
        </w:rPr>
        <w:t>1</w:t>
      </w:r>
      <w:r w:rsidR="00711B80" w:rsidRPr="002C0BF6">
        <w:rPr>
          <w:rFonts w:ascii="Arial" w:hAnsi="Arial" w:cs="Arial"/>
          <w:sz w:val="20"/>
          <w:szCs w:val="20"/>
        </w:rPr>
        <w:t>2</w:t>
      </w:r>
      <w:ins w:id="106" w:author="Beverley Bahlmann" w:date="2012-03-27T16:15:00Z">
        <w:r w:rsidR="00E52C3D" w:rsidRPr="002C0BF6">
          <w:rPr>
            <w:rFonts w:ascii="Arial" w:hAnsi="Arial" w:cs="Arial"/>
            <w:sz w:val="20"/>
            <w:szCs w:val="20"/>
          </w:rPr>
          <w:t>3</w:t>
        </w:r>
      </w:ins>
      <w:del w:id="107" w:author="Beverley Bahlmann" w:date="2012-03-27T16:15:00Z">
        <w:r w:rsidR="00711B80" w:rsidRPr="002C0BF6" w:rsidDel="00E52C3D">
          <w:rPr>
            <w:rFonts w:ascii="Arial" w:hAnsi="Arial" w:cs="Arial"/>
            <w:sz w:val="20"/>
            <w:szCs w:val="20"/>
          </w:rPr>
          <w:delText>0</w:delText>
        </w:r>
      </w:del>
    </w:p>
    <w:p w:rsidR="009E3154" w:rsidRPr="002C0BF6" w:rsidRDefault="009E3154" w:rsidP="00745241">
      <w:pPr>
        <w:tabs>
          <w:tab w:val="left" w:leader="dot" w:pos="7920"/>
          <w:tab w:val="right" w:pos="9360"/>
        </w:tabs>
        <w:spacing w:before="120"/>
        <w:ind w:left="360" w:hanging="360"/>
        <w:jc w:val="left"/>
        <w:rPr>
          <w:rFonts w:ascii="Arial" w:hAnsi="Arial" w:cs="Arial"/>
          <w:sz w:val="20"/>
          <w:szCs w:val="20"/>
        </w:rPr>
      </w:pPr>
      <w:r w:rsidRPr="002C0BF6">
        <w:rPr>
          <w:rFonts w:ascii="Arial" w:hAnsi="Arial" w:cs="Arial"/>
          <w:sz w:val="20"/>
          <w:szCs w:val="20"/>
        </w:rPr>
        <w:t xml:space="preserve">Other Information </w:t>
      </w:r>
      <w:r w:rsidRPr="002C0BF6">
        <w:rPr>
          <w:rFonts w:ascii="Arial" w:hAnsi="Arial" w:cs="Arial"/>
          <w:sz w:val="20"/>
          <w:szCs w:val="20"/>
        </w:rPr>
        <w:tab/>
      </w:r>
      <w:r w:rsidRPr="002C0BF6">
        <w:rPr>
          <w:rFonts w:ascii="Arial" w:hAnsi="Arial" w:cs="Arial"/>
          <w:sz w:val="20"/>
          <w:szCs w:val="20"/>
        </w:rPr>
        <w:tab/>
      </w:r>
      <w:r w:rsidR="008F684E" w:rsidRPr="002C0BF6">
        <w:rPr>
          <w:rFonts w:ascii="Arial" w:hAnsi="Arial" w:cs="Arial"/>
          <w:sz w:val="20"/>
          <w:szCs w:val="20"/>
        </w:rPr>
        <w:t>A1</w:t>
      </w:r>
      <w:r w:rsidR="00711B80" w:rsidRPr="002C0BF6">
        <w:rPr>
          <w:rFonts w:ascii="Arial" w:hAnsi="Arial" w:cs="Arial"/>
          <w:sz w:val="20"/>
          <w:szCs w:val="20"/>
        </w:rPr>
        <w:t>2</w:t>
      </w:r>
      <w:ins w:id="108" w:author="Beverley Bahlmann" w:date="2012-03-27T16:15:00Z">
        <w:r w:rsidR="00E52C3D" w:rsidRPr="002C0BF6">
          <w:rPr>
            <w:rFonts w:ascii="Arial" w:hAnsi="Arial" w:cs="Arial"/>
            <w:sz w:val="20"/>
            <w:szCs w:val="20"/>
          </w:rPr>
          <w:t>4</w:t>
        </w:r>
      </w:ins>
      <w:del w:id="109" w:author="Beverley Bahlmann" w:date="2012-03-27T16:15:00Z">
        <w:r w:rsidR="00711B80" w:rsidRPr="002C0BF6" w:rsidDel="00E52C3D">
          <w:rPr>
            <w:rFonts w:ascii="Arial" w:hAnsi="Arial" w:cs="Arial"/>
            <w:sz w:val="20"/>
            <w:szCs w:val="20"/>
          </w:rPr>
          <w:delText>1</w:delText>
        </w:r>
      </w:del>
      <w:r w:rsidR="008F684E" w:rsidRPr="002C0BF6">
        <w:rPr>
          <w:rFonts w:ascii="Arial" w:hAnsi="Arial" w:cs="Arial"/>
          <w:sz w:val="20"/>
          <w:szCs w:val="20"/>
        </w:rPr>
        <w:t>–</w:t>
      </w:r>
      <w:r w:rsidR="00A80C21" w:rsidRPr="002C0BF6">
        <w:rPr>
          <w:rFonts w:ascii="Arial" w:hAnsi="Arial" w:cs="Arial"/>
          <w:sz w:val="20"/>
          <w:szCs w:val="20"/>
        </w:rPr>
        <w:t>A1</w:t>
      </w:r>
      <w:r w:rsidR="00711B80" w:rsidRPr="002C0BF6">
        <w:rPr>
          <w:rFonts w:ascii="Arial" w:hAnsi="Arial" w:cs="Arial"/>
          <w:sz w:val="20"/>
          <w:szCs w:val="20"/>
        </w:rPr>
        <w:t>2</w:t>
      </w:r>
      <w:ins w:id="110" w:author="Beverley Bahlmann" w:date="2012-03-27T16:14:00Z">
        <w:r w:rsidR="00E52C3D" w:rsidRPr="002C0BF6">
          <w:rPr>
            <w:rFonts w:ascii="Arial" w:hAnsi="Arial" w:cs="Arial"/>
            <w:sz w:val="20"/>
            <w:szCs w:val="20"/>
          </w:rPr>
          <w:t>6</w:t>
        </w:r>
      </w:ins>
      <w:del w:id="111" w:author="Beverley Bahlmann" w:date="2012-03-13T17:09:00Z">
        <w:r w:rsidR="00711B80" w:rsidRPr="002C0BF6" w:rsidDel="00C66529">
          <w:rPr>
            <w:rFonts w:ascii="Arial" w:hAnsi="Arial" w:cs="Arial"/>
            <w:sz w:val="20"/>
            <w:szCs w:val="20"/>
          </w:rPr>
          <w:delText>3</w:delText>
        </w:r>
      </w:del>
    </w:p>
    <w:p w:rsidR="009E3154" w:rsidRPr="002C0BF6" w:rsidRDefault="009E3154" w:rsidP="00745241">
      <w:pPr>
        <w:tabs>
          <w:tab w:val="left" w:leader="dot" w:pos="7920"/>
          <w:tab w:val="right" w:pos="9360"/>
        </w:tabs>
        <w:spacing w:before="120"/>
        <w:ind w:left="360" w:hanging="360"/>
        <w:jc w:val="left"/>
        <w:rPr>
          <w:rFonts w:ascii="Arial" w:hAnsi="Arial" w:cs="Arial"/>
          <w:sz w:val="20"/>
          <w:szCs w:val="20"/>
        </w:rPr>
      </w:pPr>
      <w:r w:rsidRPr="002C0BF6">
        <w:rPr>
          <w:rFonts w:ascii="Arial" w:hAnsi="Arial" w:cs="Arial"/>
          <w:sz w:val="20"/>
          <w:szCs w:val="20"/>
        </w:rPr>
        <w:t xml:space="preserve">Documentation </w:t>
      </w:r>
      <w:r w:rsidRPr="002C0BF6">
        <w:rPr>
          <w:rFonts w:ascii="Arial" w:hAnsi="Arial" w:cs="Arial"/>
          <w:sz w:val="20"/>
          <w:szCs w:val="20"/>
        </w:rPr>
        <w:tab/>
      </w:r>
      <w:r w:rsidRPr="002C0BF6">
        <w:rPr>
          <w:rFonts w:ascii="Arial" w:hAnsi="Arial" w:cs="Arial"/>
          <w:sz w:val="20"/>
          <w:szCs w:val="20"/>
        </w:rPr>
        <w:tab/>
      </w:r>
      <w:r w:rsidR="008F684E" w:rsidRPr="002C0BF6">
        <w:rPr>
          <w:rFonts w:ascii="Arial" w:hAnsi="Arial" w:cs="Arial"/>
          <w:sz w:val="20"/>
          <w:szCs w:val="20"/>
        </w:rPr>
        <w:t>A1</w:t>
      </w:r>
      <w:r w:rsidR="00711B80" w:rsidRPr="002C0BF6">
        <w:rPr>
          <w:rFonts w:ascii="Arial" w:hAnsi="Arial" w:cs="Arial"/>
          <w:sz w:val="20"/>
          <w:szCs w:val="20"/>
        </w:rPr>
        <w:t>2</w:t>
      </w:r>
      <w:ins w:id="112" w:author="Beverley Bahlmann" w:date="2012-03-27T16:15:00Z">
        <w:r w:rsidR="00E52C3D" w:rsidRPr="002C0BF6">
          <w:rPr>
            <w:rFonts w:ascii="Arial" w:hAnsi="Arial" w:cs="Arial"/>
            <w:sz w:val="20"/>
            <w:szCs w:val="20"/>
          </w:rPr>
          <w:t>7</w:t>
        </w:r>
      </w:ins>
      <w:del w:id="113" w:author="Beverley Bahlmann" w:date="2012-03-13T17:09:00Z">
        <w:r w:rsidR="00711B80" w:rsidRPr="002C0BF6" w:rsidDel="00C66529">
          <w:rPr>
            <w:rFonts w:ascii="Arial" w:hAnsi="Arial" w:cs="Arial"/>
            <w:sz w:val="20"/>
            <w:szCs w:val="20"/>
          </w:rPr>
          <w:delText>4</w:delText>
        </w:r>
      </w:del>
      <w:r w:rsidR="008F684E" w:rsidRPr="002C0BF6">
        <w:rPr>
          <w:rFonts w:ascii="Arial" w:hAnsi="Arial" w:cs="Arial"/>
          <w:sz w:val="20"/>
          <w:szCs w:val="20"/>
        </w:rPr>
        <w:t>–</w:t>
      </w:r>
      <w:r w:rsidR="00A80C21" w:rsidRPr="002C0BF6">
        <w:rPr>
          <w:rFonts w:ascii="Arial" w:hAnsi="Arial" w:cs="Arial"/>
          <w:sz w:val="20"/>
          <w:szCs w:val="20"/>
        </w:rPr>
        <w:t>A1</w:t>
      </w:r>
      <w:r w:rsidR="00C765A2" w:rsidRPr="002C0BF6">
        <w:rPr>
          <w:rFonts w:ascii="Arial" w:hAnsi="Arial" w:cs="Arial"/>
          <w:sz w:val="20"/>
          <w:szCs w:val="20"/>
        </w:rPr>
        <w:t>2</w:t>
      </w:r>
      <w:ins w:id="114" w:author="Beverley Bahlmann" w:date="2012-03-27T16:15:00Z">
        <w:r w:rsidR="00E52C3D" w:rsidRPr="002C0BF6">
          <w:rPr>
            <w:rFonts w:ascii="Arial" w:hAnsi="Arial" w:cs="Arial"/>
            <w:sz w:val="20"/>
            <w:szCs w:val="20"/>
          </w:rPr>
          <w:t>9</w:t>
        </w:r>
      </w:ins>
      <w:del w:id="115" w:author="Beverley Bahlmann" w:date="2012-03-13T17:09:00Z">
        <w:r w:rsidR="00711B80" w:rsidRPr="002C0BF6" w:rsidDel="00C66529">
          <w:rPr>
            <w:rFonts w:ascii="Arial" w:hAnsi="Arial" w:cs="Arial"/>
            <w:sz w:val="20"/>
            <w:szCs w:val="20"/>
          </w:rPr>
          <w:delText>6</w:delText>
        </w:r>
      </w:del>
    </w:p>
    <w:p w:rsidR="00BF5C53" w:rsidRPr="002C0BF6" w:rsidRDefault="00BF5C53" w:rsidP="00745241">
      <w:pPr>
        <w:tabs>
          <w:tab w:val="left" w:leader="dot" w:pos="7920"/>
          <w:tab w:val="right" w:pos="9360"/>
        </w:tabs>
        <w:spacing w:before="120"/>
        <w:ind w:left="360" w:hanging="360"/>
        <w:jc w:val="left"/>
        <w:rPr>
          <w:rFonts w:ascii="Arial" w:hAnsi="Arial" w:cs="Arial"/>
          <w:sz w:val="20"/>
          <w:szCs w:val="20"/>
        </w:rPr>
      </w:pPr>
      <w:r w:rsidRPr="002C0BF6">
        <w:rPr>
          <w:rFonts w:ascii="Arial" w:hAnsi="Arial" w:cs="Arial"/>
          <w:sz w:val="20"/>
          <w:szCs w:val="20"/>
        </w:rPr>
        <w:t>Engagement Quality Control Review</w:t>
      </w:r>
      <w:r w:rsidR="007F714B" w:rsidRPr="002C0BF6">
        <w:rPr>
          <w:rFonts w:ascii="Arial" w:hAnsi="Arial" w:cs="Arial"/>
          <w:sz w:val="20"/>
          <w:szCs w:val="20"/>
        </w:rPr>
        <w:t xml:space="preserve"> </w:t>
      </w:r>
      <w:r w:rsidRPr="002C0BF6">
        <w:rPr>
          <w:rFonts w:ascii="Arial" w:hAnsi="Arial" w:cs="Arial"/>
          <w:sz w:val="20"/>
          <w:szCs w:val="20"/>
        </w:rPr>
        <w:tab/>
      </w:r>
      <w:r w:rsidRPr="002C0BF6">
        <w:rPr>
          <w:rFonts w:ascii="Arial" w:hAnsi="Arial" w:cs="Arial"/>
          <w:sz w:val="20"/>
          <w:szCs w:val="20"/>
        </w:rPr>
        <w:tab/>
      </w:r>
      <w:r w:rsidR="005D7A87" w:rsidRPr="002C0BF6">
        <w:rPr>
          <w:rFonts w:ascii="Arial" w:hAnsi="Arial" w:cs="Arial"/>
          <w:sz w:val="20"/>
          <w:szCs w:val="20"/>
        </w:rPr>
        <w:t>A1</w:t>
      </w:r>
      <w:ins w:id="116" w:author="Beverley Bahlmann" w:date="2012-03-27T16:15:00Z">
        <w:r w:rsidR="00E52C3D" w:rsidRPr="002C0BF6">
          <w:rPr>
            <w:rFonts w:ascii="Arial" w:hAnsi="Arial" w:cs="Arial"/>
            <w:sz w:val="20"/>
            <w:szCs w:val="20"/>
          </w:rPr>
          <w:t>30</w:t>
        </w:r>
      </w:ins>
      <w:del w:id="117" w:author="Beverley Bahlmann" w:date="2012-03-27T16:15:00Z">
        <w:r w:rsidR="00C765A2" w:rsidRPr="002C0BF6" w:rsidDel="00E52C3D">
          <w:rPr>
            <w:rFonts w:ascii="Arial" w:hAnsi="Arial" w:cs="Arial"/>
            <w:sz w:val="20"/>
            <w:szCs w:val="20"/>
          </w:rPr>
          <w:delText>2</w:delText>
        </w:r>
      </w:del>
      <w:del w:id="118" w:author="Beverley Bahlmann" w:date="2012-03-13T17:09:00Z">
        <w:r w:rsidR="00711B80" w:rsidRPr="002C0BF6" w:rsidDel="00C66529">
          <w:rPr>
            <w:rFonts w:ascii="Arial" w:hAnsi="Arial" w:cs="Arial"/>
            <w:sz w:val="20"/>
            <w:szCs w:val="20"/>
          </w:rPr>
          <w:delText>7</w:delText>
        </w:r>
      </w:del>
    </w:p>
    <w:p w:rsidR="009E3154" w:rsidRPr="002C0BF6" w:rsidRDefault="009E3154" w:rsidP="00745241">
      <w:pPr>
        <w:tabs>
          <w:tab w:val="left" w:leader="dot" w:pos="7920"/>
          <w:tab w:val="right" w:pos="9360"/>
        </w:tabs>
        <w:spacing w:before="120"/>
        <w:ind w:left="360" w:hanging="360"/>
        <w:jc w:val="left"/>
        <w:rPr>
          <w:rFonts w:ascii="Arial" w:hAnsi="Arial" w:cs="Arial"/>
          <w:sz w:val="20"/>
          <w:szCs w:val="20"/>
        </w:rPr>
      </w:pPr>
      <w:r w:rsidRPr="002C0BF6">
        <w:rPr>
          <w:rFonts w:ascii="Arial" w:hAnsi="Arial" w:cs="Arial"/>
          <w:sz w:val="20"/>
          <w:szCs w:val="20"/>
        </w:rPr>
        <w:t xml:space="preserve">Forming the Assurance </w:t>
      </w:r>
      <w:r w:rsidR="00694D91" w:rsidRPr="002C0BF6">
        <w:rPr>
          <w:rFonts w:ascii="Arial" w:hAnsi="Arial" w:cs="Arial"/>
          <w:sz w:val="20"/>
          <w:szCs w:val="20"/>
        </w:rPr>
        <w:t xml:space="preserve">Conclusion </w:t>
      </w:r>
      <w:r w:rsidRPr="002C0BF6">
        <w:rPr>
          <w:rFonts w:ascii="Arial" w:hAnsi="Arial" w:cs="Arial"/>
          <w:sz w:val="20"/>
          <w:szCs w:val="20"/>
        </w:rPr>
        <w:tab/>
      </w:r>
      <w:r w:rsidRPr="002C0BF6">
        <w:rPr>
          <w:rFonts w:ascii="Arial" w:hAnsi="Arial" w:cs="Arial"/>
          <w:sz w:val="20"/>
          <w:szCs w:val="20"/>
        </w:rPr>
        <w:tab/>
      </w:r>
      <w:r w:rsidR="008F684E" w:rsidRPr="002C0BF6">
        <w:rPr>
          <w:rFonts w:ascii="Arial" w:hAnsi="Arial" w:cs="Arial"/>
          <w:sz w:val="20"/>
          <w:szCs w:val="20"/>
        </w:rPr>
        <w:t>A1</w:t>
      </w:r>
      <w:ins w:id="119" w:author="Beverley Bahlmann" w:date="2012-03-27T16:15:00Z">
        <w:r w:rsidR="00E52C3D" w:rsidRPr="002C0BF6">
          <w:rPr>
            <w:rFonts w:ascii="Arial" w:hAnsi="Arial" w:cs="Arial"/>
            <w:sz w:val="20"/>
            <w:szCs w:val="20"/>
          </w:rPr>
          <w:t>31</w:t>
        </w:r>
      </w:ins>
      <w:del w:id="120" w:author="Beverley Bahlmann" w:date="2012-03-27T16:15:00Z">
        <w:r w:rsidR="00C765A2" w:rsidRPr="002C0BF6" w:rsidDel="00E52C3D">
          <w:rPr>
            <w:rFonts w:ascii="Arial" w:hAnsi="Arial" w:cs="Arial"/>
            <w:sz w:val="20"/>
            <w:szCs w:val="20"/>
          </w:rPr>
          <w:delText>2</w:delText>
        </w:r>
      </w:del>
      <w:del w:id="121" w:author="Beverley Bahlmann" w:date="2012-03-13T17:09:00Z">
        <w:r w:rsidR="00711B80" w:rsidRPr="002C0BF6" w:rsidDel="00C66529">
          <w:rPr>
            <w:rFonts w:ascii="Arial" w:hAnsi="Arial" w:cs="Arial"/>
            <w:sz w:val="20"/>
            <w:szCs w:val="20"/>
          </w:rPr>
          <w:delText>8</w:delText>
        </w:r>
      </w:del>
      <w:r w:rsidR="008F684E" w:rsidRPr="002C0BF6">
        <w:rPr>
          <w:rFonts w:ascii="Arial" w:hAnsi="Arial" w:cs="Arial"/>
          <w:sz w:val="20"/>
          <w:szCs w:val="20"/>
        </w:rPr>
        <w:t>–</w:t>
      </w:r>
      <w:r w:rsidR="005D7A87" w:rsidRPr="002C0BF6">
        <w:rPr>
          <w:rFonts w:ascii="Arial" w:hAnsi="Arial" w:cs="Arial"/>
          <w:sz w:val="20"/>
          <w:szCs w:val="20"/>
        </w:rPr>
        <w:t>A1</w:t>
      </w:r>
      <w:r w:rsidR="00711B80" w:rsidRPr="002C0BF6">
        <w:rPr>
          <w:rFonts w:ascii="Arial" w:hAnsi="Arial" w:cs="Arial"/>
          <w:sz w:val="20"/>
          <w:szCs w:val="20"/>
        </w:rPr>
        <w:t>3</w:t>
      </w:r>
      <w:ins w:id="122" w:author="Beverley Bahlmann" w:date="2012-03-27T16:15:00Z">
        <w:r w:rsidR="00E52C3D" w:rsidRPr="002C0BF6">
          <w:rPr>
            <w:rFonts w:ascii="Arial" w:hAnsi="Arial" w:cs="Arial"/>
            <w:sz w:val="20"/>
            <w:szCs w:val="20"/>
          </w:rPr>
          <w:t>3</w:t>
        </w:r>
      </w:ins>
      <w:del w:id="123" w:author="Beverley Bahlmann" w:date="2012-03-27T16:15:00Z">
        <w:r w:rsidR="00711B80" w:rsidRPr="002C0BF6" w:rsidDel="00E52C3D">
          <w:rPr>
            <w:rFonts w:ascii="Arial" w:hAnsi="Arial" w:cs="Arial"/>
            <w:sz w:val="20"/>
            <w:szCs w:val="20"/>
          </w:rPr>
          <w:delText>0</w:delText>
        </w:r>
      </w:del>
    </w:p>
    <w:p w:rsidR="009E3154" w:rsidRPr="002C0BF6" w:rsidRDefault="009E3154" w:rsidP="00745241">
      <w:pPr>
        <w:tabs>
          <w:tab w:val="left" w:leader="dot" w:pos="7920"/>
          <w:tab w:val="right" w:pos="9360"/>
        </w:tabs>
        <w:spacing w:before="120"/>
        <w:ind w:left="360" w:hanging="360"/>
        <w:jc w:val="left"/>
        <w:rPr>
          <w:rFonts w:ascii="Arial" w:hAnsi="Arial" w:cs="Arial"/>
          <w:sz w:val="20"/>
          <w:szCs w:val="20"/>
        </w:rPr>
      </w:pPr>
      <w:r w:rsidRPr="002C0BF6">
        <w:rPr>
          <w:rFonts w:ascii="Arial" w:hAnsi="Arial" w:cs="Arial"/>
          <w:sz w:val="20"/>
          <w:szCs w:val="20"/>
        </w:rPr>
        <w:t xml:space="preserve">Assurance Report Content </w:t>
      </w:r>
      <w:r w:rsidRPr="002C0BF6">
        <w:rPr>
          <w:rFonts w:ascii="Arial" w:hAnsi="Arial" w:cs="Arial"/>
          <w:sz w:val="20"/>
          <w:szCs w:val="20"/>
        </w:rPr>
        <w:tab/>
      </w:r>
      <w:r w:rsidRPr="002C0BF6">
        <w:rPr>
          <w:rFonts w:ascii="Arial" w:hAnsi="Arial" w:cs="Arial"/>
          <w:sz w:val="20"/>
          <w:szCs w:val="20"/>
        </w:rPr>
        <w:tab/>
      </w:r>
      <w:r w:rsidR="008F684E" w:rsidRPr="002C0BF6">
        <w:rPr>
          <w:rFonts w:ascii="Arial" w:hAnsi="Arial" w:cs="Arial"/>
          <w:sz w:val="20"/>
          <w:szCs w:val="20"/>
        </w:rPr>
        <w:t>A1</w:t>
      </w:r>
      <w:r w:rsidR="00711B80" w:rsidRPr="002C0BF6">
        <w:rPr>
          <w:rFonts w:ascii="Arial" w:hAnsi="Arial" w:cs="Arial"/>
          <w:sz w:val="20"/>
          <w:szCs w:val="20"/>
        </w:rPr>
        <w:t>3</w:t>
      </w:r>
      <w:ins w:id="124" w:author="Beverley Bahlmann" w:date="2012-03-27T16:16:00Z">
        <w:r w:rsidR="00E52C3D" w:rsidRPr="002C0BF6">
          <w:rPr>
            <w:rFonts w:ascii="Arial" w:hAnsi="Arial" w:cs="Arial"/>
            <w:sz w:val="20"/>
            <w:szCs w:val="20"/>
          </w:rPr>
          <w:t>4</w:t>
        </w:r>
      </w:ins>
      <w:del w:id="125" w:author="Beverley Bahlmann" w:date="2012-03-27T16:16:00Z">
        <w:r w:rsidR="00711B80" w:rsidRPr="002C0BF6" w:rsidDel="00E52C3D">
          <w:rPr>
            <w:rFonts w:ascii="Arial" w:hAnsi="Arial" w:cs="Arial"/>
            <w:sz w:val="20"/>
            <w:szCs w:val="20"/>
          </w:rPr>
          <w:delText>1</w:delText>
        </w:r>
      </w:del>
      <w:r w:rsidR="008F684E" w:rsidRPr="002C0BF6">
        <w:rPr>
          <w:rFonts w:ascii="Arial" w:hAnsi="Arial" w:cs="Arial"/>
          <w:sz w:val="20"/>
          <w:szCs w:val="20"/>
        </w:rPr>
        <w:t>–</w:t>
      </w:r>
      <w:r w:rsidR="005D7A87" w:rsidRPr="002C0BF6">
        <w:rPr>
          <w:rFonts w:ascii="Arial" w:hAnsi="Arial" w:cs="Arial"/>
          <w:sz w:val="20"/>
          <w:szCs w:val="20"/>
        </w:rPr>
        <w:t>A1</w:t>
      </w:r>
      <w:ins w:id="126" w:author="Beverley Bahlmann" w:date="2012-03-27T16:16:00Z">
        <w:r w:rsidR="00E52C3D" w:rsidRPr="002C0BF6">
          <w:rPr>
            <w:rFonts w:ascii="Arial" w:hAnsi="Arial" w:cs="Arial"/>
            <w:sz w:val="20"/>
            <w:szCs w:val="20"/>
          </w:rPr>
          <w:t>52</w:t>
        </w:r>
      </w:ins>
      <w:del w:id="127" w:author="Beverley Bahlmann" w:date="2012-03-27T16:16:00Z">
        <w:r w:rsidR="00C765A2" w:rsidRPr="002C0BF6" w:rsidDel="00E52C3D">
          <w:rPr>
            <w:rFonts w:ascii="Arial" w:hAnsi="Arial" w:cs="Arial"/>
            <w:sz w:val="20"/>
            <w:szCs w:val="20"/>
          </w:rPr>
          <w:delText>4</w:delText>
        </w:r>
      </w:del>
      <w:del w:id="128" w:author="Beverley Bahlmann" w:date="2012-03-13T17:09:00Z">
        <w:r w:rsidR="00711B80" w:rsidRPr="002C0BF6" w:rsidDel="00C66529">
          <w:rPr>
            <w:rFonts w:ascii="Arial" w:hAnsi="Arial" w:cs="Arial"/>
            <w:sz w:val="20"/>
            <w:szCs w:val="20"/>
          </w:rPr>
          <w:delText>9</w:delText>
        </w:r>
      </w:del>
    </w:p>
    <w:p w:rsidR="00D57F4A" w:rsidRPr="002C0BF6" w:rsidRDefault="00BF1831" w:rsidP="00745241">
      <w:pPr>
        <w:tabs>
          <w:tab w:val="left" w:pos="360"/>
          <w:tab w:val="left" w:leader="dot" w:pos="8460"/>
          <w:tab w:val="right" w:pos="9360"/>
        </w:tabs>
        <w:spacing w:before="120"/>
        <w:ind w:left="475" w:hanging="475"/>
        <w:jc w:val="left"/>
        <w:rPr>
          <w:rFonts w:ascii="Arial" w:hAnsi="Arial" w:cs="Arial"/>
          <w:sz w:val="20"/>
          <w:szCs w:val="20"/>
        </w:rPr>
      </w:pPr>
      <w:r w:rsidRPr="002C0BF6">
        <w:rPr>
          <w:rFonts w:ascii="Arial" w:hAnsi="Arial" w:cs="Arial"/>
          <w:sz w:val="20"/>
          <w:szCs w:val="20"/>
        </w:rPr>
        <w:t xml:space="preserve">Appendix </w:t>
      </w:r>
      <w:r w:rsidR="005D7A87" w:rsidRPr="002C0BF6">
        <w:rPr>
          <w:rFonts w:ascii="Arial" w:hAnsi="Arial" w:cs="Arial"/>
          <w:sz w:val="20"/>
          <w:szCs w:val="20"/>
        </w:rPr>
        <w:t>1</w:t>
      </w:r>
      <w:r w:rsidRPr="002C0BF6">
        <w:rPr>
          <w:rFonts w:ascii="Arial" w:hAnsi="Arial" w:cs="Arial"/>
          <w:sz w:val="20"/>
          <w:szCs w:val="20"/>
        </w:rPr>
        <w:t xml:space="preserve">: </w:t>
      </w:r>
      <w:r w:rsidR="00D57F4A" w:rsidRPr="002C0BF6">
        <w:rPr>
          <w:rFonts w:ascii="Arial" w:hAnsi="Arial" w:cs="Arial"/>
          <w:sz w:val="20"/>
          <w:szCs w:val="20"/>
        </w:rPr>
        <w:t>Emissions, Removals and Emissions Deductions</w:t>
      </w:r>
    </w:p>
    <w:p w:rsidR="009E3154" w:rsidRPr="002C0BF6" w:rsidRDefault="009E3154" w:rsidP="00745241">
      <w:pPr>
        <w:tabs>
          <w:tab w:val="left" w:pos="360"/>
          <w:tab w:val="left" w:leader="dot" w:pos="8460"/>
          <w:tab w:val="right" w:pos="9360"/>
        </w:tabs>
        <w:spacing w:before="120"/>
        <w:ind w:left="475" w:hanging="475"/>
        <w:jc w:val="left"/>
        <w:rPr>
          <w:rFonts w:ascii="Arial" w:hAnsi="Arial" w:cs="Arial"/>
          <w:sz w:val="20"/>
          <w:szCs w:val="20"/>
        </w:rPr>
      </w:pPr>
      <w:r w:rsidRPr="002C0BF6">
        <w:rPr>
          <w:rFonts w:ascii="Arial" w:hAnsi="Arial" w:cs="Arial"/>
          <w:sz w:val="20"/>
          <w:szCs w:val="20"/>
        </w:rPr>
        <w:t>Appendix</w:t>
      </w:r>
      <w:r w:rsidR="00D57F4A" w:rsidRPr="002C0BF6">
        <w:rPr>
          <w:rFonts w:ascii="Arial" w:hAnsi="Arial" w:cs="Arial"/>
          <w:sz w:val="20"/>
          <w:szCs w:val="20"/>
        </w:rPr>
        <w:t xml:space="preserve"> </w:t>
      </w:r>
      <w:r w:rsidR="005D7A87" w:rsidRPr="002C0BF6">
        <w:rPr>
          <w:rFonts w:ascii="Arial" w:hAnsi="Arial" w:cs="Arial"/>
          <w:sz w:val="20"/>
          <w:szCs w:val="20"/>
        </w:rPr>
        <w:t>2</w:t>
      </w:r>
      <w:r w:rsidRPr="002C0BF6">
        <w:rPr>
          <w:rFonts w:ascii="Arial" w:hAnsi="Arial" w:cs="Arial"/>
          <w:sz w:val="20"/>
          <w:szCs w:val="20"/>
        </w:rPr>
        <w:t xml:space="preserve">: </w:t>
      </w:r>
      <w:r w:rsidR="005D7A87" w:rsidRPr="002C0BF6">
        <w:rPr>
          <w:rFonts w:ascii="Arial" w:hAnsi="Arial" w:cs="Arial"/>
          <w:sz w:val="20"/>
          <w:szCs w:val="20"/>
        </w:rPr>
        <w:t xml:space="preserve">Illustrations of </w:t>
      </w:r>
      <w:r w:rsidRPr="002C0BF6">
        <w:rPr>
          <w:rFonts w:ascii="Arial" w:hAnsi="Arial" w:cs="Arial"/>
          <w:sz w:val="20"/>
          <w:szCs w:val="20"/>
        </w:rPr>
        <w:t>Assurance Report</w:t>
      </w:r>
      <w:r w:rsidR="00BF1831" w:rsidRPr="002C0BF6">
        <w:rPr>
          <w:rFonts w:ascii="Arial" w:hAnsi="Arial" w:cs="Arial"/>
          <w:sz w:val="20"/>
          <w:szCs w:val="20"/>
        </w:rPr>
        <w:t>s</w:t>
      </w:r>
      <w:r w:rsidR="005D7A87" w:rsidRPr="002C0BF6">
        <w:rPr>
          <w:rFonts w:ascii="Arial" w:hAnsi="Arial" w:cs="Arial"/>
          <w:sz w:val="20"/>
          <w:szCs w:val="20"/>
        </w:rPr>
        <w:t xml:space="preserve"> on GHG Statements</w:t>
      </w:r>
    </w:p>
    <w:p w:rsidR="00E213CD" w:rsidRPr="002C0BF6" w:rsidDel="00E52C3D" w:rsidRDefault="00E213CD" w:rsidP="00745241">
      <w:pPr>
        <w:tabs>
          <w:tab w:val="left" w:pos="360"/>
          <w:tab w:val="left" w:leader="dot" w:pos="8460"/>
          <w:tab w:val="right" w:pos="9360"/>
        </w:tabs>
        <w:spacing w:before="120"/>
        <w:ind w:left="475" w:hanging="475"/>
        <w:jc w:val="left"/>
        <w:rPr>
          <w:del w:id="129" w:author="Beverley Bahlmann" w:date="2012-03-27T16:16:00Z"/>
          <w:rFonts w:ascii="Arial" w:hAnsi="Arial" w:cs="Arial"/>
          <w:sz w:val="20"/>
          <w:szCs w:val="20"/>
        </w:rPr>
      </w:pPr>
      <w:del w:id="130" w:author="Beverley Bahlmann" w:date="2012-03-27T16:16:00Z">
        <w:r w:rsidRPr="002C0BF6" w:rsidDel="00E52C3D">
          <w:rPr>
            <w:rFonts w:ascii="Arial" w:hAnsi="Arial" w:cs="Arial"/>
            <w:sz w:val="20"/>
            <w:szCs w:val="20"/>
          </w:rPr>
          <w:delText xml:space="preserve">Appendix 3: Requirements in ISAE 3000 </w:delText>
        </w:r>
        <w:r w:rsidR="001A4F87" w:rsidRPr="002C0BF6" w:rsidDel="00E52C3D">
          <w:rPr>
            <w:rFonts w:ascii="Arial" w:hAnsi="Arial" w:cs="Arial"/>
            <w:sz w:val="20"/>
            <w:szCs w:val="20"/>
          </w:rPr>
          <w:delText xml:space="preserve">For Which There </w:delText>
        </w:r>
        <w:r w:rsidRPr="002C0BF6" w:rsidDel="00E52C3D">
          <w:rPr>
            <w:rFonts w:ascii="Arial" w:hAnsi="Arial" w:cs="Arial"/>
            <w:sz w:val="20"/>
            <w:szCs w:val="20"/>
          </w:rPr>
          <w:delText xml:space="preserve">is </w:delText>
        </w:r>
        <w:r w:rsidR="001A4F87" w:rsidRPr="002C0BF6" w:rsidDel="00E52C3D">
          <w:rPr>
            <w:rFonts w:ascii="Arial" w:hAnsi="Arial" w:cs="Arial"/>
            <w:sz w:val="20"/>
            <w:szCs w:val="20"/>
          </w:rPr>
          <w:delText xml:space="preserve">No Directly Corresponding Requirement </w:delText>
        </w:r>
        <w:r w:rsidRPr="002C0BF6" w:rsidDel="00E52C3D">
          <w:rPr>
            <w:rFonts w:ascii="Arial" w:hAnsi="Arial" w:cs="Arial"/>
            <w:sz w:val="20"/>
            <w:szCs w:val="20"/>
          </w:rPr>
          <w:delText>in ISAE 3410</w:delText>
        </w:r>
      </w:del>
    </w:p>
    <w:p w:rsidR="00043406" w:rsidRPr="002C0BF6" w:rsidRDefault="00043406" w:rsidP="00745241">
      <w:pPr>
        <w:pBdr>
          <w:bottom w:val="single" w:sz="4" w:space="1" w:color="auto"/>
        </w:pBdr>
        <w:tabs>
          <w:tab w:val="left" w:pos="360"/>
          <w:tab w:val="left" w:leader="dot" w:pos="8460"/>
          <w:tab w:val="right" w:pos="9360"/>
        </w:tabs>
        <w:spacing w:before="120" w:line="240" w:lineRule="auto"/>
        <w:jc w:val="left"/>
        <w:rPr>
          <w:rFonts w:ascii="Arial" w:hAnsi="Arial" w:cs="Arial"/>
          <w:sz w:val="4"/>
          <w:szCs w:val="4"/>
        </w:rPr>
      </w:pPr>
    </w:p>
    <w:p w:rsidR="00043406" w:rsidRPr="002C0BF6" w:rsidRDefault="00043406" w:rsidP="00745241">
      <w:pPr>
        <w:tabs>
          <w:tab w:val="left" w:pos="360"/>
          <w:tab w:val="left" w:leader="dot" w:pos="8460"/>
          <w:tab w:val="right" w:pos="9360"/>
        </w:tabs>
        <w:spacing w:before="120" w:line="240" w:lineRule="auto"/>
        <w:ind w:left="475" w:hanging="475"/>
        <w:jc w:val="left"/>
        <w:rPr>
          <w:rFonts w:ascii="Arial" w:hAnsi="Arial" w:cs="Arial"/>
          <w:sz w:val="20"/>
          <w:szCs w:val="20"/>
        </w:rPr>
      </w:pPr>
    </w:p>
    <w:tbl>
      <w:tblPr>
        <w:tblW w:w="9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50"/>
      </w:tblGrid>
      <w:tr w:rsidR="0068262C" w:rsidRPr="002C0BF6" w:rsidTr="00EB6B0D">
        <w:tc>
          <w:tcPr>
            <w:tcW w:w="9450" w:type="dxa"/>
          </w:tcPr>
          <w:p w:rsidR="0068262C" w:rsidRPr="002C0BF6" w:rsidRDefault="00CD1BEF" w:rsidP="00745241">
            <w:pPr>
              <w:autoSpaceDE w:val="0"/>
              <w:autoSpaceDN w:val="0"/>
              <w:adjustRightInd w:val="0"/>
              <w:spacing w:before="120"/>
              <w:rPr>
                <w:rFonts w:ascii="Arial" w:hAnsi="Arial" w:cs="Arial"/>
                <w:kern w:val="0"/>
                <w:sz w:val="20"/>
                <w:szCs w:val="20"/>
                <w:lang w:bidi="ar-SA"/>
              </w:rPr>
            </w:pPr>
            <w:del w:id="131" w:author="Beverley Bahlmann" w:date="2012-03-28T11:49:00Z">
              <w:r w:rsidRPr="002C0BF6" w:rsidDel="00946FD5">
                <w:rPr>
                  <w:rFonts w:ascii="Arial" w:hAnsi="Arial" w:cs="Arial"/>
                  <w:kern w:val="0"/>
                  <w:sz w:val="20"/>
                  <w:szCs w:val="20"/>
                  <w:lang w:bidi="ar-SA"/>
                </w:rPr>
                <w:delText>Proposed</w:delText>
              </w:r>
              <w:r w:rsidR="0068262C" w:rsidRPr="002C0BF6" w:rsidDel="00946FD5">
                <w:rPr>
                  <w:rFonts w:ascii="Arial" w:hAnsi="Arial" w:cs="Arial"/>
                  <w:kern w:val="0"/>
                  <w:sz w:val="20"/>
                  <w:szCs w:val="20"/>
                  <w:lang w:bidi="ar-SA"/>
                </w:rPr>
                <w:delText xml:space="preserve"> </w:delText>
              </w:r>
            </w:del>
            <w:r w:rsidR="0068262C" w:rsidRPr="002C0BF6">
              <w:rPr>
                <w:rFonts w:ascii="Arial" w:hAnsi="Arial" w:cs="Arial"/>
                <w:kern w:val="0"/>
                <w:sz w:val="20"/>
                <w:szCs w:val="20"/>
                <w:lang w:bidi="ar-SA"/>
              </w:rPr>
              <w:t xml:space="preserve">International Standard on Assurance Engagements (ISAE) </w:t>
            </w:r>
            <w:r w:rsidR="0068262C" w:rsidRPr="002C0BF6">
              <w:rPr>
                <w:rFonts w:ascii="Arial" w:hAnsi="Arial" w:cs="Arial"/>
                <w:sz w:val="20"/>
                <w:szCs w:val="20"/>
              </w:rPr>
              <w:t>3410</w:t>
            </w:r>
            <w:r w:rsidR="00BC2F5F" w:rsidRPr="002C0BF6">
              <w:rPr>
                <w:rFonts w:ascii="Arial" w:hAnsi="Arial" w:cs="Arial"/>
                <w:sz w:val="20"/>
                <w:szCs w:val="20"/>
              </w:rPr>
              <w:t xml:space="preserve">, </w:t>
            </w:r>
            <w:r w:rsidR="0068262C" w:rsidRPr="002C0BF6">
              <w:rPr>
                <w:rFonts w:ascii="Arial" w:hAnsi="Arial" w:cs="Arial"/>
                <w:i/>
                <w:sz w:val="20"/>
                <w:szCs w:val="20"/>
              </w:rPr>
              <w:t xml:space="preserve">Assurance </w:t>
            </w:r>
            <w:r w:rsidR="00C370A3" w:rsidRPr="002C0BF6">
              <w:rPr>
                <w:rFonts w:ascii="Arial" w:hAnsi="Arial" w:cs="Arial"/>
                <w:i/>
                <w:sz w:val="20"/>
                <w:szCs w:val="20"/>
              </w:rPr>
              <w:t xml:space="preserve">Engagements </w:t>
            </w:r>
            <w:r w:rsidR="0068262C" w:rsidRPr="002C0BF6">
              <w:rPr>
                <w:rFonts w:ascii="Arial" w:hAnsi="Arial" w:cs="Arial"/>
                <w:i/>
                <w:sz w:val="20"/>
                <w:szCs w:val="20"/>
              </w:rPr>
              <w:t>on Greenhouse Gas Statement</w:t>
            </w:r>
            <w:r w:rsidR="00C370A3" w:rsidRPr="002C0BF6">
              <w:rPr>
                <w:rFonts w:ascii="Arial" w:hAnsi="Arial" w:cs="Arial"/>
                <w:i/>
                <w:sz w:val="20"/>
                <w:szCs w:val="20"/>
              </w:rPr>
              <w:t>s</w:t>
            </w:r>
            <w:r w:rsidR="00BC2F5F" w:rsidRPr="002C0BF6">
              <w:rPr>
                <w:rFonts w:ascii="Arial" w:hAnsi="Arial" w:cs="Arial"/>
                <w:sz w:val="20"/>
                <w:szCs w:val="20"/>
              </w:rPr>
              <w:t>,</w:t>
            </w:r>
            <w:r w:rsidR="0068262C" w:rsidRPr="002C0BF6">
              <w:rPr>
                <w:rFonts w:ascii="Arial" w:hAnsi="Arial" w:cs="Arial"/>
                <w:sz w:val="20"/>
                <w:szCs w:val="20"/>
              </w:rPr>
              <w:t xml:space="preserve"> </w:t>
            </w:r>
            <w:r w:rsidR="0068262C" w:rsidRPr="002C0BF6">
              <w:rPr>
                <w:rFonts w:ascii="Arial" w:hAnsi="Arial" w:cs="Arial"/>
                <w:kern w:val="0"/>
                <w:sz w:val="20"/>
                <w:szCs w:val="20"/>
                <w:lang w:bidi="ar-SA"/>
              </w:rPr>
              <w:t xml:space="preserve">should be read in conjunction with the </w:t>
            </w:r>
            <w:r w:rsidR="0068262C" w:rsidRPr="002C0BF6">
              <w:rPr>
                <w:rFonts w:ascii="Arial" w:hAnsi="Arial" w:cs="Arial"/>
                <w:i/>
                <w:sz w:val="20"/>
                <w:szCs w:val="20"/>
              </w:rPr>
              <w:t>Preface to the International Standards on Quality Control</w:t>
            </w:r>
            <w:r w:rsidR="00BC2F5F" w:rsidRPr="002C0BF6">
              <w:rPr>
                <w:rFonts w:ascii="Arial" w:hAnsi="Arial" w:cs="Arial"/>
                <w:i/>
                <w:sz w:val="20"/>
                <w:szCs w:val="20"/>
              </w:rPr>
              <w:t xml:space="preserve">, </w:t>
            </w:r>
            <w:r w:rsidR="0068262C" w:rsidRPr="002C0BF6">
              <w:rPr>
                <w:rFonts w:ascii="Arial" w:hAnsi="Arial" w:cs="Arial"/>
                <w:i/>
                <w:sz w:val="20"/>
                <w:szCs w:val="20"/>
              </w:rPr>
              <w:t>Auditing</w:t>
            </w:r>
            <w:r w:rsidR="00BC2F5F" w:rsidRPr="002C0BF6">
              <w:rPr>
                <w:rFonts w:ascii="Arial" w:hAnsi="Arial" w:cs="Arial"/>
                <w:i/>
                <w:sz w:val="20"/>
                <w:szCs w:val="20"/>
              </w:rPr>
              <w:t xml:space="preserve">, </w:t>
            </w:r>
            <w:r w:rsidR="0068262C" w:rsidRPr="002C0BF6">
              <w:rPr>
                <w:rFonts w:ascii="Arial" w:hAnsi="Arial" w:cs="Arial"/>
                <w:i/>
                <w:sz w:val="20"/>
                <w:szCs w:val="20"/>
              </w:rPr>
              <w:t>Review</w:t>
            </w:r>
            <w:r w:rsidR="00BC2F5F" w:rsidRPr="002C0BF6">
              <w:rPr>
                <w:rFonts w:ascii="Arial" w:hAnsi="Arial" w:cs="Arial"/>
                <w:i/>
                <w:sz w:val="20"/>
                <w:szCs w:val="20"/>
              </w:rPr>
              <w:t xml:space="preserve">, </w:t>
            </w:r>
            <w:r w:rsidR="0068262C" w:rsidRPr="002C0BF6">
              <w:rPr>
                <w:rFonts w:ascii="Arial" w:hAnsi="Arial" w:cs="Arial"/>
                <w:i/>
                <w:sz w:val="20"/>
                <w:szCs w:val="20"/>
              </w:rPr>
              <w:t>Other Assurance and Related Services</w:t>
            </w:r>
            <w:r w:rsidR="00140D6A" w:rsidRPr="002C0BF6">
              <w:rPr>
                <w:rFonts w:ascii="Arial" w:hAnsi="Arial" w:cs="Arial"/>
                <w:i/>
                <w:sz w:val="20"/>
                <w:szCs w:val="20"/>
              </w:rPr>
              <w:t xml:space="preserve"> Pronouncements</w:t>
            </w:r>
            <w:r w:rsidR="0068262C" w:rsidRPr="002C0BF6">
              <w:rPr>
                <w:rFonts w:ascii="Arial" w:hAnsi="Arial" w:cs="Arial"/>
                <w:sz w:val="20"/>
                <w:szCs w:val="20"/>
              </w:rPr>
              <w:t>.</w:t>
            </w:r>
          </w:p>
        </w:tc>
      </w:tr>
    </w:tbl>
    <w:p w:rsidR="009E3154" w:rsidRPr="002C0BF6" w:rsidRDefault="00096BCB" w:rsidP="00745241">
      <w:pPr>
        <w:pStyle w:val="Heading2"/>
        <w:keepNext w:val="0"/>
        <w:keepLines w:val="0"/>
        <w:spacing w:line="320" w:lineRule="exact"/>
        <w:rPr>
          <w:rFonts w:ascii="Arial" w:hAnsi="Arial" w:cs="Arial"/>
          <w:sz w:val="24"/>
          <w:szCs w:val="24"/>
        </w:rPr>
      </w:pPr>
      <w:r w:rsidRPr="002C0BF6">
        <w:rPr>
          <w:rFonts w:ascii="Arial" w:hAnsi="Arial" w:cs="Arial"/>
        </w:rPr>
        <w:br w:type="page"/>
      </w:r>
      <w:r w:rsidR="009E3154" w:rsidRPr="002C0BF6">
        <w:rPr>
          <w:rFonts w:ascii="Arial" w:hAnsi="Arial" w:cs="Arial"/>
          <w:sz w:val="24"/>
          <w:szCs w:val="24"/>
        </w:rPr>
        <w:lastRenderedPageBreak/>
        <w:t>Introduction</w:t>
      </w:r>
    </w:p>
    <w:p w:rsidR="003D5B9A" w:rsidRPr="002C0BF6" w:rsidRDefault="009B1B82" w:rsidP="00745241">
      <w:pPr>
        <w:pStyle w:val="IFACNumberedPara"/>
        <w:tabs>
          <w:tab w:val="clear" w:pos="720"/>
        </w:tabs>
        <w:rPr>
          <w:rFonts w:ascii="Arial" w:hAnsi="Arial" w:cs="Arial"/>
          <w:sz w:val="20"/>
          <w:szCs w:val="20"/>
        </w:rPr>
      </w:pPr>
      <w:r w:rsidRPr="002C0BF6">
        <w:rPr>
          <w:rFonts w:ascii="Arial" w:hAnsi="Arial" w:cs="Arial"/>
          <w:sz w:val="20"/>
          <w:szCs w:val="20"/>
        </w:rPr>
        <w:t>1.</w:t>
      </w:r>
      <w:r w:rsidRPr="002C0BF6">
        <w:rPr>
          <w:rFonts w:ascii="Arial" w:hAnsi="Arial" w:cs="Arial"/>
          <w:sz w:val="20"/>
          <w:szCs w:val="20"/>
        </w:rPr>
        <w:tab/>
      </w:r>
      <w:r w:rsidR="000C09C3" w:rsidRPr="002C0BF6">
        <w:rPr>
          <w:rFonts w:ascii="Arial" w:hAnsi="Arial" w:cs="Arial"/>
          <w:sz w:val="20"/>
          <w:szCs w:val="20"/>
        </w:rPr>
        <w:t>G</w:t>
      </w:r>
      <w:r w:rsidR="003D5B9A" w:rsidRPr="002C0BF6">
        <w:rPr>
          <w:rFonts w:ascii="Arial" w:hAnsi="Arial" w:cs="Arial"/>
          <w:sz w:val="20"/>
          <w:szCs w:val="20"/>
        </w:rPr>
        <w:t xml:space="preserve">iven the link between </w:t>
      </w:r>
      <w:r w:rsidR="00C874A0" w:rsidRPr="002C0BF6">
        <w:rPr>
          <w:rFonts w:ascii="Arial" w:hAnsi="Arial" w:cs="Arial"/>
          <w:sz w:val="20"/>
          <w:szCs w:val="20"/>
        </w:rPr>
        <w:t>greenhouse gas (</w:t>
      </w:r>
      <w:r w:rsidR="003D5B9A" w:rsidRPr="002C0BF6">
        <w:rPr>
          <w:rFonts w:ascii="Arial" w:hAnsi="Arial" w:cs="Arial"/>
          <w:sz w:val="20"/>
          <w:szCs w:val="20"/>
        </w:rPr>
        <w:t>GHG</w:t>
      </w:r>
      <w:r w:rsidR="00C874A0" w:rsidRPr="002C0BF6">
        <w:rPr>
          <w:rFonts w:ascii="Arial" w:hAnsi="Arial" w:cs="Arial"/>
          <w:sz w:val="20"/>
          <w:szCs w:val="20"/>
        </w:rPr>
        <w:t>)</w:t>
      </w:r>
      <w:r w:rsidR="003D5B9A" w:rsidRPr="002C0BF6">
        <w:rPr>
          <w:rFonts w:ascii="Arial" w:hAnsi="Arial" w:cs="Arial"/>
          <w:sz w:val="20"/>
          <w:szCs w:val="20"/>
        </w:rPr>
        <w:t xml:space="preserve"> </w:t>
      </w:r>
      <w:r w:rsidR="00165E70" w:rsidRPr="002C0BF6">
        <w:rPr>
          <w:rFonts w:ascii="Arial" w:hAnsi="Arial" w:cs="Arial"/>
          <w:sz w:val="20"/>
          <w:szCs w:val="20"/>
        </w:rPr>
        <w:t xml:space="preserve">emissions </w:t>
      </w:r>
      <w:r w:rsidR="003D5B9A" w:rsidRPr="002C0BF6">
        <w:rPr>
          <w:rFonts w:ascii="Arial" w:hAnsi="Arial" w:cs="Arial"/>
          <w:sz w:val="20"/>
          <w:szCs w:val="20"/>
        </w:rPr>
        <w:t xml:space="preserve">and climate change, many entities are quantifying their GHG emissions for internal management purposes, and </w:t>
      </w:r>
      <w:r w:rsidR="00D0656D" w:rsidRPr="002C0BF6">
        <w:rPr>
          <w:rFonts w:ascii="Arial" w:hAnsi="Arial" w:cs="Arial"/>
          <w:sz w:val="20"/>
          <w:szCs w:val="20"/>
        </w:rPr>
        <w:t xml:space="preserve">many </w:t>
      </w:r>
      <w:r w:rsidR="003D5B9A" w:rsidRPr="002C0BF6">
        <w:rPr>
          <w:rFonts w:ascii="Arial" w:hAnsi="Arial" w:cs="Arial"/>
          <w:sz w:val="20"/>
          <w:szCs w:val="20"/>
        </w:rPr>
        <w:t>are also preparing a GHG statement:</w:t>
      </w:r>
    </w:p>
    <w:p w:rsidR="003D5B9A" w:rsidRPr="002C0BF6" w:rsidRDefault="003D5B9A" w:rsidP="00745241">
      <w:pPr>
        <w:pStyle w:val="NumberedParagraphISA400"/>
        <w:tabs>
          <w:tab w:val="left" w:pos="720"/>
        </w:tabs>
        <w:spacing w:before="120"/>
        <w:ind w:left="1238" w:hanging="547"/>
        <w:rPr>
          <w:rFonts w:ascii="Arial" w:hAnsi="Arial" w:cs="Arial"/>
          <w:sz w:val="20"/>
          <w:szCs w:val="20"/>
          <w:lang w:val="en-US"/>
        </w:rPr>
      </w:pPr>
      <w:r w:rsidRPr="002C0BF6">
        <w:rPr>
          <w:rFonts w:ascii="Arial" w:hAnsi="Arial" w:cs="Arial"/>
          <w:sz w:val="20"/>
          <w:szCs w:val="20"/>
          <w:lang w:val="en-US"/>
        </w:rPr>
        <w:t>(a)</w:t>
      </w:r>
      <w:r w:rsidRPr="002C0BF6">
        <w:rPr>
          <w:rFonts w:ascii="Arial" w:hAnsi="Arial" w:cs="Arial"/>
          <w:sz w:val="20"/>
          <w:szCs w:val="20"/>
          <w:lang w:val="en-US"/>
        </w:rPr>
        <w:tab/>
        <w:t>As part of a regulatory disclosure regime;</w:t>
      </w:r>
    </w:p>
    <w:p w:rsidR="003D5B9A" w:rsidRPr="002C0BF6" w:rsidRDefault="003D5B9A" w:rsidP="00745241">
      <w:pPr>
        <w:pStyle w:val="NumberedParagraphISA400"/>
        <w:tabs>
          <w:tab w:val="left" w:pos="720"/>
        </w:tabs>
        <w:spacing w:before="120"/>
        <w:ind w:left="1238" w:hanging="547"/>
        <w:rPr>
          <w:rFonts w:ascii="Arial" w:hAnsi="Arial" w:cs="Arial"/>
          <w:sz w:val="20"/>
          <w:szCs w:val="20"/>
          <w:lang w:val="en-US"/>
        </w:rPr>
      </w:pPr>
      <w:r w:rsidRPr="002C0BF6">
        <w:rPr>
          <w:rFonts w:ascii="Arial" w:hAnsi="Arial" w:cs="Arial"/>
          <w:sz w:val="20"/>
          <w:szCs w:val="20"/>
          <w:lang w:val="en-US"/>
        </w:rPr>
        <w:t>(b)</w:t>
      </w:r>
      <w:r w:rsidRPr="002C0BF6">
        <w:rPr>
          <w:rFonts w:ascii="Arial" w:hAnsi="Arial" w:cs="Arial"/>
          <w:sz w:val="20"/>
          <w:szCs w:val="20"/>
          <w:lang w:val="en-US"/>
        </w:rPr>
        <w:tab/>
        <w:t>As part of an emissions trading scheme; or</w:t>
      </w:r>
    </w:p>
    <w:p w:rsidR="003D5B9A" w:rsidRPr="002C0BF6" w:rsidRDefault="003D5B9A" w:rsidP="00745241">
      <w:pPr>
        <w:pStyle w:val="NumberedParagraphISA400"/>
        <w:tabs>
          <w:tab w:val="left" w:pos="720"/>
        </w:tabs>
        <w:spacing w:before="120"/>
        <w:ind w:left="1238" w:hanging="547"/>
        <w:rPr>
          <w:rFonts w:ascii="Arial" w:hAnsi="Arial" w:cs="Arial"/>
          <w:sz w:val="20"/>
          <w:szCs w:val="20"/>
          <w:lang w:val="en-US"/>
        </w:rPr>
      </w:pPr>
      <w:r w:rsidRPr="002C0BF6">
        <w:rPr>
          <w:rFonts w:ascii="Arial" w:hAnsi="Arial" w:cs="Arial"/>
          <w:sz w:val="20"/>
          <w:szCs w:val="20"/>
          <w:lang w:val="en-US"/>
        </w:rPr>
        <w:t>(c)</w:t>
      </w:r>
      <w:r w:rsidRPr="002C0BF6">
        <w:rPr>
          <w:rFonts w:ascii="Arial" w:hAnsi="Arial" w:cs="Arial"/>
          <w:sz w:val="20"/>
          <w:szCs w:val="20"/>
          <w:lang w:val="en-US"/>
        </w:rPr>
        <w:tab/>
        <w:t>To inform investors and others on a voluntary basis. Voluntary disclosures may be, for example, published as a stand</w:t>
      </w:r>
      <w:r w:rsidR="00141BE2" w:rsidRPr="002C0BF6">
        <w:rPr>
          <w:rFonts w:ascii="Arial" w:hAnsi="Arial" w:cs="Arial"/>
          <w:sz w:val="20"/>
          <w:szCs w:val="20"/>
          <w:lang w:val="en-US"/>
        </w:rPr>
        <w:t>-</w:t>
      </w:r>
      <w:r w:rsidRPr="002C0BF6">
        <w:rPr>
          <w:rFonts w:ascii="Arial" w:hAnsi="Arial" w:cs="Arial"/>
          <w:sz w:val="20"/>
          <w:szCs w:val="20"/>
          <w:lang w:val="en-US"/>
        </w:rPr>
        <w:t>alone document; included as part of a broader sustainability report or in an entity</w:t>
      </w:r>
      <w:r w:rsidR="00B23E35" w:rsidRPr="002C0BF6">
        <w:rPr>
          <w:rFonts w:ascii="Arial" w:hAnsi="Arial" w:cs="Arial"/>
          <w:sz w:val="20"/>
          <w:szCs w:val="20"/>
          <w:lang w:val="en-US"/>
        </w:rPr>
        <w:t>’</w:t>
      </w:r>
      <w:r w:rsidRPr="002C0BF6">
        <w:rPr>
          <w:rFonts w:ascii="Arial" w:hAnsi="Arial" w:cs="Arial"/>
          <w:sz w:val="20"/>
          <w:szCs w:val="20"/>
          <w:lang w:val="en-US"/>
        </w:rPr>
        <w:t>s annual report; or made to support in</w:t>
      </w:r>
      <w:r w:rsidR="003B4A68" w:rsidRPr="002C0BF6">
        <w:rPr>
          <w:rFonts w:ascii="Arial" w:hAnsi="Arial" w:cs="Arial"/>
          <w:sz w:val="20"/>
          <w:szCs w:val="20"/>
          <w:lang w:val="en-US"/>
        </w:rPr>
        <w:t xml:space="preserve">clusion in a </w:t>
      </w:r>
      <w:r w:rsidR="008A7C6F" w:rsidRPr="002C0BF6">
        <w:rPr>
          <w:rFonts w:ascii="Arial" w:hAnsi="Arial" w:cs="Arial"/>
          <w:sz w:val="20"/>
          <w:szCs w:val="20"/>
          <w:lang w:val="en-US"/>
        </w:rPr>
        <w:t>“</w:t>
      </w:r>
      <w:r w:rsidR="003B4A68" w:rsidRPr="002C0BF6">
        <w:rPr>
          <w:rFonts w:ascii="Arial" w:hAnsi="Arial" w:cs="Arial"/>
          <w:sz w:val="20"/>
          <w:szCs w:val="20"/>
          <w:lang w:val="en-US"/>
        </w:rPr>
        <w:t>carbon register.</w:t>
      </w:r>
      <w:r w:rsidR="008A7C6F" w:rsidRPr="002C0BF6">
        <w:rPr>
          <w:rFonts w:ascii="Arial" w:hAnsi="Arial" w:cs="Arial"/>
          <w:sz w:val="20"/>
          <w:szCs w:val="20"/>
          <w:lang w:val="en-US"/>
        </w:rPr>
        <w:t>”</w:t>
      </w:r>
    </w:p>
    <w:p w:rsidR="009E3154" w:rsidRPr="002C0BF6" w:rsidRDefault="009E3154" w:rsidP="00745241">
      <w:pPr>
        <w:pStyle w:val="Heading3"/>
        <w:keepNext w:val="0"/>
        <w:keepLines w:val="0"/>
        <w:rPr>
          <w:rFonts w:ascii="Arial" w:hAnsi="Arial" w:cs="Arial"/>
          <w:sz w:val="20"/>
          <w:szCs w:val="20"/>
        </w:rPr>
      </w:pPr>
      <w:r w:rsidRPr="002C0BF6">
        <w:rPr>
          <w:rFonts w:ascii="Arial" w:hAnsi="Arial" w:cs="Arial"/>
          <w:sz w:val="20"/>
          <w:szCs w:val="20"/>
        </w:rPr>
        <w:t>Scope of this ISAE</w:t>
      </w:r>
    </w:p>
    <w:p w:rsidR="009E3154" w:rsidRPr="002C0BF6" w:rsidRDefault="009B1B82" w:rsidP="00745241">
      <w:pPr>
        <w:pStyle w:val="IFACNumberedPara"/>
        <w:tabs>
          <w:tab w:val="clear" w:pos="720"/>
        </w:tabs>
        <w:rPr>
          <w:rFonts w:ascii="Arial" w:hAnsi="Arial" w:cs="Arial"/>
          <w:sz w:val="20"/>
          <w:szCs w:val="20"/>
        </w:rPr>
      </w:pPr>
      <w:r w:rsidRPr="002C0BF6">
        <w:rPr>
          <w:rFonts w:ascii="Arial" w:hAnsi="Arial" w:cs="Arial"/>
          <w:sz w:val="20"/>
          <w:szCs w:val="20"/>
        </w:rPr>
        <w:t>2.</w:t>
      </w:r>
      <w:r w:rsidRPr="002C0BF6">
        <w:rPr>
          <w:rFonts w:ascii="Arial" w:hAnsi="Arial" w:cs="Arial"/>
          <w:sz w:val="20"/>
          <w:szCs w:val="20"/>
        </w:rPr>
        <w:tab/>
      </w:r>
      <w:r w:rsidR="009E3154" w:rsidRPr="002C0BF6">
        <w:rPr>
          <w:rFonts w:ascii="Arial" w:hAnsi="Arial" w:cs="Arial"/>
          <w:sz w:val="20"/>
          <w:szCs w:val="20"/>
        </w:rPr>
        <w:t>This International Standard on Assurance Engagements (ISAE) deals with assurance engagements to report on a</w:t>
      </w:r>
      <w:r w:rsidR="009C3101" w:rsidRPr="002C0BF6">
        <w:rPr>
          <w:rFonts w:ascii="Arial" w:hAnsi="Arial" w:cs="Arial"/>
          <w:sz w:val="20"/>
          <w:szCs w:val="20"/>
        </w:rPr>
        <w:t>n entity</w:t>
      </w:r>
      <w:r w:rsidR="00B23E35" w:rsidRPr="002C0BF6">
        <w:rPr>
          <w:rFonts w:ascii="Arial" w:hAnsi="Arial" w:cs="Arial"/>
          <w:sz w:val="20"/>
          <w:szCs w:val="20"/>
        </w:rPr>
        <w:t>’</w:t>
      </w:r>
      <w:r w:rsidR="009C3101" w:rsidRPr="002C0BF6">
        <w:rPr>
          <w:rFonts w:ascii="Arial" w:hAnsi="Arial" w:cs="Arial"/>
          <w:sz w:val="20"/>
          <w:szCs w:val="20"/>
        </w:rPr>
        <w:t>s</w:t>
      </w:r>
      <w:r w:rsidR="009E3154" w:rsidRPr="002C0BF6">
        <w:rPr>
          <w:rFonts w:ascii="Arial" w:hAnsi="Arial" w:cs="Arial"/>
          <w:sz w:val="20"/>
          <w:szCs w:val="20"/>
        </w:rPr>
        <w:t xml:space="preserve"> GHG statement. </w:t>
      </w:r>
    </w:p>
    <w:p w:rsidR="00E03C3F" w:rsidRPr="002C0BF6" w:rsidRDefault="009B1B82" w:rsidP="00745241">
      <w:pPr>
        <w:pStyle w:val="IFACNumberedPara"/>
        <w:tabs>
          <w:tab w:val="clear" w:pos="720"/>
        </w:tabs>
        <w:rPr>
          <w:rFonts w:ascii="Arial" w:hAnsi="Arial" w:cs="Arial"/>
          <w:sz w:val="20"/>
          <w:szCs w:val="20"/>
        </w:rPr>
      </w:pPr>
      <w:r w:rsidRPr="002C0BF6">
        <w:rPr>
          <w:rFonts w:ascii="Arial" w:hAnsi="Arial" w:cs="Arial"/>
          <w:sz w:val="20"/>
          <w:szCs w:val="20"/>
        </w:rPr>
        <w:t>3.</w:t>
      </w:r>
      <w:r w:rsidRPr="002C0BF6">
        <w:rPr>
          <w:rFonts w:ascii="Arial" w:hAnsi="Arial" w:cs="Arial"/>
          <w:sz w:val="20"/>
          <w:szCs w:val="20"/>
        </w:rPr>
        <w:tab/>
      </w:r>
      <w:r w:rsidR="00443105" w:rsidRPr="002C0BF6">
        <w:rPr>
          <w:rFonts w:ascii="Arial" w:hAnsi="Arial" w:cs="Arial"/>
          <w:sz w:val="20"/>
          <w:szCs w:val="20"/>
        </w:rPr>
        <w:t>T</w:t>
      </w:r>
      <w:r w:rsidR="008466C6" w:rsidRPr="002C0BF6">
        <w:rPr>
          <w:rFonts w:ascii="Arial" w:hAnsi="Arial" w:cs="Arial"/>
          <w:sz w:val="20"/>
          <w:szCs w:val="20"/>
        </w:rPr>
        <w:t xml:space="preserve">he </w:t>
      </w:r>
      <w:r w:rsidR="00963B6A" w:rsidRPr="002C0BF6">
        <w:rPr>
          <w:rFonts w:ascii="Arial" w:hAnsi="Arial" w:cs="Arial"/>
          <w:sz w:val="20"/>
          <w:szCs w:val="20"/>
        </w:rPr>
        <w:t xml:space="preserve">practitioner’s conclusion in an </w:t>
      </w:r>
      <w:r w:rsidR="008466C6" w:rsidRPr="002C0BF6">
        <w:rPr>
          <w:rFonts w:ascii="Arial" w:hAnsi="Arial" w:cs="Arial"/>
          <w:sz w:val="20"/>
          <w:szCs w:val="20"/>
        </w:rPr>
        <w:t xml:space="preserve">assurance engagement </w:t>
      </w:r>
      <w:r w:rsidR="00443105" w:rsidRPr="002C0BF6">
        <w:rPr>
          <w:rFonts w:ascii="Arial" w:hAnsi="Arial" w:cs="Arial"/>
          <w:sz w:val="20"/>
          <w:szCs w:val="20"/>
        </w:rPr>
        <w:t xml:space="preserve">may </w:t>
      </w:r>
      <w:r w:rsidR="008466C6" w:rsidRPr="002C0BF6">
        <w:rPr>
          <w:rFonts w:ascii="Arial" w:hAnsi="Arial" w:cs="Arial"/>
          <w:sz w:val="20"/>
          <w:szCs w:val="20"/>
        </w:rPr>
        <w:t xml:space="preserve">cover </w:t>
      </w:r>
      <w:r w:rsidR="00963B6A" w:rsidRPr="002C0BF6">
        <w:rPr>
          <w:rFonts w:ascii="Arial" w:hAnsi="Arial" w:cs="Arial"/>
          <w:sz w:val="20"/>
          <w:szCs w:val="20"/>
        </w:rPr>
        <w:t xml:space="preserve">information in addition to </w:t>
      </w:r>
      <w:r w:rsidR="004E7665" w:rsidRPr="002C0BF6">
        <w:rPr>
          <w:rFonts w:ascii="Arial" w:hAnsi="Arial" w:cs="Arial"/>
          <w:sz w:val="20"/>
          <w:szCs w:val="20"/>
        </w:rPr>
        <w:t xml:space="preserve">a GHG statement, </w:t>
      </w:r>
      <w:r w:rsidR="00E66B31" w:rsidRPr="002C0BF6">
        <w:rPr>
          <w:rFonts w:ascii="Arial" w:hAnsi="Arial" w:cs="Arial"/>
          <w:sz w:val="20"/>
          <w:szCs w:val="20"/>
        </w:rPr>
        <w:t xml:space="preserve">for example, </w:t>
      </w:r>
      <w:r w:rsidR="004E7665" w:rsidRPr="002C0BF6">
        <w:rPr>
          <w:rFonts w:ascii="Arial" w:hAnsi="Arial" w:cs="Arial"/>
          <w:sz w:val="20"/>
          <w:szCs w:val="20"/>
        </w:rPr>
        <w:t xml:space="preserve">when the practitioner is engaged to report on a sustainability report </w:t>
      </w:r>
      <w:r w:rsidR="0069154E" w:rsidRPr="002C0BF6">
        <w:rPr>
          <w:rFonts w:ascii="Arial" w:hAnsi="Arial" w:cs="Arial"/>
          <w:sz w:val="20"/>
          <w:szCs w:val="20"/>
        </w:rPr>
        <w:t>of which a</w:t>
      </w:r>
      <w:r w:rsidR="004E7665" w:rsidRPr="002C0BF6">
        <w:rPr>
          <w:rFonts w:ascii="Arial" w:hAnsi="Arial" w:cs="Arial"/>
          <w:sz w:val="20"/>
          <w:szCs w:val="20"/>
        </w:rPr>
        <w:t xml:space="preserve"> GHG statement </w:t>
      </w:r>
      <w:r w:rsidR="0069154E" w:rsidRPr="002C0BF6">
        <w:rPr>
          <w:rFonts w:ascii="Arial" w:hAnsi="Arial" w:cs="Arial"/>
          <w:sz w:val="20"/>
          <w:szCs w:val="20"/>
        </w:rPr>
        <w:t>is only one part</w:t>
      </w:r>
      <w:r w:rsidR="00443105" w:rsidRPr="002C0BF6">
        <w:rPr>
          <w:rFonts w:ascii="Arial" w:hAnsi="Arial" w:cs="Arial"/>
          <w:sz w:val="20"/>
          <w:szCs w:val="20"/>
        </w:rPr>
        <w:t>.</w:t>
      </w:r>
      <w:r w:rsidR="00043406" w:rsidRPr="002C0BF6">
        <w:rPr>
          <w:rFonts w:ascii="Arial" w:hAnsi="Arial" w:cs="Arial"/>
          <w:sz w:val="20"/>
          <w:szCs w:val="20"/>
        </w:rPr>
        <w:t xml:space="preserve"> </w:t>
      </w:r>
      <w:r w:rsidR="00443105" w:rsidRPr="002C0BF6">
        <w:rPr>
          <w:rFonts w:ascii="Arial" w:hAnsi="Arial" w:cs="Arial"/>
          <w:sz w:val="20"/>
          <w:szCs w:val="20"/>
        </w:rPr>
        <w:t>In such cases</w:t>
      </w:r>
      <w:r w:rsidR="00E03C3F" w:rsidRPr="002C0BF6">
        <w:rPr>
          <w:rFonts w:ascii="Arial" w:hAnsi="Arial" w:cs="Arial"/>
          <w:sz w:val="20"/>
          <w:szCs w:val="20"/>
        </w:rPr>
        <w:t>:</w:t>
      </w:r>
      <w:r w:rsidR="00443105" w:rsidRPr="002C0BF6">
        <w:rPr>
          <w:rFonts w:ascii="Arial" w:hAnsi="Arial" w:cs="Arial"/>
          <w:sz w:val="20"/>
          <w:szCs w:val="20"/>
        </w:rPr>
        <w:t xml:space="preserve"> </w:t>
      </w:r>
      <w:r w:rsidR="00A70DFC" w:rsidRPr="002C0BF6">
        <w:rPr>
          <w:rFonts w:ascii="Arial" w:hAnsi="Arial" w:cs="Arial"/>
          <w:sz w:val="20"/>
          <w:szCs w:val="20"/>
        </w:rPr>
        <w:t>(Ref: Para. A</w:t>
      </w:r>
      <w:r w:rsidR="00A60465" w:rsidRPr="002C0BF6">
        <w:rPr>
          <w:rFonts w:ascii="Arial" w:hAnsi="Arial" w:cs="Arial"/>
          <w:sz w:val="20"/>
          <w:szCs w:val="20"/>
        </w:rPr>
        <w:t>1–</w:t>
      </w:r>
      <w:r w:rsidR="005510F9" w:rsidRPr="002C0BF6">
        <w:rPr>
          <w:rFonts w:ascii="Arial" w:hAnsi="Arial" w:cs="Arial"/>
          <w:sz w:val="20"/>
          <w:szCs w:val="20"/>
        </w:rPr>
        <w:t>A2</w:t>
      </w:r>
      <w:r w:rsidR="00A70DFC" w:rsidRPr="002C0BF6">
        <w:rPr>
          <w:rFonts w:ascii="Arial" w:hAnsi="Arial" w:cs="Arial"/>
          <w:sz w:val="20"/>
          <w:szCs w:val="20"/>
        </w:rPr>
        <w:t>)</w:t>
      </w:r>
    </w:p>
    <w:p w:rsidR="00E03C3F" w:rsidRPr="002C0BF6" w:rsidRDefault="00E03C3F" w:rsidP="00745241">
      <w:pPr>
        <w:pStyle w:val="NumberedParagraphISA400"/>
        <w:tabs>
          <w:tab w:val="left" w:pos="720"/>
        </w:tabs>
        <w:spacing w:before="120"/>
        <w:ind w:left="1238" w:hanging="547"/>
        <w:rPr>
          <w:rFonts w:ascii="Arial" w:hAnsi="Arial" w:cs="Arial"/>
          <w:spacing w:val="-4"/>
          <w:sz w:val="20"/>
          <w:szCs w:val="20"/>
          <w:lang w:val="en-US"/>
        </w:rPr>
      </w:pPr>
      <w:r w:rsidRPr="002C0BF6">
        <w:rPr>
          <w:rFonts w:ascii="Arial" w:hAnsi="Arial" w:cs="Arial"/>
          <w:spacing w:val="-4"/>
          <w:sz w:val="20"/>
          <w:szCs w:val="20"/>
          <w:lang w:val="en-US"/>
        </w:rPr>
        <w:t>(a)</w:t>
      </w:r>
      <w:r w:rsidRPr="002C0BF6">
        <w:rPr>
          <w:rFonts w:ascii="Arial" w:hAnsi="Arial" w:cs="Arial"/>
          <w:spacing w:val="-4"/>
          <w:sz w:val="20"/>
          <w:szCs w:val="20"/>
          <w:lang w:val="en-US"/>
        </w:rPr>
        <w:tab/>
        <w:t>T</w:t>
      </w:r>
      <w:r w:rsidR="004E7665" w:rsidRPr="002C0BF6">
        <w:rPr>
          <w:rFonts w:ascii="Arial" w:hAnsi="Arial" w:cs="Arial"/>
          <w:spacing w:val="-4"/>
          <w:sz w:val="20"/>
          <w:szCs w:val="20"/>
          <w:lang w:val="en-US"/>
        </w:rPr>
        <w:t xml:space="preserve">his ISAE applies </w:t>
      </w:r>
      <w:r w:rsidR="00A70DFC" w:rsidRPr="002C0BF6">
        <w:rPr>
          <w:rFonts w:ascii="Arial" w:hAnsi="Arial" w:cs="Arial"/>
          <w:spacing w:val="-4"/>
          <w:sz w:val="20"/>
          <w:szCs w:val="20"/>
          <w:lang w:val="en-US"/>
        </w:rPr>
        <w:t>to</w:t>
      </w:r>
      <w:r w:rsidR="0011270A" w:rsidRPr="002C0BF6">
        <w:rPr>
          <w:rFonts w:ascii="Arial" w:hAnsi="Arial" w:cs="Arial"/>
          <w:spacing w:val="-4"/>
          <w:sz w:val="20"/>
          <w:szCs w:val="20"/>
          <w:lang w:val="en-US"/>
        </w:rPr>
        <w:t xml:space="preserve"> assurance </w:t>
      </w:r>
      <w:r w:rsidR="00A70DFC" w:rsidRPr="002C0BF6">
        <w:rPr>
          <w:rFonts w:ascii="Arial" w:hAnsi="Arial" w:cs="Arial"/>
          <w:spacing w:val="-4"/>
          <w:sz w:val="20"/>
          <w:szCs w:val="20"/>
          <w:lang w:val="en-US"/>
        </w:rPr>
        <w:t xml:space="preserve">procedures performed </w:t>
      </w:r>
      <w:r w:rsidR="004E7665" w:rsidRPr="002C0BF6">
        <w:rPr>
          <w:rFonts w:ascii="Arial" w:hAnsi="Arial" w:cs="Arial"/>
          <w:spacing w:val="-4"/>
          <w:sz w:val="20"/>
          <w:szCs w:val="20"/>
          <w:lang w:val="en-US"/>
        </w:rPr>
        <w:t xml:space="preserve">with respect to the </w:t>
      </w:r>
      <w:r w:rsidR="004834DC" w:rsidRPr="002C0BF6">
        <w:rPr>
          <w:rFonts w:ascii="Arial" w:hAnsi="Arial" w:cs="Arial"/>
          <w:spacing w:val="-4"/>
          <w:sz w:val="20"/>
          <w:szCs w:val="20"/>
          <w:lang w:val="en-US"/>
        </w:rPr>
        <w:t>GHG statemen</w:t>
      </w:r>
      <w:r w:rsidR="0069154E" w:rsidRPr="002C0BF6">
        <w:rPr>
          <w:rFonts w:ascii="Arial" w:hAnsi="Arial" w:cs="Arial"/>
          <w:spacing w:val="-4"/>
          <w:sz w:val="20"/>
          <w:szCs w:val="20"/>
          <w:lang w:val="en-US"/>
        </w:rPr>
        <w:t>t</w:t>
      </w:r>
      <w:r w:rsidR="00963B6A" w:rsidRPr="002C0BF6">
        <w:rPr>
          <w:rFonts w:ascii="Arial" w:hAnsi="Arial" w:cs="Arial"/>
          <w:spacing w:val="-4"/>
          <w:sz w:val="20"/>
          <w:szCs w:val="20"/>
          <w:lang w:val="en-US"/>
        </w:rPr>
        <w:t xml:space="preserve"> other than when the GHG statement</w:t>
      </w:r>
      <w:r w:rsidR="00963B6A" w:rsidRPr="002C0BF6">
        <w:rPr>
          <w:rFonts w:ascii="Arial" w:hAnsi="Arial" w:cs="Arial"/>
          <w:sz w:val="20"/>
          <w:szCs w:val="20"/>
        </w:rPr>
        <w:t xml:space="preserve"> is a relatively minor part of the overall information subject to assurance</w:t>
      </w:r>
      <w:r w:rsidR="00A70DFC" w:rsidRPr="002C0BF6">
        <w:rPr>
          <w:rFonts w:ascii="Arial" w:hAnsi="Arial" w:cs="Arial"/>
          <w:spacing w:val="-4"/>
          <w:sz w:val="20"/>
          <w:szCs w:val="20"/>
          <w:lang w:val="en-US"/>
        </w:rPr>
        <w:t>;</w:t>
      </w:r>
      <w:r w:rsidR="0069154E" w:rsidRPr="002C0BF6">
        <w:rPr>
          <w:rFonts w:ascii="Arial" w:hAnsi="Arial" w:cs="Arial"/>
          <w:spacing w:val="-4"/>
          <w:sz w:val="20"/>
          <w:szCs w:val="20"/>
          <w:lang w:val="en-US"/>
        </w:rPr>
        <w:t xml:space="preserve"> and </w:t>
      </w:r>
    </w:p>
    <w:p w:rsidR="008466C6" w:rsidRPr="002C0BF6" w:rsidRDefault="00E03C3F" w:rsidP="00745241">
      <w:pPr>
        <w:pStyle w:val="NumberedParagraphISA400"/>
        <w:tabs>
          <w:tab w:val="left" w:pos="720"/>
        </w:tabs>
        <w:spacing w:before="120"/>
        <w:ind w:left="1238" w:hanging="547"/>
        <w:rPr>
          <w:rFonts w:ascii="Arial" w:hAnsi="Arial" w:cs="Arial"/>
          <w:spacing w:val="-4"/>
          <w:sz w:val="20"/>
          <w:szCs w:val="20"/>
          <w:lang w:val="en-US"/>
        </w:rPr>
      </w:pPr>
      <w:r w:rsidRPr="002C0BF6">
        <w:rPr>
          <w:rFonts w:ascii="Arial" w:hAnsi="Arial" w:cs="Arial"/>
          <w:spacing w:val="-4"/>
          <w:sz w:val="20"/>
          <w:szCs w:val="20"/>
          <w:lang w:val="en-US"/>
        </w:rPr>
        <w:t>(b)</w:t>
      </w:r>
      <w:r w:rsidRPr="002C0BF6">
        <w:rPr>
          <w:rFonts w:ascii="Arial" w:hAnsi="Arial" w:cs="Arial"/>
          <w:spacing w:val="-4"/>
          <w:sz w:val="20"/>
          <w:szCs w:val="20"/>
          <w:lang w:val="en-US"/>
        </w:rPr>
        <w:tab/>
      </w:r>
      <w:r w:rsidR="0069154E" w:rsidRPr="002C0BF6">
        <w:rPr>
          <w:rFonts w:ascii="Arial" w:hAnsi="Arial" w:cs="Arial"/>
          <w:spacing w:val="-4"/>
          <w:sz w:val="20"/>
          <w:szCs w:val="20"/>
          <w:lang w:val="en-US"/>
        </w:rPr>
        <w:t>ISAE 3000</w:t>
      </w:r>
      <w:r w:rsidR="009C4B88" w:rsidRPr="002C0BF6">
        <w:rPr>
          <w:rStyle w:val="FootnoteReference"/>
          <w:rFonts w:ascii="Arial" w:hAnsi="Arial" w:cs="Arial"/>
          <w:spacing w:val="-4"/>
          <w:sz w:val="20"/>
          <w:szCs w:val="20"/>
        </w:rPr>
        <w:footnoteReference w:id="2"/>
      </w:r>
      <w:r w:rsidR="0069154E" w:rsidRPr="002C0BF6">
        <w:rPr>
          <w:rFonts w:ascii="Arial" w:hAnsi="Arial" w:cs="Arial"/>
          <w:spacing w:val="-4"/>
          <w:sz w:val="20"/>
          <w:szCs w:val="20"/>
          <w:lang w:val="en-US"/>
        </w:rPr>
        <w:t xml:space="preserve"> </w:t>
      </w:r>
      <w:r w:rsidR="00665EB0" w:rsidRPr="002C0BF6">
        <w:rPr>
          <w:rFonts w:ascii="Arial" w:hAnsi="Arial" w:cs="Arial"/>
          <w:spacing w:val="-4"/>
          <w:sz w:val="20"/>
          <w:szCs w:val="20"/>
          <w:lang w:val="en-US"/>
        </w:rPr>
        <w:t>(</w:t>
      </w:r>
      <w:r w:rsidR="0069154E" w:rsidRPr="002C0BF6">
        <w:rPr>
          <w:rFonts w:ascii="Arial" w:hAnsi="Arial" w:cs="Arial"/>
          <w:spacing w:val="-4"/>
          <w:sz w:val="20"/>
          <w:szCs w:val="20"/>
          <w:lang w:val="en-US"/>
        </w:rPr>
        <w:t xml:space="preserve">or </w:t>
      </w:r>
      <w:r w:rsidRPr="002C0BF6">
        <w:rPr>
          <w:rFonts w:ascii="Arial" w:hAnsi="Arial" w:cs="Arial"/>
          <w:spacing w:val="-4"/>
          <w:sz w:val="20"/>
          <w:szCs w:val="20"/>
          <w:lang w:val="en-US"/>
        </w:rPr>
        <w:t>a</w:t>
      </w:r>
      <w:r w:rsidR="00177F22" w:rsidRPr="002C0BF6">
        <w:rPr>
          <w:rFonts w:ascii="Arial" w:hAnsi="Arial" w:cs="Arial"/>
          <w:spacing w:val="-4"/>
          <w:sz w:val="20"/>
          <w:szCs w:val="20"/>
          <w:lang w:val="en-US"/>
        </w:rPr>
        <w:t>nother</w:t>
      </w:r>
      <w:r w:rsidRPr="002C0BF6">
        <w:rPr>
          <w:rFonts w:ascii="Arial" w:hAnsi="Arial" w:cs="Arial"/>
          <w:spacing w:val="-4"/>
          <w:sz w:val="20"/>
          <w:szCs w:val="20"/>
          <w:lang w:val="en-US"/>
        </w:rPr>
        <w:t xml:space="preserve"> </w:t>
      </w:r>
      <w:r w:rsidR="009D3F6B" w:rsidRPr="002C0BF6">
        <w:rPr>
          <w:rFonts w:ascii="Arial" w:hAnsi="Arial" w:cs="Arial"/>
          <w:spacing w:val="-4"/>
          <w:sz w:val="20"/>
          <w:szCs w:val="20"/>
          <w:lang w:val="en-US"/>
        </w:rPr>
        <w:t xml:space="preserve">ISAE dealing with a specific </w:t>
      </w:r>
      <w:r w:rsidR="0069154E" w:rsidRPr="002C0BF6">
        <w:rPr>
          <w:rFonts w:ascii="Arial" w:hAnsi="Arial" w:cs="Arial"/>
          <w:spacing w:val="-4"/>
          <w:sz w:val="20"/>
          <w:szCs w:val="20"/>
          <w:lang w:val="en-US"/>
        </w:rPr>
        <w:t>subject matter</w:t>
      </w:r>
      <w:r w:rsidR="00665EB0" w:rsidRPr="002C0BF6">
        <w:rPr>
          <w:rFonts w:ascii="Arial" w:hAnsi="Arial" w:cs="Arial"/>
          <w:spacing w:val="-4"/>
          <w:sz w:val="20"/>
          <w:szCs w:val="20"/>
          <w:lang w:val="en-US"/>
        </w:rPr>
        <w:t>)</w:t>
      </w:r>
      <w:r w:rsidR="0069154E" w:rsidRPr="002C0BF6">
        <w:rPr>
          <w:rFonts w:ascii="Arial" w:hAnsi="Arial" w:cs="Arial"/>
          <w:spacing w:val="-4"/>
          <w:sz w:val="20"/>
          <w:szCs w:val="20"/>
          <w:lang w:val="en-US"/>
        </w:rPr>
        <w:t xml:space="preserve"> </w:t>
      </w:r>
      <w:r w:rsidR="00177F22" w:rsidRPr="002C0BF6">
        <w:rPr>
          <w:rFonts w:ascii="Arial" w:hAnsi="Arial" w:cs="Arial"/>
          <w:spacing w:val="-4"/>
          <w:sz w:val="20"/>
          <w:szCs w:val="20"/>
          <w:lang w:val="en-US"/>
        </w:rPr>
        <w:t xml:space="preserve">applies to </w:t>
      </w:r>
      <w:r w:rsidR="0011270A" w:rsidRPr="002C0BF6">
        <w:rPr>
          <w:rFonts w:ascii="Arial" w:hAnsi="Arial" w:cs="Arial"/>
          <w:spacing w:val="-4"/>
          <w:sz w:val="20"/>
          <w:szCs w:val="20"/>
          <w:lang w:val="en-US"/>
        </w:rPr>
        <w:t xml:space="preserve">assurance </w:t>
      </w:r>
      <w:r w:rsidR="0018491F" w:rsidRPr="002C0BF6">
        <w:rPr>
          <w:rFonts w:ascii="Arial" w:hAnsi="Arial" w:cs="Arial"/>
          <w:spacing w:val="-4"/>
          <w:sz w:val="20"/>
          <w:szCs w:val="20"/>
          <w:lang w:val="en-US"/>
        </w:rPr>
        <w:t xml:space="preserve">procedures performed </w:t>
      </w:r>
      <w:r w:rsidR="000B0F7C" w:rsidRPr="002C0BF6">
        <w:rPr>
          <w:rFonts w:ascii="Arial" w:hAnsi="Arial" w:cs="Arial"/>
          <w:spacing w:val="-4"/>
          <w:sz w:val="20"/>
          <w:szCs w:val="20"/>
          <w:lang w:val="en-US"/>
        </w:rPr>
        <w:t>with respect to</w:t>
      </w:r>
      <w:r w:rsidR="005B089C" w:rsidRPr="002C0BF6">
        <w:rPr>
          <w:rFonts w:ascii="Arial" w:hAnsi="Arial" w:cs="Arial"/>
          <w:spacing w:val="-4"/>
          <w:sz w:val="20"/>
          <w:szCs w:val="20"/>
          <w:lang w:val="en-US"/>
        </w:rPr>
        <w:t xml:space="preserve"> </w:t>
      </w:r>
      <w:r w:rsidR="0069154E" w:rsidRPr="002C0BF6">
        <w:rPr>
          <w:rFonts w:ascii="Arial" w:hAnsi="Arial" w:cs="Arial"/>
          <w:spacing w:val="-4"/>
          <w:sz w:val="20"/>
          <w:szCs w:val="20"/>
          <w:lang w:val="en-US"/>
        </w:rPr>
        <w:t xml:space="preserve">the remainder of </w:t>
      </w:r>
      <w:r w:rsidR="00B8433D" w:rsidRPr="002C0BF6">
        <w:rPr>
          <w:rFonts w:ascii="Arial" w:hAnsi="Arial" w:cs="Arial"/>
          <w:spacing w:val="-4"/>
          <w:sz w:val="20"/>
          <w:szCs w:val="20"/>
          <w:lang w:val="en-US"/>
        </w:rPr>
        <w:t xml:space="preserve">the </w:t>
      </w:r>
      <w:r w:rsidR="00665EB0" w:rsidRPr="002C0BF6">
        <w:rPr>
          <w:rFonts w:ascii="Arial" w:hAnsi="Arial" w:cs="Arial"/>
          <w:spacing w:val="-4"/>
          <w:sz w:val="20"/>
          <w:szCs w:val="20"/>
          <w:lang w:val="en-US"/>
        </w:rPr>
        <w:t xml:space="preserve">information </w:t>
      </w:r>
      <w:r w:rsidR="00B8433D" w:rsidRPr="002C0BF6">
        <w:rPr>
          <w:rFonts w:ascii="Arial" w:hAnsi="Arial" w:cs="Arial"/>
          <w:spacing w:val="-4"/>
          <w:sz w:val="20"/>
          <w:szCs w:val="20"/>
          <w:lang w:val="en-US"/>
        </w:rPr>
        <w:t xml:space="preserve">covered by the </w:t>
      </w:r>
      <w:r w:rsidR="00963B6A" w:rsidRPr="002C0BF6">
        <w:rPr>
          <w:rFonts w:ascii="Arial" w:hAnsi="Arial" w:cs="Arial"/>
          <w:sz w:val="20"/>
          <w:szCs w:val="20"/>
        </w:rPr>
        <w:t>practitioner’s conclusion</w:t>
      </w:r>
      <w:r w:rsidR="000B0F7C" w:rsidRPr="002C0BF6">
        <w:rPr>
          <w:rFonts w:ascii="Arial" w:hAnsi="Arial" w:cs="Arial"/>
          <w:spacing w:val="-4"/>
          <w:sz w:val="20"/>
          <w:szCs w:val="20"/>
          <w:lang w:val="en-US"/>
        </w:rPr>
        <w:t>.</w:t>
      </w:r>
    </w:p>
    <w:p w:rsidR="009E3154" w:rsidRPr="002C0BF6" w:rsidRDefault="009B1B82" w:rsidP="00745241">
      <w:pPr>
        <w:pStyle w:val="IFACNumberedPara"/>
        <w:tabs>
          <w:tab w:val="clear" w:pos="720"/>
        </w:tabs>
        <w:rPr>
          <w:rFonts w:ascii="Arial" w:hAnsi="Arial" w:cs="Arial"/>
          <w:sz w:val="20"/>
          <w:szCs w:val="20"/>
        </w:rPr>
      </w:pPr>
      <w:r w:rsidRPr="002C0BF6">
        <w:rPr>
          <w:rFonts w:ascii="Arial" w:hAnsi="Arial" w:cs="Arial"/>
          <w:sz w:val="20"/>
          <w:szCs w:val="20"/>
        </w:rPr>
        <w:t>4.</w:t>
      </w:r>
      <w:r w:rsidRPr="002C0BF6">
        <w:rPr>
          <w:rFonts w:ascii="Arial" w:hAnsi="Arial" w:cs="Arial"/>
          <w:sz w:val="20"/>
          <w:szCs w:val="20"/>
        </w:rPr>
        <w:tab/>
      </w:r>
      <w:r w:rsidR="0018491F" w:rsidRPr="002C0BF6">
        <w:rPr>
          <w:rFonts w:ascii="Arial" w:hAnsi="Arial" w:cs="Arial"/>
          <w:sz w:val="20"/>
          <w:szCs w:val="20"/>
        </w:rPr>
        <w:t>T</w:t>
      </w:r>
      <w:r w:rsidR="009E3154" w:rsidRPr="002C0BF6">
        <w:rPr>
          <w:rFonts w:ascii="Arial" w:hAnsi="Arial" w:cs="Arial"/>
          <w:sz w:val="20"/>
          <w:szCs w:val="20"/>
        </w:rPr>
        <w:t xml:space="preserve">his ISAE does not </w:t>
      </w:r>
      <w:r w:rsidR="0048422F" w:rsidRPr="002C0BF6">
        <w:rPr>
          <w:rFonts w:ascii="Arial" w:hAnsi="Arial" w:cs="Arial"/>
          <w:sz w:val="20"/>
          <w:szCs w:val="20"/>
        </w:rPr>
        <w:t>deal with</w:t>
      </w:r>
      <w:r w:rsidR="00E5088C" w:rsidRPr="002C0BF6">
        <w:rPr>
          <w:rFonts w:ascii="Arial" w:hAnsi="Arial" w:cs="Arial"/>
          <w:sz w:val="20"/>
          <w:szCs w:val="20"/>
        </w:rPr>
        <w:t>,</w:t>
      </w:r>
      <w:r w:rsidR="0048422F" w:rsidRPr="002C0BF6">
        <w:rPr>
          <w:rFonts w:ascii="Arial" w:hAnsi="Arial" w:cs="Arial"/>
          <w:sz w:val="20"/>
          <w:szCs w:val="20"/>
        </w:rPr>
        <w:t xml:space="preserve"> or </w:t>
      </w:r>
      <w:r w:rsidR="009E3154" w:rsidRPr="002C0BF6">
        <w:rPr>
          <w:rFonts w:ascii="Arial" w:hAnsi="Arial" w:cs="Arial"/>
          <w:sz w:val="20"/>
          <w:szCs w:val="20"/>
        </w:rPr>
        <w:t>provide specific guidance for</w:t>
      </w:r>
      <w:r w:rsidR="00E5088C" w:rsidRPr="002C0BF6">
        <w:rPr>
          <w:rFonts w:ascii="Arial" w:hAnsi="Arial" w:cs="Arial"/>
          <w:sz w:val="20"/>
          <w:szCs w:val="20"/>
        </w:rPr>
        <w:t>,</w:t>
      </w:r>
      <w:r w:rsidR="009E3154" w:rsidRPr="002C0BF6">
        <w:rPr>
          <w:rFonts w:ascii="Arial" w:hAnsi="Arial" w:cs="Arial"/>
          <w:sz w:val="20"/>
          <w:szCs w:val="20"/>
        </w:rPr>
        <w:t xml:space="preserve"> assurance engagements to report on the following:</w:t>
      </w:r>
    </w:p>
    <w:p w:rsidR="009E3154" w:rsidRPr="002C0BF6" w:rsidRDefault="009E3154" w:rsidP="00745241">
      <w:pPr>
        <w:pStyle w:val="GovNormal"/>
        <w:tabs>
          <w:tab w:val="clear" w:pos="312"/>
          <w:tab w:val="clear" w:pos="540"/>
        </w:tabs>
        <w:spacing w:before="120"/>
        <w:ind w:left="1238" w:hanging="547"/>
        <w:rPr>
          <w:rFonts w:ascii="Arial" w:hAnsi="Arial" w:cs="Arial"/>
          <w:spacing w:val="-4"/>
          <w:sz w:val="20"/>
          <w:szCs w:val="20"/>
        </w:rPr>
      </w:pPr>
      <w:r w:rsidRPr="002C0BF6">
        <w:rPr>
          <w:rFonts w:ascii="Arial" w:hAnsi="Arial" w:cs="Arial"/>
          <w:spacing w:val="-4"/>
          <w:sz w:val="20"/>
          <w:szCs w:val="20"/>
        </w:rPr>
        <w:t>(a)</w:t>
      </w:r>
      <w:r w:rsidRPr="002C0BF6">
        <w:rPr>
          <w:rFonts w:ascii="Arial" w:hAnsi="Arial" w:cs="Arial"/>
          <w:spacing w:val="-4"/>
          <w:sz w:val="20"/>
          <w:szCs w:val="20"/>
        </w:rPr>
        <w:tab/>
        <w:t>Statements of emissions other than GHG emissions,</w:t>
      </w:r>
      <w:r w:rsidR="00BE1B4C" w:rsidRPr="002C0BF6">
        <w:rPr>
          <w:rFonts w:ascii="Arial" w:hAnsi="Arial" w:cs="Arial"/>
          <w:spacing w:val="-4"/>
          <w:sz w:val="20"/>
          <w:szCs w:val="20"/>
        </w:rPr>
        <w:t xml:space="preserve"> for example,</w:t>
      </w:r>
      <w:r w:rsidRPr="002C0BF6">
        <w:rPr>
          <w:rFonts w:ascii="Arial" w:hAnsi="Arial" w:cs="Arial"/>
          <w:spacing w:val="-4"/>
          <w:sz w:val="20"/>
          <w:szCs w:val="20"/>
        </w:rPr>
        <w:t xml:space="preserve"> nitrogen oxides (</w:t>
      </w:r>
      <w:proofErr w:type="spellStart"/>
      <w:r w:rsidRPr="002C0BF6">
        <w:rPr>
          <w:rFonts w:ascii="Arial" w:hAnsi="Arial" w:cs="Arial"/>
          <w:spacing w:val="-4"/>
          <w:sz w:val="20"/>
          <w:szCs w:val="20"/>
        </w:rPr>
        <w:t>NOx</w:t>
      </w:r>
      <w:proofErr w:type="spellEnd"/>
      <w:r w:rsidRPr="002C0BF6">
        <w:rPr>
          <w:rFonts w:ascii="Arial" w:hAnsi="Arial" w:cs="Arial"/>
          <w:spacing w:val="-4"/>
          <w:sz w:val="20"/>
          <w:szCs w:val="20"/>
        </w:rPr>
        <w:t xml:space="preserve">) and </w:t>
      </w:r>
      <w:r w:rsidR="00B81B3B" w:rsidRPr="002C0BF6">
        <w:rPr>
          <w:rFonts w:ascii="Arial" w:hAnsi="Arial" w:cs="Arial"/>
          <w:spacing w:val="-4"/>
          <w:sz w:val="20"/>
          <w:szCs w:val="20"/>
        </w:rPr>
        <w:t>sulfur</w:t>
      </w:r>
      <w:r w:rsidRPr="002C0BF6">
        <w:rPr>
          <w:rFonts w:ascii="Arial" w:hAnsi="Arial" w:cs="Arial"/>
          <w:spacing w:val="-4"/>
          <w:sz w:val="20"/>
          <w:szCs w:val="20"/>
        </w:rPr>
        <w:t xml:space="preserve"> dioxide (SO</w:t>
      </w:r>
      <w:r w:rsidRPr="002C0BF6">
        <w:rPr>
          <w:rFonts w:ascii="Arial" w:hAnsi="Arial" w:cs="Arial"/>
          <w:spacing w:val="-4"/>
          <w:sz w:val="20"/>
          <w:szCs w:val="20"/>
          <w:vertAlign w:val="subscript"/>
        </w:rPr>
        <w:t>2</w:t>
      </w:r>
      <w:r w:rsidRPr="002C0BF6">
        <w:rPr>
          <w:rFonts w:ascii="Arial" w:hAnsi="Arial" w:cs="Arial"/>
          <w:spacing w:val="-4"/>
          <w:sz w:val="20"/>
          <w:szCs w:val="20"/>
        </w:rPr>
        <w:t>)</w:t>
      </w:r>
      <w:r w:rsidR="009C4B88" w:rsidRPr="002C0BF6">
        <w:rPr>
          <w:rFonts w:ascii="Arial" w:hAnsi="Arial" w:cs="Arial"/>
          <w:spacing w:val="-4"/>
          <w:sz w:val="20"/>
          <w:szCs w:val="20"/>
        </w:rPr>
        <w:t>. T</w:t>
      </w:r>
      <w:r w:rsidR="004D4418" w:rsidRPr="002C0BF6">
        <w:rPr>
          <w:rFonts w:ascii="Arial" w:hAnsi="Arial" w:cs="Arial"/>
          <w:spacing w:val="-4"/>
          <w:sz w:val="20"/>
          <w:szCs w:val="20"/>
        </w:rPr>
        <w:t>his ISAE may nonetheless provide guidance for such engagements</w:t>
      </w:r>
      <w:r w:rsidR="009C4B88" w:rsidRPr="002C0BF6">
        <w:rPr>
          <w:rFonts w:ascii="Arial" w:hAnsi="Arial" w:cs="Arial"/>
          <w:spacing w:val="-4"/>
          <w:sz w:val="20"/>
          <w:szCs w:val="20"/>
        </w:rPr>
        <w:t>;</w:t>
      </w:r>
      <w:r w:rsidRPr="002C0BF6">
        <w:rPr>
          <w:rStyle w:val="FootnoteReference"/>
          <w:rFonts w:ascii="Arial" w:hAnsi="Arial" w:cs="Arial"/>
          <w:spacing w:val="-4"/>
          <w:sz w:val="20"/>
          <w:szCs w:val="20"/>
        </w:rPr>
        <w:footnoteReference w:id="3"/>
      </w:r>
    </w:p>
    <w:p w:rsidR="009E3154" w:rsidRPr="002C0BF6" w:rsidRDefault="009E3154" w:rsidP="00745241">
      <w:pPr>
        <w:pStyle w:val="GovNormal"/>
        <w:tabs>
          <w:tab w:val="clear" w:pos="312"/>
          <w:tab w:val="clear" w:pos="540"/>
        </w:tabs>
        <w:spacing w:before="120"/>
        <w:ind w:left="1238" w:hanging="547"/>
        <w:rPr>
          <w:rFonts w:ascii="Arial" w:hAnsi="Arial" w:cs="Arial"/>
          <w:spacing w:val="-4"/>
          <w:sz w:val="20"/>
          <w:szCs w:val="20"/>
        </w:rPr>
      </w:pPr>
      <w:r w:rsidRPr="002C0BF6">
        <w:rPr>
          <w:rFonts w:ascii="Arial" w:hAnsi="Arial" w:cs="Arial"/>
          <w:spacing w:val="-4"/>
          <w:sz w:val="20"/>
          <w:szCs w:val="20"/>
        </w:rPr>
        <w:t>(b)</w:t>
      </w:r>
      <w:r w:rsidRPr="002C0BF6">
        <w:rPr>
          <w:rFonts w:ascii="Arial" w:hAnsi="Arial" w:cs="Arial"/>
          <w:spacing w:val="-4"/>
          <w:sz w:val="20"/>
          <w:szCs w:val="20"/>
        </w:rPr>
        <w:tab/>
        <w:t xml:space="preserve">Other GHG-related information, such as </w:t>
      </w:r>
      <w:r w:rsidR="009C3101" w:rsidRPr="002C0BF6">
        <w:rPr>
          <w:rFonts w:ascii="Arial" w:hAnsi="Arial" w:cs="Arial"/>
          <w:spacing w:val="-4"/>
          <w:sz w:val="20"/>
          <w:szCs w:val="20"/>
        </w:rPr>
        <w:t xml:space="preserve">product </w:t>
      </w:r>
      <w:r w:rsidR="005B6606" w:rsidRPr="002C0BF6">
        <w:rPr>
          <w:rFonts w:ascii="Arial" w:hAnsi="Arial" w:cs="Arial"/>
          <w:spacing w:val="-4"/>
          <w:sz w:val="20"/>
          <w:szCs w:val="20"/>
        </w:rPr>
        <w:t xml:space="preserve">lifecycle </w:t>
      </w:r>
      <w:r w:rsidR="008A7C6F" w:rsidRPr="002C0BF6">
        <w:rPr>
          <w:rFonts w:ascii="Arial" w:hAnsi="Arial" w:cs="Arial"/>
          <w:spacing w:val="-4"/>
          <w:sz w:val="20"/>
          <w:szCs w:val="20"/>
        </w:rPr>
        <w:t>“</w:t>
      </w:r>
      <w:r w:rsidR="009C3101" w:rsidRPr="002C0BF6">
        <w:rPr>
          <w:rFonts w:ascii="Arial" w:hAnsi="Arial" w:cs="Arial"/>
          <w:spacing w:val="-4"/>
          <w:sz w:val="20"/>
          <w:szCs w:val="20"/>
        </w:rPr>
        <w:t>footprints,</w:t>
      </w:r>
      <w:r w:rsidR="008A7C6F" w:rsidRPr="002C0BF6">
        <w:rPr>
          <w:rFonts w:ascii="Arial" w:hAnsi="Arial" w:cs="Arial"/>
          <w:spacing w:val="-4"/>
          <w:sz w:val="20"/>
          <w:szCs w:val="20"/>
        </w:rPr>
        <w:t>”</w:t>
      </w:r>
      <w:r w:rsidR="009C3101" w:rsidRPr="002C0BF6">
        <w:rPr>
          <w:rFonts w:ascii="Arial" w:hAnsi="Arial" w:cs="Arial"/>
          <w:spacing w:val="-4"/>
          <w:sz w:val="20"/>
          <w:szCs w:val="20"/>
        </w:rPr>
        <w:t xml:space="preserve"> </w:t>
      </w:r>
      <w:r w:rsidR="00960A38" w:rsidRPr="002C0BF6">
        <w:rPr>
          <w:rFonts w:ascii="Arial" w:hAnsi="Arial" w:cs="Arial"/>
          <w:spacing w:val="-4"/>
          <w:sz w:val="20"/>
          <w:szCs w:val="20"/>
        </w:rPr>
        <w:t xml:space="preserve">hypothetical </w:t>
      </w:r>
      <w:r w:rsidR="008A7C6F" w:rsidRPr="002C0BF6">
        <w:rPr>
          <w:rFonts w:ascii="Arial" w:hAnsi="Arial" w:cs="Arial"/>
          <w:spacing w:val="-4"/>
          <w:sz w:val="20"/>
          <w:szCs w:val="20"/>
        </w:rPr>
        <w:t>“</w:t>
      </w:r>
      <w:r w:rsidR="00960A38" w:rsidRPr="002C0BF6">
        <w:rPr>
          <w:rFonts w:ascii="Arial" w:hAnsi="Arial" w:cs="Arial"/>
          <w:spacing w:val="-4"/>
          <w:sz w:val="20"/>
          <w:szCs w:val="20"/>
        </w:rPr>
        <w:t>baseline</w:t>
      </w:r>
      <w:r w:rsidR="008A7C6F" w:rsidRPr="002C0BF6">
        <w:rPr>
          <w:rFonts w:ascii="Arial" w:hAnsi="Arial" w:cs="Arial"/>
          <w:spacing w:val="-4"/>
          <w:sz w:val="20"/>
          <w:szCs w:val="20"/>
        </w:rPr>
        <w:t>”</w:t>
      </w:r>
      <w:r w:rsidR="00960A38" w:rsidRPr="002C0BF6">
        <w:rPr>
          <w:rFonts w:ascii="Arial" w:hAnsi="Arial" w:cs="Arial"/>
          <w:spacing w:val="-4"/>
          <w:sz w:val="20"/>
          <w:szCs w:val="20"/>
        </w:rPr>
        <w:t xml:space="preserve"> information, </w:t>
      </w:r>
      <w:r w:rsidR="009C3101" w:rsidRPr="002C0BF6">
        <w:rPr>
          <w:rFonts w:ascii="Arial" w:hAnsi="Arial" w:cs="Arial"/>
          <w:spacing w:val="-4"/>
          <w:sz w:val="20"/>
          <w:szCs w:val="20"/>
        </w:rPr>
        <w:t xml:space="preserve">and </w:t>
      </w:r>
      <w:r w:rsidRPr="002C0BF6">
        <w:rPr>
          <w:rFonts w:ascii="Arial" w:hAnsi="Arial" w:cs="Arial"/>
          <w:spacing w:val="-4"/>
          <w:sz w:val="20"/>
          <w:szCs w:val="20"/>
        </w:rPr>
        <w:t>key performance indicators based on emissions data</w:t>
      </w:r>
      <w:r w:rsidR="00960A38" w:rsidRPr="002C0BF6">
        <w:rPr>
          <w:rFonts w:ascii="Arial" w:hAnsi="Arial" w:cs="Arial"/>
          <w:spacing w:val="-4"/>
          <w:sz w:val="20"/>
          <w:szCs w:val="20"/>
        </w:rPr>
        <w:t>; or</w:t>
      </w:r>
      <w:r w:rsidRPr="002C0BF6">
        <w:rPr>
          <w:rFonts w:ascii="Arial" w:hAnsi="Arial" w:cs="Arial"/>
          <w:spacing w:val="-4"/>
          <w:sz w:val="20"/>
          <w:szCs w:val="20"/>
        </w:rPr>
        <w:t xml:space="preserve"> (Ref: Para. </w:t>
      </w:r>
      <w:r w:rsidR="000A5018" w:rsidRPr="002C0BF6">
        <w:rPr>
          <w:rFonts w:ascii="Arial" w:hAnsi="Arial" w:cs="Arial"/>
          <w:spacing w:val="-4"/>
          <w:sz w:val="20"/>
          <w:szCs w:val="20"/>
        </w:rPr>
        <w:t>A3</w:t>
      </w:r>
      <w:r w:rsidRPr="002C0BF6">
        <w:rPr>
          <w:rFonts w:ascii="Arial" w:hAnsi="Arial" w:cs="Arial"/>
          <w:spacing w:val="-4"/>
          <w:sz w:val="20"/>
          <w:szCs w:val="20"/>
        </w:rPr>
        <w:t>)</w:t>
      </w:r>
    </w:p>
    <w:p w:rsidR="008E242E" w:rsidRPr="002C0BF6" w:rsidRDefault="00960A38" w:rsidP="00745241">
      <w:pPr>
        <w:pStyle w:val="GovNormal"/>
        <w:tabs>
          <w:tab w:val="clear" w:pos="312"/>
          <w:tab w:val="clear" w:pos="540"/>
        </w:tabs>
        <w:spacing w:before="120"/>
        <w:ind w:left="1238" w:hanging="547"/>
        <w:rPr>
          <w:rFonts w:ascii="Arial" w:hAnsi="Arial" w:cs="Arial"/>
          <w:sz w:val="20"/>
          <w:szCs w:val="20"/>
        </w:rPr>
      </w:pPr>
      <w:r w:rsidRPr="002C0BF6">
        <w:rPr>
          <w:rFonts w:ascii="Arial" w:hAnsi="Arial" w:cs="Arial"/>
          <w:sz w:val="20"/>
          <w:szCs w:val="20"/>
        </w:rPr>
        <w:t>(c)</w:t>
      </w:r>
      <w:r w:rsidR="00B22BC2" w:rsidRPr="002C0BF6">
        <w:rPr>
          <w:rFonts w:ascii="Arial" w:hAnsi="Arial" w:cs="Arial"/>
          <w:sz w:val="20"/>
          <w:szCs w:val="20"/>
        </w:rPr>
        <w:t xml:space="preserve"> </w:t>
      </w:r>
      <w:r w:rsidR="005E177A" w:rsidRPr="002C0BF6">
        <w:rPr>
          <w:rFonts w:ascii="Arial" w:hAnsi="Arial" w:cs="Arial"/>
          <w:sz w:val="20"/>
          <w:szCs w:val="20"/>
        </w:rPr>
        <w:tab/>
      </w:r>
      <w:r w:rsidRPr="002C0BF6">
        <w:rPr>
          <w:rFonts w:ascii="Arial" w:hAnsi="Arial" w:cs="Arial"/>
          <w:sz w:val="20"/>
          <w:szCs w:val="20"/>
        </w:rPr>
        <w:t>I</w:t>
      </w:r>
      <w:r w:rsidR="005E177A" w:rsidRPr="002C0BF6">
        <w:rPr>
          <w:rFonts w:ascii="Arial" w:hAnsi="Arial" w:cs="Arial"/>
          <w:sz w:val="20"/>
          <w:szCs w:val="20"/>
        </w:rPr>
        <w:t xml:space="preserve">nstruments, </w:t>
      </w:r>
      <w:r w:rsidR="00B22BC2" w:rsidRPr="002C0BF6">
        <w:rPr>
          <w:rFonts w:ascii="Arial" w:hAnsi="Arial" w:cs="Arial"/>
          <w:sz w:val="20"/>
          <w:szCs w:val="20"/>
        </w:rPr>
        <w:t>processes</w:t>
      </w:r>
      <w:r w:rsidR="008E242E" w:rsidRPr="002C0BF6">
        <w:rPr>
          <w:rFonts w:ascii="Arial" w:hAnsi="Arial" w:cs="Arial"/>
          <w:sz w:val="20"/>
          <w:szCs w:val="20"/>
        </w:rPr>
        <w:t xml:space="preserve"> or mechanisms, such as offset projects, used by other entities as emissions deductions.</w:t>
      </w:r>
      <w:r w:rsidR="00043406" w:rsidRPr="002C0BF6">
        <w:rPr>
          <w:rFonts w:ascii="Arial" w:hAnsi="Arial" w:cs="Arial"/>
          <w:sz w:val="20"/>
          <w:szCs w:val="20"/>
        </w:rPr>
        <w:t xml:space="preserve"> </w:t>
      </w:r>
      <w:r w:rsidR="008E242E" w:rsidRPr="002C0BF6">
        <w:rPr>
          <w:rFonts w:ascii="Arial" w:hAnsi="Arial" w:cs="Arial"/>
          <w:sz w:val="20"/>
          <w:szCs w:val="20"/>
        </w:rPr>
        <w:t xml:space="preserve">However, where </w:t>
      </w:r>
      <w:r w:rsidR="006B0E9E" w:rsidRPr="002C0BF6">
        <w:rPr>
          <w:rFonts w:ascii="Arial" w:hAnsi="Arial" w:cs="Arial"/>
          <w:sz w:val="20"/>
          <w:szCs w:val="20"/>
        </w:rPr>
        <w:t>an entity</w:t>
      </w:r>
      <w:r w:rsidR="00B23E35" w:rsidRPr="002C0BF6">
        <w:rPr>
          <w:rFonts w:ascii="Arial" w:hAnsi="Arial" w:cs="Arial"/>
          <w:sz w:val="20"/>
          <w:szCs w:val="20"/>
        </w:rPr>
        <w:t>’</w:t>
      </w:r>
      <w:r w:rsidR="006B0E9E" w:rsidRPr="002C0BF6">
        <w:rPr>
          <w:rFonts w:ascii="Arial" w:hAnsi="Arial" w:cs="Arial"/>
          <w:sz w:val="20"/>
          <w:szCs w:val="20"/>
        </w:rPr>
        <w:t xml:space="preserve">s GHG statement includes emissions deductions that are subject to assurance, the requirements of this </w:t>
      </w:r>
      <w:r w:rsidR="00A026E3" w:rsidRPr="002C0BF6">
        <w:rPr>
          <w:rFonts w:ascii="Arial" w:hAnsi="Arial" w:cs="Arial"/>
          <w:sz w:val="20"/>
          <w:szCs w:val="20"/>
        </w:rPr>
        <w:t xml:space="preserve">ISAE </w:t>
      </w:r>
      <w:r w:rsidR="006B0E9E" w:rsidRPr="002C0BF6">
        <w:rPr>
          <w:rFonts w:ascii="Arial" w:hAnsi="Arial" w:cs="Arial"/>
          <w:sz w:val="20"/>
          <w:szCs w:val="20"/>
        </w:rPr>
        <w:t xml:space="preserve">apply in relation to </w:t>
      </w:r>
      <w:r w:rsidR="007B50DB" w:rsidRPr="002C0BF6">
        <w:rPr>
          <w:rFonts w:ascii="Arial" w:hAnsi="Arial" w:cs="Arial"/>
          <w:sz w:val="20"/>
          <w:szCs w:val="20"/>
        </w:rPr>
        <w:t xml:space="preserve">those </w:t>
      </w:r>
      <w:r w:rsidR="006B0E9E" w:rsidRPr="002C0BF6">
        <w:rPr>
          <w:rFonts w:ascii="Arial" w:hAnsi="Arial" w:cs="Arial"/>
          <w:sz w:val="20"/>
          <w:szCs w:val="20"/>
        </w:rPr>
        <w:t>emissions deductions as appropriate</w:t>
      </w:r>
      <w:r w:rsidR="008E242E" w:rsidRPr="002C0BF6">
        <w:rPr>
          <w:rFonts w:ascii="Arial" w:hAnsi="Arial" w:cs="Arial"/>
          <w:sz w:val="20"/>
          <w:szCs w:val="20"/>
        </w:rPr>
        <w:t xml:space="preserve"> </w:t>
      </w:r>
      <w:r w:rsidR="005510F9" w:rsidRPr="002C0BF6">
        <w:rPr>
          <w:rFonts w:ascii="Arial" w:hAnsi="Arial" w:cs="Arial"/>
          <w:sz w:val="20"/>
          <w:szCs w:val="20"/>
        </w:rPr>
        <w:t xml:space="preserve">(see paragraph </w:t>
      </w:r>
      <w:r w:rsidR="003F7C28" w:rsidRPr="002C0BF6">
        <w:rPr>
          <w:rFonts w:ascii="Arial" w:hAnsi="Arial" w:cs="Arial"/>
          <w:sz w:val="20"/>
          <w:szCs w:val="20"/>
        </w:rPr>
        <w:t>7</w:t>
      </w:r>
      <w:ins w:id="138" w:author="Beverley Bahlmann" w:date="2012-03-27T11:31:00Z">
        <w:r w:rsidR="007A596A" w:rsidRPr="002C0BF6">
          <w:rPr>
            <w:rFonts w:ascii="Arial" w:hAnsi="Arial" w:cs="Arial"/>
            <w:sz w:val="20"/>
            <w:szCs w:val="20"/>
          </w:rPr>
          <w:t>6</w:t>
        </w:r>
      </w:ins>
      <w:del w:id="139" w:author="Beverley Bahlmann" w:date="2012-03-27T11:31:00Z">
        <w:r w:rsidR="003F7C28" w:rsidRPr="002C0BF6" w:rsidDel="007A596A">
          <w:rPr>
            <w:rFonts w:ascii="Arial" w:hAnsi="Arial" w:cs="Arial"/>
            <w:sz w:val="20"/>
            <w:szCs w:val="20"/>
          </w:rPr>
          <w:delText>4</w:delText>
        </w:r>
      </w:del>
      <w:r w:rsidRPr="002C0BF6">
        <w:rPr>
          <w:rFonts w:ascii="Arial" w:hAnsi="Arial" w:cs="Arial"/>
          <w:sz w:val="20"/>
          <w:szCs w:val="20"/>
        </w:rPr>
        <w:t>(f))</w:t>
      </w:r>
      <w:r w:rsidR="00733FF7" w:rsidRPr="002C0BF6">
        <w:rPr>
          <w:rFonts w:ascii="Arial" w:hAnsi="Arial" w:cs="Arial"/>
          <w:sz w:val="20"/>
          <w:szCs w:val="20"/>
        </w:rPr>
        <w:t>.</w:t>
      </w:r>
    </w:p>
    <w:p w:rsidR="00D77202" w:rsidRPr="002C0BF6" w:rsidRDefault="00D77202" w:rsidP="00745241">
      <w:pPr>
        <w:pStyle w:val="IFACHeading4"/>
        <w:rPr>
          <w:ins w:id="140" w:author="Beverley Bahlmann" w:date="2012-03-14T12:01:00Z"/>
          <w:rStyle w:val="Emphasis"/>
          <w:rFonts w:ascii="Arial" w:hAnsi="Arial" w:cs="Arial"/>
          <w:sz w:val="20"/>
          <w:szCs w:val="20"/>
        </w:rPr>
      </w:pPr>
    </w:p>
    <w:p w:rsidR="00FB29FA" w:rsidRPr="002C0BF6" w:rsidRDefault="0068439D" w:rsidP="00745241">
      <w:pPr>
        <w:pStyle w:val="IFACHeading4"/>
        <w:rPr>
          <w:rStyle w:val="Emphasis"/>
          <w:rFonts w:ascii="Arial" w:hAnsi="Arial" w:cs="Arial"/>
          <w:i/>
          <w:sz w:val="20"/>
          <w:szCs w:val="20"/>
        </w:rPr>
      </w:pPr>
      <w:r w:rsidRPr="002C0BF6">
        <w:rPr>
          <w:rStyle w:val="Emphasis"/>
          <w:rFonts w:ascii="Arial" w:hAnsi="Arial" w:cs="Arial"/>
          <w:i/>
          <w:sz w:val="20"/>
          <w:szCs w:val="20"/>
        </w:rPr>
        <w:lastRenderedPageBreak/>
        <w:t>Assertion-B</w:t>
      </w:r>
      <w:r w:rsidR="00FB29FA" w:rsidRPr="002C0BF6">
        <w:rPr>
          <w:rStyle w:val="Emphasis"/>
          <w:rFonts w:ascii="Arial" w:hAnsi="Arial" w:cs="Arial"/>
          <w:i/>
          <w:sz w:val="20"/>
          <w:szCs w:val="20"/>
        </w:rPr>
        <w:t>ased and Direct Reporting Engagements</w:t>
      </w:r>
    </w:p>
    <w:p w:rsidR="00FB29FA" w:rsidRPr="002C0BF6" w:rsidRDefault="009B1B82" w:rsidP="00745241">
      <w:pPr>
        <w:pStyle w:val="IFACNumberedPara"/>
        <w:tabs>
          <w:tab w:val="clear" w:pos="720"/>
        </w:tabs>
        <w:rPr>
          <w:rFonts w:ascii="Arial" w:hAnsi="Arial" w:cs="Arial"/>
          <w:sz w:val="20"/>
          <w:szCs w:val="20"/>
        </w:rPr>
      </w:pPr>
      <w:r w:rsidRPr="002C0BF6">
        <w:rPr>
          <w:rFonts w:ascii="Arial" w:hAnsi="Arial" w:cs="Arial"/>
          <w:sz w:val="20"/>
          <w:szCs w:val="20"/>
        </w:rPr>
        <w:t>5.</w:t>
      </w:r>
      <w:r w:rsidRPr="002C0BF6">
        <w:rPr>
          <w:rFonts w:ascii="Arial" w:hAnsi="Arial" w:cs="Arial"/>
          <w:sz w:val="20"/>
          <w:szCs w:val="20"/>
        </w:rPr>
        <w:tab/>
      </w:r>
      <w:r w:rsidR="00FF7849" w:rsidRPr="002C0BF6">
        <w:rPr>
          <w:rFonts w:ascii="Arial" w:hAnsi="Arial" w:cs="Arial"/>
          <w:sz w:val="20"/>
          <w:szCs w:val="20"/>
        </w:rPr>
        <w:t xml:space="preserve">The </w:t>
      </w:r>
      <w:r w:rsidR="000E69C9" w:rsidRPr="002C0BF6">
        <w:rPr>
          <w:rFonts w:ascii="Arial" w:hAnsi="Arial" w:cs="Arial"/>
          <w:i/>
          <w:sz w:val="20"/>
          <w:szCs w:val="20"/>
        </w:rPr>
        <w:t>International Framework for Assurance Engagements</w:t>
      </w:r>
      <w:r w:rsidR="000E69C9" w:rsidRPr="002C0BF6">
        <w:rPr>
          <w:rFonts w:ascii="Arial" w:hAnsi="Arial" w:cs="Arial"/>
          <w:sz w:val="20"/>
          <w:szCs w:val="20"/>
        </w:rPr>
        <w:t xml:space="preserve"> (t</w:t>
      </w:r>
      <w:r w:rsidR="00FB29FA" w:rsidRPr="002C0BF6">
        <w:rPr>
          <w:rFonts w:ascii="Arial" w:hAnsi="Arial" w:cs="Arial"/>
          <w:sz w:val="20"/>
          <w:szCs w:val="20"/>
        </w:rPr>
        <w:t>he Assurance Framework</w:t>
      </w:r>
      <w:r w:rsidR="000E69C9" w:rsidRPr="002C0BF6">
        <w:rPr>
          <w:rFonts w:ascii="Arial" w:hAnsi="Arial" w:cs="Arial"/>
          <w:sz w:val="20"/>
          <w:szCs w:val="20"/>
        </w:rPr>
        <w:t>)</w:t>
      </w:r>
      <w:r w:rsidR="00FB29FA" w:rsidRPr="002C0BF6">
        <w:rPr>
          <w:rFonts w:ascii="Arial" w:hAnsi="Arial" w:cs="Arial"/>
          <w:sz w:val="20"/>
          <w:szCs w:val="20"/>
        </w:rPr>
        <w:t xml:space="preserve"> notes that an assurance engagement may be either an assertion-based engagement or a direct reporting engagement. This ISAE deals only with assertion-based engagements.</w:t>
      </w:r>
      <w:r w:rsidR="00045863" w:rsidRPr="002C0BF6">
        <w:rPr>
          <w:rFonts w:ascii="Arial" w:hAnsi="Arial" w:cs="Arial"/>
          <w:sz w:val="20"/>
          <w:szCs w:val="20"/>
          <w:vertAlign w:val="superscript"/>
        </w:rPr>
        <w:footnoteReference w:id="4"/>
      </w:r>
    </w:p>
    <w:p w:rsidR="009E3154" w:rsidRPr="002C0BF6" w:rsidRDefault="00694189" w:rsidP="00745241">
      <w:pPr>
        <w:pStyle w:val="IFACHeading4"/>
        <w:rPr>
          <w:rFonts w:ascii="Arial" w:hAnsi="Arial" w:cs="Arial"/>
          <w:sz w:val="20"/>
          <w:szCs w:val="20"/>
        </w:rPr>
      </w:pPr>
      <w:r w:rsidRPr="002C0BF6">
        <w:rPr>
          <w:rFonts w:ascii="Arial" w:hAnsi="Arial" w:cs="Arial"/>
          <w:sz w:val="20"/>
          <w:szCs w:val="20"/>
        </w:rPr>
        <w:t xml:space="preserve">Procedures for </w:t>
      </w:r>
      <w:r w:rsidR="007B1669" w:rsidRPr="002C0BF6">
        <w:rPr>
          <w:rFonts w:ascii="Arial" w:hAnsi="Arial" w:cs="Arial"/>
          <w:sz w:val="20"/>
          <w:szCs w:val="20"/>
        </w:rPr>
        <w:t xml:space="preserve">Reasonable </w:t>
      </w:r>
      <w:r w:rsidR="000845C9" w:rsidRPr="002C0BF6">
        <w:rPr>
          <w:rFonts w:ascii="Arial" w:hAnsi="Arial" w:cs="Arial"/>
          <w:sz w:val="20"/>
          <w:szCs w:val="20"/>
        </w:rPr>
        <w:t>A</w:t>
      </w:r>
      <w:r w:rsidR="009E3154" w:rsidRPr="002C0BF6">
        <w:rPr>
          <w:rFonts w:ascii="Arial" w:hAnsi="Arial" w:cs="Arial"/>
          <w:sz w:val="20"/>
          <w:szCs w:val="20"/>
        </w:rPr>
        <w:t xml:space="preserve">ssurance and </w:t>
      </w:r>
      <w:r w:rsidR="007B1669" w:rsidRPr="002C0BF6">
        <w:rPr>
          <w:rFonts w:ascii="Arial" w:hAnsi="Arial" w:cs="Arial"/>
          <w:sz w:val="20"/>
          <w:szCs w:val="20"/>
        </w:rPr>
        <w:t>Limited</w:t>
      </w:r>
      <w:r w:rsidR="009E3154" w:rsidRPr="002C0BF6">
        <w:rPr>
          <w:rFonts w:ascii="Arial" w:hAnsi="Arial" w:cs="Arial"/>
          <w:sz w:val="20"/>
          <w:szCs w:val="20"/>
        </w:rPr>
        <w:t xml:space="preserve"> Assurance Engagements</w:t>
      </w:r>
    </w:p>
    <w:p w:rsidR="00E70ECE" w:rsidRPr="002C0BF6" w:rsidRDefault="009B1B82" w:rsidP="00745241">
      <w:pPr>
        <w:pStyle w:val="IFACNumberedPara"/>
        <w:tabs>
          <w:tab w:val="clear" w:pos="720"/>
        </w:tabs>
        <w:rPr>
          <w:rFonts w:ascii="Arial" w:hAnsi="Arial" w:cs="Arial"/>
          <w:sz w:val="20"/>
          <w:szCs w:val="20"/>
        </w:rPr>
      </w:pPr>
      <w:r w:rsidRPr="002C0BF6">
        <w:rPr>
          <w:rFonts w:ascii="Arial" w:hAnsi="Arial" w:cs="Arial"/>
          <w:sz w:val="20"/>
          <w:szCs w:val="20"/>
        </w:rPr>
        <w:t>6.</w:t>
      </w:r>
      <w:r w:rsidRPr="002C0BF6">
        <w:rPr>
          <w:rFonts w:ascii="Arial" w:hAnsi="Arial" w:cs="Arial"/>
          <w:sz w:val="20"/>
          <w:szCs w:val="20"/>
        </w:rPr>
        <w:tab/>
      </w:r>
      <w:r w:rsidR="009E3154" w:rsidRPr="002C0BF6">
        <w:rPr>
          <w:rFonts w:ascii="Arial" w:hAnsi="Arial" w:cs="Arial"/>
          <w:sz w:val="20"/>
          <w:szCs w:val="20"/>
        </w:rPr>
        <w:t xml:space="preserve">The Assurance Framework notes that an assurance engagement may be either a </w:t>
      </w:r>
      <w:r w:rsidR="007B1669" w:rsidRPr="002C0BF6">
        <w:rPr>
          <w:rFonts w:ascii="Arial" w:hAnsi="Arial" w:cs="Arial"/>
          <w:sz w:val="20"/>
          <w:szCs w:val="20"/>
        </w:rPr>
        <w:t>reasonable a</w:t>
      </w:r>
      <w:r w:rsidR="009E3154" w:rsidRPr="002C0BF6">
        <w:rPr>
          <w:rFonts w:ascii="Arial" w:hAnsi="Arial" w:cs="Arial"/>
          <w:sz w:val="20"/>
          <w:szCs w:val="20"/>
        </w:rPr>
        <w:t xml:space="preserve">ssurance engagement or a </w:t>
      </w:r>
      <w:r w:rsidR="007B1669" w:rsidRPr="002C0BF6">
        <w:rPr>
          <w:rFonts w:ascii="Arial" w:hAnsi="Arial" w:cs="Arial"/>
          <w:sz w:val="20"/>
          <w:szCs w:val="20"/>
        </w:rPr>
        <w:t>limited</w:t>
      </w:r>
      <w:r w:rsidR="009E3154" w:rsidRPr="002C0BF6">
        <w:rPr>
          <w:rFonts w:ascii="Arial" w:hAnsi="Arial" w:cs="Arial"/>
          <w:sz w:val="20"/>
          <w:szCs w:val="20"/>
        </w:rPr>
        <w:t xml:space="preserve"> assurance engagement.</w:t>
      </w:r>
      <w:r w:rsidR="009E3154" w:rsidRPr="002C0BF6">
        <w:rPr>
          <w:rFonts w:ascii="Arial" w:hAnsi="Arial" w:cs="Arial"/>
          <w:sz w:val="20"/>
          <w:szCs w:val="20"/>
          <w:vertAlign w:val="superscript"/>
        </w:rPr>
        <w:footnoteReference w:id="5"/>
      </w:r>
      <w:r w:rsidR="009E3154" w:rsidRPr="002C0BF6">
        <w:rPr>
          <w:rFonts w:ascii="Arial" w:hAnsi="Arial" w:cs="Arial"/>
          <w:sz w:val="20"/>
          <w:szCs w:val="20"/>
        </w:rPr>
        <w:t xml:space="preserve"> This ISAE deals with </w:t>
      </w:r>
      <w:r w:rsidR="002504E9" w:rsidRPr="002C0BF6">
        <w:rPr>
          <w:rFonts w:ascii="Arial" w:hAnsi="Arial" w:cs="Arial"/>
          <w:sz w:val="20"/>
          <w:szCs w:val="20"/>
        </w:rPr>
        <w:t xml:space="preserve">both </w:t>
      </w:r>
      <w:r w:rsidR="007B1669" w:rsidRPr="002C0BF6">
        <w:rPr>
          <w:rFonts w:ascii="Arial" w:hAnsi="Arial" w:cs="Arial"/>
          <w:sz w:val="20"/>
          <w:szCs w:val="20"/>
        </w:rPr>
        <w:t>reasonable a</w:t>
      </w:r>
      <w:r w:rsidR="002504E9" w:rsidRPr="002C0BF6">
        <w:rPr>
          <w:rFonts w:ascii="Arial" w:hAnsi="Arial" w:cs="Arial"/>
          <w:sz w:val="20"/>
          <w:szCs w:val="20"/>
        </w:rPr>
        <w:t xml:space="preserve">nd </w:t>
      </w:r>
      <w:r w:rsidR="007B1669" w:rsidRPr="002C0BF6">
        <w:rPr>
          <w:rFonts w:ascii="Arial" w:hAnsi="Arial" w:cs="Arial"/>
          <w:sz w:val="20"/>
          <w:szCs w:val="20"/>
        </w:rPr>
        <w:t>limited</w:t>
      </w:r>
      <w:r w:rsidR="002504E9" w:rsidRPr="002C0BF6">
        <w:rPr>
          <w:rFonts w:ascii="Arial" w:hAnsi="Arial" w:cs="Arial"/>
          <w:sz w:val="20"/>
          <w:szCs w:val="20"/>
        </w:rPr>
        <w:t xml:space="preserve"> </w:t>
      </w:r>
      <w:r w:rsidR="009E3154" w:rsidRPr="002C0BF6">
        <w:rPr>
          <w:rFonts w:ascii="Arial" w:hAnsi="Arial" w:cs="Arial"/>
          <w:sz w:val="20"/>
          <w:szCs w:val="20"/>
        </w:rPr>
        <w:t>assurance engagements.</w:t>
      </w:r>
    </w:p>
    <w:p w:rsidR="00D02919" w:rsidRPr="002C0BF6" w:rsidRDefault="009B1B82" w:rsidP="00745241">
      <w:pPr>
        <w:pStyle w:val="IFACNumberedPara"/>
        <w:tabs>
          <w:tab w:val="clear" w:pos="720"/>
        </w:tabs>
        <w:rPr>
          <w:rFonts w:ascii="Arial" w:hAnsi="Arial" w:cs="Arial"/>
          <w:sz w:val="20"/>
          <w:szCs w:val="20"/>
        </w:rPr>
      </w:pPr>
      <w:r w:rsidRPr="002C0BF6">
        <w:rPr>
          <w:rFonts w:ascii="Arial" w:hAnsi="Arial" w:cs="Arial"/>
          <w:sz w:val="20"/>
          <w:szCs w:val="20"/>
        </w:rPr>
        <w:t>7.</w:t>
      </w:r>
      <w:r w:rsidRPr="002C0BF6">
        <w:rPr>
          <w:rFonts w:ascii="Arial" w:hAnsi="Arial" w:cs="Arial"/>
          <w:sz w:val="20"/>
          <w:szCs w:val="20"/>
        </w:rPr>
        <w:tab/>
      </w:r>
      <w:r w:rsidR="00D02919" w:rsidRPr="002C0BF6">
        <w:rPr>
          <w:rFonts w:ascii="Arial" w:hAnsi="Arial" w:cs="Arial"/>
          <w:sz w:val="20"/>
          <w:szCs w:val="20"/>
        </w:rPr>
        <w:t xml:space="preserve">In both reasonable assurance and limited assurance engagements on a GHG statement, the practitioner chooses a combination of assurance procedures, which can include: inspection; observation; confirmation; recalculation; </w:t>
      </w:r>
      <w:proofErr w:type="spellStart"/>
      <w:r w:rsidR="00D02919" w:rsidRPr="002C0BF6">
        <w:rPr>
          <w:rFonts w:ascii="Arial" w:hAnsi="Arial" w:cs="Arial"/>
          <w:sz w:val="20"/>
          <w:szCs w:val="20"/>
        </w:rPr>
        <w:t>reperformance</w:t>
      </w:r>
      <w:proofErr w:type="spellEnd"/>
      <w:r w:rsidR="00D02919" w:rsidRPr="002C0BF6">
        <w:rPr>
          <w:rFonts w:ascii="Arial" w:hAnsi="Arial" w:cs="Arial"/>
          <w:sz w:val="20"/>
          <w:szCs w:val="20"/>
        </w:rPr>
        <w:t>; analytical procedures; and inquiry. Determining the assurance procedures to be performed on a particular engagement is a matter of professional judgment. Because GHG statements cover a wide range of circumstances, the nature, timing and extent of procedures are likely to vary considerably from engagement to engagement.</w:t>
      </w:r>
      <w:r w:rsidR="00D02919" w:rsidRPr="002C0BF6" w:rsidDel="001F0A90">
        <w:rPr>
          <w:rFonts w:ascii="Arial" w:hAnsi="Arial" w:cs="Arial"/>
          <w:sz w:val="20"/>
          <w:szCs w:val="20"/>
        </w:rPr>
        <w:t xml:space="preserve"> </w:t>
      </w:r>
      <w:del w:id="141" w:author="Beverley Bahlmann" w:date="2012-03-13T11:59:00Z">
        <w:r w:rsidR="00DB31E5" w:rsidRPr="002C0BF6" w:rsidDel="00C0588E">
          <w:rPr>
            <w:rFonts w:ascii="Arial" w:hAnsi="Arial" w:cs="Arial"/>
            <w:sz w:val="20"/>
            <w:szCs w:val="20"/>
          </w:rPr>
          <w:delText>(Ref: Para. A86)</w:delText>
        </w:r>
      </w:del>
    </w:p>
    <w:p w:rsidR="001F0A90" w:rsidRPr="002C0BF6" w:rsidRDefault="009B1B82" w:rsidP="00745241">
      <w:pPr>
        <w:pStyle w:val="IFACNumberedPara"/>
        <w:tabs>
          <w:tab w:val="clear" w:pos="720"/>
        </w:tabs>
        <w:rPr>
          <w:rFonts w:ascii="Arial" w:hAnsi="Arial" w:cs="Arial"/>
          <w:sz w:val="20"/>
          <w:szCs w:val="20"/>
        </w:rPr>
      </w:pPr>
      <w:r w:rsidRPr="002C0BF6">
        <w:rPr>
          <w:rFonts w:ascii="Arial" w:hAnsi="Arial" w:cs="Arial"/>
          <w:sz w:val="20"/>
          <w:szCs w:val="20"/>
        </w:rPr>
        <w:t>8.</w:t>
      </w:r>
      <w:r w:rsidRPr="002C0BF6">
        <w:rPr>
          <w:rFonts w:ascii="Arial" w:hAnsi="Arial" w:cs="Arial"/>
          <w:sz w:val="20"/>
          <w:szCs w:val="20"/>
        </w:rPr>
        <w:tab/>
      </w:r>
      <w:r w:rsidR="001F0A90" w:rsidRPr="002C0BF6">
        <w:rPr>
          <w:rFonts w:ascii="Arial" w:hAnsi="Arial" w:cs="Arial"/>
          <w:sz w:val="20"/>
          <w:szCs w:val="20"/>
        </w:rPr>
        <w:t>Unless otherwise stated, each requirement of this ISAE applies to both reasonable and limited assurance engagements.</w:t>
      </w:r>
      <w:r w:rsidR="00CE69E8" w:rsidRPr="002C0BF6">
        <w:rPr>
          <w:rFonts w:ascii="Arial" w:hAnsi="Arial" w:cs="Arial"/>
          <w:sz w:val="20"/>
          <w:szCs w:val="20"/>
        </w:rPr>
        <w:t xml:space="preserve"> </w:t>
      </w:r>
      <w:r w:rsidR="001F0A90" w:rsidRPr="002C0BF6">
        <w:rPr>
          <w:rFonts w:ascii="Arial" w:hAnsi="Arial" w:cs="Arial"/>
          <w:sz w:val="20"/>
          <w:szCs w:val="20"/>
        </w:rPr>
        <w:t xml:space="preserve">Because the level of assurance </w:t>
      </w:r>
      <w:r w:rsidR="00D86985" w:rsidRPr="002C0BF6">
        <w:rPr>
          <w:rFonts w:ascii="Arial" w:hAnsi="Arial" w:cs="Arial"/>
          <w:sz w:val="20"/>
          <w:szCs w:val="20"/>
        </w:rPr>
        <w:t xml:space="preserve">obtained in </w:t>
      </w:r>
      <w:r w:rsidR="001F0A90" w:rsidRPr="002C0BF6">
        <w:rPr>
          <w:rFonts w:ascii="Arial" w:hAnsi="Arial" w:cs="Arial"/>
          <w:sz w:val="20"/>
          <w:szCs w:val="20"/>
        </w:rPr>
        <w:t xml:space="preserve">a limited assurance engagement is lower than </w:t>
      </w:r>
      <w:r w:rsidR="009A05AB" w:rsidRPr="002C0BF6">
        <w:rPr>
          <w:rFonts w:ascii="Arial" w:hAnsi="Arial" w:cs="Arial"/>
          <w:sz w:val="20"/>
          <w:szCs w:val="20"/>
        </w:rPr>
        <w:t xml:space="preserve">in </w:t>
      </w:r>
      <w:r w:rsidR="001F0A90" w:rsidRPr="002C0BF6">
        <w:rPr>
          <w:rFonts w:ascii="Arial" w:hAnsi="Arial" w:cs="Arial"/>
          <w:sz w:val="20"/>
          <w:szCs w:val="20"/>
        </w:rPr>
        <w:t>a reasonable assurance engagement</w:t>
      </w:r>
      <w:r w:rsidR="005A4E7C" w:rsidRPr="002C0BF6">
        <w:rPr>
          <w:rFonts w:ascii="Arial" w:hAnsi="Arial" w:cs="Arial"/>
          <w:sz w:val="20"/>
          <w:szCs w:val="20"/>
        </w:rPr>
        <w:t xml:space="preserve">, </w:t>
      </w:r>
      <w:ins w:id="142" w:author="Beverley Bahlmann" w:date="2012-03-20T15:13:00Z">
        <w:r w:rsidR="00DB0584" w:rsidRPr="002C0BF6">
          <w:rPr>
            <w:rFonts w:ascii="Arial" w:hAnsi="Arial" w:cs="Arial"/>
            <w:sz w:val="20"/>
            <w:szCs w:val="20"/>
          </w:rPr>
          <w:t xml:space="preserve">the </w:t>
        </w:r>
      </w:ins>
      <w:r w:rsidR="001F0A90" w:rsidRPr="002C0BF6">
        <w:rPr>
          <w:rFonts w:ascii="Arial" w:hAnsi="Arial" w:cs="Arial"/>
          <w:sz w:val="20"/>
          <w:szCs w:val="20"/>
        </w:rPr>
        <w:t xml:space="preserve">procedures the practitioner will perform </w:t>
      </w:r>
      <w:del w:id="143" w:author="Beverley Bahlmann" w:date="2012-03-13T18:51:00Z">
        <w:r w:rsidR="001F0A90" w:rsidRPr="002C0BF6" w:rsidDel="00693FCA">
          <w:rPr>
            <w:rFonts w:ascii="Arial" w:hAnsi="Arial" w:cs="Arial"/>
            <w:sz w:val="20"/>
            <w:szCs w:val="20"/>
          </w:rPr>
          <w:delText xml:space="preserve">to satisfy these requirements </w:delText>
        </w:r>
      </w:del>
      <w:r w:rsidR="00266A4F" w:rsidRPr="002C0BF6">
        <w:rPr>
          <w:rFonts w:ascii="Arial" w:hAnsi="Arial" w:cs="Arial"/>
          <w:sz w:val="20"/>
          <w:szCs w:val="20"/>
        </w:rPr>
        <w:t xml:space="preserve">in a limited assurance engagement </w:t>
      </w:r>
      <w:r w:rsidR="001F0A90" w:rsidRPr="002C0BF6">
        <w:rPr>
          <w:rFonts w:ascii="Arial" w:hAnsi="Arial" w:cs="Arial"/>
          <w:sz w:val="20"/>
          <w:szCs w:val="20"/>
        </w:rPr>
        <w:t xml:space="preserve">will </w:t>
      </w:r>
      <w:r w:rsidR="001435CD" w:rsidRPr="002C0BF6">
        <w:rPr>
          <w:rFonts w:ascii="Arial" w:hAnsi="Arial" w:cs="Arial"/>
          <w:sz w:val="20"/>
          <w:szCs w:val="20"/>
        </w:rPr>
        <w:t>vary in nature</w:t>
      </w:r>
      <w:ins w:id="144" w:author="Beverley Bahlmann" w:date="2012-03-12T15:46:00Z">
        <w:r w:rsidR="005A4E7C" w:rsidRPr="002C0BF6">
          <w:rPr>
            <w:rFonts w:ascii="Arial" w:hAnsi="Arial" w:cs="Arial"/>
            <w:sz w:val="20"/>
            <w:szCs w:val="20"/>
          </w:rPr>
          <w:t xml:space="preserve"> from</w:t>
        </w:r>
      </w:ins>
      <w:r w:rsidR="006464D1" w:rsidRPr="002C0BF6">
        <w:rPr>
          <w:rFonts w:ascii="Arial" w:hAnsi="Arial" w:cs="Arial"/>
          <w:sz w:val="20"/>
          <w:szCs w:val="20"/>
        </w:rPr>
        <w:t xml:space="preserve">, and </w:t>
      </w:r>
      <w:del w:id="145" w:author="Beverley Bahlmann" w:date="2012-03-20T15:15:00Z">
        <w:r w:rsidR="00DB0584" w:rsidRPr="002C0BF6" w:rsidDel="00DB0584">
          <w:rPr>
            <w:rFonts w:ascii="Arial" w:hAnsi="Arial" w:cs="Arial"/>
            <w:sz w:val="20"/>
            <w:szCs w:val="20"/>
          </w:rPr>
          <w:delText xml:space="preserve">their </w:delText>
        </w:r>
      </w:del>
      <w:ins w:id="146" w:author="Beverley Bahlmann" w:date="2012-03-20T15:15:00Z">
        <w:r w:rsidR="00DB0584" w:rsidRPr="002C0BF6">
          <w:rPr>
            <w:rFonts w:ascii="Arial" w:hAnsi="Arial" w:cs="Arial"/>
            <w:sz w:val="20"/>
            <w:szCs w:val="20"/>
          </w:rPr>
          <w:t xml:space="preserve">are less in </w:t>
        </w:r>
      </w:ins>
      <w:r w:rsidR="006464D1" w:rsidRPr="002C0BF6">
        <w:rPr>
          <w:rFonts w:ascii="Arial" w:hAnsi="Arial" w:cs="Arial"/>
          <w:sz w:val="20"/>
          <w:szCs w:val="20"/>
        </w:rPr>
        <w:t>extent</w:t>
      </w:r>
      <w:r w:rsidR="00DB0584" w:rsidRPr="002C0BF6">
        <w:rPr>
          <w:rFonts w:ascii="Arial" w:hAnsi="Arial" w:cs="Arial"/>
          <w:sz w:val="20"/>
          <w:szCs w:val="20"/>
        </w:rPr>
        <w:t xml:space="preserve"> </w:t>
      </w:r>
      <w:del w:id="147" w:author="Beverley Bahlmann" w:date="2012-03-20T15:16:00Z">
        <w:r w:rsidR="00DB0584" w:rsidRPr="002C0BF6" w:rsidDel="00DB0584">
          <w:rPr>
            <w:rFonts w:ascii="Arial" w:hAnsi="Arial" w:cs="Arial"/>
            <w:sz w:val="20"/>
            <w:szCs w:val="20"/>
          </w:rPr>
          <w:delText>will be less</w:delText>
        </w:r>
        <w:r w:rsidR="006464D1" w:rsidRPr="002C0BF6" w:rsidDel="00DB0584">
          <w:rPr>
            <w:rFonts w:ascii="Arial" w:hAnsi="Arial" w:cs="Arial"/>
            <w:sz w:val="20"/>
            <w:szCs w:val="20"/>
          </w:rPr>
          <w:delText xml:space="preserve"> </w:delText>
        </w:r>
      </w:del>
      <w:r w:rsidR="00266A4F" w:rsidRPr="002C0BF6">
        <w:rPr>
          <w:rFonts w:ascii="Arial" w:hAnsi="Arial" w:cs="Arial"/>
          <w:sz w:val="20"/>
          <w:szCs w:val="20"/>
        </w:rPr>
        <w:t>than</w:t>
      </w:r>
      <w:ins w:id="148" w:author="Beverley Bahlmann" w:date="2012-03-13T08:12:00Z">
        <w:r w:rsidR="00E30531" w:rsidRPr="002C0BF6">
          <w:rPr>
            <w:rFonts w:ascii="Arial" w:hAnsi="Arial" w:cs="Arial"/>
            <w:sz w:val="20"/>
            <w:szCs w:val="20"/>
          </w:rPr>
          <w:t xml:space="preserve"> for</w:t>
        </w:r>
      </w:ins>
      <w:ins w:id="149" w:author="Beverley Bahlmann" w:date="2012-03-13T18:52:00Z">
        <w:r w:rsidR="00693FCA" w:rsidRPr="002C0BF6">
          <w:rPr>
            <w:rFonts w:ascii="Arial" w:hAnsi="Arial" w:cs="Arial"/>
            <w:sz w:val="20"/>
            <w:szCs w:val="20"/>
          </w:rPr>
          <w:t>,</w:t>
        </w:r>
      </w:ins>
      <w:r w:rsidR="005A4E7C" w:rsidRPr="002C0BF6">
        <w:rPr>
          <w:rFonts w:ascii="Arial" w:hAnsi="Arial" w:cs="Arial"/>
          <w:sz w:val="20"/>
          <w:szCs w:val="20"/>
        </w:rPr>
        <w:t xml:space="preserve"> </w:t>
      </w:r>
      <w:r w:rsidR="00266A4F" w:rsidRPr="002C0BF6">
        <w:rPr>
          <w:rFonts w:ascii="Arial" w:hAnsi="Arial" w:cs="Arial"/>
          <w:sz w:val="20"/>
          <w:szCs w:val="20"/>
        </w:rPr>
        <w:t xml:space="preserve">a </w:t>
      </w:r>
      <w:r w:rsidR="001F0A90" w:rsidRPr="002C0BF6">
        <w:rPr>
          <w:rFonts w:ascii="Arial" w:hAnsi="Arial" w:cs="Arial"/>
          <w:sz w:val="20"/>
          <w:szCs w:val="20"/>
        </w:rPr>
        <w:t>reason</w:t>
      </w:r>
      <w:r w:rsidR="00110152" w:rsidRPr="002C0BF6">
        <w:rPr>
          <w:rFonts w:ascii="Arial" w:hAnsi="Arial" w:cs="Arial"/>
          <w:sz w:val="20"/>
          <w:szCs w:val="20"/>
        </w:rPr>
        <w:t>able</w:t>
      </w:r>
      <w:r w:rsidR="001F0A90" w:rsidRPr="002C0BF6">
        <w:rPr>
          <w:rFonts w:ascii="Arial" w:hAnsi="Arial" w:cs="Arial"/>
          <w:sz w:val="20"/>
          <w:szCs w:val="20"/>
        </w:rPr>
        <w:t xml:space="preserve"> assurance engagement.</w:t>
      </w:r>
      <w:r w:rsidR="00094B60" w:rsidRPr="002C0BF6">
        <w:rPr>
          <w:rFonts w:ascii="Arial" w:hAnsi="Arial" w:cs="Arial"/>
          <w:sz w:val="20"/>
          <w:szCs w:val="20"/>
          <w:vertAlign w:val="superscript"/>
        </w:rPr>
        <w:footnoteReference w:id="6"/>
      </w:r>
      <w:r w:rsidR="00096BCB" w:rsidRPr="002C0BF6">
        <w:rPr>
          <w:rFonts w:ascii="Arial" w:hAnsi="Arial" w:cs="Arial"/>
          <w:sz w:val="20"/>
          <w:szCs w:val="20"/>
        </w:rPr>
        <w:t xml:space="preserve"> </w:t>
      </w:r>
      <w:r w:rsidR="001F0A90" w:rsidRPr="002C0BF6">
        <w:rPr>
          <w:rFonts w:ascii="Arial" w:hAnsi="Arial" w:cs="Arial"/>
          <w:sz w:val="20"/>
          <w:szCs w:val="20"/>
        </w:rPr>
        <w:t xml:space="preserve">Requirements that apply to only one or the other type of engagement have </w:t>
      </w:r>
      <w:r w:rsidR="00EE5FD8" w:rsidRPr="002C0BF6">
        <w:rPr>
          <w:rFonts w:ascii="Arial" w:hAnsi="Arial" w:cs="Arial"/>
          <w:sz w:val="20"/>
          <w:szCs w:val="20"/>
        </w:rPr>
        <w:t>been presented in a columnar format</w:t>
      </w:r>
      <w:r w:rsidR="008A0057" w:rsidRPr="002C0BF6">
        <w:rPr>
          <w:rFonts w:ascii="Arial" w:hAnsi="Arial" w:cs="Arial"/>
          <w:sz w:val="20"/>
          <w:szCs w:val="20"/>
        </w:rPr>
        <w:t xml:space="preserve"> with</w:t>
      </w:r>
      <w:r w:rsidR="00EE5FD8" w:rsidRPr="002C0BF6">
        <w:rPr>
          <w:rFonts w:ascii="Arial" w:hAnsi="Arial" w:cs="Arial"/>
          <w:sz w:val="20"/>
          <w:szCs w:val="20"/>
        </w:rPr>
        <w:t xml:space="preserve"> </w:t>
      </w:r>
      <w:r w:rsidR="001F0A90" w:rsidRPr="002C0BF6">
        <w:rPr>
          <w:rFonts w:ascii="Arial" w:hAnsi="Arial" w:cs="Arial"/>
          <w:sz w:val="20"/>
          <w:szCs w:val="20"/>
        </w:rPr>
        <w:t xml:space="preserve">the letter </w:t>
      </w:r>
      <w:r w:rsidR="008A7C6F" w:rsidRPr="002C0BF6">
        <w:rPr>
          <w:rFonts w:ascii="Arial" w:hAnsi="Arial" w:cs="Arial"/>
          <w:sz w:val="20"/>
          <w:szCs w:val="20"/>
        </w:rPr>
        <w:t>“</w:t>
      </w:r>
      <w:r w:rsidR="008A0057" w:rsidRPr="002C0BF6">
        <w:rPr>
          <w:rFonts w:ascii="Arial" w:hAnsi="Arial" w:cs="Arial"/>
          <w:sz w:val="20"/>
          <w:szCs w:val="20"/>
        </w:rPr>
        <w:t>L</w:t>
      </w:r>
      <w:r w:rsidR="008A7C6F" w:rsidRPr="002C0BF6">
        <w:rPr>
          <w:rFonts w:ascii="Arial" w:hAnsi="Arial" w:cs="Arial"/>
          <w:sz w:val="20"/>
          <w:szCs w:val="20"/>
        </w:rPr>
        <w:t>”</w:t>
      </w:r>
      <w:r w:rsidR="008A0057" w:rsidRPr="002C0BF6">
        <w:rPr>
          <w:rFonts w:ascii="Arial" w:hAnsi="Arial" w:cs="Arial"/>
          <w:sz w:val="20"/>
          <w:szCs w:val="20"/>
        </w:rPr>
        <w:t xml:space="preserve"> (limited assurance) or </w:t>
      </w:r>
      <w:r w:rsidR="008A7C6F" w:rsidRPr="002C0BF6">
        <w:rPr>
          <w:rFonts w:ascii="Arial" w:hAnsi="Arial" w:cs="Arial"/>
          <w:sz w:val="20"/>
          <w:szCs w:val="20"/>
        </w:rPr>
        <w:t>“</w:t>
      </w:r>
      <w:r w:rsidR="001F0A90" w:rsidRPr="002C0BF6">
        <w:rPr>
          <w:rFonts w:ascii="Arial" w:hAnsi="Arial" w:cs="Arial"/>
          <w:sz w:val="20"/>
          <w:szCs w:val="20"/>
        </w:rPr>
        <w:t>R</w:t>
      </w:r>
      <w:r w:rsidR="008A7C6F" w:rsidRPr="002C0BF6">
        <w:rPr>
          <w:rFonts w:ascii="Arial" w:hAnsi="Arial" w:cs="Arial"/>
          <w:sz w:val="20"/>
          <w:szCs w:val="20"/>
        </w:rPr>
        <w:t>”</w:t>
      </w:r>
      <w:r w:rsidR="001F0A90" w:rsidRPr="002C0BF6">
        <w:rPr>
          <w:rFonts w:ascii="Arial" w:hAnsi="Arial" w:cs="Arial"/>
          <w:sz w:val="20"/>
          <w:szCs w:val="20"/>
        </w:rPr>
        <w:t xml:space="preserve"> (reasonable assurance)</w:t>
      </w:r>
      <w:r w:rsidR="008A0057" w:rsidRPr="002C0BF6">
        <w:rPr>
          <w:rFonts w:ascii="Arial" w:hAnsi="Arial" w:cs="Arial"/>
          <w:sz w:val="20"/>
          <w:szCs w:val="20"/>
        </w:rPr>
        <w:t xml:space="preserve"> </w:t>
      </w:r>
      <w:r w:rsidR="00DC5C4B" w:rsidRPr="002C0BF6">
        <w:rPr>
          <w:rFonts w:ascii="Arial" w:hAnsi="Arial" w:cs="Arial"/>
          <w:sz w:val="20"/>
          <w:szCs w:val="20"/>
        </w:rPr>
        <w:t xml:space="preserve">after </w:t>
      </w:r>
      <w:r w:rsidR="001F0A90" w:rsidRPr="002C0BF6">
        <w:rPr>
          <w:rFonts w:ascii="Arial" w:hAnsi="Arial" w:cs="Arial"/>
          <w:sz w:val="20"/>
          <w:szCs w:val="20"/>
        </w:rPr>
        <w:t>the paragraph number</w:t>
      </w:r>
      <w:r w:rsidR="008A0057" w:rsidRPr="002C0BF6">
        <w:rPr>
          <w:rFonts w:ascii="Arial" w:hAnsi="Arial" w:cs="Arial"/>
          <w:sz w:val="20"/>
          <w:szCs w:val="20"/>
        </w:rPr>
        <w:t>.</w:t>
      </w:r>
      <w:r w:rsidR="001F0A90" w:rsidRPr="002C0BF6">
        <w:rPr>
          <w:rFonts w:ascii="Arial" w:hAnsi="Arial" w:cs="Arial"/>
          <w:sz w:val="20"/>
          <w:szCs w:val="20"/>
        </w:rPr>
        <w:t xml:space="preserve"> </w:t>
      </w:r>
      <w:r w:rsidR="00BA44AF" w:rsidRPr="002C0BF6">
        <w:rPr>
          <w:rFonts w:ascii="Arial" w:hAnsi="Arial" w:cs="Arial"/>
          <w:sz w:val="20"/>
          <w:szCs w:val="20"/>
        </w:rPr>
        <w:t xml:space="preserve">Although </w:t>
      </w:r>
      <w:r w:rsidR="00D20D0A" w:rsidRPr="002C0BF6">
        <w:rPr>
          <w:rFonts w:ascii="Arial" w:hAnsi="Arial" w:cs="Arial"/>
          <w:sz w:val="20"/>
          <w:szCs w:val="20"/>
        </w:rPr>
        <w:t xml:space="preserve">some procedures are required only for reasonable assurance engagements, they may nonetheless be appropriate in some </w:t>
      </w:r>
      <w:r w:rsidR="00A7159D" w:rsidRPr="002C0BF6">
        <w:rPr>
          <w:rFonts w:ascii="Arial" w:hAnsi="Arial" w:cs="Arial"/>
          <w:sz w:val="20"/>
          <w:szCs w:val="20"/>
        </w:rPr>
        <w:t>limited assurance engagements</w:t>
      </w:r>
      <w:r w:rsidR="009934EC" w:rsidRPr="002C0BF6">
        <w:rPr>
          <w:rFonts w:ascii="Arial" w:hAnsi="Arial" w:cs="Arial"/>
          <w:sz w:val="20"/>
          <w:szCs w:val="20"/>
        </w:rPr>
        <w:t xml:space="preserve"> </w:t>
      </w:r>
      <w:r w:rsidR="006771F0" w:rsidRPr="002C0BF6">
        <w:rPr>
          <w:rFonts w:ascii="Arial" w:hAnsi="Arial" w:cs="Arial"/>
          <w:sz w:val="20"/>
          <w:szCs w:val="20"/>
        </w:rPr>
        <w:t>(see also paragraph A</w:t>
      </w:r>
      <w:ins w:id="150" w:author="Beverley Bahlmann" w:date="2012-03-27T11:33:00Z">
        <w:r w:rsidR="007A596A" w:rsidRPr="002C0BF6">
          <w:rPr>
            <w:rFonts w:ascii="Arial" w:hAnsi="Arial" w:cs="Arial"/>
            <w:sz w:val="20"/>
            <w:szCs w:val="20"/>
          </w:rPr>
          <w:t>90</w:t>
        </w:r>
      </w:ins>
      <w:del w:id="151" w:author="Beverley Bahlmann" w:date="2012-03-27T11:33:00Z">
        <w:r w:rsidR="006771F0" w:rsidRPr="002C0BF6" w:rsidDel="007A596A">
          <w:rPr>
            <w:rFonts w:ascii="Arial" w:hAnsi="Arial" w:cs="Arial"/>
            <w:sz w:val="20"/>
            <w:szCs w:val="20"/>
          </w:rPr>
          <w:delText>8</w:delText>
        </w:r>
        <w:r w:rsidR="00AD74D2" w:rsidRPr="002C0BF6" w:rsidDel="007A596A">
          <w:rPr>
            <w:rFonts w:ascii="Arial" w:hAnsi="Arial" w:cs="Arial"/>
            <w:sz w:val="20"/>
            <w:szCs w:val="20"/>
          </w:rPr>
          <w:delText>6</w:delText>
        </w:r>
      </w:del>
      <w:r w:rsidR="006771F0" w:rsidRPr="002C0BF6">
        <w:rPr>
          <w:rFonts w:ascii="Arial" w:hAnsi="Arial" w:cs="Arial"/>
          <w:sz w:val="20"/>
          <w:szCs w:val="20"/>
        </w:rPr>
        <w:t>, which outlines the primary differences between the practitioner</w:t>
      </w:r>
      <w:r w:rsidR="00B23E35" w:rsidRPr="002C0BF6">
        <w:rPr>
          <w:rFonts w:ascii="Arial" w:hAnsi="Arial" w:cs="Arial"/>
          <w:sz w:val="20"/>
          <w:szCs w:val="20"/>
        </w:rPr>
        <w:t>’</w:t>
      </w:r>
      <w:r w:rsidR="006771F0" w:rsidRPr="002C0BF6">
        <w:rPr>
          <w:rFonts w:ascii="Arial" w:hAnsi="Arial" w:cs="Arial"/>
          <w:sz w:val="20"/>
          <w:szCs w:val="20"/>
        </w:rPr>
        <w:t>s further procedures for a reasonable assurance engagement and a limited assurance engagement on a GHG statement)</w:t>
      </w:r>
      <w:r w:rsidR="00A7159D" w:rsidRPr="002C0BF6">
        <w:rPr>
          <w:rFonts w:ascii="Arial" w:hAnsi="Arial" w:cs="Arial"/>
          <w:sz w:val="20"/>
          <w:szCs w:val="20"/>
        </w:rPr>
        <w:t>.</w:t>
      </w:r>
      <w:r w:rsidR="00096BCB" w:rsidRPr="002C0BF6">
        <w:rPr>
          <w:rFonts w:ascii="Arial" w:hAnsi="Arial" w:cs="Arial"/>
          <w:sz w:val="20"/>
          <w:szCs w:val="20"/>
        </w:rPr>
        <w:t xml:space="preserve"> </w:t>
      </w:r>
      <w:r w:rsidR="004E4860" w:rsidRPr="002C0BF6">
        <w:rPr>
          <w:rFonts w:ascii="Arial" w:hAnsi="Arial" w:cs="Arial"/>
          <w:sz w:val="20"/>
          <w:szCs w:val="20"/>
        </w:rPr>
        <w:t>(Ref: Para. A4</w:t>
      </w:r>
      <w:r w:rsidR="00BF42AA" w:rsidRPr="002C0BF6">
        <w:rPr>
          <w:rFonts w:ascii="Arial" w:hAnsi="Arial" w:cs="Arial"/>
          <w:sz w:val="20"/>
          <w:szCs w:val="20"/>
        </w:rPr>
        <w:t>,</w:t>
      </w:r>
      <w:ins w:id="152" w:author="Beverley Bahlmann" w:date="2012-03-28T15:56:00Z">
        <w:r w:rsidR="00BF42AA" w:rsidRPr="002C0BF6">
          <w:rPr>
            <w:rFonts w:ascii="Arial" w:hAnsi="Arial" w:cs="Arial"/>
            <w:sz w:val="20"/>
            <w:szCs w:val="20"/>
          </w:rPr>
          <w:t xml:space="preserve"> A90</w:t>
        </w:r>
      </w:ins>
      <w:r w:rsidR="004E4860" w:rsidRPr="002C0BF6">
        <w:rPr>
          <w:rFonts w:ascii="Arial" w:hAnsi="Arial" w:cs="Arial"/>
          <w:sz w:val="20"/>
          <w:szCs w:val="20"/>
        </w:rPr>
        <w:t>)</w:t>
      </w:r>
    </w:p>
    <w:p w:rsidR="009E3154" w:rsidRPr="002C0BF6" w:rsidRDefault="009E3154" w:rsidP="00745241">
      <w:pPr>
        <w:pStyle w:val="IFACHeading4"/>
        <w:rPr>
          <w:rFonts w:ascii="Arial" w:hAnsi="Arial" w:cs="Arial"/>
          <w:sz w:val="20"/>
          <w:szCs w:val="20"/>
        </w:rPr>
      </w:pPr>
      <w:r w:rsidRPr="002C0BF6">
        <w:rPr>
          <w:rFonts w:ascii="Arial" w:hAnsi="Arial" w:cs="Arial"/>
          <w:sz w:val="20"/>
          <w:szCs w:val="20"/>
        </w:rPr>
        <w:t xml:space="preserve">Relationship with </w:t>
      </w:r>
      <w:r w:rsidR="00963B6A" w:rsidRPr="002C0BF6">
        <w:rPr>
          <w:rFonts w:ascii="Arial" w:hAnsi="Arial" w:cs="Arial"/>
          <w:sz w:val="20"/>
          <w:szCs w:val="20"/>
        </w:rPr>
        <w:t xml:space="preserve">ISAE 3000, </w:t>
      </w:r>
      <w:r w:rsidRPr="002C0BF6">
        <w:rPr>
          <w:rFonts w:ascii="Arial" w:hAnsi="Arial" w:cs="Arial"/>
          <w:sz w:val="20"/>
          <w:szCs w:val="20"/>
        </w:rPr>
        <w:t>Other Professional Pronouncements</w:t>
      </w:r>
      <w:r w:rsidR="00963B6A" w:rsidRPr="002C0BF6">
        <w:rPr>
          <w:rFonts w:ascii="Arial" w:hAnsi="Arial" w:cs="Arial"/>
          <w:sz w:val="20"/>
          <w:szCs w:val="20"/>
        </w:rPr>
        <w:t>, and Other Requirements</w:t>
      </w:r>
    </w:p>
    <w:p w:rsidR="009E3154" w:rsidRPr="002C0BF6" w:rsidRDefault="009B1B82" w:rsidP="00745241">
      <w:pPr>
        <w:pStyle w:val="IFACNumberedPara"/>
        <w:tabs>
          <w:tab w:val="clear" w:pos="720"/>
        </w:tabs>
        <w:rPr>
          <w:rFonts w:ascii="Arial" w:hAnsi="Arial" w:cs="Arial"/>
          <w:sz w:val="20"/>
          <w:szCs w:val="20"/>
        </w:rPr>
      </w:pPr>
      <w:r w:rsidRPr="002C0BF6">
        <w:rPr>
          <w:rFonts w:ascii="Arial" w:hAnsi="Arial" w:cs="Arial"/>
          <w:sz w:val="20"/>
          <w:szCs w:val="20"/>
        </w:rPr>
        <w:t>9.</w:t>
      </w:r>
      <w:r w:rsidRPr="002C0BF6">
        <w:rPr>
          <w:rFonts w:ascii="Arial" w:hAnsi="Arial" w:cs="Arial"/>
          <w:sz w:val="20"/>
          <w:szCs w:val="20"/>
        </w:rPr>
        <w:tab/>
      </w:r>
      <w:r w:rsidR="009E3154" w:rsidRPr="002C0BF6">
        <w:rPr>
          <w:rFonts w:ascii="Arial" w:hAnsi="Arial" w:cs="Arial"/>
          <w:sz w:val="20"/>
          <w:szCs w:val="20"/>
        </w:rPr>
        <w:t xml:space="preserve">The performance of assurance engagements other than audits or reviews of historical financial information requires the practitioner to comply with ISAE 3000. </w:t>
      </w:r>
      <w:r w:rsidR="0009617A" w:rsidRPr="002C0BF6">
        <w:rPr>
          <w:rFonts w:ascii="Arial" w:hAnsi="Arial" w:cs="Arial"/>
          <w:sz w:val="20"/>
          <w:szCs w:val="20"/>
        </w:rPr>
        <w:t xml:space="preserve">ISAE 3000 </w:t>
      </w:r>
      <w:r w:rsidR="00D334D5" w:rsidRPr="002C0BF6">
        <w:rPr>
          <w:rFonts w:ascii="Arial" w:hAnsi="Arial" w:cs="Arial"/>
          <w:sz w:val="20"/>
          <w:szCs w:val="20"/>
        </w:rPr>
        <w:t>includes requirements in relation</w:t>
      </w:r>
      <w:r w:rsidR="0009617A" w:rsidRPr="002C0BF6">
        <w:rPr>
          <w:rFonts w:ascii="Arial" w:hAnsi="Arial" w:cs="Arial"/>
          <w:sz w:val="20"/>
          <w:szCs w:val="20"/>
        </w:rPr>
        <w:t xml:space="preserve"> </w:t>
      </w:r>
      <w:r w:rsidR="00D334D5" w:rsidRPr="002C0BF6">
        <w:rPr>
          <w:rFonts w:ascii="Arial" w:hAnsi="Arial" w:cs="Arial"/>
          <w:sz w:val="20"/>
          <w:szCs w:val="20"/>
        </w:rPr>
        <w:t xml:space="preserve">to such topics as engagement acceptance, </w:t>
      </w:r>
      <w:r w:rsidR="0009617A" w:rsidRPr="002C0BF6">
        <w:rPr>
          <w:rFonts w:ascii="Arial" w:hAnsi="Arial" w:cs="Arial"/>
          <w:sz w:val="20"/>
          <w:szCs w:val="20"/>
        </w:rPr>
        <w:t xml:space="preserve">planning, </w:t>
      </w:r>
      <w:r w:rsidR="00D334D5" w:rsidRPr="002C0BF6">
        <w:rPr>
          <w:rFonts w:ascii="Arial" w:hAnsi="Arial" w:cs="Arial"/>
          <w:sz w:val="20"/>
          <w:szCs w:val="20"/>
        </w:rPr>
        <w:t xml:space="preserve">evidence, and documentation that apply to all assurance engagements, </w:t>
      </w:r>
      <w:r w:rsidR="0009617A" w:rsidRPr="002C0BF6">
        <w:rPr>
          <w:rFonts w:ascii="Arial" w:hAnsi="Arial" w:cs="Arial"/>
          <w:sz w:val="20"/>
          <w:szCs w:val="20"/>
        </w:rPr>
        <w:t xml:space="preserve">including engagements in accordance with this ISAE. This ISAE expands on how ISAE 3000 is to be applied in </w:t>
      </w:r>
      <w:r w:rsidR="00D334D5" w:rsidRPr="002C0BF6">
        <w:rPr>
          <w:rFonts w:ascii="Arial" w:hAnsi="Arial" w:cs="Arial"/>
          <w:sz w:val="20"/>
          <w:szCs w:val="20"/>
        </w:rPr>
        <w:t>an</w:t>
      </w:r>
      <w:r w:rsidR="0009617A" w:rsidRPr="002C0BF6">
        <w:rPr>
          <w:rFonts w:ascii="Arial" w:hAnsi="Arial" w:cs="Arial"/>
          <w:sz w:val="20"/>
          <w:szCs w:val="20"/>
        </w:rPr>
        <w:t xml:space="preserve"> assurance engagement to report on </w:t>
      </w:r>
      <w:r w:rsidR="00D334D5" w:rsidRPr="002C0BF6">
        <w:rPr>
          <w:rFonts w:ascii="Arial" w:hAnsi="Arial" w:cs="Arial"/>
          <w:sz w:val="20"/>
          <w:szCs w:val="20"/>
        </w:rPr>
        <w:t>an entity</w:t>
      </w:r>
      <w:r w:rsidR="00B23E35" w:rsidRPr="002C0BF6">
        <w:rPr>
          <w:rFonts w:ascii="Arial" w:hAnsi="Arial" w:cs="Arial"/>
          <w:sz w:val="20"/>
          <w:szCs w:val="20"/>
        </w:rPr>
        <w:t>’</w:t>
      </w:r>
      <w:r w:rsidR="00D334D5" w:rsidRPr="002C0BF6">
        <w:rPr>
          <w:rFonts w:ascii="Arial" w:hAnsi="Arial" w:cs="Arial"/>
          <w:sz w:val="20"/>
          <w:szCs w:val="20"/>
        </w:rPr>
        <w:t xml:space="preserve">s GHG statement. </w:t>
      </w:r>
      <w:r w:rsidR="009E3154" w:rsidRPr="002C0BF6">
        <w:rPr>
          <w:rFonts w:ascii="Arial" w:hAnsi="Arial" w:cs="Arial"/>
          <w:sz w:val="20"/>
          <w:szCs w:val="20"/>
        </w:rPr>
        <w:t>The Assurance Framework, which defines and describes the elements and objectives of an assurance engagement, provides context for understanding</w:t>
      </w:r>
      <w:r w:rsidR="00D41709" w:rsidRPr="002C0BF6">
        <w:rPr>
          <w:rFonts w:ascii="Arial" w:hAnsi="Arial" w:cs="Arial"/>
          <w:sz w:val="20"/>
          <w:szCs w:val="20"/>
        </w:rPr>
        <w:t xml:space="preserve"> this ISAE and ISAE 3000.</w:t>
      </w:r>
      <w:r w:rsidR="00963B6A" w:rsidRPr="002C0BF6">
        <w:rPr>
          <w:rFonts w:ascii="Arial" w:hAnsi="Arial" w:cs="Arial"/>
          <w:sz w:val="20"/>
          <w:szCs w:val="20"/>
        </w:rPr>
        <w:t xml:space="preserve"> (Ref: Para. A1</w:t>
      </w:r>
      <w:ins w:id="153" w:author="Beverley Bahlmann" w:date="2012-03-27T11:34:00Z">
        <w:r w:rsidR="007A596A" w:rsidRPr="002C0BF6">
          <w:rPr>
            <w:rFonts w:ascii="Arial" w:hAnsi="Arial" w:cs="Arial"/>
            <w:sz w:val="20"/>
            <w:szCs w:val="20"/>
          </w:rPr>
          <w:t>7</w:t>
        </w:r>
      </w:ins>
      <w:del w:id="154" w:author="Beverley Bahlmann" w:date="2012-03-27T11:34:00Z">
        <w:r w:rsidR="00FC710B" w:rsidRPr="002C0BF6" w:rsidDel="007A596A">
          <w:rPr>
            <w:rFonts w:ascii="Arial" w:hAnsi="Arial" w:cs="Arial"/>
            <w:sz w:val="20"/>
            <w:szCs w:val="20"/>
          </w:rPr>
          <w:delText>6</w:delText>
        </w:r>
      </w:del>
      <w:r w:rsidR="00963B6A" w:rsidRPr="002C0BF6">
        <w:rPr>
          <w:rFonts w:ascii="Arial" w:hAnsi="Arial" w:cs="Arial"/>
          <w:sz w:val="20"/>
          <w:szCs w:val="20"/>
        </w:rPr>
        <w:t>)</w:t>
      </w:r>
    </w:p>
    <w:p w:rsidR="009E3154" w:rsidRPr="002C0BF6" w:rsidRDefault="009B1B82" w:rsidP="00745241">
      <w:pPr>
        <w:pStyle w:val="IFACNumberedPara"/>
        <w:tabs>
          <w:tab w:val="clear" w:pos="720"/>
        </w:tabs>
        <w:rPr>
          <w:rFonts w:ascii="Arial" w:hAnsi="Arial" w:cs="Arial"/>
          <w:sz w:val="20"/>
          <w:szCs w:val="20"/>
        </w:rPr>
      </w:pPr>
      <w:r w:rsidRPr="002C0BF6">
        <w:rPr>
          <w:rFonts w:ascii="Arial" w:hAnsi="Arial" w:cs="Arial"/>
          <w:sz w:val="20"/>
          <w:szCs w:val="20"/>
        </w:rPr>
        <w:lastRenderedPageBreak/>
        <w:t>10.</w:t>
      </w:r>
      <w:r w:rsidRPr="002C0BF6">
        <w:rPr>
          <w:rFonts w:ascii="Arial" w:hAnsi="Arial" w:cs="Arial"/>
          <w:sz w:val="20"/>
          <w:szCs w:val="20"/>
        </w:rPr>
        <w:tab/>
      </w:r>
      <w:r w:rsidR="009E3154" w:rsidRPr="002C0BF6">
        <w:rPr>
          <w:rFonts w:ascii="Arial" w:hAnsi="Arial" w:cs="Arial"/>
          <w:sz w:val="20"/>
          <w:szCs w:val="20"/>
        </w:rPr>
        <w:t>Compliance with ISAE 3000 requires, among other things, that the practitioner comply with the independence and other requirements of</w:t>
      </w:r>
      <w:r w:rsidR="00B967D9" w:rsidRPr="002C0BF6">
        <w:rPr>
          <w:rFonts w:ascii="Arial" w:hAnsi="Arial" w:cs="Arial"/>
          <w:sz w:val="20"/>
          <w:szCs w:val="20"/>
        </w:rPr>
        <w:t xml:space="preserve"> the</w:t>
      </w:r>
      <w:r w:rsidR="009E3154" w:rsidRPr="002C0BF6">
        <w:rPr>
          <w:rFonts w:ascii="Arial" w:hAnsi="Arial" w:cs="Arial"/>
          <w:sz w:val="20"/>
          <w:szCs w:val="20"/>
        </w:rPr>
        <w:t xml:space="preserve"> </w:t>
      </w:r>
      <w:r w:rsidR="009E3154" w:rsidRPr="002C0BF6">
        <w:rPr>
          <w:rFonts w:ascii="Arial" w:hAnsi="Arial" w:cs="Arial"/>
          <w:i/>
          <w:sz w:val="20"/>
          <w:szCs w:val="20"/>
        </w:rPr>
        <w:t>Code of Ethics for Professional Accountants</w:t>
      </w:r>
      <w:r w:rsidR="009E3154" w:rsidRPr="002C0BF6">
        <w:rPr>
          <w:rFonts w:ascii="Arial" w:hAnsi="Arial" w:cs="Arial"/>
          <w:sz w:val="20"/>
          <w:szCs w:val="20"/>
        </w:rPr>
        <w:t xml:space="preserve"> </w:t>
      </w:r>
      <w:r w:rsidR="0086610D" w:rsidRPr="002C0BF6">
        <w:rPr>
          <w:rFonts w:ascii="Arial" w:hAnsi="Arial" w:cs="Arial"/>
          <w:sz w:val="20"/>
          <w:szCs w:val="20"/>
        </w:rPr>
        <w:t xml:space="preserve">issued </w:t>
      </w:r>
      <w:r w:rsidR="00EB0E9A" w:rsidRPr="002C0BF6">
        <w:rPr>
          <w:rFonts w:ascii="Arial" w:hAnsi="Arial" w:cs="Arial"/>
          <w:sz w:val="20"/>
          <w:szCs w:val="20"/>
        </w:rPr>
        <w:t xml:space="preserve">by the International Ethics Standards Board for Accountants </w:t>
      </w:r>
      <w:r w:rsidR="009E3154" w:rsidRPr="002C0BF6">
        <w:rPr>
          <w:rFonts w:ascii="Arial" w:hAnsi="Arial" w:cs="Arial"/>
          <w:sz w:val="20"/>
          <w:szCs w:val="20"/>
        </w:rPr>
        <w:t>(</w:t>
      </w:r>
      <w:r w:rsidR="00EB0E9A" w:rsidRPr="002C0BF6">
        <w:rPr>
          <w:rFonts w:ascii="Arial" w:hAnsi="Arial" w:cs="Arial"/>
          <w:sz w:val="20"/>
          <w:szCs w:val="20"/>
        </w:rPr>
        <w:t xml:space="preserve">IESBA </w:t>
      </w:r>
      <w:r w:rsidR="009E3154" w:rsidRPr="002C0BF6">
        <w:rPr>
          <w:rFonts w:ascii="Arial" w:hAnsi="Arial" w:cs="Arial"/>
          <w:sz w:val="20"/>
          <w:szCs w:val="20"/>
        </w:rPr>
        <w:t>Code) and implement quality control procedures that are applicable to the individual engagement.</w:t>
      </w:r>
      <w:r w:rsidR="00391E98" w:rsidRPr="002C0BF6">
        <w:rPr>
          <w:rFonts w:ascii="Arial" w:hAnsi="Arial" w:cs="Arial"/>
          <w:sz w:val="20"/>
          <w:szCs w:val="20"/>
          <w:vertAlign w:val="superscript"/>
        </w:rPr>
        <w:footnoteReference w:id="7"/>
      </w:r>
      <w:r w:rsidR="009E3154" w:rsidRPr="002C0BF6">
        <w:rPr>
          <w:rFonts w:ascii="Arial" w:hAnsi="Arial" w:cs="Arial"/>
          <w:sz w:val="20"/>
          <w:szCs w:val="20"/>
        </w:rPr>
        <w:t xml:space="preserve"> </w:t>
      </w:r>
      <w:r w:rsidR="00FE14F2" w:rsidRPr="002C0BF6">
        <w:rPr>
          <w:rFonts w:ascii="Arial" w:hAnsi="Arial" w:cs="Arial"/>
          <w:sz w:val="20"/>
          <w:szCs w:val="20"/>
        </w:rPr>
        <w:t>(Ref: Para. A</w:t>
      </w:r>
      <w:r w:rsidR="00C34931" w:rsidRPr="002C0BF6">
        <w:rPr>
          <w:rFonts w:ascii="Arial" w:hAnsi="Arial" w:cs="Arial"/>
          <w:sz w:val="20"/>
          <w:szCs w:val="20"/>
        </w:rPr>
        <w:t>5–A6</w:t>
      </w:r>
      <w:r w:rsidR="00FE14F2" w:rsidRPr="002C0BF6">
        <w:rPr>
          <w:rFonts w:ascii="Arial" w:hAnsi="Arial" w:cs="Arial"/>
          <w:sz w:val="20"/>
          <w:szCs w:val="20"/>
        </w:rPr>
        <w:t>)</w:t>
      </w:r>
    </w:p>
    <w:p w:rsidR="00963B6A" w:rsidRPr="002C0BF6" w:rsidRDefault="00963B6A" w:rsidP="00745241">
      <w:pPr>
        <w:pStyle w:val="IFACNumberedPara"/>
        <w:rPr>
          <w:rFonts w:ascii="Arial" w:hAnsi="Arial" w:cs="Arial"/>
          <w:sz w:val="20"/>
          <w:szCs w:val="20"/>
        </w:rPr>
      </w:pPr>
      <w:r w:rsidRPr="002C0BF6">
        <w:rPr>
          <w:rFonts w:ascii="Arial" w:hAnsi="Arial" w:cs="Arial"/>
          <w:sz w:val="20"/>
          <w:szCs w:val="20"/>
        </w:rPr>
        <w:t>1</w:t>
      </w:r>
      <w:ins w:id="155" w:author="Beverley Bahlmann" w:date="2012-03-22T15:46:00Z">
        <w:r w:rsidR="00A419A0" w:rsidRPr="002C0BF6">
          <w:rPr>
            <w:rFonts w:ascii="Arial" w:hAnsi="Arial" w:cs="Arial"/>
            <w:sz w:val="20"/>
            <w:szCs w:val="20"/>
          </w:rPr>
          <w:t>1</w:t>
        </w:r>
      </w:ins>
      <w:ins w:id="156" w:author="Beverley Bahlmann" w:date="2012-03-28T11:50:00Z">
        <w:r w:rsidR="00946FD5" w:rsidRPr="002C0BF6">
          <w:rPr>
            <w:rFonts w:ascii="Arial" w:hAnsi="Arial" w:cs="Arial"/>
            <w:sz w:val="20"/>
            <w:szCs w:val="20"/>
          </w:rPr>
          <w:t>.</w:t>
        </w:r>
      </w:ins>
      <w:del w:id="157" w:author="Beverley Bahlmann" w:date="2012-03-22T15:46:00Z">
        <w:r w:rsidRPr="002C0BF6" w:rsidDel="00A419A0">
          <w:rPr>
            <w:rFonts w:ascii="Arial" w:hAnsi="Arial" w:cs="Arial"/>
            <w:sz w:val="20"/>
            <w:szCs w:val="20"/>
          </w:rPr>
          <w:delText>0.1</w:delText>
        </w:r>
      </w:del>
      <w:r w:rsidRPr="002C0BF6">
        <w:rPr>
          <w:rFonts w:ascii="Arial" w:hAnsi="Arial" w:cs="Arial"/>
          <w:sz w:val="20"/>
          <w:szCs w:val="20"/>
        </w:rPr>
        <w:tab/>
        <w:t>Where the engagement is subject to local laws or regulations or the provisions of an emissions trading scheme, this ISAE does not override those laws, regulations or provisions. In the event that local laws or regulations or the provisions of an emissions trading scheme differ from</w:t>
      </w:r>
      <w:r w:rsidR="00D1256F" w:rsidRPr="002C0BF6">
        <w:rPr>
          <w:rFonts w:ascii="Arial" w:hAnsi="Arial" w:cs="Arial"/>
          <w:sz w:val="20"/>
          <w:szCs w:val="20"/>
        </w:rPr>
        <w:t xml:space="preserve"> </w:t>
      </w:r>
      <w:r w:rsidRPr="002C0BF6">
        <w:rPr>
          <w:rFonts w:ascii="Arial" w:hAnsi="Arial" w:cs="Arial"/>
          <w:sz w:val="20"/>
          <w:szCs w:val="20"/>
        </w:rPr>
        <w:t>this ISAE, an engagement conducted in accordance with local laws or regulations or the provisions of a particular scheme will not automatically comply with this ISAE</w:t>
      </w:r>
      <w:r w:rsidR="00366118" w:rsidRPr="002C0BF6">
        <w:rPr>
          <w:rFonts w:ascii="Arial" w:hAnsi="Arial" w:cs="Arial"/>
          <w:sz w:val="20"/>
          <w:szCs w:val="20"/>
        </w:rPr>
        <w:t xml:space="preserve">. </w:t>
      </w:r>
      <w:r w:rsidR="005A4E7C" w:rsidRPr="002C0BF6">
        <w:rPr>
          <w:rFonts w:ascii="Arial" w:hAnsi="Arial" w:cs="Arial"/>
          <w:sz w:val="20"/>
          <w:szCs w:val="20"/>
        </w:rPr>
        <w:t xml:space="preserve">The practitioner is entitled to represent compliance with this ISAE in addition to compliance with local laws or regulations or the provisions of the emissions trading scheme only when all applicable requirements of this ISAE have been </w:t>
      </w:r>
      <w:del w:id="158" w:author="Beverley Bahlmann" w:date="2012-03-12T20:34:00Z">
        <w:r w:rsidR="005A4E7C" w:rsidRPr="002C0BF6" w:rsidDel="0092010A">
          <w:rPr>
            <w:rFonts w:ascii="Arial" w:hAnsi="Arial" w:cs="Arial"/>
            <w:sz w:val="20"/>
            <w:szCs w:val="20"/>
          </w:rPr>
          <w:delText>complied with</w:delText>
        </w:r>
      </w:del>
      <w:ins w:id="159" w:author="Beverley Bahlmann" w:date="2012-03-12T20:34:00Z">
        <w:r w:rsidR="0092010A" w:rsidRPr="002C0BF6">
          <w:rPr>
            <w:rFonts w:ascii="Arial" w:hAnsi="Arial" w:cs="Arial"/>
            <w:sz w:val="20"/>
            <w:szCs w:val="20"/>
          </w:rPr>
          <w:t>met</w:t>
        </w:r>
      </w:ins>
      <w:r w:rsidR="005A4E7C" w:rsidRPr="002C0BF6">
        <w:rPr>
          <w:rFonts w:ascii="Arial" w:hAnsi="Arial" w:cs="Arial"/>
          <w:sz w:val="20"/>
          <w:szCs w:val="20"/>
        </w:rPr>
        <w:t xml:space="preserve">. </w:t>
      </w:r>
      <w:r w:rsidRPr="002C0BF6">
        <w:rPr>
          <w:rFonts w:ascii="Arial" w:hAnsi="Arial" w:cs="Arial"/>
          <w:sz w:val="20"/>
          <w:szCs w:val="20"/>
        </w:rPr>
        <w:t>(Ref: Para. A</w:t>
      </w:r>
      <w:ins w:id="160" w:author="Beverley Bahlmann" w:date="2012-03-27T11:38:00Z">
        <w:r w:rsidR="007A596A" w:rsidRPr="002C0BF6">
          <w:rPr>
            <w:rFonts w:ascii="Arial" w:hAnsi="Arial" w:cs="Arial"/>
            <w:sz w:val="20"/>
            <w:szCs w:val="20"/>
          </w:rPr>
          <w:t>7</w:t>
        </w:r>
      </w:ins>
      <w:del w:id="161" w:author="Beverley Bahlmann" w:date="2012-03-27T11:38:00Z">
        <w:r w:rsidRPr="002C0BF6" w:rsidDel="007A596A">
          <w:rPr>
            <w:rFonts w:ascii="Arial" w:hAnsi="Arial" w:cs="Arial"/>
            <w:sz w:val="20"/>
            <w:szCs w:val="20"/>
          </w:rPr>
          <w:delText>6.1</w:delText>
        </w:r>
      </w:del>
      <w:r w:rsidRPr="002C0BF6">
        <w:rPr>
          <w:rFonts w:ascii="Arial" w:hAnsi="Arial" w:cs="Arial"/>
          <w:sz w:val="20"/>
          <w:szCs w:val="20"/>
        </w:rPr>
        <w:t>)</w:t>
      </w:r>
    </w:p>
    <w:p w:rsidR="009E3154" w:rsidRPr="002C0BF6" w:rsidRDefault="009E3154" w:rsidP="00745241">
      <w:pPr>
        <w:pStyle w:val="Heading3"/>
        <w:keepNext w:val="0"/>
        <w:keepLines w:val="0"/>
        <w:rPr>
          <w:rFonts w:ascii="Arial" w:hAnsi="Arial" w:cs="Arial"/>
          <w:sz w:val="20"/>
          <w:szCs w:val="20"/>
        </w:rPr>
      </w:pPr>
      <w:r w:rsidRPr="002C0BF6">
        <w:rPr>
          <w:rFonts w:ascii="Arial" w:hAnsi="Arial" w:cs="Arial"/>
          <w:sz w:val="20"/>
          <w:szCs w:val="20"/>
        </w:rPr>
        <w:t>Effective Date</w:t>
      </w:r>
    </w:p>
    <w:p w:rsidR="009E3154" w:rsidRPr="002C0BF6" w:rsidRDefault="009B1B82" w:rsidP="00745241">
      <w:pPr>
        <w:pStyle w:val="IFACNumberedPara"/>
        <w:tabs>
          <w:tab w:val="clear" w:pos="720"/>
        </w:tabs>
        <w:rPr>
          <w:rFonts w:ascii="Arial" w:hAnsi="Arial" w:cs="Arial"/>
          <w:sz w:val="20"/>
          <w:szCs w:val="20"/>
        </w:rPr>
      </w:pPr>
      <w:r w:rsidRPr="002C0BF6">
        <w:rPr>
          <w:rFonts w:ascii="Arial" w:hAnsi="Arial" w:cs="Arial"/>
          <w:sz w:val="20"/>
          <w:szCs w:val="20"/>
        </w:rPr>
        <w:t>1</w:t>
      </w:r>
      <w:ins w:id="162" w:author="Beverley Bahlmann" w:date="2012-03-22T15:46:00Z">
        <w:r w:rsidR="00A419A0" w:rsidRPr="002C0BF6">
          <w:rPr>
            <w:rFonts w:ascii="Arial" w:hAnsi="Arial" w:cs="Arial"/>
            <w:sz w:val="20"/>
            <w:szCs w:val="20"/>
          </w:rPr>
          <w:t>2</w:t>
        </w:r>
      </w:ins>
      <w:del w:id="163" w:author="Beverley Bahlmann" w:date="2012-03-22T15:46:00Z">
        <w:r w:rsidRPr="002C0BF6" w:rsidDel="00A419A0">
          <w:rPr>
            <w:rFonts w:ascii="Arial" w:hAnsi="Arial" w:cs="Arial"/>
            <w:sz w:val="20"/>
            <w:szCs w:val="20"/>
          </w:rPr>
          <w:delText>1</w:delText>
        </w:r>
      </w:del>
      <w:r w:rsidRPr="002C0BF6">
        <w:rPr>
          <w:rFonts w:ascii="Arial" w:hAnsi="Arial" w:cs="Arial"/>
          <w:sz w:val="20"/>
          <w:szCs w:val="20"/>
        </w:rPr>
        <w:t>.</w:t>
      </w:r>
      <w:r w:rsidRPr="002C0BF6">
        <w:rPr>
          <w:rFonts w:ascii="Arial" w:hAnsi="Arial" w:cs="Arial"/>
          <w:sz w:val="20"/>
          <w:szCs w:val="20"/>
        </w:rPr>
        <w:tab/>
      </w:r>
      <w:r w:rsidR="009E3154" w:rsidRPr="002C0BF6">
        <w:rPr>
          <w:rFonts w:ascii="Arial" w:hAnsi="Arial" w:cs="Arial"/>
          <w:sz w:val="20"/>
          <w:szCs w:val="20"/>
        </w:rPr>
        <w:t xml:space="preserve">This ISAE is effective for assurance reports covering periods ending on or after </w:t>
      </w:r>
      <w:r w:rsidR="00711B80" w:rsidRPr="002C0BF6">
        <w:rPr>
          <w:rFonts w:ascii="Arial" w:hAnsi="Arial" w:cs="Arial"/>
          <w:sz w:val="20"/>
          <w:szCs w:val="20"/>
        </w:rPr>
        <w:t xml:space="preserve">September </w:t>
      </w:r>
      <w:r w:rsidR="00963B6A" w:rsidRPr="002C0BF6">
        <w:rPr>
          <w:rFonts w:ascii="Arial" w:hAnsi="Arial" w:cs="Arial"/>
          <w:sz w:val="20"/>
          <w:szCs w:val="20"/>
        </w:rPr>
        <w:t>30, 2013</w:t>
      </w:r>
      <w:r w:rsidR="009E3154" w:rsidRPr="002C0BF6">
        <w:rPr>
          <w:rFonts w:ascii="Arial" w:hAnsi="Arial" w:cs="Arial"/>
          <w:sz w:val="20"/>
          <w:szCs w:val="20"/>
        </w:rPr>
        <w:t>.</w:t>
      </w:r>
    </w:p>
    <w:p w:rsidR="009E3154" w:rsidRPr="002C0BF6" w:rsidRDefault="009E3154" w:rsidP="00745241">
      <w:pPr>
        <w:pStyle w:val="Heading2"/>
        <w:keepNext w:val="0"/>
        <w:keepLines w:val="0"/>
        <w:spacing w:line="320" w:lineRule="exact"/>
        <w:rPr>
          <w:rFonts w:ascii="Arial" w:hAnsi="Arial" w:cs="Arial"/>
          <w:sz w:val="24"/>
          <w:szCs w:val="24"/>
        </w:rPr>
      </w:pPr>
      <w:r w:rsidRPr="002C0BF6">
        <w:rPr>
          <w:rFonts w:ascii="Arial" w:hAnsi="Arial" w:cs="Arial"/>
          <w:sz w:val="24"/>
          <w:szCs w:val="24"/>
        </w:rPr>
        <w:t>Objectives</w:t>
      </w:r>
    </w:p>
    <w:p w:rsidR="00C05680" w:rsidRPr="002C0BF6" w:rsidRDefault="009B1B82" w:rsidP="00745241">
      <w:pPr>
        <w:pStyle w:val="IFACNumberedPara"/>
        <w:tabs>
          <w:tab w:val="clear" w:pos="720"/>
        </w:tabs>
        <w:rPr>
          <w:rFonts w:ascii="Arial" w:hAnsi="Arial" w:cs="Arial"/>
          <w:sz w:val="20"/>
          <w:szCs w:val="20"/>
        </w:rPr>
      </w:pPr>
      <w:r w:rsidRPr="002C0BF6">
        <w:rPr>
          <w:rFonts w:ascii="Arial" w:hAnsi="Arial" w:cs="Arial"/>
          <w:sz w:val="20"/>
          <w:szCs w:val="20"/>
        </w:rPr>
        <w:t>1</w:t>
      </w:r>
      <w:ins w:id="164" w:author="Beverley Bahlmann" w:date="2012-03-22T15:46:00Z">
        <w:r w:rsidR="00A419A0" w:rsidRPr="002C0BF6">
          <w:rPr>
            <w:rFonts w:ascii="Arial" w:hAnsi="Arial" w:cs="Arial"/>
            <w:sz w:val="20"/>
            <w:szCs w:val="20"/>
          </w:rPr>
          <w:t>3</w:t>
        </w:r>
      </w:ins>
      <w:del w:id="165" w:author="Beverley Bahlmann" w:date="2012-03-22T15:46:00Z">
        <w:r w:rsidRPr="002C0BF6" w:rsidDel="00A419A0">
          <w:rPr>
            <w:rFonts w:ascii="Arial" w:hAnsi="Arial" w:cs="Arial"/>
            <w:sz w:val="20"/>
            <w:szCs w:val="20"/>
          </w:rPr>
          <w:delText>2</w:delText>
        </w:r>
      </w:del>
      <w:r w:rsidRPr="002C0BF6">
        <w:rPr>
          <w:rFonts w:ascii="Arial" w:hAnsi="Arial" w:cs="Arial"/>
          <w:sz w:val="20"/>
          <w:szCs w:val="20"/>
        </w:rPr>
        <w:t>.</w:t>
      </w:r>
      <w:r w:rsidRPr="002C0BF6">
        <w:rPr>
          <w:rFonts w:ascii="Arial" w:hAnsi="Arial" w:cs="Arial"/>
          <w:sz w:val="20"/>
          <w:szCs w:val="20"/>
        </w:rPr>
        <w:tab/>
      </w:r>
      <w:r w:rsidR="00C05680" w:rsidRPr="002C0BF6">
        <w:rPr>
          <w:rFonts w:ascii="Arial" w:hAnsi="Arial" w:cs="Arial"/>
          <w:sz w:val="20"/>
          <w:szCs w:val="20"/>
        </w:rPr>
        <w:t>The obje</w:t>
      </w:r>
      <w:r w:rsidR="00D41709" w:rsidRPr="002C0BF6">
        <w:rPr>
          <w:rFonts w:ascii="Arial" w:hAnsi="Arial" w:cs="Arial"/>
          <w:sz w:val="20"/>
          <w:szCs w:val="20"/>
        </w:rPr>
        <w:t>ctives of the practitioner are:</w:t>
      </w:r>
    </w:p>
    <w:p w:rsidR="001254D7" w:rsidRPr="002C0BF6" w:rsidRDefault="00C05680" w:rsidP="00745241">
      <w:pPr>
        <w:pStyle w:val="IFACIndentedAlpha"/>
        <w:rPr>
          <w:rFonts w:ascii="Arial" w:hAnsi="Arial" w:cs="Arial"/>
          <w:sz w:val="20"/>
          <w:szCs w:val="20"/>
        </w:rPr>
      </w:pPr>
      <w:r w:rsidRPr="002C0BF6">
        <w:rPr>
          <w:rFonts w:ascii="Arial" w:hAnsi="Arial" w:cs="Arial"/>
          <w:sz w:val="20"/>
          <w:szCs w:val="20"/>
        </w:rPr>
        <w:t>(a)</w:t>
      </w:r>
      <w:r w:rsidRPr="002C0BF6">
        <w:rPr>
          <w:rFonts w:ascii="Arial" w:hAnsi="Arial" w:cs="Arial"/>
          <w:sz w:val="20"/>
          <w:szCs w:val="20"/>
        </w:rPr>
        <w:tab/>
        <w:t xml:space="preserve">To obtain </w:t>
      </w:r>
      <w:r w:rsidR="003E4729" w:rsidRPr="002C0BF6">
        <w:rPr>
          <w:rFonts w:ascii="Arial" w:hAnsi="Arial" w:cs="Arial"/>
          <w:sz w:val="20"/>
          <w:szCs w:val="20"/>
        </w:rPr>
        <w:t xml:space="preserve">reasonable or </w:t>
      </w:r>
      <w:r w:rsidR="007B1669" w:rsidRPr="002C0BF6">
        <w:rPr>
          <w:rFonts w:ascii="Arial" w:hAnsi="Arial" w:cs="Arial"/>
          <w:sz w:val="20"/>
          <w:szCs w:val="20"/>
        </w:rPr>
        <w:t>limited</w:t>
      </w:r>
      <w:r w:rsidR="00713659" w:rsidRPr="002C0BF6">
        <w:rPr>
          <w:rFonts w:ascii="Arial" w:hAnsi="Arial" w:cs="Arial"/>
          <w:sz w:val="20"/>
          <w:szCs w:val="20"/>
        </w:rPr>
        <w:t xml:space="preserve"> assurance, as appropriate,</w:t>
      </w:r>
      <w:r w:rsidR="00172F10" w:rsidRPr="002C0BF6">
        <w:rPr>
          <w:rFonts w:ascii="Arial" w:hAnsi="Arial" w:cs="Arial"/>
          <w:sz w:val="20"/>
          <w:szCs w:val="20"/>
        </w:rPr>
        <w:t xml:space="preserve"> about whether the GHG statement is free from material misstatement, whether due to fraud or error, thereby enabling the practitioner to express a conclusion conveying that level of assurance;</w:t>
      </w:r>
    </w:p>
    <w:p w:rsidR="006E0A6E" w:rsidRPr="002C0BF6" w:rsidRDefault="006E0A6E" w:rsidP="00745241">
      <w:pPr>
        <w:pStyle w:val="IFACIndentedAlpha"/>
        <w:rPr>
          <w:rFonts w:ascii="Arial" w:hAnsi="Arial" w:cs="Arial"/>
          <w:sz w:val="20"/>
          <w:szCs w:val="20"/>
        </w:rPr>
      </w:pPr>
      <w:r w:rsidRPr="002C0BF6">
        <w:rPr>
          <w:rFonts w:ascii="Arial" w:hAnsi="Arial" w:cs="Arial"/>
          <w:sz w:val="20"/>
          <w:szCs w:val="20"/>
        </w:rPr>
        <w:t>(b)</w:t>
      </w:r>
      <w:r w:rsidRPr="002C0BF6">
        <w:rPr>
          <w:rFonts w:ascii="Arial" w:hAnsi="Arial" w:cs="Arial"/>
          <w:sz w:val="20"/>
          <w:szCs w:val="20"/>
        </w:rPr>
        <w:tab/>
        <w:t>To report</w:t>
      </w:r>
      <w:r w:rsidR="00676903" w:rsidRPr="002C0BF6">
        <w:rPr>
          <w:rFonts w:ascii="Arial" w:hAnsi="Arial" w:cs="Arial"/>
          <w:sz w:val="20"/>
          <w:szCs w:val="20"/>
        </w:rPr>
        <w:t>,</w:t>
      </w:r>
      <w:r w:rsidRPr="002C0BF6">
        <w:rPr>
          <w:rFonts w:ascii="Arial" w:hAnsi="Arial" w:cs="Arial"/>
          <w:sz w:val="20"/>
          <w:szCs w:val="20"/>
        </w:rPr>
        <w:t xml:space="preserve"> </w:t>
      </w:r>
      <w:r w:rsidR="00C8358E" w:rsidRPr="002C0BF6">
        <w:rPr>
          <w:rFonts w:ascii="Arial" w:hAnsi="Arial" w:cs="Arial"/>
          <w:sz w:val="20"/>
          <w:szCs w:val="20"/>
        </w:rPr>
        <w:t>in accordance with the practitioner</w:t>
      </w:r>
      <w:r w:rsidR="00B23E35" w:rsidRPr="002C0BF6">
        <w:rPr>
          <w:rFonts w:ascii="Arial" w:hAnsi="Arial" w:cs="Arial"/>
          <w:sz w:val="20"/>
          <w:szCs w:val="20"/>
        </w:rPr>
        <w:t>’</w:t>
      </w:r>
      <w:r w:rsidR="00C8358E" w:rsidRPr="002C0BF6">
        <w:rPr>
          <w:rFonts w:ascii="Arial" w:hAnsi="Arial" w:cs="Arial"/>
          <w:sz w:val="20"/>
          <w:szCs w:val="20"/>
        </w:rPr>
        <w:t>s findings</w:t>
      </w:r>
      <w:r w:rsidR="00676903" w:rsidRPr="002C0BF6">
        <w:rPr>
          <w:rFonts w:ascii="Arial" w:hAnsi="Arial" w:cs="Arial"/>
          <w:sz w:val="20"/>
          <w:szCs w:val="20"/>
        </w:rPr>
        <w:t>,</w:t>
      </w:r>
      <w:r w:rsidR="00C8358E" w:rsidRPr="002C0BF6">
        <w:rPr>
          <w:rFonts w:ascii="Arial" w:hAnsi="Arial" w:cs="Arial"/>
          <w:sz w:val="20"/>
          <w:szCs w:val="20"/>
        </w:rPr>
        <w:t xml:space="preserve"> </w:t>
      </w:r>
      <w:r w:rsidRPr="002C0BF6">
        <w:rPr>
          <w:rFonts w:ascii="Arial" w:hAnsi="Arial" w:cs="Arial"/>
          <w:sz w:val="20"/>
          <w:szCs w:val="20"/>
        </w:rPr>
        <w:t>about whether:</w:t>
      </w:r>
    </w:p>
    <w:p w:rsidR="001254D7" w:rsidRPr="002C0BF6" w:rsidRDefault="001254D7" w:rsidP="00745241">
      <w:pPr>
        <w:pStyle w:val="NumberedParagraphISA400"/>
        <w:tabs>
          <w:tab w:val="clear" w:pos="312"/>
          <w:tab w:val="clear" w:pos="480"/>
          <w:tab w:val="left" w:pos="9450"/>
        </w:tabs>
        <w:spacing w:before="120"/>
        <w:ind w:left="1814" w:hanging="547"/>
        <w:rPr>
          <w:rFonts w:ascii="Arial" w:hAnsi="Arial" w:cs="Arial"/>
          <w:kern w:val="0"/>
          <w:sz w:val="20"/>
          <w:szCs w:val="20"/>
          <w:lang w:val="en-US" w:bidi="ar-SA"/>
        </w:rPr>
      </w:pPr>
      <w:r w:rsidRPr="002C0BF6">
        <w:rPr>
          <w:rFonts w:ascii="Arial" w:hAnsi="Arial" w:cs="Arial"/>
          <w:sz w:val="20"/>
          <w:szCs w:val="20"/>
          <w:lang w:val="en-US"/>
        </w:rPr>
        <w:t>(</w:t>
      </w:r>
      <w:proofErr w:type="spellStart"/>
      <w:r w:rsidRPr="002C0BF6">
        <w:rPr>
          <w:rFonts w:ascii="Arial" w:hAnsi="Arial" w:cs="Arial"/>
          <w:sz w:val="20"/>
          <w:szCs w:val="20"/>
          <w:lang w:val="en-US"/>
        </w:rPr>
        <w:t>i</w:t>
      </w:r>
      <w:proofErr w:type="spellEnd"/>
      <w:r w:rsidRPr="002C0BF6">
        <w:rPr>
          <w:rFonts w:ascii="Arial" w:hAnsi="Arial" w:cs="Arial"/>
          <w:sz w:val="20"/>
          <w:szCs w:val="20"/>
          <w:lang w:val="en-US"/>
        </w:rPr>
        <w:t xml:space="preserve">) </w:t>
      </w:r>
      <w:r w:rsidRPr="002C0BF6">
        <w:rPr>
          <w:rFonts w:ascii="Arial" w:hAnsi="Arial" w:cs="Arial"/>
          <w:sz w:val="20"/>
          <w:szCs w:val="20"/>
          <w:lang w:val="en-US"/>
        </w:rPr>
        <w:tab/>
        <w:t xml:space="preserve">In the case of a </w:t>
      </w:r>
      <w:r w:rsidRPr="002C0BF6">
        <w:rPr>
          <w:rFonts w:ascii="Arial" w:hAnsi="Arial" w:cs="Arial"/>
          <w:kern w:val="0"/>
          <w:sz w:val="20"/>
          <w:szCs w:val="20"/>
          <w:lang w:val="en-US" w:bidi="ar-SA"/>
        </w:rPr>
        <w:t>reasonable a</w:t>
      </w:r>
      <w:r w:rsidRPr="002C0BF6">
        <w:rPr>
          <w:rFonts w:ascii="Arial" w:hAnsi="Arial" w:cs="Arial"/>
          <w:sz w:val="20"/>
          <w:szCs w:val="20"/>
          <w:lang w:val="en-US"/>
        </w:rPr>
        <w:t xml:space="preserve">ssurance engagement, the GHG statement is prepared, in all material respects, in accordance with the applicable </w:t>
      </w:r>
      <w:r w:rsidRPr="002C0BF6">
        <w:rPr>
          <w:rFonts w:ascii="Arial" w:hAnsi="Arial" w:cs="Arial"/>
          <w:kern w:val="0"/>
          <w:sz w:val="20"/>
          <w:szCs w:val="20"/>
          <w:lang w:val="en-US" w:bidi="ar-SA"/>
        </w:rPr>
        <w:t xml:space="preserve">criteria; </w:t>
      </w:r>
      <w:r w:rsidR="00112016" w:rsidRPr="002C0BF6">
        <w:rPr>
          <w:rFonts w:ascii="Arial" w:hAnsi="Arial" w:cs="Arial"/>
          <w:kern w:val="0"/>
          <w:sz w:val="20"/>
          <w:szCs w:val="20"/>
          <w:lang w:val="en-US" w:bidi="ar-SA"/>
        </w:rPr>
        <w:t>or</w:t>
      </w:r>
    </w:p>
    <w:p w:rsidR="00C05680" w:rsidRPr="002C0BF6" w:rsidRDefault="001254D7" w:rsidP="00745241">
      <w:pPr>
        <w:pStyle w:val="NumberedParagraphISA400"/>
        <w:tabs>
          <w:tab w:val="clear" w:pos="312"/>
          <w:tab w:val="clear" w:pos="480"/>
          <w:tab w:val="left" w:pos="9450"/>
        </w:tabs>
        <w:spacing w:before="120"/>
        <w:ind w:left="1814" w:hanging="547"/>
        <w:rPr>
          <w:rFonts w:ascii="Arial" w:hAnsi="Arial" w:cs="Arial"/>
          <w:sz w:val="20"/>
          <w:szCs w:val="20"/>
          <w:lang w:val="en-US"/>
        </w:rPr>
      </w:pPr>
      <w:r w:rsidRPr="002C0BF6">
        <w:rPr>
          <w:rFonts w:ascii="Arial" w:hAnsi="Arial" w:cs="Arial"/>
          <w:kern w:val="0"/>
          <w:sz w:val="20"/>
          <w:szCs w:val="20"/>
          <w:lang w:val="en-US" w:bidi="ar-SA"/>
        </w:rPr>
        <w:t>(ii)</w:t>
      </w:r>
      <w:r w:rsidRPr="002C0BF6">
        <w:rPr>
          <w:rFonts w:ascii="Arial" w:hAnsi="Arial" w:cs="Arial"/>
          <w:kern w:val="0"/>
          <w:sz w:val="20"/>
          <w:szCs w:val="20"/>
          <w:lang w:val="en-US" w:bidi="ar-SA"/>
        </w:rPr>
        <w:tab/>
        <w:t xml:space="preserve">In the case of a limited assurance engagement, </w:t>
      </w:r>
      <w:r w:rsidRPr="002C0BF6">
        <w:rPr>
          <w:rFonts w:ascii="Arial" w:hAnsi="Arial" w:cs="Arial"/>
          <w:sz w:val="20"/>
          <w:szCs w:val="20"/>
          <w:lang w:val="en-US"/>
        </w:rPr>
        <w:t>anything has come to the practitioner</w:t>
      </w:r>
      <w:r w:rsidR="00B23E35" w:rsidRPr="002C0BF6">
        <w:rPr>
          <w:rFonts w:ascii="Arial" w:hAnsi="Arial" w:cs="Arial"/>
          <w:sz w:val="20"/>
          <w:szCs w:val="20"/>
          <w:lang w:val="en-US"/>
        </w:rPr>
        <w:t>’</w:t>
      </w:r>
      <w:r w:rsidRPr="002C0BF6">
        <w:rPr>
          <w:rFonts w:ascii="Arial" w:hAnsi="Arial" w:cs="Arial"/>
          <w:sz w:val="20"/>
          <w:szCs w:val="20"/>
          <w:lang w:val="en-US"/>
        </w:rPr>
        <w:t>s attention that causes the practitioner to believe</w:t>
      </w:r>
      <w:r w:rsidR="007C3BAD" w:rsidRPr="002C0BF6">
        <w:rPr>
          <w:rFonts w:ascii="Arial" w:hAnsi="Arial" w:cs="Arial"/>
          <w:sz w:val="20"/>
          <w:szCs w:val="20"/>
          <w:lang w:val="en-US"/>
        </w:rPr>
        <w:t>,</w:t>
      </w:r>
      <w:r w:rsidRPr="002C0BF6">
        <w:rPr>
          <w:rFonts w:ascii="Arial" w:hAnsi="Arial" w:cs="Arial"/>
          <w:sz w:val="20"/>
          <w:szCs w:val="20"/>
          <w:lang w:val="en-US"/>
        </w:rPr>
        <w:t xml:space="preserve"> on the basis of the procedures performed</w:t>
      </w:r>
      <w:r w:rsidR="005446F0" w:rsidRPr="002C0BF6">
        <w:rPr>
          <w:rFonts w:ascii="Arial" w:hAnsi="Arial" w:cs="Arial"/>
          <w:sz w:val="20"/>
          <w:szCs w:val="20"/>
          <w:lang w:val="en-US"/>
        </w:rPr>
        <w:t xml:space="preserve"> and evidence obtained</w:t>
      </w:r>
      <w:r w:rsidR="007C3BAD" w:rsidRPr="002C0BF6">
        <w:rPr>
          <w:rFonts w:ascii="Arial" w:hAnsi="Arial" w:cs="Arial"/>
          <w:sz w:val="20"/>
          <w:szCs w:val="20"/>
          <w:lang w:val="en-US"/>
        </w:rPr>
        <w:t>,</w:t>
      </w:r>
      <w:r w:rsidRPr="002C0BF6">
        <w:rPr>
          <w:rFonts w:ascii="Arial" w:hAnsi="Arial" w:cs="Arial"/>
          <w:sz w:val="20"/>
          <w:szCs w:val="20"/>
          <w:lang w:val="en-US"/>
        </w:rPr>
        <w:t xml:space="preserve"> that the GHG statement is not prepared, in all material respects, in accordance with the applicable </w:t>
      </w:r>
      <w:r w:rsidRPr="002C0BF6">
        <w:rPr>
          <w:rFonts w:ascii="Arial" w:hAnsi="Arial" w:cs="Arial"/>
          <w:kern w:val="0"/>
          <w:sz w:val="20"/>
          <w:szCs w:val="20"/>
          <w:lang w:val="en-US" w:bidi="ar-SA"/>
        </w:rPr>
        <w:t>criteria</w:t>
      </w:r>
      <w:r w:rsidR="00112016" w:rsidRPr="002C0BF6">
        <w:rPr>
          <w:rFonts w:ascii="Arial" w:hAnsi="Arial" w:cs="Arial"/>
          <w:kern w:val="0"/>
          <w:sz w:val="20"/>
          <w:szCs w:val="20"/>
          <w:lang w:val="en-US" w:bidi="ar-SA"/>
        </w:rPr>
        <w:t>; and</w:t>
      </w:r>
    </w:p>
    <w:p w:rsidR="00C05680" w:rsidRPr="002C0BF6" w:rsidRDefault="00C05680" w:rsidP="00745241">
      <w:pPr>
        <w:pStyle w:val="IFACIndentedAlpha"/>
        <w:rPr>
          <w:rFonts w:ascii="Arial" w:hAnsi="Arial" w:cs="Arial"/>
          <w:sz w:val="20"/>
          <w:szCs w:val="20"/>
        </w:rPr>
      </w:pPr>
      <w:r w:rsidRPr="002C0BF6">
        <w:rPr>
          <w:rFonts w:ascii="Arial" w:hAnsi="Arial" w:cs="Arial"/>
          <w:sz w:val="20"/>
          <w:szCs w:val="20"/>
        </w:rPr>
        <w:t>(</w:t>
      </w:r>
      <w:r w:rsidR="006E0A6E" w:rsidRPr="002C0BF6">
        <w:rPr>
          <w:rFonts w:ascii="Arial" w:hAnsi="Arial" w:cs="Arial"/>
          <w:sz w:val="20"/>
          <w:szCs w:val="20"/>
        </w:rPr>
        <w:t>c</w:t>
      </w:r>
      <w:r w:rsidRPr="002C0BF6">
        <w:rPr>
          <w:rFonts w:ascii="Arial" w:hAnsi="Arial" w:cs="Arial"/>
          <w:sz w:val="20"/>
          <w:szCs w:val="20"/>
        </w:rPr>
        <w:t>)</w:t>
      </w:r>
      <w:r w:rsidRPr="002C0BF6">
        <w:rPr>
          <w:rFonts w:ascii="Arial" w:hAnsi="Arial" w:cs="Arial"/>
          <w:sz w:val="20"/>
          <w:szCs w:val="20"/>
        </w:rPr>
        <w:tab/>
        <w:t>To communicat</w:t>
      </w:r>
      <w:r w:rsidR="00646131" w:rsidRPr="002C0BF6">
        <w:rPr>
          <w:rFonts w:ascii="Arial" w:hAnsi="Arial" w:cs="Arial"/>
          <w:sz w:val="20"/>
          <w:szCs w:val="20"/>
        </w:rPr>
        <w:t xml:space="preserve">e </w:t>
      </w:r>
      <w:r w:rsidR="00E67BB4" w:rsidRPr="002C0BF6">
        <w:rPr>
          <w:rFonts w:ascii="Arial" w:hAnsi="Arial" w:cs="Arial"/>
          <w:sz w:val="20"/>
          <w:szCs w:val="20"/>
        </w:rPr>
        <w:t xml:space="preserve">as </w:t>
      </w:r>
      <w:r w:rsidR="00646131" w:rsidRPr="002C0BF6">
        <w:rPr>
          <w:rFonts w:ascii="Arial" w:hAnsi="Arial" w:cs="Arial"/>
          <w:sz w:val="20"/>
          <w:szCs w:val="20"/>
        </w:rPr>
        <w:t>otherwise required by this ISAE</w:t>
      </w:r>
      <w:r w:rsidRPr="002C0BF6">
        <w:rPr>
          <w:rFonts w:ascii="Arial" w:hAnsi="Arial" w:cs="Arial"/>
          <w:sz w:val="20"/>
          <w:szCs w:val="20"/>
        </w:rPr>
        <w:t>, in accordance with the practitioner</w:t>
      </w:r>
      <w:r w:rsidR="00B23E35" w:rsidRPr="002C0BF6">
        <w:rPr>
          <w:rFonts w:ascii="Arial" w:hAnsi="Arial" w:cs="Arial"/>
          <w:sz w:val="20"/>
          <w:szCs w:val="20"/>
        </w:rPr>
        <w:t>’</w:t>
      </w:r>
      <w:r w:rsidRPr="002C0BF6">
        <w:rPr>
          <w:rFonts w:ascii="Arial" w:hAnsi="Arial" w:cs="Arial"/>
          <w:sz w:val="20"/>
          <w:szCs w:val="20"/>
        </w:rPr>
        <w:t xml:space="preserve">s findings. </w:t>
      </w:r>
    </w:p>
    <w:p w:rsidR="009E3154" w:rsidRPr="002C0BF6" w:rsidRDefault="009E3154" w:rsidP="00745241">
      <w:pPr>
        <w:pStyle w:val="Heading2"/>
        <w:keepNext w:val="0"/>
        <w:keepLines w:val="0"/>
        <w:spacing w:line="320" w:lineRule="exact"/>
        <w:rPr>
          <w:rFonts w:ascii="Arial" w:hAnsi="Arial" w:cs="Arial"/>
          <w:sz w:val="24"/>
          <w:szCs w:val="24"/>
        </w:rPr>
      </w:pPr>
      <w:r w:rsidRPr="002C0BF6">
        <w:rPr>
          <w:rFonts w:ascii="Arial" w:hAnsi="Arial" w:cs="Arial"/>
          <w:sz w:val="24"/>
          <w:szCs w:val="24"/>
        </w:rPr>
        <w:t>Definitions</w:t>
      </w:r>
    </w:p>
    <w:p w:rsidR="009E3154" w:rsidRPr="002C0BF6" w:rsidRDefault="009B1B82" w:rsidP="00745241">
      <w:pPr>
        <w:pStyle w:val="IFACNumberedPara"/>
        <w:tabs>
          <w:tab w:val="clear" w:pos="720"/>
        </w:tabs>
        <w:rPr>
          <w:rFonts w:ascii="Arial" w:hAnsi="Arial" w:cs="Arial"/>
          <w:sz w:val="20"/>
          <w:szCs w:val="20"/>
        </w:rPr>
      </w:pPr>
      <w:r w:rsidRPr="002C0BF6">
        <w:rPr>
          <w:rFonts w:ascii="Arial" w:hAnsi="Arial" w:cs="Arial"/>
          <w:sz w:val="20"/>
          <w:szCs w:val="20"/>
        </w:rPr>
        <w:t>1</w:t>
      </w:r>
      <w:ins w:id="166" w:author="Beverley Bahlmann" w:date="2012-03-22T15:46:00Z">
        <w:r w:rsidR="00A419A0" w:rsidRPr="002C0BF6">
          <w:rPr>
            <w:rFonts w:ascii="Arial" w:hAnsi="Arial" w:cs="Arial"/>
            <w:sz w:val="20"/>
            <w:szCs w:val="20"/>
          </w:rPr>
          <w:t>4</w:t>
        </w:r>
      </w:ins>
      <w:del w:id="167" w:author="Beverley Bahlmann" w:date="2012-03-22T15:46:00Z">
        <w:r w:rsidRPr="002C0BF6" w:rsidDel="00A419A0">
          <w:rPr>
            <w:rFonts w:ascii="Arial" w:hAnsi="Arial" w:cs="Arial"/>
            <w:sz w:val="20"/>
            <w:szCs w:val="20"/>
          </w:rPr>
          <w:delText>3</w:delText>
        </w:r>
      </w:del>
      <w:r w:rsidRPr="002C0BF6">
        <w:rPr>
          <w:rFonts w:ascii="Arial" w:hAnsi="Arial" w:cs="Arial"/>
          <w:sz w:val="20"/>
          <w:szCs w:val="20"/>
        </w:rPr>
        <w:t>.</w:t>
      </w:r>
      <w:r w:rsidRPr="002C0BF6">
        <w:rPr>
          <w:rFonts w:ascii="Arial" w:hAnsi="Arial" w:cs="Arial"/>
          <w:sz w:val="20"/>
          <w:szCs w:val="20"/>
        </w:rPr>
        <w:tab/>
      </w:r>
      <w:r w:rsidR="009E3154" w:rsidRPr="002C0BF6">
        <w:rPr>
          <w:rFonts w:ascii="Arial" w:hAnsi="Arial" w:cs="Arial"/>
          <w:sz w:val="20"/>
          <w:szCs w:val="20"/>
        </w:rPr>
        <w:t>For purposes of this ISAE, the following terms have</w:t>
      </w:r>
      <w:r w:rsidR="00D41709" w:rsidRPr="002C0BF6">
        <w:rPr>
          <w:rFonts w:ascii="Arial" w:hAnsi="Arial" w:cs="Arial"/>
          <w:sz w:val="20"/>
          <w:szCs w:val="20"/>
        </w:rPr>
        <w:t xml:space="preserve"> the meanings attributed below</w:t>
      </w:r>
      <w:ins w:id="168" w:author="Beverley Bahlmann" w:date="2012-03-22T11:49:00Z">
        <w:r w:rsidR="0016118E" w:rsidRPr="002C0BF6">
          <w:rPr>
            <w:rFonts w:ascii="Arial" w:hAnsi="Arial" w:cs="Arial"/>
            <w:sz w:val="20"/>
            <w:szCs w:val="20"/>
          </w:rPr>
          <w:t>:</w:t>
        </w:r>
      </w:ins>
      <w:r w:rsidR="00F82165" w:rsidRPr="002C0BF6">
        <w:rPr>
          <w:rStyle w:val="FootnoteReference"/>
          <w:rFonts w:ascii="Arial" w:hAnsi="Arial" w:cs="Arial"/>
          <w:sz w:val="20"/>
          <w:szCs w:val="20"/>
        </w:rPr>
        <w:footnoteReference w:id="8"/>
      </w:r>
      <w:del w:id="169" w:author="Beverley Bahlmann" w:date="2012-03-22T11:48:00Z">
        <w:r w:rsidR="00D41709" w:rsidRPr="002C0BF6" w:rsidDel="0016118E">
          <w:rPr>
            <w:rFonts w:ascii="Arial" w:hAnsi="Arial" w:cs="Arial"/>
            <w:sz w:val="20"/>
            <w:szCs w:val="20"/>
          </w:rPr>
          <w:delText>:</w:delText>
        </w:r>
      </w:del>
    </w:p>
    <w:p w:rsidR="009E3154" w:rsidRPr="002C0BF6" w:rsidRDefault="009E3154" w:rsidP="00745241">
      <w:pPr>
        <w:pStyle w:val="IFACIndentedAlpha"/>
        <w:rPr>
          <w:rFonts w:ascii="Arial" w:hAnsi="Arial" w:cs="Arial"/>
          <w:spacing w:val="-4"/>
          <w:sz w:val="20"/>
          <w:szCs w:val="20"/>
        </w:rPr>
      </w:pPr>
      <w:r w:rsidRPr="002C0BF6">
        <w:rPr>
          <w:rFonts w:ascii="Arial" w:hAnsi="Arial" w:cs="Arial"/>
          <w:spacing w:val="-4"/>
          <w:sz w:val="20"/>
          <w:szCs w:val="20"/>
        </w:rPr>
        <w:t>(a)</w:t>
      </w:r>
      <w:r w:rsidRPr="002C0BF6">
        <w:rPr>
          <w:rFonts w:ascii="Arial" w:hAnsi="Arial" w:cs="Arial"/>
          <w:spacing w:val="-4"/>
          <w:sz w:val="20"/>
          <w:szCs w:val="20"/>
        </w:rPr>
        <w:tab/>
      </w:r>
      <w:r w:rsidR="00D41709" w:rsidRPr="002C0BF6">
        <w:rPr>
          <w:rFonts w:ascii="Arial" w:hAnsi="Arial" w:cs="Arial"/>
          <w:spacing w:val="-4"/>
          <w:sz w:val="20"/>
          <w:szCs w:val="20"/>
        </w:rPr>
        <w:t>Applicable criteria</w:t>
      </w:r>
      <w:r w:rsidR="00B47092" w:rsidRPr="002C0BF6">
        <w:rPr>
          <w:rFonts w:ascii="Arial" w:hAnsi="Arial" w:cs="Arial"/>
          <w:spacing w:val="-4"/>
          <w:sz w:val="20"/>
          <w:szCs w:val="20"/>
        </w:rPr>
        <w:t xml:space="preserve"> – </w:t>
      </w:r>
      <w:r w:rsidR="00524CEB" w:rsidRPr="002C0BF6">
        <w:rPr>
          <w:rFonts w:ascii="Arial" w:hAnsi="Arial" w:cs="Arial"/>
          <w:spacing w:val="-4"/>
          <w:sz w:val="20"/>
          <w:szCs w:val="20"/>
        </w:rPr>
        <w:t>T</w:t>
      </w:r>
      <w:r w:rsidRPr="002C0BF6">
        <w:rPr>
          <w:rFonts w:ascii="Arial" w:hAnsi="Arial" w:cs="Arial"/>
          <w:spacing w:val="-4"/>
          <w:sz w:val="20"/>
          <w:szCs w:val="20"/>
        </w:rPr>
        <w:t>he criteria used by the entity to quantify and report its emissions</w:t>
      </w:r>
      <w:r w:rsidR="008F35EA" w:rsidRPr="002C0BF6">
        <w:rPr>
          <w:rFonts w:ascii="Arial" w:hAnsi="Arial" w:cs="Arial"/>
          <w:spacing w:val="-4"/>
          <w:sz w:val="20"/>
          <w:szCs w:val="20"/>
        </w:rPr>
        <w:t xml:space="preserve"> in the GHG statement</w:t>
      </w:r>
      <w:r w:rsidRPr="002C0BF6">
        <w:rPr>
          <w:rFonts w:ascii="Arial" w:hAnsi="Arial" w:cs="Arial"/>
          <w:spacing w:val="-4"/>
          <w:sz w:val="20"/>
          <w:szCs w:val="20"/>
        </w:rPr>
        <w:t>.</w:t>
      </w:r>
    </w:p>
    <w:p w:rsidR="009E3154" w:rsidRPr="002C0BF6" w:rsidRDefault="00D41709" w:rsidP="00745241">
      <w:pPr>
        <w:pStyle w:val="IFACIndentedAlpha"/>
        <w:rPr>
          <w:ins w:id="170" w:author="Beverley Bahlmann" w:date="2012-03-12T16:13:00Z"/>
          <w:rFonts w:ascii="Arial" w:hAnsi="Arial" w:cs="Arial"/>
          <w:spacing w:val="-4"/>
          <w:sz w:val="20"/>
          <w:szCs w:val="20"/>
        </w:rPr>
      </w:pPr>
      <w:r w:rsidRPr="002C0BF6">
        <w:rPr>
          <w:rFonts w:ascii="Arial" w:hAnsi="Arial" w:cs="Arial"/>
          <w:spacing w:val="-4"/>
          <w:sz w:val="20"/>
          <w:szCs w:val="20"/>
        </w:rPr>
        <w:lastRenderedPageBreak/>
        <w:t>(b)</w:t>
      </w:r>
      <w:r w:rsidRPr="002C0BF6">
        <w:rPr>
          <w:rFonts w:ascii="Arial" w:hAnsi="Arial" w:cs="Arial"/>
          <w:spacing w:val="-4"/>
          <w:sz w:val="20"/>
          <w:szCs w:val="20"/>
        </w:rPr>
        <w:tab/>
        <w:t>Assertions</w:t>
      </w:r>
      <w:r w:rsidR="00B47092" w:rsidRPr="002C0BF6">
        <w:rPr>
          <w:rFonts w:ascii="Arial" w:hAnsi="Arial" w:cs="Arial"/>
          <w:spacing w:val="-4"/>
          <w:sz w:val="20"/>
          <w:szCs w:val="20"/>
        </w:rPr>
        <w:t xml:space="preserve"> – </w:t>
      </w:r>
      <w:r w:rsidR="009E3154" w:rsidRPr="002C0BF6">
        <w:rPr>
          <w:rFonts w:ascii="Arial" w:hAnsi="Arial" w:cs="Arial"/>
          <w:spacing w:val="-4"/>
          <w:sz w:val="20"/>
          <w:szCs w:val="20"/>
        </w:rPr>
        <w:t xml:space="preserve">Representations by the entity, explicit or otherwise, that are embodied in the GHG statement, as used by the practitioner to consider the different types of potential misstatements that may occur. </w:t>
      </w:r>
    </w:p>
    <w:p w:rsidR="00043306" w:rsidRPr="002C0BF6" w:rsidRDefault="009C4981" w:rsidP="00745241">
      <w:pPr>
        <w:pStyle w:val="IFACIndentedAlpha"/>
        <w:rPr>
          <w:ins w:id="171" w:author="Beverley Bahlmann" w:date="2012-03-12T16:16:00Z"/>
          <w:rFonts w:ascii="Arial" w:hAnsi="Arial" w:cs="Arial"/>
          <w:spacing w:val="-4"/>
          <w:sz w:val="20"/>
          <w:szCs w:val="20"/>
        </w:rPr>
      </w:pPr>
      <w:ins w:id="172" w:author="Beverley Bahlmann" w:date="2012-03-12T16:13:00Z">
        <w:r w:rsidRPr="002C0BF6">
          <w:rPr>
            <w:rFonts w:ascii="Arial" w:hAnsi="Arial" w:cs="Arial"/>
            <w:spacing w:val="-4"/>
            <w:sz w:val="20"/>
            <w:szCs w:val="20"/>
          </w:rPr>
          <w:t>(</w:t>
        </w:r>
      </w:ins>
      <w:ins w:id="173" w:author="Beverley Bahlmann" w:date="2012-03-13T18:56:00Z">
        <w:r w:rsidR="00693FCA" w:rsidRPr="002C0BF6">
          <w:rPr>
            <w:rFonts w:ascii="Arial" w:hAnsi="Arial" w:cs="Arial"/>
            <w:spacing w:val="-4"/>
            <w:sz w:val="20"/>
            <w:szCs w:val="20"/>
          </w:rPr>
          <w:t>c</w:t>
        </w:r>
      </w:ins>
      <w:ins w:id="174" w:author="Beverley Bahlmann" w:date="2012-03-12T16:13:00Z">
        <w:r w:rsidR="00043306" w:rsidRPr="002C0BF6">
          <w:rPr>
            <w:rFonts w:ascii="Arial" w:hAnsi="Arial" w:cs="Arial"/>
            <w:spacing w:val="-4"/>
            <w:sz w:val="20"/>
            <w:szCs w:val="20"/>
          </w:rPr>
          <w:t>)</w:t>
        </w:r>
        <w:r w:rsidR="00043306" w:rsidRPr="002C0BF6">
          <w:rPr>
            <w:rFonts w:ascii="Arial" w:hAnsi="Arial" w:cs="Arial"/>
            <w:spacing w:val="-4"/>
            <w:sz w:val="20"/>
            <w:szCs w:val="20"/>
          </w:rPr>
          <w:tab/>
          <w:t>Base year – A specific year o</w:t>
        </w:r>
      </w:ins>
      <w:ins w:id="175" w:author="Beverley Bahlmann" w:date="2012-03-12T16:14:00Z">
        <w:r w:rsidR="00043306" w:rsidRPr="002C0BF6">
          <w:rPr>
            <w:rFonts w:ascii="Arial" w:hAnsi="Arial" w:cs="Arial"/>
            <w:spacing w:val="-4"/>
            <w:sz w:val="20"/>
            <w:szCs w:val="20"/>
          </w:rPr>
          <w:t>r</w:t>
        </w:r>
      </w:ins>
      <w:ins w:id="176" w:author="Beverley Bahlmann" w:date="2012-03-12T16:13:00Z">
        <w:r w:rsidR="00043306" w:rsidRPr="002C0BF6">
          <w:rPr>
            <w:rFonts w:ascii="Arial" w:hAnsi="Arial" w:cs="Arial"/>
            <w:spacing w:val="-4"/>
            <w:sz w:val="20"/>
            <w:szCs w:val="20"/>
          </w:rPr>
          <w:t xml:space="preserve"> an average over multiple years against which </w:t>
        </w:r>
      </w:ins>
      <w:ins w:id="177" w:author="Beverley Bahlmann" w:date="2012-03-12T16:15:00Z">
        <w:r w:rsidR="00043306" w:rsidRPr="002C0BF6">
          <w:rPr>
            <w:rFonts w:ascii="Arial" w:hAnsi="Arial" w:cs="Arial"/>
            <w:spacing w:val="-4"/>
            <w:sz w:val="20"/>
            <w:szCs w:val="20"/>
          </w:rPr>
          <w:t>an entity’s</w:t>
        </w:r>
      </w:ins>
      <w:ins w:id="178" w:author="Beverley Bahlmann" w:date="2012-03-12T16:14:00Z">
        <w:r w:rsidR="00043306" w:rsidRPr="002C0BF6">
          <w:rPr>
            <w:rFonts w:ascii="Arial" w:hAnsi="Arial" w:cs="Arial"/>
            <w:spacing w:val="-4"/>
            <w:sz w:val="20"/>
            <w:szCs w:val="20"/>
          </w:rPr>
          <w:t xml:space="preserve"> emissions are </w:t>
        </w:r>
      </w:ins>
      <w:ins w:id="179" w:author="Beverley Bahlmann" w:date="2012-03-12T16:15:00Z">
        <w:r w:rsidR="00043306" w:rsidRPr="002C0BF6">
          <w:rPr>
            <w:rFonts w:ascii="Arial" w:hAnsi="Arial" w:cs="Arial"/>
            <w:spacing w:val="-4"/>
            <w:sz w:val="20"/>
            <w:szCs w:val="20"/>
          </w:rPr>
          <w:t>compared</w:t>
        </w:r>
      </w:ins>
      <w:ins w:id="180" w:author="Beverley Bahlmann" w:date="2012-03-12T16:14:00Z">
        <w:r w:rsidR="00043306" w:rsidRPr="002C0BF6">
          <w:rPr>
            <w:rFonts w:ascii="Arial" w:hAnsi="Arial" w:cs="Arial"/>
            <w:spacing w:val="-4"/>
            <w:sz w:val="20"/>
            <w:szCs w:val="20"/>
          </w:rPr>
          <w:t xml:space="preserve"> over time.</w:t>
        </w:r>
      </w:ins>
    </w:p>
    <w:p w:rsidR="00AF00F3" w:rsidRPr="002C0BF6" w:rsidRDefault="009C4981" w:rsidP="00745241">
      <w:pPr>
        <w:pStyle w:val="IFACIndentedAlpha"/>
        <w:rPr>
          <w:rFonts w:ascii="Arial" w:hAnsi="Arial" w:cs="Arial"/>
          <w:spacing w:val="-4"/>
          <w:sz w:val="20"/>
          <w:szCs w:val="20"/>
        </w:rPr>
      </w:pPr>
      <w:ins w:id="181" w:author="Beverley Bahlmann" w:date="2012-03-12T16:16:00Z">
        <w:r w:rsidRPr="002C0BF6">
          <w:rPr>
            <w:rFonts w:ascii="Arial" w:hAnsi="Arial" w:cs="Arial"/>
            <w:spacing w:val="-4"/>
            <w:sz w:val="20"/>
            <w:szCs w:val="20"/>
          </w:rPr>
          <w:t>(</w:t>
        </w:r>
      </w:ins>
      <w:ins w:id="182" w:author="Beverley Bahlmann" w:date="2012-03-13T18:53:00Z">
        <w:r w:rsidR="00693FCA" w:rsidRPr="002C0BF6">
          <w:rPr>
            <w:rFonts w:ascii="Arial" w:hAnsi="Arial" w:cs="Arial"/>
            <w:spacing w:val="-4"/>
            <w:sz w:val="20"/>
            <w:szCs w:val="20"/>
          </w:rPr>
          <w:t>d</w:t>
        </w:r>
      </w:ins>
      <w:ins w:id="183" w:author="Beverley Bahlmann" w:date="2012-03-12T16:16:00Z">
        <w:r w:rsidR="00AF00F3" w:rsidRPr="002C0BF6">
          <w:rPr>
            <w:rFonts w:ascii="Arial" w:hAnsi="Arial" w:cs="Arial"/>
            <w:spacing w:val="-4"/>
            <w:sz w:val="20"/>
            <w:szCs w:val="20"/>
          </w:rPr>
          <w:t xml:space="preserve">) </w:t>
        </w:r>
        <w:r w:rsidR="00AF00F3" w:rsidRPr="002C0BF6">
          <w:rPr>
            <w:rFonts w:ascii="Arial" w:hAnsi="Arial" w:cs="Arial"/>
            <w:spacing w:val="-4"/>
            <w:sz w:val="20"/>
            <w:szCs w:val="20"/>
          </w:rPr>
          <w:tab/>
          <w:t xml:space="preserve">Cap and trade </w:t>
        </w:r>
      </w:ins>
      <w:ins w:id="184" w:author="Beverley Bahlmann" w:date="2012-03-27T11:39:00Z">
        <w:r w:rsidR="007A596A" w:rsidRPr="002C0BF6">
          <w:rPr>
            <w:rFonts w:ascii="Arial" w:hAnsi="Arial" w:cs="Arial"/>
            <w:spacing w:val="-4"/>
            <w:sz w:val="20"/>
            <w:szCs w:val="20"/>
          </w:rPr>
          <w:t xml:space="preserve">– </w:t>
        </w:r>
      </w:ins>
      <w:ins w:id="185" w:author="Beverley Bahlmann" w:date="2012-03-12T16:16:00Z">
        <w:r w:rsidR="00AF00F3" w:rsidRPr="002C0BF6">
          <w:rPr>
            <w:rFonts w:ascii="Arial" w:hAnsi="Arial" w:cs="Arial"/>
            <w:spacing w:val="-4"/>
            <w:sz w:val="20"/>
            <w:szCs w:val="20"/>
          </w:rPr>
          <w:t xml:space="preserve">A system that sets </w:t>
        </w:r>
      </w:ins>
      <w:ins w:id="186" w:author="Beverley Bahlmann" w:date="2012-03-12T16:17:00Z">
        <w:r w:rsidR="00AF00F3" w:rsidRPr="002C0BF6">
          <w:rPr>
            <w:rFonts w:ascii="Arial" w:hAnsi="Arial" w:cs="Arial"/>
            <w:spacing w:val="-4"/>
            <w:sz w:val="20"/>
            <w:szCs w:val="20"/>
          </w:rPr>
          <w:t>overall</w:t>
        </w:r>
      </w:ins>
      <w:ins w:id="187" w:author="Beverley Bahlmann" w:date="2012-03-12T16:16:00Z">
        <w:r w:rsidR="00AF00F3" w:rsidRPr="002C0BF6">
          <w:rPr>
            <w:rFonts w:ascii="Arial" w:hAnsi="Arial" w:cs="Arial"/>
            <w:spacing w:val="-4"/>
            <w:sz w:val="20"/>
            <w:szCs w:val="20"/>
          </w:rPr>
          <w:t xml:space="preserve"> </w:t>
        </w:r>
      </w:ins>
      <w:ins w:id="188" w:author="Beverley Bahlmann" w:date="2012-03-12T16:17:00Z">
        <w:r w:rsidR="00AF00F3" w:rsidRPr="002C0BF6">
          <w:rPr>
            <w:rFonts w:ascii="Arial" w:hAnsi="Arial" w:cs="Arial"/>
            <w:spacing w:val="-4"/>
            <w:sz w:val="20"/>
            <w:szCs w:val="20"/>
          </w:rPr>
          <w:t xml:space="preserve">emissions limits, allocates emissions allowances to participants, and allows them to trade allowances and emission credits with each other. </w:t>
        </w:r>
      </w:ins>
    </w:p>
    <w:p w:rsidR="00C31083" w:rsidRPr="002C0BF6" w:rsidRDefault="00C31083" w:rsidP="00745241">
      <w:pPr>
        <w:pStyle w:val="IFACIndentedAlpha"/>
        <w:rPr>
          <w:rFonts w:ascii="Arial" w:hAnsi="Arial" w:cs="Arial"/>
          <w:spacing w:val="-4"/>
          <w:sz w:val="20"/>
          <w:szCs w:val="20"/>
        </w:rPr>
      </w:pPr>
      <w:r w:rsidRPr="002C0BF6">
        <w:rPr>
          <w:rFonts w:ascii="Arial" w:hAnsi="Arial" w:cs="Arial"/>
          <w:spacing w:val="-4"/>
          <w:sz w:val="20"/>
          <w:szCs w:val="20"/>
        </w:rPr>
        <w:t>(</w:t>
      </w:r>
      <w:ins w:id="189" w:author="Beverley Bahlmann" w:date="2012-03-13T15:36:00Z">
        <w:r w:rsidR="009C4981" w:rsidRPr="002C0BF6">
          <w:rPr>
            <w:rFonts w:ascii="Arial" w:hAnsi="Arial" w:cs="Arial"/>
            <w:spacing w:val="-4"/>
            <w:sz w:val="20"/>
            <w:szCs w:val="20"/>
          </w:rPr>
          <w:t>e</w:t>
        </w:r>
      </w:ins>
      <w:del w:id="190" w:author="Beverley Bahlmann" w:date="2012-03-13T15:36:00Z">
        <w:r w:rsidR="00557E3E" w:rsidRPr="002C0BF6" w:rsidDel="009C4981">
          <w:rPr>
            <w:rFonts w:ascii="Arial" w:hAnsi="Arial" w:cs="Arial"/>
            <w:spacing w:val="-4"/>
            <w:sz w:val="20"/>
            <w:szCs w:val="20"/>
          </w:rPr>
          <w:delText>c</w:delText>
        </w:r>
      </w:del>
      <w:r w:rsidRPr="002C0BF6">
        <w:rPr>
          <w:rFonts w:ascii="Arial" w:hAnsi="Arial" w:cs="Arial"/>
          <w:spacing w:val="-4"/>
          <w:sz w:val="20"/>
          <w:szCs w:val="20"/>
        </w:rPr>
        <w:t>)</w:t>
      </w:r>
      <w:r w:rsidRPr="002C0BF6">
        <w:rPr>
          <w:rFonts w:ascii="Arial" w:hAnsi="Arial" w:cs="Arial"/>
          <w:spacing w:val="-4"/>
          <w:sz w:val="20"/>
          <w:szCs w:val="20"/>
        </w:rPr>
        <w:tab/>
      </w:r>
      <w:r w:rsidR="00D41709" w:rsidRPr="002C0BF6">
        <w:rPr>
          <w:rFonts w:ascii="Arial" w:hAnsi="Arial" w:cs="Arial"/>
          <w:spacing w:val="-4"/>
          <w:sz w:val="20"/>
          <w:szCs w:val="20"/>
        </w:rPr>
        <w:t>Comparative information</w:t>
      </w:r>
      <w:r w:rsidR="00B47092" w:rsidRPr="002C0BF6">
        <w:rPr>
          <w:rFonts w:ascii="Arial" w:hAnsi="Arial" w:cs="Arial"/>
          <w:spacing w:val="-4"/>
          <w:sz w:val="20"/>
          <w:szCs w:val="20"/>
        </w:rPr>
        <w:t xml:space="preserve"> – </w:t>
      </w:r>
      <w:r w:rsidR="005968D9" w:rsidRPr="002C0BF6">
        <w:rPr>
          <w:rFonts w:ascii="Arial" w:hAnsi="Arial" w:cs="Arial"/>
          <w:spacing w:val="-4"/>
          <w:sz w:val="20"/>
          <w:szCs w:val="20"/>
        </w:rPr>
        <w:t xml:space="preserve">The amounts and disclosures included in the </w:t>
      </w:r>
      <w:r w:rsidR="00F62B45" w:rsidRPr="002C0BF6">
        <w:rPr>
          <w:rFonts w:ascii="Arial" w:hAnsi="Arial" w:cs="Arial"/>
          <w:spacing w:val="-4"/>
          <w:sz w:val="20"/>
          <w:szCs w:val="20"/>
        </w:rPr>
        <w:t xml:space="preserve">GHG </w:t>
      </w:r>
      <w:r w:rsidR="005968D9" w:rsidRPr="002C0BF6">
        <w:rPr>
          <w:rFonts w:ascii="Arial" w:hAnsi="Arial" w:cs="Arial"/>
          <w:spacing w:val="-4"/>
          <w:sz w:val="20"/>
          <w:szCs w:val="20"/>
        </w:rPr>
        <w:t>statement in respect of one or more prior periods</w:t>
      </w:r>
      <w:r w:rsidR="00F62B45" w:rsidRPr="002C0BF6">
        <w:rPr>
          <w:rFonts w:ascii="Arial" w:hAnsi="Arial" w:cs="Arial"/>
          <w:spacing w:val="-4"/>
          <w:sz w:val="20"/>
          <w:szCs w:val="20"/>
        </w:rPr>
        <w:t xml:space="preserve">. </w:t>
      </w:r>
    </w:p>
    <w:p w:rsidR="009E3154" w:rsidRPr="002C0BF6" w:rsidRDefault="009E3154" w:rsidP="00745241">
      <w:pPr>
        <w:pStyle w:val="IFACIndentedAlpha"/>
        <w:rPr>
          <w:rFonts w:ascii="Arial" w:hAnsi="Arial" w:cs="Arial"/>
          <w:spacing w:val="-4"/>
          <w:sz w:val="20"/>
          <w:szCs w:val="20"/>
        </w:rPr>
      </w:pPr>
      <w:r w:rsidRPr="002C0BF6">
        <w:rPr>
          <w:rFonts w:ascii="Arial" w:hAnsi="Arial" w:cs="Arial"/>
          <w:spacing w:val="-4"/>
          <w:sz w:val="20"/>
          <w:szCs w:val="20"/>
        </w:rPr>
        <w:t>(</w:t>
      </w:r>
      <w:ins w:id="191" w:author="Beverley Bahlmann" w:date="2012-03-13T15:37:00Z">
        <w:r w:rsidR="009C4981" w:rsidRPr="002C0BF6">
          <w:rPr>
            <w:rFonts w:ascii="Arial" w:hAnsi="Arial" w:cs="Arial"/>
            <w:spacing w:val="-4"/>
            <w:sz w:val="20"/>
            <w:szCs w:val="20"/>
          </w:rPr>
          <w:t>f</w:t>
        </w:r>
      </w:ins>
      <w:del w:id="192" w:author="Beverley Bahlmann" w:date="2012-03-13T15:37:00Z">
        <w:r w:rsidR="00557E3E" w:rsidRPr="002C0BF6" w:rsidDel="009C4981">
          <w:rPr>
            <w:rFonts w:ascii="Arial" w:hAnsi="Arial" w:cs="Arial"/>
            <w:spacing w:val="-4"/>
            <w:sz w:val="20"/>
            <w:szCs w:val="20"/>
          </w:rPr>
          <w:delText>d</w:delText>
        </w:r>
      </w:del>
      <w:r w:rsidR="00D41709" w:rsidRPr="002C0BF6">
        <w:rPr>
          <w:rFonts w:ascii="Arial" w:hAnsi="Arial" w:cs="Arial"/>
          <w:spacing w:val="-4"/>
          <w:sz w:val="20"/>
          <w:szCs w:val="20"/>
        </w:rPr>
        <w:t>)</w:t>
      </w:r>
      <w:r w:rsidR="00D41709" w:rsidRPr="002C0BF6">
        <w:rPr>
          <w:rFonts w:ascii="Arial" w:hAnsi="Arial" w:cs="Arial"/>
          <w:spacing w:val="-4"/>
          <w:sz w:val="20"/>
          <w:szCs w:val="20"/>
        </w:rPr>
        <w:tab/>
        <w:t>Emissions</w:t>
      </w:r>
      <w:r w:rsidR="007712C6" w:rsidRPr="002C0BF6">
        <w:rPr>
          <w:rFonts w:ascii="Arial" w:hAnsi="Arial" w:cs="Arial"/>
          <w:spacing w:val="-4"/>
          <w:sz w:val="20"/>
          <w:szCs w:val="20"/>
        </w:rPr>
        <w:t xml:space="preserve"> – </w:t>
      </w:r>
      <w:r w:rsidRPr="002C0BF6">
        <w:rPr>
          <w:rFonts w:ascii="Arial" w:hAnsi="Arial" w:cs="Arial"/>
          <w:spacing w:val="-4"/>
          <w:sz w:val="20"/>
          <w:szCs w:val="20"/>
        </w:rPr>
        <w:t>The GHGs that, during the relevant period, have been emitted to the atmosphere or would have been emitted to the atmosphere had they not been captured and channeled to a sink. E</w:t>
      </w:r>
      <w:r w:rsidR="00D41709" w:rsidRPr="002C0BF6">
        <w:rPr>
          <w:rFonts w:ascii="Arial" w:hAnsi="Arial" w:cs="Arial"/>
          <w:spacing w:val="-4"/>
          <w:sz w:val="20"/>
          <w:szCs w:val="20"/>
        </w:rPr>
        <w:t>missions can be categorized as:</w:t>
      </w:r>
    </w:p>
    <w:p w:rsidR="009E3154" w:rsidRPr="002C0BF6" w:rsidRDefault="009E3154" w:rsidP="00745241">
      <w:pPr>
        <w:pStyle w:val="Bullet1Indented"/>
        <w:tabs>
          <w:tab w:val="clear" w:pos="1260"/>
          <w:tab w:val="left" w:pos="1800"/>
        </w:tabs>
        <w:ind w:left="1800"/>
      </w:pPr>
      <w:r w:rsidRPr="002C0BF6">
        <w:t>Direct emissions (also known as Scope 1 emissions), which are emissions from sources that are owned or controlled by the entity.</w:t>
      </w:r>
      <w:r w:rsidR="00122300" w:rsidRPr="002C0BF6">
        <w:t xml:space="preserve"> (Ref: Para. </w:t>
      </w:r>
      <w:r w:rsidR="00346764" w:rsidRPr="002C0BF6">
        <w:t>A</w:t>
      </w:r>
      <w:ins w:id="193" w:author="Beverley Bahlmann" w:date="2012-03-27T11:40:00Z">
        <w:r w:rsidR="007A596A" w:rsidRPr="002C0BF6">
          <w:t>8</w:t>
        </w:r>
      </w:ins>
      <w:del w:id="194" w:author="Beverley Bahlmann" w:date="2012-03-27T11:40:00Z">
        <w:r w:rsidR="00346764" w:rsidRPr="002C0BF6" w:rsidDel="007A596A">
          <w:delText>7</w:delText>
        </w:r>
      </w:del>
      <w:r w:rsidR="00122300" w:rsidRPr="002C0BF6">
        <w:t>)</w:t>
      </w:r>
    </w:p>
    <w:p w:rsidR="009E3154" w:rsidRPr="002C0BF6" w:rsidRDefault="009E3154" w:rsidP="00745241">
      <w:pPr>
        <w:pStyle w:val="Bullet1Indented"/>
        <w:tabs>
          <w:tab w:val="clear" w:pos="1260"/>
          <w:tab w:val="left" w:pos="1800"/>
        </w:tabs>
        <w:ind w:left="1800"/>
      </w:pPr>
      <w:r w:rsidRPr="002C0BF6">
        <w:t>Indirect emissions, which are emissions that are a consequence of the activities of the entity, but which occur at sources that are owned or controlled by another entity. Indirect emissions can be further categorized as:</w:t>
      </w:r>
    </w:p>
    <w:p w:rsidR="009E3154" w:rsidRPr="002C0BF6" w:rsidRDefault="009B1B82" w:rsidP="00745241">
      <w:pPr>
        <w:pStyle w:val="NumberedParagraphISA400"/>
        <w:tabs>
          <w:tab w:val="clear" w:pos="312"/>
          <w:tab w:val="clear" w:pos="480"/>
          <w:tab w:val="left" w:pos="2347"/>
        </w:tabs>
        <w:spacing w:before="120"/>
        <w:ind w:left="2347" w:hanging="547"/>
        <w:rPr>
          <w:rFonts w:ascii="Arial" w:hAnsi="Arial" w:cs="Arial"/>
          <w:spacing w:val="-4"/>
          <w:sz w:val="20"/>
          <w:szCs w:val="20"/>
          <w:lang w:val="en-US"/>
        </w:rPr>
      </w:pPr>
      <w:r w:rsidRPr="002C0BF6">
        <w:rPr>
          <w:rFonts w:ascii="Arial" w:hAnsi="Arial" w:cs="Arial"/>
          <w:spacing w:val="-4"/>
          <w:sz w:val="20"/>
          <w:szCs w:val="20"/>
          <w:lang w:val="en-US"/>
        </w:rPr>
        <w:t>○</w:t>
      </w:r>
      <w:r w:rsidRPr="002C0BF6">
        <w:rPr>
          <w:rFonts w:ascii="Arial" w:hAnsi="Arial" w:cs="Arial"/>
          <w:spacing w:val="-4"/>
          <w:sz w:val="20"/>
          <w:szCs w:val="20"/>
          <w:lang w:val="en-US"/>
        </w:rPr>
        <w:tab/>
      </w:r>
      <w:r w:rsidR="009E3154" w:rsidRPr="002C0BF6">
        <w:rPr>
          <w:rFonts w:ascii="Arial" w:hAnsi="Arial" w:cs="Arial"/>
          <w:spacing w:val="-4"/>
          <w:sz w:val="20"/>
          <w:szCs w:val="20"/>
          <w:lang w:val="en-US"/>
        </w:rPr>
        <w:t>Scope 2 emissions, which are emissions associated with energy that is transferred to and consumed by the entity.</w:t>
      </w:r>
      <w:r w:rsidR="00622BEB" w:rsidRPr="002C0BF6">
        <w:rPr>
          <w:rFonts w:ascii="Arial" w:hAnsi="Arial" w:cs="Arial"/>
          <w:spacing w:val="-4"/>
          <w:sz w:val="20"/>
          <w:szCs w:val="20"/>
          <w:lang w:val="en-US"/>
        </w:rPr>
        <w:t xml:space="preserve"> (Ref: Para. </w:t>
      </w:r>
      <w:r w:rsidR="00346764" w:rsidRPr="002C0BF6">
        <w:rPr>
          <w:rFonts w:ascii="Arial" w:hAnsi="Arial" w:cs="Arial"/>
          <w:spacing w:val="-4"/>
          <w:sz w:val="20"/>
          <w:szCs w:val="20"/>
          <w:lang w:val="en-US"/>
        </w:rPr>
        <w:t>A</w:t>
      </w:r>
      <w:ins w:id="195" w:author="Beverley Bahlmann" w:date="2012-03-27T11:41:00Z">
        <w:r w:rsidR="007A596A" w:rsidRPr="002C0BF6">
          <w:rPr>
            <w:rFonts w:ascii="Arial" w:hAnsi="Arial" w:cs="Arial"/>
            <w:spacing w:val="-4"/>
            <w:sz w:val="20"/>
            <w:szCs w:val="20"/>
            <w:lang w:val="en-US"/>
          </w:rPr>
          <w:t>9</w:t>
        </w:r>
      </w:ins>
      <w:del w:id="196" w:author="Beverley Bahlmann" w:date="2012-03-27T11:41:00Z">
        <w:r w:rsidR="00346764" w:rsidRPr="002C0BF6" w:rsidDel="007A596A">
          <w:rPr>
            <w:rFonts w:ascii="Arial" w:hAnsi="Arial" w:cs="Arial"/>
            <w:spacing w:val="-4"/>
            <w:sz w:val="20"/>
            <w:szCs w:val="20"/>
            <w:lang w:val="en-US"/>
          </w:rPr>
          <w:delText>8</w:delText>
        </w:r>
      </w:del>
      <w:r w:rsidR="00622BEB" w:rsidRPr="002C0BF6">
        <w:rPr>
          <w:rFonts w:ascii="Arial" w:hAnsi="Arial" w:cs="Arial"/>
          <w:spacing w:val="-4"/>
          <w:sz w:val="20"/>
          <w:szCs w:val="20"/>
          <w:lang w:val="en-US"/>
        </w:rPr>
        <w:t>)</w:t>
      </w:r>
    </w:p>
    <w:p w:rsidR="009E3154" w:rsidRPr="002C0BF6" w:rsidRDefault="009B1B82" w:rsidP="00745241">
      <w:pPr>
        <w:pStyle w:val="NumberedParagraphISA400"/>
        <w:tabs>
          <w:tab w:val="clear" w:pos="312"/>
          <w:tab w:val="clear" w:pos="480"/>
          <w:tab w:val="left" w:pos="2347"/>
        </w:tabs>
        <w:spacing w:before="120"/>
        <w:ind w:left="2347" w:hanging="547"/>
        <w:rPr>
          <w:rFonts w:ascii="Arial" w:hAnsi="Arial" w:cs="Arial"/>
          <w:sz w:val="20"/>
          <w:szCs w:val="20"/>
          <w:lang w:val="en-US"/>
        </w:rPr>
      </w:pPr>
      <w:proofErr w:type="gramStart"/>
      <w:r w:rsidRPr="002C0BF6">
        <w:rPr>
          <w:rFonts w:ascii="Arial" w:hAnsi="Arial" w:cs="Arial"/>
          <w:sz w:val="20"/>
          <w:szCs w:val="20"/>
          <w:lang w:val="en-US"/>
        </w:rPr>
        <w:t>○</w:t>
      </w:r>
      <w:r w:rsidRPr="002C0BF6">
        <w:rPr>
          <w:rFonts w:ascii="Arial" w:hAnsi="Arial" w:cs="Arial"/>
          <w:sz w:val="20"/>
          <w:szCs w:val="20"/>
          <w:lang w:val="en-US"/>
        </w:rPr>
        <w:tab/>
      </w:r>
      <w:r w:rsidR="009E3154" w:rsidRPr="002C0BF6">
        <w:rPr>
          <w:rFonts w:ascii="Arial" w:hAnsi="Arial" w:cs="Arial"/>
          <w:sz w:val="20"/>
          <w:szCs w:val="20"/>
          <w:lang w:val="en-US"/>
        </w:rPr>
        <w:t>Scope 3 emissions, which are all other indirect emissions.</w:t>
      </w:r>
      <w:proofErr w:type="gramEnd"/>
      <w:r w:rsidR="009E3154" w:rsidRPr="002C0BF6">
        <w:rPr>
          <w:rFonts w:ascii="Arial" w:hAnsi="Arial" w:cs="Arial"/>
          <w:sz w:val="20"/>
          <w:szCs w:val="20"/>
          <w:lang w:val="en-US"/>
        </w:rPr>
        <w:t xml:space="preserve"> (Ref: Para. </w:t>
      </w:r>
      <w:r w:rsidR="00346764" w:rsidRPr="002C0BF6">
        <w:rPr>
          <w:rFonts w:ascii="Arial" w:hAnsi="Arial" w:cs="Arial"/>
          <w:sz w:val="20"/>
          <w:szCs w:val="20"/>
          <w:lang w:val="en-US"/>
        </w:rPr>
        <w:t>A</w:t>
      </w:r>
      <w:ins w:id="197" w:author="Beverley Bahlmann" w:date="2012-03-27T11:41:00Z">
        <w:r w:rsidR="007A596A" w:rsidRPr="002C0BF6">
          <w:rPr>
            <w:rFonts w:ascii="Arial" w:hAnsi="Arial" w:cs="Arial"/>
            <w:sz w:val="20"/>
            <w:szCs w:val="20"/>
            <w:lang w:val="en-US"/>
          </w:rPr>
          <w:t>10</w:t>
        </w:r>
      </w:ins>
      <w:del w:id="198" w:author="Beverley Bahlmann" w:date="2012-03-27T11:41:00Z">
        <w:r w:rsidR="00346764" w:rsidRPr="002C0BF6" w:rsidDel="007A596A">
          <w:rPr>
            <w:rFonts w:ascii="Arial" w:hAnsi="Arial" w:cs="Arial"/>
            <w:sz w:val="20"/>
            <w:szCs w:val="20"/>
            <w:lang w:val="en-US"/>
          </w:rPr>
          <w:delText>9</w:delText>
        </w:r>
      </w:del>
      <w:r w:rsidR="009E3154" w:rsidRPr="002C0BF6">
        <w:rPr>
          <w:rFonts w:ascii="Arial" w:hAnsi="Arial" w:cs="Arial"/>
          <w:sz w:val="20"/>
          <w:szCs w:val="20"/>
          <w:lang w:val="en-US"/>
        </w:rPr>
        <w:t>)</w:t>
      </w:r>
    </w:p>
    <w:p w:rsidR="009E3154" w:rsidRPr="002C0BF6" w:rsidRDefault="009E3154" w:rsidP="00745241">
      <w:pPr>
        <w:pStyle w:val="IFACIndentedAlpha"/>
        <w:rPr>
          <w:rFonts w:ascii="Arial" w:hAnsi="Arial" w:cs="Arial"/>
          <w:sz w:val="20"/>
          <w:szCs w:val="20"/>
        </w:rPr>
      </w:pPr>
      <w:r w:rsidRPr="002C0BF6">
        <w:rPr>
          <w:rFonts w:ascii="Arial" w:hAnsi="Arial" w:cs="Arial"/>
          <w:sz w:val="20"/>
          <w:szCs w:val="20"/>
        </w:rPr>
        <w:t>(</w:t>
      </w:r>
      <w:ins w:id="199" w:author="Beverley Bahlmann" w:date="2012-03-13T15:37:00Z">
        <w:r w:rsidR="009C4981" w:rsidRPr="002C0BF6">
          <w:rPr>
            <w:rFonts w:ascii="Arial" w:hAnsi="Arial" w:cs="Arial"/>
            <w:sz w:val="20"/>
            <w:szCs w:val="20"/>
          </w:rPr>
          <w:t>g</w:t>
        </w:r>
      </w:ins>
      <w:del w:id="200" w:author="Beverley Bahlmann" w:date="2012-03-13T15:37:00Z">
        <w:r w:rsidR="00557E3E" w:rsidRPr="002C0BF6" w:rsidDel="009C4981">
          <w:rPr>
            <w:rFonts w:ascii="Arial" w:hAnsi="Arial" w:cs="Arial"/>
            <w:sz w:val="20"/>
            <w:szCs w:val="20"/>
          </w:rPr>
          <w:delText>e</w:delText>
        </w:r>
      </w:del>
      <w:r w:rsidR="00D41709" w:rsidRPr="002C0BF6">
        <w:rPr>
          <w:rFonts w:ascii="Arial" w:hAnsi="Arial" w:cs="Arial"/>
          <w:sz w:val="20"/>
          <w:szCs w:val="20"/>
        </w:rPr>
        <w:t>)</w:t>
      </w:r>
      <w:r w:rsidR="00D41709" w:rsidRPr="002C0BF6">
        <w:rPr>
          <w:rFonts w:ascii="Arial" w:hAnsi="Arial" w:cs="Arial"/>
          <w:sz w:val="20"/>
          <w:szCs w:val="20"/>
        </w:rPr>
        <w:tab/>
        <w:t>Emissions deduction</w:t>
      </w:r>
      <w:r w:rsidR="00B47092" w:rsidRPr="002C0BF6">
        <w:rPr>
          <w:rFonts w:ascii="Arial" w:hAnsi="Arial" w:cs="Arial"/>
          <w:spacing w:val="-4"/>
          <w:sz w:val="20"/>
          <w:szCs w:val="20"/>
        </w:rPr>
        <w:t xml:space="preserve"> – </w:t>
      </w:r>
      <w:r w:rsidRPr="002C0BF6">
        <w:rPr>
          <w:rFonts w:ascii="Arial" w:hAnsi="Arial" w:cs="Arial"/>
          <w:sz w:val="20"/>
          <w:szCs w:val="20"/>
        </w:rPr>
        <w:t>Any item included in the entity</w:t>
      </w:r>
      <w:r w:rsidR="00B23E35" w:rsidRPr="002C0BF6">
        <w:rPr>
          <w:rFonts w:ascii="Arial" w:hAnsi="Arial" w:cs="Arial"/>
          <w:sz w:val="20"/>
          <w:szCs w:val="20"/>
        </w:rPr>
        <w:t>’</w:t>
      </w:r>
      <w:r w:rsidRPr="002C0BF6">
        <w:rPr>
          <w:rFonts w:ascii="Arial" w:hAnsi="Arial" w:cs="Arial"/>
          <w:sz w:val="20"/>
          <w:szCs w:val="20"/>
        </w:rPr>
        <w:t xml:space="preserve">s GHG statement that is deducted from the total reported emissions, but which is not a removal; it commonly includes </w:t>
      </w:r>
      <w:r w:rsidR="007910AF" w:rsidRPr="002C0BF6">
        <w:rPr>
          <w:rFonts w:ascii="Arial" w:hAnsi="Arial" w:cs="Arial"/>
          <w:sz w:val="20"/>
          <w:szCs w:val="20"/>
        </w:rPr>
        <w:t xml:space="preserve">purchased </w:t>
      </w:r>
      <w:r w:rsidRPr="002C0BF6">
        <w:rPr>
          <w:rFonts w:ascii="Arial" w:hAnsi="Arial" w:cs="Arial"/>
          <w:sz w:val="20"/>
          <w:szCs w:val="20"/>
        </w:rPr>
        <w:t>offsets, but can also include a variety of other instruments or mechanisms such as performance credits</w:t>
      </w:r>
      <w:r w:rsidR="008174B7" w:rsidRPr="002C0BF6">
        <w:rPr>
          <w:rFonts w:ascii="Arial" w:hAnsi="Arial" w:cs="Arial"/>
          <w:sz w:val="20"/>
          <w:szCs w:val="20"/>
        </w:rPr>
        <w:t xml:space="preserve"> and</w:t>
      </w:r>
      <w:r w:rsidRPr="002C0BF6">
        <w:rPr>
          <w:rFonts w:ascii="Arial" w:hAnsi="Arial" w:cs="Arial"/>
          <w:sz w:val="20"/>
          <w:szCs w:val="20"/>
        </w:rPr>
        <w:t xml:space="preserve"> allowances that are recognized by a regulatory or other scheme of which the entity is a part.</w:t>
      </w:r>
      <w:r w:rsidR="00210C52" w:rsidRPr="002C0BF6">
        <w:rPr>
          <w:rFonts w:ascii="Arial" w:hAnsi="Arial" w:cs="Arial"/>
          <w:sz w:val="20"/>
          <w:szCs w:val="20"/>
        </w:rPr>
        <w:t xml:space="preserve"> </w:t>
      </w:r>
      <w:r w:rsidR="0062774A" w:rsidRPr="002C0BF6">
        <w:rPr>
          <w:rFonts w:ascii="Arial" w:hAnsi="Arial" w:cs="Arial"/>
          <w:sz w:val="20"/>
          <w:szCs w:val="20"/>
        </w:rPr>
        <w:t>(</w:t>
      </w:r>
      <w:r w:rsidR="00210C52" w:rsidRPr="002C0BF6">
        <w:rPr>
          <w:rFonts w:ascii="Arial" w:hAnsi="Arial" w:cs="Arial"/>
          <w:sz w:val="20"/>
          <w:szCs w:val="20"/>
        </w:rPr>
        <w:t xml:space="preserve">Ref: </w:t>
      </w:r>
      <w:r w:rsidR="004F371F" w:rsidRPr="002C0BF6">
        <w:rPr>
          <w:rFonts w:ascii="Arial" w:hAnsi="Arial" w:cs="Arial"/>
          <w:sz w:val="20"/>
          <w:szCs w:val="20"/>
        </w:rPr>
        <w:t xml:space="preserve">Para. </w:t>
      </w:r>
      <w:r w:rsidR="00785E28" w:rsidRPr="002C0BF6">
        <w:rPr>
          <w:rFonts w:ascii="Arial" w:hAnsi="Arial" w:cs="Arial"/>
          <w:sz w:val="20"/>
          <w:szCs w:val="20"/>
        </w:rPr>
        <w:t>A</w:t>
      </w:r>
      <w:r w:rsidR="00346764" w:rsidRPr="002C0BF6">
        <w:rPr>
          <w:rFonts w:ascii="Arial" w:hAnsi="Arial" w:cs="Arial"/>
          <w:sz w:val="20"/>
          <w:szCs w:val="20"/>
        </w:rPr>
        <w:t>1</w:t>
      </w:r>
      <w:ins w:id="201" w:author="Beverley Bahlmann" w:date="2012-03-27T11:42:00Z">
        <w:r w:rsidR="00355574" w:rsidRPr="002C0BF6">
          <w:rPr>
            <w:rFonts w:ascii="Arial" w:hAnsi="Arial" w:cs="Arial"/>
            <w:sz w:val="20"/>
            <w:szCs w:val="20"/>
          </w:rPr>
          <w:t>1</w:t>
        </w:r>
      </w:ins>
      <w:del w:id="202" w:author="Beverley Bahlmann" w:date="2012-03-27T11:42:00Z">
        <w:r w:rsidR="00346764" w:rsidRPr="002C0BF6" w:rsidDel="00355574">
          <w:rPr>
            <w:rFonts w:ascii="Arial" w:hAnsi="Arial" w:cs="Arial"/>
            <w:sz w:val="20"/>
            <w:szCs w:val="20"/>
          </w:rPr>
          <w:delText>0</w:delText>
        </w:r>
      </w:del>
      <w:r w:rsidR="00346764" w:rsidRPr="002C0BF6">
        <w:rPr>
          <w:rFonts w:ascii="Arial" w:hAnsi="Arial" w:cs="Arial"/>
          <w:sz w:val="20"/>
          <w:szCs w:val="20"/>
        </w:rPr>
        <w:t>–A1</w:t>
      </w:r>
      <w:ins w:id="203" w:author="Beverley Bahlmann" w:date="2012-03-27T11:42:00Z">
        <w:r w:rsidR="00355574" w:rsidRPr="002C0BF6">
          <w:rPr>
            <w:rFonts w:ascii="Arial" w:hAnsi="Arial" w:cs="Arial"/>
            <w:sz w:val="20"/>
            <w:szCs w:val="20"/>
          </w:rPr>
          <w:t>2</w:t>
        </w:r>
      </w:ins>
      <w:del w:id="204" w:author="Beverley Bahlmann" w:date="2012-03-27T11:42:00Z">
        <w:r w:rsidR="00346764" w:rsidRPr="002C0BF6" w:rsidDel="00355574">
          <w:rPr>
            <w:rFonts w:ascii="Arial" w:hAnsi="Arial" w:cs="Arial"/>
            <w:sz w:val="20"/>
            <w:szCs w:val="20"/>
          </w:rPr>
          <w:delText>1</w:delText>
        </w:r>
      </w:del>
      <w:r w:rsidR="0062774A" w:rsidRPr="002C0BF6">
        <w:rPr>
          <w:rFonts w:ascii="Arial" w:hAnsi="Arial" w:cs="Arial"/>
          <w:sz w:val="20"/>
          <w:szCs w:val="20"/>
        </w:rPr>
        <w:t>)</w:t>
      </w:r>
    </w:p>
    <w:p w:rsidR="009E3154" w:rsidRPr="002C0BF6" w:rsidRDefault="009E3154" w:rsidP="00745241">
      <w:pPr>
        <w:pStyle w:val="IFACIndentedAlpha"/>
        <w:rPr>
          <w:ins w:id="205" w:author="Beverley Bahlmann" w:date="2012-03-12T15:55:00Z"/>
          <w:rFonts w:ascii="Arial" w:hAnsi="Arial" w:cs="Arial"/>
          <w:sz w:val="20"/>
          <w:szCs w:val="20"/>
        </w:rPr>
      </w:pPr>
      <w:r w:rsidRPr="002C0BF6">
        <w:rPr>
          <w:rFonts w:ascii="Arial" w:hAnsi="Arial" w:cs="Arial"/>
          <w:sz w:val="20"/>
          <w:szCs w:val="20"/>
        </w:rPr>
        <w:t>(</w:t>
      </w:r>
      <w:ins w:id="206" w:author="Beverley Bahlmann" w:date="2012-03-13T15:37:00Z">
        <w:r w:rsidR="009C4981" w:rsidRPr="002C0BF6">
          <w:rPr>
            <w:rFonts w:ascii="Arial" w:hAnsi="Arial" w:cs="Arial"/>
            <w:sz w:val="20"/>
            <w:szCs w:val="20"/>
          </w:rPr>
          <w:t>h</w:t>
        </w:r>
      </w:ins>
      <w:del w:id="207" w:author="Beverley Bahlmann" w:date="2012-03-13T15:37:00Z">
        <w:r w:rsidR="00557E3E" w:rsidRPr="002C0BF6" w:rsidDel="009C4981">
          <w:rPr>
            <w:rFonts w:ascii="Arial" w:hAnsi="Arial" w:cs="Arial"/>
            <w:sz w:val="20"/>
            <w:szCs w:val="20"/>
          </w:rPr>
          <w:delText>f</w:delText>
        </w:r>
      </w:del>
      <w:r w:rsidR="00D41709" w:rsidRPr="002C0BF6">
        <w:rPr>
          <w:rFonts w:ascii="Arial" w:hAnsi="Arial" w:cs="Arial"/>
          <w:sz w:val="20"/>
          <w:szCs w:val="20"/>
        </w:rPr>
        <w:t>)</w:t>
      </w:r>
      <w:r w:rsidR="00D41709" w:rsidRPr="002C0BF6">
        <w:rPr>
          <w:rFonts w:ascii="Arial" w:hAnsi="Arial" w:cs="Arial"/>
          <w:sz w:val="20"/>
          <w:szCs w:val="20"/>
        </w:rPr>
        <w:tab/>
        <w:t>Emissions factor</w:t>
      </w:r>
      <w:r w:rsidR="00B47092" w:rsidRPr="002C0BF6">
        <w:rPr>
          <w:rFonts w:ascii="Arial" w:hAnsi="Arial" w:cs="Arial"/>
          <w:spacing w:val="-4"/>
          <w:sz w:val="20"/>
          <w:szCs w:val="20"/>
        </w:rPr>
        <w:t xml:space="preserve"> – </w:t>
      </w:r>
      <w:r w:rsidRPr="002C0BF6">
        <w:rPr>
          <w:rFonts w:ascii="Arial" w:hAnsi="Arial" w:cs="Arial"/>
          <w:sz w:val="20"/>
          <w:szCs w:val="20"/>
        </w:rPr>
        <w:t xml:space="preserve">A mathematical factor or </w:t>
      </w:r>
      <w:r w:rsidRPr="002C0BF6">
        <w:rPr>
          <w:rFonts w:ascii="Arial" w:hAnsi="Arial" w:cs="Arial"/>
          <w:color w:val="000000"/>
          <w:sz w:val="20"/>
          <w:szCs w:val="20"/>
        </w:rPr>
        <w:t xml:space="preserve">ratio </w:t>
      </w:r>
      <w:r w:rsidRPr="002C0BF6">
        <w:rPr>
          <w:rFonts w:ascii="Arial" w:hAnsi="Arial" w:cs="Arial"/>
          <w:sz w:val="20"/>
          <w:szCs w:val="20"/>
        </w:rPr>
        <w:t xml:space="preserve">for converting the measure of an activity (for example, liters of fuel consumed, kilometers travelled, the number of animals in husbandry, or </w:t>
      </w:r>
      <w:proofErr w:type="spellStart"/>
      <w:r w:rsidRPr="002C0BF6">
        <w:rPr>
          <w:rFonts w:ascii="Arial" w:hAnsi="Arial" w:cs="Arial"/>
          <w:sz w:val="20"/>
          <w:szCs w:val="20"/>
        </w:rPr>
        <w:t>tonnes</w:t>
      </w:r>
      <w:proofErr w:type="spellEnd"/>
      <w:r w:rsidRPr="002C0BF6">
        <w:rPr>
          <w:rFonts w:ascii="Arial" w:hAnsi="Arial" w:cs="Arial"/>
          <w:sz w:val="20"/>
          <w:szCs w:val="20"/>
        </w:rPr>
        <w:t xml:space="preserve"> of product produced) into an estimate of the quantity of GHGs associated with that activity.</w:t>
      </w:r>
    </w:p>
    <w:p w:rsidR="00E51E0A" w:rsidRPr="002C0BF6" w:rsidRDefault="009C4981" w:rsidP="00745241">
      <w:pPr>
        <w:pStyle w:val="IFACIndentedAlpha"/>
        <w:rPr>
          <w:rFonts w:ascii="Arial" w:hAnsi="Arial" w:cs="Arial"/>
          <w:sz w:val="20"/>
          <w:szCs w:val="20"/>
        </w:rPr>
      </w:pPr>
      <w:ins w:id="208" w:author="Beverley Bahlmann" w:date="2012-03-12T15:56:00Z">
        <w:r w:rsidRPr="002C0BF6">
          <w:rPr>
            <w:rFonts w:ascii="Arial" w:hAnsi="Arial" w:cs="Arial"/>
            <w:sz w:val="20"/>
            <w:szCs w:val="20"/>
          </w:rPr>
          <w:t>(</w:t>
        </w:r>
      </w:ins>
      <w:proofErr w:type="spellStart"/>
      <w:ins w:id="209" w:author="Beverley Bahlmann" w:date="2012-03-13T15:37:00Z">
        <w:r w:rsidRPr="002C0BF6">
          <w:rPr>
            <w:rFonts w:ascii="Arial" w:hAnsi="Arial" w:cs="Arial"/>
            <w:sz w:val="20"/>
            <w:szCs w:val="20"/>
          </w:rPr>
          <w:t>i</w:t>
        </w:r>
      </w:ins>
      <w:proofErr w:type="spellEnd"/>
      <w:ins w:id="210" w:author="Beverley Bahlmann" w:date="2012-03-12T15:56:00Z">
        <w:r w:rsidR="00E51E0A" w:rsidRPr="002C0BF6">
          <w:rPr>
            <w:rFonts w:ascii="Arial" w:hAnsi="Arial" w:cs="Arial"/>
            <w:sz w:val="20"/>
            <w:szCs w:val="20"/>
          </w:rPr>
          <w:t xml:space="preserve">) </w:t>
        </w:r>
        <w:r w:rsidR="00E51E0A" w:rsidRPr="002C0BF6">
          <w:rPr>
            <w:rFonts w:ascii="Arial" w:hAnsi="Arial" w:cs="Arial"/>
            <w:sz w:val="20"/>
            <w:szCs w:val="20"/>
          </w:rPr>
          <w:tab/>
          <w:t xml:space="preserve">Emissions trading scheme </w:t>
        </w:r>
      </w:ins>
      <w:ins w:id="211" w:author="Beverley Bahlmann" w:date="2012-03-27T11:39:00Z">
        <w:r w:rsidR="007A596A" w:rsidRPr="002C0BF6">
          <w:rPr>
            <w:rFonts w:ascii="Arial" w:hAnsi="Arial" w:cs="Arial"/>
            <w:sz w:val="20"/>
            <w:szCs w:val="20"/>
          </w:rPr>
          <w:t xml:space="preserve">– </w:t>
        </w:r>
      </w:ins>
      <w:ins w:id="212" w:author="Beverley Bahlmann" w:date="2012-03-12T15:57:00Z">
        <w:r w:rsidR="00E51E0A" w:rsidRPr="002C0BF6">
          <w:rPr>
            <w:rFonts w:ascii="Arial" w:eastAsia="Times New Roman" w:hAnsi="Arial" w:cs="Arial"/>
            <w:sz w:val="20"/>
            <w:szCs w:val="20"/>
            <w:lang w:val="en"/>
          </w:rPr>
          <w:t>A</w:t>
        </w:r>
      </w:ins>
      <w:ins w:id="213" w:author="Beverley Bahlmann" w:date="2012-03-12T15:56:00Z">
        <w:r w:rsidR="00E51E0A" w:rsidRPr="002C0BF6">
          <w:rPr>
            <w:rFonts w:ascii="Arial" w:eastAsia="Times New Roman" w:hAnsi="Arial" w:cs="Arial"/>
            <w:sz w:val="20"/>
            <w:szCs w:val="20"/>
            <w:lang w:val="en"/>
          </w:rPr>
          <w:t xml:space="preserve"> market-based approach used to control </w:t>
        </w:r>
      </w:ins>
      <w:r w:rsidR="00E51E0A" w:rsidRPr="002C0BF6">
        <w:rPr>
          <w:rFonts w:ascii="Arial" w:eastAsia="Times New Roman" w:hAnsi="Arial" w:cs="Arial"/>
          <w:sz w:val="20"/>
          <w:szCs w:val="20"/>
          <w:lang w:val="en"/>
        </w:rPr>
        <w:fldChar w:fldCharType="begin"/>
      </w:r>
      <w:r w:rsidR="00E51E0A" w:rsidRPr="002C0BF6">
        <w:rPr>
          <w:rFonts w:ascii="Arial" w:eastAsia="Times New Roman" w:hAnsi="Arial" w:cs="Arial"/>
          <w:sz w:val="20"/>
          <w:szCs w:val="20"/>
          <w:lang w:val="en"/>
        </w:rPr>
        <w:instrText xml:space="preserve"> HYPERLINK "http://en.wikipedia.org/wiki/Pollution" \o "Pollution" </w:instrText>
      </w:r>
      <w:r w:rsidR="00E51E0A" w:rsidRPr="002C0BF6">
        <w:rPr>
          <w:rFonts w:ascii="Arial" w:eastAsia="Times New Roman" w:hAnsi="Arial" w:cs="Arial"/>
          <w:sz w:val="20"/>
          <w:szCs w:val="20"/>
          <w:lang w:val="en"/>
        </w:rPr>
        <w:fldChar w:fldCharType="separate"/>
      </w:r>
      <w:ins w:id="214" w:author="Beverley Bahlmann" w:date="2012-03-12T15:56:00Z">
        <w:r w:rsidR="00E51E0A" w:rsidRPr="002C0BF6">
          <w:rPr>
            <w:rFonts w:ascii="Arial" w:eastAsia="Times New Roman" w:hAnsi="Arial" w:cs="Arial"/>
            <w:sz w:val="20"/>
            <w:szCs w:val="20"/>
            <w:lang w:val="en"/>
          </w:rPr>
          <w:t>greenhouse</w:t>
        </w:r>
        <w:r w:rsidR="00E51E0A" w:rsidRPr="002C0BF6">
          <w:rPr>
            <w:rFonts w:ascii="Arial" w:eastAsia="Times New Roman" w:hAnsi="Arial" w:cs="Arial"/>
            <w:sz w:val="20"/>
            <w:szCs w:val="20"/>
            <w:lang w:val="en"/>
          </w:rPr>
          <w:fldChar w:fldCharType="end"/>
        </w:r>
        <w:r w:rsidR="00E51E0A" w:rsidRPr="002C0BF6">
          <w:rPr>
            <w:rFonts w:ascii="Arial" w:eastAsia="Times New Roman" w:hAnsi="Arial" w:cs="Arial"/>
            <w:sz w:val="20"/>
            <w:szCs w:val="20"/>
            <w:lang w:val="en"/>
          </w:rPr>
          <w:t xml:space="preserve"> gases by providing </w:t>
        </w:r>
      </w:ins>
      <w:r w:rsidR="00E51E0A" w:rsidRPr="002C0BF6">
        <w:rPr>
          <w:rFonts w:ascii="Arial" w:eastAsia="Times New Roman" w:hAnsi="Arial" w:cs="Arial"/>
          <w:sz w:val="20"/>
          <w:szCs w:val="20"/>
          <w:lang w:val="en"/>
        </w:rPr>
        <w:fldChar w:fldCharType="begin"/>
      </w:r>
      <w:r w:rsidR="00E51E0A" w:rsidRPr="002C0BF6">
        <w:rPr>
          <w:rFonts w:ascii="Arial" w:eastAsia="Times New Roman" w:hAnsi="Arial" w:cs="Arial"/>
          <w:sz w:val="20"/>
          <w:szCs w:val="20"/>
          <w:lang w:val="en"/>
        </w:rPr>
        <w:instrText xml:space="preserve"> HYPERLINK "http://en.wikipedia.org/wiki/Economics" \o "Economics" </w:instrText>
      </w:r>
      <w:r w:rsidR="00E51E0A" w:rsidRPr="002C0BF6">
        <w:rPr>
          <w:rFonts w:ascii="Arial" w:eastAsia="Times New Roman" w:hAnsi="Arial" w:cs="Arial"/>
          <w:sz w:val="20"/>
          <w:szCs w:val="20"/>
          <w:lang w:val="en"/>
        </w:rPr>
        <w:fldChar w:fldCharType="separate"/>
      </w:r>
      <w:ins w:id="215" w:author="Beverley Bahlmann" w:date="2012-03-12T15:56:00Z">
        <w:r w:rsidR="00E51E0A" w:rsidRPr="002C0BF6">
          <w:rPr>
            <w:rFonts w:ascii="Arial" w:eastAsia="Times New Roman" w:hAnsi="Arial" w:cs="Arial"/>
            <w:sz w:val="20"/>
            <w:szCs w:val="20"/>
            <w:lang w:val="en"/>
          </w:rPr>
          <w:t>economic</w:t>
        </w:r>
        <w:r w:rsidR="00E51E0A" w:rsidRPr="002C0BF6">
          <w:rPr>
            <w:rFonts w:ascii="Arial" w:eastAsia="Times New Roman" w:hAnsi="Arial" w:cs="Arial"/>
            <w:sz w:val="20"/>
            <w:szCs w:val="20"/>
            <w:lang w:val="en"/>
          </w:rPr>
          <w:fldChar w:fldCharType="end"/>
        </w:r>
        <w:r w:rsidR="00E51E0A" w:rsidRPr="002C0BF6">
          <w:rPr>
            <w:rFonts w:ascii="Arial" w:eastAsia="Times New Roman" w:hAnsi="Arial" w:cs="Arial"/>
            <w:sz w:val="20"/>
            <w:szCs w:val="20"/>
            <w:lang w:val="en"/>
          </w:rPr>
          <w:t xml:space="preserve"> </w:t>
        </w:r>
      </w:ins>
      <w:r w:rsidR="00E51E0A" w:rsidRPr="002C0BF6">
        <w:rPr>
          <w:rFonts w:ascii="Arial" w:eastAsia="Times New Roman" w:hAnsi="Arial" w:cs="Arial"/>
          <w:sz w:val="20"/>
          <w:szCs w:val="20"/>
          <w:lang w:val="en"/>
        </w:rPr>
        <w:fldChar w:fldCharType="begin"/>
      </w:r>
      <w:r w:rsidR="00E51E0A" w:rsidRPr="002C0BF6">
        <w:rPr>
          <w:rFonts w:ascii="Arial" w:eastAsia="Times New Roman" w:hAnsi="Arial" w:cs="Arial"/>
          <w:sz w:val="20"/>
          <w:szCs w:val="20"/>
          <w:lang w:val="en"/>
        </w:rPr>
        <w:instrText xml:space="preserve"> HYPERLINK "http://en.wikipedia.org/wiki/Incentive" \o "Incentive" </w:instrText>
      </w:r>
      <w:r w:rsidR="00E51E0A" w:rsidRPr="002C0BF6">
        <w:rPr>
          <w:rFonts w:ascii="Arial" w:eastAsia="Times New Roman" w:hAnsi="Arial" w:cs="Arial"/>
          <w:sz w:val="20"/>
          <w:szCs w:val="20"/>
          <w:lang w:val="en"/>
        </w:rPr>
        <w:fldChar w:fldCharType="separate"/>
      </w:r>
      <w:ins w:id="216" w:author="Beverley Bahlmann" w:date="2012-03-12T15:56:00Z">
        <w:r w:rsidR="00E51E0A" w:rsidRPr="002C0BF6">
          <w:rPr>
            <w:rFonts w:ascii="Arial" w:eastAsia="Times New Roman" w:hAnsi="Arial" w:cs="Arial"/>
            <w:sz w:val="20"/>
            <w:szCs w:val="20"/>
            <w:lang w:val="en"/>
          </w:rPr>
          <w:t>incentives</w:t>
        </w:r>
        <w:r w:rsidR="00E51E0A" w:rsidRPr="002C0BF6">
          <w:rPr>
            <w:rFonts w:ascii="Arial" w:eastAsia="Times New Roman" w:hAnsi="Arial" w:cs="Arial"/>
            <w:sz w:val="20"/>
            <w:szCs w:val="20"/>
            <w:lang w:val="en"/>
          </w:rPr>
          <w:fldChar w:fldCharType="end"/>
        </w:r>
        <w:r w:rsidR="00E51E0A" w:rsidRPr="002C0BF6">
          <w:rPr>
            <w:rFonts w:ascii="Arial" w:eastAsia="Times New Roman" w:hAnsi="Arial" w:cs="Arial"/>
            <w:sz w:val="20"/>
            <w:szCs w:val="20"/>
            <w:lang w:val="en"/>
          </w:rPr>
          <w:t xml:space="preserve"> for achieving reductions in the emissions of </w:t>
        </w:r>
      </w:ins>
      <w:r w:rsidR="00E51E0A" w:rsidRPr="002C0BF6">
        <w:rPr>
          <w:rFonts w:ascii="Arial" w:eastAsia="Times New Roman" w:hAnsi="Arial" w:cs="Arial"/>
          <w:sz w:val="20"/>
          <w:szCs w:val="20"/>
          <w:lang w:val="en"/>
        </w:rPr>
        <w:fldChar w:fldCharType="begin"/>
      </w:r>
      <w:r w:rsidR="00E51E0A" w:rsidRPr="002C0BF6">
        <w:rPr>
          <w:rFonts w:ascii="Arial" w:eastAsia="Times New Roman" w:hAnsi="Arial" w:cs="Arial"/>
          <w:sz w:val="20"/>
          <w:szCs w:val="20"/>
          <w:lang w:val="en"/>
        </w:rPr>
        <w:instrText xml:space="preserve"> HYPERLINK "http://en.wikipedia.org/wiki/Pollutant" \o "Pollutant" </w:instrText>
      </w:r>
      <w:r w:rsidR="00E51E0A" w:rsidRPr="002C0BF6">
        <w:rPr>
          <w:rFonts w:ascii="Arial" w:eastAsia="Times New Roman" w:hAnsi="Arial" w:cs="Arial"/>
          <w:sz w:val="20"/>
          <w:szCs w:val="20"/>
          <w:lang w:val="en"/>
        </w:rPr>
        <w:fldChar w:fldCharType="separate"/>
      </w:r>
      <w:ins w:id="217" w:author="Beverley Bahlmann" w:date="2012-03-12T15:56:00Z">
        <w:r w:rsidR="00E51E0A" w:rsidRPr="002C0BF6">
          <w:rPr>
            <w:rFonts w:ascii="Arial" w:eastAsia="Times New Roman" w:hAnsi="Arial" w:cs="Arial"/>
            <w:sz w:val="20"/>
            <w:szCs w:val="20"/>
            <w:lang w:val="en"/>
          </w:rPr>
          <w:t>such</w:t>
        </w:r>
        <w:r w:rsidR="00E51E0A" w:rsidRPr="002C0BF6">
          <w:rPr>
            <w:rFonts w:ascii="Arial" w:eastAsia="Times New Roman" w:hAnsi="Arial" w:cs="Arial"/>
            <w:sz w:val="20"/>
            <w:szCs w:val="20"/>
            <w:lang w:val="en"/>
          </w:rPr>
          <w:fldChar w:fldCharType="end"/>
        </w:r>
        <w:r w:rsidR="00E51E0A" w:rsidRPr="002C0BF6">
          <w:rPr>
            <w:rFonts w:ascii="Arial" w:eastAsia="Times New Roman" w:hAnsi="Arial" w:cs="Arial"/>
            <w:sz w:val="20"/>
            <w:szCs w:val="20"/>
            <w:lang w:val="en"/>
          </w:rPr>
          <w:t xml:space="preserve"> gases. </w:t>
        </w:r>
      </w:ins>
    </w:p>
    <w:p w:rsidR="009E3154" w:rsidRPr="002C0BF6" w:rsidRDefault="009E3154" w:rsidP="00745241">
      <w:pPr>
        <w:pStyle w:val="IFACIndentedAlpha"/>
        <w:rPr>
          <w:rFonts w:ascii="Arial" w:hAnsi="Arial" w:cs="Arial"/>
          <w:sz w:val="20"/>
          <w:szCs w:val="20"/>
        </w:rPr>
      </w:pPr>
      <w:r w:rsidRPr="002C0BF6">
        <w:rPr>
          <w:rFonts w:ascii="Arial" w:hAnsi="Arial" w:cs="Arial"/>
          <w:sz w:val="20"/>
          <w:szCs w:val="20"/>
        </w:rPr>
        <w:t>(</w:t>
      </w:r>
      <w:ins w:id="218" w:author="Beverley Bahlmann" w:date="2012-03-13T15:38:00Z">
        <w:r w:rsidR="009C4981" w:rsidRPr="002C0BF6">
          <w:rPr>
            <w:rFonts w:ascii="Arial" w:hAnsi="Arial" w:cs="Arial"/>
            <w:sz w:val="20"/>
            <w:szCs w:val="20"/>
          </w:rPr>
          <w:t>j</w:t>
        </w:r>
      </w:ins>
      <w:del w:id="219" w:author="Beverley Bahlmann" w:date="2012-03-13T15:37:00Z">
        <w:r w:rsidR="00557E3E" w:rsidRPr="002C0BF6" w:rsidDel="009C4981">
          <w:rPr>
            <w:rFonts w:ascii="Arial" w:hAnsi="Arial" w:cs="Arial"/>
            <w:sz w:val="20"/>
            <w:szCs w:val="20"/>
          </w:rPr>
          <w:delText>g</w:delText>
        </w:r>
      </w:del>
      <w:r w:rsidR="00D41709" w:rsidRPr="002C0BF6">
        <w:rPr>
          <w:rFonts w:ascii="Arial" w:hAnsi="Arial" w:cs="Arial"/>
          <w:sz w:val="20"/>
          <w:szCs w:val="20"/>
        </w:rPr>
        <w:t>)</w:t>
      </w:r>
      <w:r w:rsidR="00D41709" w:rsidRPr="002C0BF6">
        <w:rPr>
          <w:rFonts w:ascii="Arial" w:hAnsi="Arial" w:cs="Arial"/>
          <w:sz w:val="20"/>
          <w:szCs w:val="20"/>
        </w:rPr>
        <w:tab/>
        <w:t>Entity</w:t>
      </w:r>
      <w:r w:rsidR="00B47092" w:rsidRPr="002C0BF6">
        <w:rPr>
          <w:rFonts w:ascii="Arial" w:hAnsi="Arial" w:cs="Arial"/>
          <w:spacing w:val="-4"/>
          <w:sz w:val="20"/>
          <w:szCs w:val="20"/>
        </w:rPr>
        <w:t xml:space="preserve"> – </w:t>
      </w:r>
      <w:r w:rsidRPr="002C0BF6">
        <w:rPr>
          <w:rFonts w:ascii="Arial" w:hAnsi="Arial" w:cs="Arial"/>
          <w:sz w:val="20"/>
          <w:szCs w:val="20"/>
        </w:rPr>
        <w:t xml:space="preserve">The legal entity, economic entity, or the identifiable portion of a legal or economic entity (for example, a single factory or other form of facility, such as a land fill site), or combination of legal or other entities or portions of those entities (for example, a joint venture) to which the emissions in the GHG statement relate. </w:t>
      </w:r>
    </w:p>
    <w:p w:rsidR="009E3154" w:rsidRPr="002C0BF6" w:rsidRDefault="009E3154" w:rsidP="00745241">
      <w:pPr>
        <w:pStyle w:val="IFACIndentedAlpha"/>
        <w:rPr>
          <w:rFonts w:ascii="Arial" w:hAnsi="Arial" w:cs="Arial"/>
          <w:sz w:val="20"/>
          <w:szCs w:val="20"/>
        </w:rPr>
      </w:pPr>
      <w:r w:rsidRPr="002C0BF6">
        <w:rPr>
          <w:rFonts w:ascii="Arial" w:hAnsi="Arial" w:cs="Arial"/>
          <w:sz w:val="20"/>
          <w:szCs w:val="20"/>
        </w:rPr>
        <w:t>(</w:t>
      </w:r>
      <w:ins w:id="220" w:author="Beverley Bahlmann" w:date="2012-03-13T15:38:00Z">
        <w:r w:rsidR="009C4981" w:rsidRPr="002C0BF6">
          <w:rPr>
            <w:rFonts w:ascii="Arial" w:hAnsi="Arial" w:cs="Arial"/>
            <w:sz w:val="20"/>
            <w:szCs w:val="20"/>
          </w:rPr>
          <w:t>k</w:t>
        </w:r>
      </w:ins>
      <w:del w:id="221" w:author="Beverley Bahlmann" w:date="2012-03-13T15:38:00Z">
        <w:r w:rsidR="00557E3E" w:rsidRPr="002C0BF6" w:rsidDel="009C4981">
          <w:rPr>
            <w:rFonts w:ascii="Arial" w:hAnsi="Arial" w:cs="Arial"/>
            <w:sz w:val="20"/>
            <w:szCs w:val="20"/>
          </w:rPr>
          <w:delText>h</w:delText>
        </w:r>
      </w:del>
      <w:r w:rsidR="00D41709" w:rsidRPr="002C0BF6">
        <w:rPr>
          <w:rFonts w:ascii="Arial" w:hAnsi="Arial" w:cs="Arial"/>
          <w:sz w:val="20"/>
          <w:szCs w:val="20"/>
        </w:rPr>
        <w:t>)</w:t>
      </w:r>
      <w:r w:rsidR="00D41709" w:rsidRPr="002C0BF6">
        <w:rPr>
          <w:rFonts w:ascii="Arial" w:hAnsi="Arial" w:cs="Arial"/>
          <w:sz w:val="20"/>
          <w:szCs w:val="20"/>
        </w:rPr>
        <w:tab/>
        <w:t>Fraud</w:t>
      </w:r>
      <w:r w:rsidR="00B47092" w:rsidRPr="002C0BF6">
        <w:rPr>
          <w:rFonts w:ascii="Arial" w:hAnsi="Arial" w:cs="Arial"/>
          <w:spacing w:val="-4"/>
          <w:sz w:val="20"/>
          <w:szCs w:val="20"/>
        </w:rPr>
        <w:t xml:space="preserve"> – </w:t>
      </w:r>
      <w:r w:rsidRPr="002C0BF6">
        <w:rPr>
          <w:rFonts w:ascii="Arial" w:hAnsi="Arial" w:cs="Arial"/>
          <w:sz w:val="20"/>
          <w:szCs w:val="20"/>
        </w:rPr>
        <w:t xml:space="preserve">An intentional act by one or more individuals among management, those charged with governance, employees, or third parties, involving the use of deception to obtain an unjust or illegal advantage. </w:t>
      </w:r>
    </w:p>
    <w:p w:rsidR="001F387A" w:rsidRPr="002C0BF6" w:rsidRDefault="001F387A" w:rsidP="00745241">
      <w:pPr>
        <w:pStyle w:val="IFACIndentedAlpha"/>
        <w:rPr>
          <w:rFonts w:ascii="Arial" w:hAnsi="Arial" w:cs="Arial"/>
          <w:spacing w:val="-4"/>
          <w:sz w:val="20"/>
          <w:szCs w:val="20"/>
        </w:rPr>
      </w:pPr>
      <w:r w:rsidRPr="002C0BF6">
        <w:rPr>
          <w:rFonts w:ascii="Arial" w:hAnsi="Arial" w:cs="Arial"/>
          <w:spacing w:val="-4"/>
          <w:sz w:val="20"/>
          <w:szCs w:val="20"/>
        </w:rPr>
        <w:t>(</w:t>
      </w:r>
      <w:ins w:id="222" w:author="Beverley Bahlmann" w:date="2012-03-13T15:38:00Z">
        <w:r w:rsidR="009C4981" w:rsidRPr="002C0BF6">
          <w:rPr>
            <w:rFonts w:ascii="Arial" w:hAnsi="Arial" w:cs="Arial"/>
            <w:spacing w:val="-4"/>
            <w:sz w:val="20"/>
            <w:szCs w:val="20"/>
          </w:rPr>
          <w:t>l</w:t>
        </w:r>
      </w:ins>
      <w:del w:id="223" w:author="Beverley Bahlmann" w:date="2012-03-13T15:38:00Z">
        <w:r w:rsidR="00403751" w:rsidRPr="002C0BF6" w:rsidDel="009C4981">
          <w:rPr>
            <w:rFonts w:ascii="Arial" w:hAnsi="Arial" w:cs="Arial"/>
            <w:spacing w:val="-4"/>
            <w:sz w:val="20"/>
            <w:szCs w:val="20"/>
          </w:rPr>
          <w:delText>i</w:delText>
        </w:r>
      </w:del>
      <w:r w:rsidRPr="002C0BF6">
        <w:rPr>
          <w:rFonts w:ascii="Arial" w:hAnsi="Arial" w:cs="Arial"/>
          <w:spacing w:val="-4"/>
          <w:sz w:val="20"/>
          <w:szCs w:val="20"/>
        </w:rPr>
        <w:t>)</w:t>
      </w:r>
      <w:r w:rsidRPr="002C0BF6">
        <w:rPr>
          <w:rFonts w:ascii="Arial" w:hAnsi="Arial" w:cs="Arial"/>
          <w:spacing w:val="-4"/>
          <w:sz w:val="20"/>
          <w:szCs w:val="20"/>
        </w:rPr>
        <w:tab/>
      </w:r>
      <w:r w:rsidR="005B5A03" w:rsidRPr="002C0BF6">
        <w:rPr>
          <w:rFonts w:ascii="Arial" w:hAnsi="Arial" w:cs="Arial"/>
          <w:spacing w:val="-4"/>
          <w:sz w:val="20"/>
          <w:szCs w:val="20"/>
        </w:rPr>
        <w:t>Further procedures</w:t>
      </w:r>
      <w:r w:rsidR="00B47092" w:rsidRPr="002C0BF6">
        <w:rPr>
          <w:rFonts w:ascii="Arial" w:hAnsi="Arial" w:cs="Arial"/>
          <w:spacing w:val="-4"/>
          <w:sz w:val="20"/>
          <w:szCs w:val="20"/>
        </w:rPr>
        <w:t xml:space="preserve"> – </w:t>
      </w:r>
      <w:r w:rsidR="005B5A03" w:rsidRPr="002C0BF6">
        <w:rPr>
          <w:rFonts w:ascii="Arial" w:hAnsi="Arial" w:cs="Arial"/>
          <w:spacing w:val="-4"/>
          <w:sz w:val="20"/>
          <w:szCs w:val="20"/>
        </w:rPr>
        <w:t xml:space="preserve">Procedures performed in response to </w:t>
      </w:r>
      <w:r w:rsidR="00E33C44" w:rsidRPr="002C0BF6">
        <w:rPr>
          <w:rFonts w:ascii="Arial" w:hAnsi="Arial" w:cs="Arial"/>
          <w:spacing w:val="-4"/>
          <w:sz w:val="20"/>
          <w:szCs w:val="20"/>
        </w:rPr>
        <w:t>assessed</w:t>
      </w:r>
      <w:r w:rsidR="005B5A03" w:rsidRPr="002C0BF6">
        <w:rPr>
          <w:rFonts w:ascii="Arial" w:hAnsi="Arial" w:cs="Arial"/>
          <w:spacing w:val="-4"/>
          <w:sz w:val="20"/>
          <w:szCs w:val="20"/>
        </w:rPr>
        <w:t xml:space="preserve"> risks</w:t>
      </w:r>
      <w:r w:rsidR="006A73A6" w:rsidRPr="002C0BF6">
        <w:rPr>
          <w:rFonts w:ascii="Arial" w:hAnsi="Arial" w:cs="Arial"/>
          <w:spacing w:val="-4"/>
          <w:sz w:val="20"/>
          <w:szCs w:val="20"/>
        </w:rPr>
        <w:t xml:space="preserve"> of material misstatement</w:t>
      </w:r>
      <w:r w:rsidR="005B5A03" w:rsidRPr="002C0BF6">
        <w:rPr>
          <w:rFonts w:ascii="Arial" w:hAnsi="Arial" w:cs="Arial"/>
          <w:spacing w:val="-4"/>
          <w:sz w:val="20"/>
          <w:szCs w:val="20"/>
        </w:rPr>
        <w:t>, including tests of controls</w:t>
      </w:r>
      <w:r w:rsidR="0091326C" w:rsidRPr="002C0BF6">
        <w:rPr>
          <w:rFonts w:ascii="Arial" w:hAnsi="Arial" w:cs="Arial"/>
          <w:spacing w:val="-4"/>
          <w:sz w:val="20"/>
          <w:szCs w:val="20"/>
        </w:rPr>
        <w:t xml:space="preserve"> </w:t>
      </w:r>
      <w:r w:rsidR="00115C74" w:rsidRPr="002C0BF6">
        <w:rPr>
          <w:rFonts w:ascii="Arial" w:hAnsi="Arial" w:cs="Arial"/>
          <w:spacing w:val="-4"/>
          <w:sz w:val="20"/>
          <w:szCs w:val="20"/>
        </w:rPr>
        <w:t>(</w:t>
      </w:r>
      <w:r w:rsidR="0091326C" w:rsidRPr="002C0BF6">
        <w:rPr>
          <w:rFonts w:ascii="Arial" w:hAnsi="Arial" w:cs="Arial"/>
          <w:spacing w:val="-4"/>
          <w:sz w:val="20"/>
          <w:szCs w:val="20"/>
        </w:rPr>
        <w:t>if any</w:t>
      </w:r>
      <w:r w:rsidR="00115C74" w:rsidRPr="002C0BF6">
        <w:rPr>
          <w:rFonts w:ascii="Arial" w:hAnsi="Arial" w:cs="Arial"/>
          <w:spacing w:val="-4"/>
          <w:sz w:val="20"/>
          <w:szCs w:val="20"/>
        </w:rPr>
        <w:t>)</w:t>
      </w:r>
      <w:r w:rsidR="005B5A03" w:rsidRPr="002C0BF6">
        <w:rPr>
          <w:rFonts w:ascii="Arial" w:hAnsi="Arial" w:cs="Arial"/>
          <w:spacing w:val="-4"/>
          <w:sz w:val="20"/>
          <w:szCs w:val="20"/>
        </w:rPr>
        <w:t>, tests of details and analytical procedures.</w:t>
      </w:r>
    </w:p>
    <w:p w:rsidR="009E3154" w:rsidRPr="002C0BF6" w:rsidRDefault="009E3154" w:rsidP="00745241">
      <w:pPr>
        <w:pStyle w:val="IFACIndentedAlpha"/>
        <w:rPr>
          <w:rFonts w:ascii="Arial" w:hAnsi="Arial" w:cs="Arial"/>
          <w:sz w:val="20"/>
          <w:szCs w:val="20"/>
        </w:rPr>
      </w:pPr>
      <w:r w:rsidRPr="002C0BF6">
        <w:rPr>
          <w:rFonts w:ascii="Arial" w:hAnsi="Arial" w:cs="Arial"/>
          <w:sz w:val="20"/>
          <w:szCs w:val="20"/>
        </w:rPr>
        <w:lastRenderedPageBreak/>
        <w:t>(</w:t>
      </w:r>
      <w:ins w:id="224" w:author="Beverley Bahlmann" w:date="2012-03-13T15:38:00Z">
        <w:r w:rsidR="009C4981" w:rsidRPr="002C0BF6">
          <w:rPr>
            <w:rFonts w:ascii="Arial" w:hAnsi="Arial" w:cs="Arial"/>
            <w:sz w:val="20"/>
            <w:szCs w:val="20"/>
          </w:rPr>
          <w:t>m</w:t>
        </w:r>
      </w:ins>
      <w:del w:id="225" w:author="Beverley Bahlmann" w:date="2012-03-13T15:38:00Z">
        <w:r w:rsidR="00403751" w:rsidRPr="002C0BF6" w:rsidDel="009C4981">
          <w:rPr>
            <w:rFonts w:ascii="Arial" w:hAnsi="Arial" w:cs="Arial"/>
            <w:sz w:val="20"/>
            <w:szCs w:val="20"/>
          </w:rPr>
          <w:delText>j</w:delText>
        </w:r>
      </w:del>
      <w:r w:rsidR="00D41709" w:rsidRPr="002C0BF6">
        <w:rPr>
          <w:rFonts w:ascii="Arial" w:hAnsi="Arial" w:cs="Arial"/>
          <w:sz w:val="20"/>
          <w:szCs w:val="20"/>
        </w:rPr>
        <w:t>)</w:t>
      </w:r>
      <w:r w:rsidR="00D41709" w:rsidRPr="002C0BF6">
        <w:rPr>
          <w:rFonts w:ascii="Arial" w:hAnsi="Arial" w:cs="Arial"/>
          <w:sz w:val="20"/>
          <w:szCs w:val="20"/>
        </w:rPr>
        <w:tab/>
        <w:t>GHG statement</w:t>
      </w:r>
      <w:r w:rsidR="00B47092" w:rsidRPr="002C0BF6">
        <w:rPr>
          <w:rFonts w:ascii="Arial" w:hAnsi="Arial" w:cs="Arial"/>
          <w:spacing w:val="-4"/>
          <w:sz w:val="20"/>
          <w:szCs w:val="20"/>
        </w:rPr>
        <w:t xml:space="preserve"> – </w:t>
      </w:r>
      <w:r w:rsidRPr="002C0BF6">
        <w:rPr>
          <w:rFonts w:ascii="Arial" w:hAnsi="Arial" w:cs="Arial"/>
          <w:sz w:val="20"/>
          <w:szCs w:val="20"/>
        </w:rPr>
        <w:t>A statement setting out constituent elements and quantifying an entity</w:t>
      </w:r>
      <w:r w:rsidR="00B23E35" w:rsidRPr="002C0BF6">
        <w:rPr>
          <w:rFonts w:ascii="Arial" w:hAnsi="Arial" w:cs="Arial"/>
          <w:sz w:val="20"/>
          <w:szCs w:val="20"/>
        </w:rPr>
        <w:t>’</w:t>
      </w:r>
      <w:r w:rsidRPr="002C0BF6">
        <w:rPr>
          <w:rFonts w:ascii="Arial" w:hAnsi="Arial" w:cs="Arial"/>
          <w:sz w:val="20"/>
          <w:szCs w:val="20"/>
        </w:rPr>
        <w:t>s GHG emissions for a period</w:t>
      </w:r>
      <w:ins w:id="226" w:author="Beverley Bahlmann" w:date="2012-03-13T17:42:00Z">
        <w:r w:rsidR="00D6235C" w:rsidRPr="002C0BF6">
          <w:rPr>
            <w:rFonts w:ascii="Arial" w:hAnsi="Arial" w:cs="Arial"/>
            <w:sz w:val="20"/>
            <w:szCs w:val="20"/>
          </w:rPr>
          <w:t xml:space="preserve"> (sometimes known as an emissions inventory)</w:t>
        </w:r>
      </w:ins>
      <w:r w:rsidRPr="002C0BF6">
        <w:rPr>
          <w:rFonts w:ascii="Arial" w:hAnsi="Arial" w:cs="Arial"/>
          <w:sz w:val="20"/>
          <w:szCs w:val="20"/>
        </w:rPr>
        <w:t xml:space="preserve"> and</w:t>
      </w:r>
      <w:r w:rsidR="00941200" w:rsidRPr="002C0BF6">
        <w:rPr>
          <w:rFonts w:ascii="Arial" w:hAnsi="Arial" w:cs="Arial"/>
          <w:sz w:val="20"/>
          <w:szCs w:val="20"/>
        </w:rPr>
        <w:t>,</w:t>
      </w:r>
      <w:r w:rsidRPr="002C0BF6">
        <w:rPr>
          <w:rFonts w:ascii="Arial" w:hAnsi="Arial" w:cs="Arial"/>
          <w:sz w:val="20"/>
          <w:szCs w:val="20"/>
        </w:rPr>
        <w:t xml:space="preserve"> where applicable, comparative</w:t>
      </w:r>
      <w:r w:rsidR="004538B2" w:rsidRPr="002C0BF6">
        <w:rPr>
          <w:rFonts w:ascii="Arial" w:hAnsi="Arial" w:cs="Arial"/>
          <w:sz w:val="20"/>
          <w:szCs w:val="20"/>
        </w:rPr>
        <w:t xml:space="preserve"> information</w:t>
      </w:r>
      <w:r w:rsidRPr="002C0BF6">
        <w:rPr>
          <w:rFonts w:ascii="Arial" w:hAnsi="Arial" w:cs="Arial"/>
          <w:sz w:val="20"/>
          <w:szCs w:val="20"/>
        </w:rPr>
        <w:t xml:space="preserve"> </w:t>
      </w:r>
      <w:del w:id="227" w:author="Beverley Bahlmann" w:date="2012-03-13T17:42:00Z">
        <w:r w:rsidRPr="002C0BF6" w:rsidDel="00D6235C">
          <w:rPr>
            <w:rFonts w:ascii="Arial" w:hAnsi="Arial" w:cs="Arial"/>
            <w:sz w:val="20"/>
            <w:szCs w:val="20"/>
          </w:rPr>
          <w:delText>(sometimes known as an emissions inventory)</w:delText>
        </w:r>
      </w:del>
      <w:del w:id="228" w:author="Beverley Bahlmann" w:date="2012-03-22T12:39:00Z">
        <w:r w:rsidRPr="002C0BF6" w:rsidDel="00614B48">
          <w:rPr>
            <w:rFonts w:ascii="Arial" w:hAnsi="Arial" w:cs="Arial"/>
            <w:sz w:val="20"/>
            <w:szCs w:val="20"/>
          </w:rPr>
          <w:delText xml:space="preserve"> </w:delText>
        </w:r>
      </w:del>
      <w:r w:rsidR="004E2199" w:rsidRPr="002C0BF6">
        <w:rPr>
          <w:rFonts w:ascii="Arial" w:hAnsi="Arial" w:cs="Arial"/>
          <w:sz w:val="20"/>
          <w:szCs w:val="20"/>
        </w:rPr>
        <w:t>and</w:t>
      </w:r>
      <w:r w:rsidRPr="002C0BF6">
        <w:rPr>
          <w:rFonts w:ascii="Arial" w:hAnsi="Arial" w:cs="Arial"/>
          <w:sz w:val="20"/>
          <w:szCs w:val="20"/>
        </w:rPr>
        <w:t xml:space="preserve"> explanatory notes including a summary of significant quantification and reporting policies. An entity</w:t>
      </w:r>
      <w:r w:rsidR="00B23E35" w:rsidRPr="002C0BF6">
        <w:rPr>
          <w:rFonts w:ascii="Arial" w:hAnsi="Arial" w:cs="Arial"/>
          <w:sz w:val="20"/>
          <w:szCs w:val="20"/>
        </w:rPr>
        <w:t>’</w:t>
      </w:r>
      <w:r w:rsidRPr="002C0BF6">
        <w:rPr>
          <w:rFonts w:ascii="Arial" w:hAnsi="Arial" w:cs="Arial"/>
          <w:sz w:val="20"/>
          <w:szCs w:val="20"/>
        </w:rPr>
        <w:t xml:space="preserve">s GHG statement may also include a categorized listing of removals or emissions deductions. </w:t>
      </w:r>
      <w:r w:rsidR="000C0A03" w:rsidRPr="002C0BF6">
        <w:rPr>
          <w:rFonts w:ascii="Arial" w:hAnsi="Arial" w:cs="Arial"/>
          <w:sz w:val="20"/>
          <w:szCs w:val="20"/>
        </w:rPr>
        <w:t xml:space="preserve">Where the engagement does not cover the entire GHG statement, the term </w:t>
      </w:r>
      <w:r w:rsidR="008A7C6F" w:rsidRPr="002C0BF6">
        <w:rPr>
          <w:rFonts w:ascii="Arial" w:hAnsi="Arial" w:cs="Arial"/>
          <w:sz w:val="20"/>
          <w:szCs w:val="20"/>
        </w:rPr>
        <w:t>“</w:t>
      </w:r>
      <w:r w:rsidR="000C0A03" w:rsidRPr="002C0BF6">
        <w:rPr>
          <w:rFonts w:ascii="Arial" w:hAnsi="Arial" w:cs="Arial"/>
          <w:sz w:val="20"/>
          <w:szCs w:val="20"/>
        </w:rPr>
        <w:t>GHG statement</w:t>
      </w:r>
      <w:r w:rsidR="008A7C6F" w:rsidRPr="002C0BF6">
        <w:rPr>
          <w:rFonts w:ascii="Arial" w:hAnsi="Arial" w:cs="Arial"/>
          <w:sz w:val="20"/>
          <w:szCs w:val="20"/>
        </w:rPr>
        <w:t>”</w:t>
      </w:r>
      <w:r w:rsidR="000C0A03" w:rsidRPr="002C0BF6">
        <w:rPr>
          <w:rFonts w:ascii="Arial" w:hAnsi="Arial" w:cs="Arial"/>
          <w:sz w:val="20"/>
          <w:szCs w:val="20"/>
        </w:rPr>
        <w:t xml:space="preserve"> is to be read as that portion that is covered by the engagement. </w:t>
      </w:r>
      <w:r w:rsidRPr="002C0BF6">
        <w:rPr>
          <w:rFonts w:ascii="Arial" w:hAnsi="Arial" w:cs="Arial"/>
          <w:sz w:val="20"/>
          <w:szCs w:val="20"/>
        </w:rPr>
        <w:t xml:space="preserve">The GHG statement is the </w:t>
      </w:r>
      <w:r w:rsidR="008A7C6F" w:rsidRPr="002C0BF6">
        <w:rPr>
          <w:rFonts w:ascii="Arial" w:hAnsi="Arial" w:cs="Arial"/>
          <w:sz w:val="20"/>
          <w:szCs w:val="20"/>
        </w:rPr>
        <w:t>“</w:t>
      </w:r>
      <w:r w:rsidRPr="002C0BF6">
        <w:rPr>
          <w:rFonts w:ascii="Arial" w:hAnsi="Arial" w:cs="Arial"/>
          <w:sz w:val="20"/>
          <w:szCs w:val="20"/>
        </w:rPr>
        <w:t>subject matter information</w:t>
      </w:r>
      <w:r w:rsidR="008A7C6F" w:rsidRPr="002C0BF6">
        <w:rPr>
          <w:rFonts w:ascii="Arial" w:hAnsi="Arial" w:cs="Arial"/>
          <w:sz w:val="20"/>
          <w:szCs w:val="20"/>
        </w:rPr>
        <w:t>”</w:t>
      </w:r>
      <w:r w:rsidRPr="002C0BF6">
        <w:rPr>
          <w:rFonts w:ascii="Arial" w:hAnsi="Arial" w:cs="Arial"/>
          <w:sz w:val="20"/>
          <w:szCs w:val="20"/>
        </w:rPr>
        <w:t xml:space="preserve"> of the engagement.</w:t>
      </w:r>
      <w:r w:rsidRPr="002C0BF6">
        <w:rPr>
          <w:rStyle w:val="FootnoteReference"/>
          <w:rFonts w:ascii="Arial" w:hAnsi="Arial" w:cs="Arial"/>
          <w:sz w:val="20"/>
          <w:szCs w:val="20"/>
        </w:rPr>
        <w:footnoteReference w:id="9"/>
      </w:r>
    </w:p>
    <w:p w:rsidR="009E3154" w:rsidRPr="002C0BF6" w:rsidRDefault="009E3154" w:rsidP="00745241">
      <w:pPr>
        <w:pStyle w:val="IFACIndentedAlpha"/>
        <w:rPr>
          <w:rFonts w:ascii="Arial" w:hAnsi="Arial" w:cs="Arial"/>
          <w:spacing w:val="-2"/>
          <w:sz w:val="20"/>
          <w:szCs w:val="20"/>
        </w:rPr>
      </w:pPr>
      <w:r w:rsidRPr="002C0BF6">
        <w:rPr>
          <w:rFonts w:ascii="Arial" w:hAnsi="Arial" w:cs="Arial"/>
          <w:spacing w:val="-4"/>
          <w:sz w:val="20"/>
          <w:szCs w:val="20"/>
        </w:rPr>
        <w:t>(</w:t>
      </w:r>
      <w:ins w:id="229" w:author="Beverley Bahlmann" w:date="2012-03-13T15:38:00Z">
        <w:r w:rsidR="009C4981" w:rsidRPr="002C0BF6">
          <w:rPr>
            <w:rFonts w:ascii="Arial" w:hAnsi="Arial" w:cs="Arial"/>
            <w:spacing w:val="-4"/>
            <w:sz w:val="20"/>
            <w:szCs w:val="20"/>
          </w:rPr>
          <w:t>n</w:t>
        </w:r>
      </w:ins>
      <w:del w:id="230" w:author="Beverley Bahlmann" w:date="2012-03-13T15:38:00Z">
        <w:r w:rsidR="00403751" w:rsidRPr="002C0BF6" w:rsidDel="009C4981">
          <w:rPr>
            <w:rFonts w:ascii="Arial" w:hAnsi="Arial" w:cs="Arial"/>
            <w:spacing w:val="-4"/>
            <w:sz w:val="20"/>
            <w:szCs w:val="20"/>
          </w:rPr>
          <w:delText>k</w:delText>
        </w:r>
      </w:del>
      <w:r w:rsidR="00D41709" w:rsidRPr="002C0BF6">
        <w:rPr>
          <w:rFonts w:ascii="Arial" w:hAnsi="Arial" w:cs="Arial"/>
          <w:spacing w:val="-4"/>
          <w:sz w:val="20"/>
          <w:szCs w:val="20"/>
        </w:rPr>
        <w:t>)</w:t>
      </w:r>
      <w:r w:rsidR="00D41709" w:rsidRPr="002C0BF6">
        <w:rPr>
          <w:rFonts w:ascii="Arial" w:hAnsi="Arial" w:cs="Arial"/>
          <w:spacing w:val="-4"/>
          <w:sz w:val="20"/>
          <w:szCs w:val="20"/>
        </w:rPr>
        <w:tab/>
        <w:t>Greenhouse gases (</w:t>
      </w:r>
      <w:r w:rsidR="00D41709" w:rsidRPr="002C0BF6">
        <w:rPr>
          <w:rFonts w:ascii="Arial" w:hAnsi="Arial" w:cs="Arial"/>
          <w:spacing w:val="-6"/>
          <w:sz w:val="20"/>
          <w:szCs w:val="20"/>
        </w:rPr>
        <w:t>GHGs</w:t>
      </w:r>
      <w:r w:rsidR="00D41709" w:rsidRPr="002C0BF6">
        <w:rPr>
          <w:rFonts w:ascii="Arial" w:hAnsi="Arial" w:cs="Arial"/>
          <w:spacing w:val="-4"/>
          <w:sz w:val="20"/>
          <w:szCs w:val="20"/>
        </w:rPr>
        <w:t>)</w:t>
      </w:r>
      <w:r w:rsidR="00B47092" w:rsidRPr="002C0BF6">
        <w:rPr>
          <w:rFonts w:ascii="Arial" w:hAnsi="Arial" w:cs="Arial"/>
          <w:spacing w:val="-4"/>
          <w:sz w:val="20"/>
          <w:szCs w:val="20"/>
        </w:rPr>
        <w:t xml:space="preserve"> – </w:t>
      </w:r>
      <w:r w:rsidRPr="002C0BF6">
        <w:rPr>
          <w:rFonts w:ascii="Arial" w:hAnsi="Arial" w:cs="Arial"/>
          <w:spacing w:val="-4"/>
          <w:sz w:val="20"/>
          <w:szCs w:val="20"/>
        </w:rPr>
        <w:t>Carbon dioxide (</w:t>
      </w:r>
      <w:r w:rsidRPr="002C0BF6">
        <w:rPr>
          <w:rFonts w:ascii="Arial" w:hAnsi="Arial" w:cs="Arial"/>
          <w:spacing w:val="-6"/>
          <w:sz w:val="20"/>
          <w:szCs w:val="20"/>
        </w:rPr>
        <w:t>CO</w:t>
      </w:r>
      <w:r w:rsidRPr="002C0BF6">
        <w:rPr>
          <w:rFonts w:ascii="Arial" w:hAnsi="Arial" w:cs="Arial"/>
          <w:spacing w:val="-6"/>
          <w:sz w:val="20"/>
          <w:szCs w:val="20"/>
          <w:vertAlign w:val="subscript"/>
        </w:rPr>
        <w:t>2</w:t>
      </w:r>
      <w:r w:rsidRPr="002C0BF6">
        <w:rPr>
          <w:rFonts w:ascii="Arial" w:hAnsi="Arial" w:cs="Arial"/>
          <w:spacing w:val="-4"/>
          <w:sz w:val="20"/>
          <w:szCs w:val="20"/>
        </w:rPr>
        <w:t xml:space="preserve">) and any other gases required by the applicable </w:t>
      </w:r>
      <w:r w:rsidRPr="002C0BF6">
        <w:rPr>
          <w:rFonts w:ascii="Arial" w:hAnsi="Arial" w:cs="Arial"/>
          <w:spacing w:val="-4"/>
          <w:kern w:val="0"/>
          <w:sz w:val="20"/>
          <w:szCs w:val="20"/>
          <w:lang w:bidi="ar-SA"/>
        </w:rPr>
        <w:t>criteria</w:t>
      </w:r>
      <w:r w:rsidRPr="002C0BF6">
        <w:rPr>
          <w:rFonts w:ascii="Arial" w:hAnsi="Arial" w:cs="Arial"/>
          <w:spacing w:val="-4"/>
          <w:sz w:val="20"/>
          <w:szCs w:val="20"/>
        </w:rPr>
        <w:t xml:space="preserve"> to be included in the GHG statement, such as: methane; nitrous oxide; </w:t>
      </w:r>
      <w:r w:rsidR="00B81B3B" w:rsidRPr="002C0BF6">
        <w:rPr>
          <w:rFonts w:ascii="Arial" w:hAnsi="Arial" w:cs="Arial"/>
          <w:spacing w:val="-4"/>
          <w:sz w:val="20"/>
          <w:szCs w:val="20"/>
        </w:rPr>
        <w:t>sulfur</w:t>
      </w:r>
      <w:r w:rsidRPr="002C0BF6">
        <w:rPr>
          <w:rFonts w:ascii="Arial" w:hAnsi="Arial" w:cs="Arial"/>
          <w:spacing w:val="-4"/>
          <w:sz w:val="20"/>
          <w:szCs w:val="20"/>
        </w:rPr>
        <w:t xml:space="preserve"> hexafluoride; </w:t>
      </w:r>
      <w:proofErr w:type="spellStart"/>
      <w:r w:rsidRPr="002C0BF6">
        <w:rPr>
          <w:rFonts w:ascii="Arial" w:hAnsi="Arial" w:cs="Arial"/>
          <w:spacing w:val="-4"/>
          <w:sz w:val="20"/>
          <w:szCs w:val="20"/>
        </w:rPr>
        <w:t>hydrofluorocarbons</w:t>
      </w:r>
      <w:proofErr w:type="spellEnd"/>
      <w:r w:rsidRPr="002C0BF6">
        <w:rPr>
          <w:rFonts w:ascii="Arial" w:hAnsi="Arial" w:cs="Arial"/>
          <w:spacing w:val="-4"/>
          <w:sz w:val="20"/>
          <w:szCs w:val="20"/>
        </w:rPr>
        <w:t xml:space="preserve">; </w:t>
      </w:r>
      <w:proofErr w:type="spellStart"/>
      <w:r w:rsidRPr="002C0BF6">
        <w:rPr>
          <w:rFonts w:ascii="Arial" w:hAnsi="Arial" w:cs="Arial"/>
          <w:spacing w:val="-4"/>
          <w:sz w:val="20"/>
          <w:szCs w:val="20"/>
        </w:rPr>
        <w:t>perfluorocarbons</w:t>
      </w:r>
      <w:proofErr w:type="spellEnd"/>
      <w:r w:rsidRPr="002C0BF6">
        <w:rPr>
          <w:rFonts w:ascii="Arial" w:hAnsi="Arial" w:cs="Arial"/>
          <w:spacing w:val="-4"/>
          <w:sz w:val="20"/>
          <w:szCs w:val="20"/>
        </w:rPr>
        <w:t xml:space="preserve">; and chlorofluorocarbons. </w:t>
      </w:r>
      <w:r w:rsidR="006D08DC" w:rsidRPr="002C0BF6">
        <w:rPr>
          <w:rFonts w:ascii="Arial" w:hAnsi="Arial" w:cs="Arial"/>
          <w:spacing w:val="-2"/>
          <w:sz w:val="20"/>
          <w:szCs w:val="20"/>
        </w:rPr>
        <w:t>G</w:t>
      </w:r>
      <w:r w:rsidRPr="002C0BF6">
        <w:rPr>
          <w:rFonts w:ascii="Arial" w:hAnsi="Arial" w:cs="Arial"/>
          <w:spacing w:val="-2"/>
          <w:sz w:val="20"/>
          <w:szCs w:val="20"/>
        </w:rPr>
        <w:t xml:space="preserve">ases </w:t>
      </w:r>
      <w:r w:rsidR="006D08DC" w:rsidRPr="002C0BF6">
        <w:rPr>
          <w:rFonts w:ascii="Arial" w:hAnsi="Arial" w:cs="Arial"/>
          <w:spacing w:val="-2"/>
          <w:sz w:val="20"/>
          <w:szCs w:val="20"/>
        </w:rPr>
        <w:t xml:space="preserve">other </w:t>
      </w:r>
      <w:r w:rsidR="003459F6" w:rsidRPr="002C0BF6">
        <w:rPr>
          <w:rFonts w:ascii="Arial" w:hAnsi="Arial" w:cs="Arial"/>
          <w:spacing w:val="-2"/>
          <w:sz w:val="20"/>
          <w:szCs w:val="20"/>
        </w:rPr>
        <w:t xml:space="preserve">than </w:t>
      </w:r>
      <w:r w:rsidR="006D08DC" w:rsidRPr="002C0BF6">
        <w:rPr>
          <w:rFonts w:ascii="Arial" w:hAnsi="Arial" w:cs="Arial"/>
          <w:spacing w:val="-2"/>
          <w:sz w:val="20"/>
          <w:szCs w:val="20"/>
        </w:rPr>
        <w:t xml:space="preserve">carbon dioxide </w:t>
      </w:r>
      <w:r w:rsidRPr="002C0BF6">
        <w:rPr>
          <w:rFonts w:ascii="Arial" w:hAnsi="Arial" w:cs="Arial"/>
          <w:spacing w:val="-2"/>
          <w:sz w:val="20"/>
          <w:szCs w:val="20"/>
        </w:rPr>
        <w:t>are often expressed in terms of carbon dioxide equivalents (CO</w:t>
      </w:r>
      <w:r w:rsidRPr="002C0BF6">
        <w:rPr>
          <w:rFonts w:ascii="Arial" w:hAnsi="Arial" w:cs="Arial"/>
          <w:spacing w:val="-2"/>
          <w:sz w:val="20"/>
          <w:szCs w:val="20"/>
          <w:vertAlign w:val="subscript"/>
        </w:rPr>
        <w:t>2</w:t>
      </w:r>
      <w:r w:rsidRPr="002C0BF6">
        <w:rPr>
          <w:rFonts w:ascii="Arial" w:hAnsi="Arial" w:cs="Arial"/>
          <w:spacing w:val="-2"/>
          <w:sz w:val="20"/>
          <w:szCs w:val="20"/>
        </w:rPr>
        <w:t>-e).</w:t>
      </w:r>
    </w:p>
    <w:p w:rsidR="009E3154" w:rsidRPr="002C0BF6" w:rsidRDefault="009E3154" w:rsidP="00745241">
      <w:pPr>
        <w:pStyle w:val="IFACIndentedAlpha"/>
        <w:rPr>
          <w:rFonts w:ascii="Arial" w:hAnsi="Arial" w:cs="Arial"/>
          <w:sz w:val="20"/>
          <w:szCs w:val="20"/>
        </w:rPr>
      </w:pPr>
      <w:r w:rsidRPr="002C0BF6">
        <w:rPr>
          <w:rFonts w:ascii="Arial" w:hAnsi="Arial" w:cs="Arial"/>
          <w:sz w:val="20"/>
          <w:szCs w:val="20"/>
        </w:rPr>
        <w:t>(</w:t>
      </w:r>
      <w:ins w:id="231" w:author="Beverley Bahlmann" w:date="2012-03-13T15:38:00Z">
        <w:r w:rsidR="009C4981" w:rsidRPr="002C0BF6">
          <w:rPr>
            <w:rFonts w:ascii="Arial" w:hAnsi="Arial" w:cs="Arial"/>
            <w:sz w:val="20"/>
            <w:szCs w:val="20"/>
          </w:rPr>
          <w:t>o</w:t>
        </w:r>
      </w:ins>
      <w:del w:id="232" w:author="Beverley Bahlmann" w:date="2012-03-13T15:38:00Z">
        <w:r w:rsidR="00403751" w:rsidRPr="002C0BF6" w:rsidDel="009C4981">
          <w:rPr>
            <w:rFonts w:ascii="Arial" w:hAnsi="Arial" w:cs="Arial"/>
            <w:sz w:val="20"/>
            <w:szCs w:val="20"/>
          </w:rPr>
          <w:delText>l</w:delText>
        </w:r>
      </w:del>
      <w:r w:rsidR="00D41709" w:rsidRPr="002C0BF6">
        <w:rPr>
          <w:rFonts w:ascii="Arial" w:hAnsi="Arial" w:cs="Arial"/>
          <w:sz w:val="20"/>
          <w:szCs w:val="20"/>
        </w:rPr>
        <w:t>)</w:t>
      </w:r>
      <w:r w:rsidR="00D41709" w:rsidRPr="002C0BF6">
        <w:rPr>
          <w:rFonts w:ascii="Arial" w:hAnsi="Arial" w:cs="Arial"/>
          <w:sz w:val="20"/>
          <w:szCs w:val="20"/>
        </w:rPr>
        <w:tab/>
        <w:t>Organizational boundary</w:t>
      </w:r>
      <w:r w:rsidR="00524CEB" w:rsidRPr="002C0BF6">
        <w:rPr>
          <w:rFonts w:ascii="Arial" w:hAnsi="Arial" w:cs="Arial"/>
          <w:spacing w:val="-4"/>
          <w:sz w:val="20"/>
          <w:szCs w:val="20"/>
        </w:rPr>
        <w:t xml:space="preserve"> – </w:t>
      </w:r>
      <w:r w:rsidRPr="002C0BF6">
        <w:rPr>
          <w:rFonts w:ascii="Arial" w:hAnsi="Arial" w:cs="Arial"/>
          <w:sz w:val="20"/>
          <w:szCs w:val="20"/>
        </w:rPr>
        <w:t xml:space="preserve">The boundary that determines which </w:t>
      </w:r>
      <w:r w:rsidR="00BE748C" w:rsidRPr="002C0BF6">
        <w:rPr>
          <w:rFonts w:ascii="Arial" w:hAnsi="Arial" w:cs="Arial"/>
          <w:sz w:val="20"/>
          <w:szCs w:val="20"/>
        </w:rPr>
        <w:t>operations</w:t>
      </w:r>
      <w:r w:rsidR="00BE748C" w:rsidRPr="002C0BF6">
        <w:rPr>
          <w:rFonts w:ascii="Arial" w:hAnsi="Arial" w:cs="Arial"/>
          <w:kern w:val="0"/>
          <w:sz w:val="20"/>
          <w:szCs w:val="20"/>
        </w:rPr>
        <w:t xml:space="preserve"> </w:t>
      </w:r>
      <w:r w:rsidRPr="002C0BF6">
        <w:rPr>
          <w:rFonts w:ascii="Arial" w:hAnsi="Arial" w:cs="Arial"/>
          <w:kern w:val="0"/>
          <w:sz w:val="20"/>
          <w:szCs w:val="20"/>
          <w:lang w:bidi="ar-SA"/>
        </w:rPr>
        <w:t>to include in the entity</w:t>
      </w:r>
      <w:r w:rsidR="00B23E35" w:rsidRPr="002C0BF6">
        <w:rPr>
          <w:rFonts w:ascii="Arial" w:hAnsi="Arial" w:cs="Arial"/>
          <w:kern w:val="0"/>
          <w:sz w:val="20"/>
          <w:szCs w:val="20"/>
          <w:lang w:bidi="ar-SA"/>
        </w:rPr>
        <w:t>’</w:t>
      </w:r>
      <w:r w:rsidRPr="002C0BF6">
        <w:rPr>
          <w:rFonts w:ascii="Arial" w:hAnsi="Arial" w:cs="Arial"/>
          <w:kern w:val="0"/>
          <w:sz w:val="20"/>
          <w:szCs w:val="20"/>
          <w:lang w:bidi="ar-SA"/>
        </w:rPr>
        <w:t>s GHG statement</w:t>
      </w:r>
      <w:r w:rsidR="00D41709" w:rsidRPr="002C0BF6">
        <w:rPr>
          <w:rFonts w:ascii="Arial" w:hAnsi="Arial" w:cs="Arial"/>
          <w:sz w:val="20"/>
          <w:szCs w:val="20"/>
        </w:rPr>
        <w:t>.</w:t>
      </w:r>
    </w:p>
    <w:p w:rsidR="005E5C8D" w:rsidRPr="002C0BF6" w:rsidRDefault="005E5C8D" w:rsidP="00745241">
      <w:pPr>
        <w:pStyle w:val="IFACIndentedAlpha"/>
        <w:rPr>
          <w:rFonts w:ascii="Arial" w:hAnsi="Arial" w:cs="Arial"/>
          <w:sz w:val="20"/>
          <w:szCs w:val="20"/>
        </w:rPr>
      </w:pPr>
      <w:r w:rsidRPr="002C0BF6">
        <w:rPr>
          <w:rFonts w:ascii="Arial" w:hAnsi="Arial" w:cs="Arial"/>
          <w:sz w:val="20"/>
          <w:szCs w:val="20"/>
        </w:rPr>
        <w:t>(</w:t>
      </w:r>
      <w:ins w:id="233" w:author="Beverley Bahlmann" w:date="2012-03-13T15:38:00Z">
        <w:r w:rsidR="009C4981" w:rsidRPr="002C0BF6">
          <w:rPr>
            <w:rFonts w:ascii="Arial" w:hAnsi="Arial" w:cs="Arial"/>
            <w:sz w:val="20"/>
            <w:szCs w:val="20"/>
          </w:rPr>
          <w:t>p</w:t>
        </w:r>
      </w:ins>
      <w:del w:id="234" w:author="Beverley Bahlmann" w:date="2012-03-13T15:38:00Z">
        <w:r w:rsidR="00403751" w:rsidRPr="002C0BF6" w:rsidDel="009C4981">
          <w:rPr>
            <w:rFonts w:ascii="Arial" w:hAnsi="Arial" w:cs="Arial"/>
            <w:sz w:val="20"/>
            <w:szCs w:val="20"/>
          </w:rPr>
          <w:delText>m</w:delText>
        </w:r>
      </w:del>
      <w:r w:rsidR="00D41709" w:rsidRPr="002C0BF6">
        <w:rPr>
          <w:rFonts w:ascii="Arial" w:hAnsi="Arial" w:cs="Arial"/>
          <w:sz w:val="20"/>
          <w:szCs w:val="20"/>
        </w:rPr>
        <w:t>)</w:t>
      </w:r>
      <w:r w:rsidR="00D41709" w:rsidRPr="002C0BF6">
        <w:rPr>
          <w:rFonts w:ascii="Arial" w:hAnsi="Arial" w:cs="Arial"/>
          <w:sz w:val="20"/>
          <w:szCs w:val="20"/>
        </w:rPr>
        <w:tab/>
        <w:t>Performance materiality</w:t>
      </w:r>
      <w:r w:rsidR="00524CEB" w:rsidRPr="002C0BF6">
        <w:rPr>
          <w:rFonts w:ascii="Arial" w:hAnsi="Arial" w:cs="Arial"/>
          <w:spacing w:val="-4"/>
          <w:sz w:val="20"/>
          <w:szCs w:val="20"/>
        </w:rPr>
        <w:t xml:space="preserve"> – </w:t>
      </w:r>
      <w:r w:rsidRPr="002C0BF6">
        <w:rPr>
          <w:rFonts w:ascii="Arial" w:hAnsi="Arial" w:cs="Arial"/>
          <w:sz w:val="20"/>
          <w:szCs w:val="20"/>
        </w:rPr>
        <w:t>The amount or amounts set by the practitioner at less than materiality for the</w:t>
      </w:r>
      <w:r w:rsidR="005A0278" w:rsidRPr="002C0BF6">
        <w:rPr>
          <w:rFonts w:ascii="Arial" w:hAnsi="Arial" w:cs="Arial"/>
          <w:sz w:val="20"/>
          <w:szCs w:val="20"/>
        </w:rPr>
        <w:t xml:space="preserve"> </w:t>
      </w:r>
      <w:r w:rsidRPr="002C0BF6">
        <w:rPr>
          <w:rFonts w:ascii="Arial" w:hAnsi="Arial" w:cs="Arial"/>
          <w:sz w:val="20"/>
          <w:szCs w:val="20"/>
        </w:rPr>
        <w:t>GHG statement to reduce to an appropriately low level the probability that the aggregate of uncorrected and undetected misstatements exceeds materiality for the GHG statement.</w:t>
      </w:r>
      <w:r w:rsidRPr="002C0BF6">
        <w:rPr>
          <w:rStyle w:val="FootnoteReference"/>
          <w:rFonts w:ascii="Arial" w:hAnsi="Arial" w:cs="Arial"/>
          <w:sz w:val="20"/>
          <w:szCs w:val="20"/>
        </w:rPr>
        <w:t xml:space="preserve"> </w:t>
      </w:r>
      <w:r w:rsidRPr="002C0BF6">
        <w:rPr>
          <w:rFonts w:ascii="Arial" w:hAnsi="Arial" w:cs="Arial"/>
          <w:sz w:val="20"/>
          <w:szCs w:val="20"/>
        </w:rPr>
        <w:t>If applicable, performance materiality also refers to the amount or amounts set by the practitioner at less than the materiality level or levels for particular types of emissions or disclosures.</w:t>
      </w:r>
    </w:p>
    <w:p w:rsidR="0042164F" w:rsidRPr="002C0BF6" w:rsidRDefault="0042164F" w:rsidP="00745241">
      <w:pPr>
        <w:pStyle w:val="IFACIndentedAlpha"/>
        <w:rPr>
          <w:rFonts w:ascii="Arial" w:hAnsi="Arial" w:cs="Arial"/>
          <w:sz w:val="20"/>
          <w:szCs w:val="20"/>
        </w:rPr>
      </w:pPr>
      <w:r w:rsidRPr="002C0BF6">
        <w:rPr>
          <w:rFonts w:ascii="Arial" w:hAnsi="Arial" w:cs="Arial"/>
          <w:sz w:val="20"/>
          <w:szCs w:val="20"/>
        </w:rPr>
        <w:t>(</w:t>
      </w:r>
      <w:ins w:id="235" w:author="Beverley Bahlmann" w:date="2012-03-13T15:38:00Z">
        <w:r w:rsidR="009C4981" w:rsidRPr="002C0BF6">
          <w:rPr>
            <w:rFonts w:ascii="Arial" w:hAnsi="Arial" w:cs="Arial"/>
            <w:sz w:val="20"/>
            <w:szCs w:val="20"/>
          </w:rPr>
          <w:t>q</w:t>
        </w:r>
      </w:ins>
      <w:del w:id="236" w:author="Beverley Bahlmann" w:date="2012-03-13T15:38:00Z">
        <w:r w:rsidR="00403751" w:rsidRPr="002C0BF6" w:rsidDel="009C4981">
          <w:rPr>
            <w:rFonts w:ascii="Arial" w:hAnsi="Arial" w:cs="Arial"/>
            <w:sz w:val="20"/>
            <w:szCs w:val="20"/>
          </w:rPr>
          <w:delText>n</w:delText>
        </w:r>
      </w:del>
      <w:r w:rsidR="00D41709" w:rsidRPr="002C0BF6">
        <w:rPr>
          <w:rFonts w:ascii="Arial" w:hAnsi="Arial" w:cs="Arial"/>
          <w:sz w:val="20"/>
          <w:szCs w:val="20"/>
        </w:rPr>
        <w:t>)</w:t>
      </w:r>
      <w:r w:rsidR="00D41709" w:rsidRPr="002C0BF6">
        <w:rPr>
          <w:rFonts w:ascii="Arial" w:hAnsi="Arial" w:cs="Arial"/>
          <w:sz w:val="20"/>
          <w:szCs w:val="20"/>
        </w:rPr>
        <w:tab/>
        <w:t>Purchased offset</w:t>
      </w:r>
      <w:r w:rsidR="00524CEB" w:rsidRPr="002C0BF6">
        <w:rPr>
          <w:rFonts w:ascii="Arial" w:hAnsi="Arial" w:cs="Arial"/>
          <w:spacing w:val="-4"/>
          <w:sz w:val="20"/>
          <w:szCs w:val="20"/>
        </w:rPr>
        <w:t xml:space="preserve"> – </w:t>
      </w:r>
      <w:r w:rsidR="006D08DC" w:rsidRPr="002C0BF6">
        <w:rPr>
          <w:rFonts w:ascii="Arial" w:hAnsi="Arial" w:cs="Arial"/>
          <w:sz w:val="20"/>
          <w:szCs w:val="20"/>
        </w:rPr>
        <w:t>An emissions deduction in which</w:t>
      </w:r>
      <w:r w:rsidR="0077130E" w:rsidRPr="002C0BF6">
        <w:rPr>
          <w:rFonts w:ascii="Arial" w:hAnsi="Arial" w:cs="Arial"/>
          <w:sz w:val="20"/>
          <w:szCs w:val="20"/>
        </w:rPr>
        <w:t xml:space="preserve"> </w:t>
      </w:r>
      <w:r w:rsidR="00115C74" w:rsidRPr="002C0BF6">
        <w:rPr>
          <w:rFonts w:ascii="Arial" w:hAnsi="Arial" w:cs="Arial"/>
          <w:sz w:val="20"/>
          <w:szCs w:val="20"/>
        </w:rPr>
        <w:t xml:space="preserve">the </w:t>
      </w:r>
      <w:r w:rsidR="0077130E" w:rsidRPr="002C0BF6">
        <w:rPr>
          <w:rFonts w:ascii="Arial" w:hAnsi="Arial" w:cs="Arial"/>
          <w:sz w:val="20"/>
          <w:szCs w:val="20"/>
        </w:rPr>
        <w:t xml:space="preserve">entity pays </w:t>
      </w:r>
      <w:r w:rsidR="00F1517C" w:rsidRPr="002C0BF6">
        <w:rPr>
          <w:rFonts w:ascii="Arial" w:hAnsi="Arial" w:cs="Arial"/>
          <w:sz w:val="20"/>
          <w:szCs w:val="20"/>
        </w:rPr>
        <w:t xml:space="preserve">for </w:t>
      </w:r>
      <w:r w:rsidR="00095785" w:rsidRPr="002C0BF6">
        <w:rPr>
          <w:rFonts w:ascii="Arial" w:hAnsi="Arial" w:cs="Arial"/>
          <w:sz w:val="20"/>
          <w:szCs w:val="20"/>
        </w:rPr>
        <w:t xml:space="preserve">the </w:t>
      </w:r>
      <w:r w:rsidR="00BA4A0B" w:rsidRPr="002C0BF6">
        <w:rPr>
          <w:rFonts w:ascii="Arial" w:hAnsi="Arial" w:cs="Arial"/>
          <w:sz w:val="20"/>
          <w:szCs w:val="20"/>
        </w:rPr>
        <w:t>lowering</w:t>
      </w:r>
      <w:r w:rsidR="00095785" w:rsidRPr="002C0BF6">
        <w:rPr>
          <w:rFonts w:ascii="Arial" w:hAnsi="Arial" w:cs="Arial"/>
          <w:sz w:val="20"/>
          <w:szCs w:val="20"/>
        </w:rPr>
        <w:t xml:space="preserve"> of</w:t>
      </w:r>
      <w:r w:rsidR="00BA4A0B" w:rsidRPr="002C0BF6">
        <w:rPr>
          <w:rFonts w:ascii="Arial" w:hAnsi="Arial" w:cs="Arial"/>
          <w:sz w:val="20"/>
          <w:szCs w:val="20"/>
        </w:rPr>
        <w:t xml:space="preserve"> </w:t>
      </w:r>
      <w:r w:rsidR="0077130E" w:rsidRPr="002C0BF6">
        <w:rPr>
          <w:rFonts w:ascii="Arial" w:hAnsi="Arial" w:cs="Arial"/>
          <w:sz w:val="20"/>
          <w:szCs w:val="20"/>
        </w:rPr>
        <w:t>another entity</w:t>
      </w:r>
      <w:r w:rsidR="00B23E35" w:rsidRPr="002C0BF6">
        <w:rPr>
          <w:rFonts w:ascii="Arial" w:hAnsi="Arial" w:cs="Arial"/>
          <w:sz w:val="20"/>
          <w:szCs w:val="20"/>
        </w:rPr>
        <w:t>’</w:t>
      </w:r>
      <w:r w:rsidR="000809C3" w:rsidRPr="002C0BF6">
        <w:rPr>
          <w:rFonts w:ascii="Arial" w:hAnsi="Arial" w:cs="Arial"/>
          <w:sz w:val="20"/>
          <w:szCs w:val="20"/>
        </w:rPr>
        <w:t>s</w:t>
      </w:r>
      <w:r w:rsidR="0077130E" w:rsidRPr="002C0BF6">
        <w:rPr>
          <w:rFonts w:ascii="Arial" w:hAnsi="Arial" w:cs="Arial"/>
          <w:sz w:val="20"/>
          <w:szCs w:val="20"/>
        </w:rPr>
        <w:t xml:space="preserve"> emissions</w:t>
      </w:r>
      <w:r w:rsidR="000809C3" w:rsidRPr="002C0BF6">
        <w:rPr>
          <w:rFonts w:ascii="Arial" w:hAnsi="Arial" w:cs="Arial"/>
          <w:sz w:val="20"/>
          <w:szCs w:val="20"/>
        </w:rPr>
        <w:t xml:space="preserve"> </w:t>
      </w:r>
      <w:r w:rsidR="0077130E" w:rsidRPr="002C0BF6">
        <w:rPr>
          <w:rFonts w:ascii="Arial" w:hAnsi="Arial" w:cs="Arial"/>
          <w:sz w:val="20"/>
          <w:szCs w:val="20"/>
        </w:rPr>
        <w:t xml:space="preserve">(emissions reductions) or </w:t>
      </w:r>
      <w:r w:rsidR="00095785" w:rsidRPr="002C0BF6">
        <w:rPr>
          <w:rFonts w:ascii="Arial" w:hAnsi="Arial" w:cs="Arial"/>
          <w:sz w:val="20"/>
          <w:szCs w:val="20"/>
        </w:rPr>
        <w:t xml:space="preserve">the </w:t>
      </w:r>
      <w:r w:rsidR="0077130E" w:rsidRPr="002C0BF6">
        <w:rPr>
          <w:rFonts w:ascii="Arial" w:hAnsi="Arial" w:cs="Arial"/>
          <w:sz w:val="20"/>
          <w:szCs w:val="20"/>
        </w:rPr>
        <w:t>increas</w:t>
      </w:r>
      <w:r w:rsidR="00BA4A0B" w:rsidRPr="002C0BF6">
        <w:rPr>
          <w:rFonts w:ascii="Arial" w:hAnsi="Arial" w:cs="Arial"/>
          <w:sz w:val="20"/>
          <w:szCs w:val="20"/>
        </w:rPr>
        <w:t>ing</w:t>
      </w:r>
      <w:r w:rsidR="0077130E" w:rsidRPr="002C0BF6">
        <w:rPr>
          <w:rFonts w:ascii="Arial" w:hAnsi="Arial" w:cs="Arial"/>
          <w:sz w:val="20"/>
          <w:szCs w:val="20"/>
        </w:rPr>
        <w:t xml:space="preserve"> </w:t>
      </w:r>
      <w:r w:rsidR="00095785" w:rsidRPr="002C0BF6">
        <w:rPr>
          <w:rFonts w:ascii="Arial" w:hAnsi="Arial" w:cs="Arial"/>
          <w:sz w:val="20"/>
          <w:szCs w:val="20"/>
        </w:rPr>
        <w:t>of</w:t>
      </w:r>
      <w:r w:rsidR="00417CCD" w:rsidRPr="002C0BF6">
        <w:rPr>
          <w:rFonts w:ascii="Arial" w:hAnsi="Arial" w:cs="Arial"/>
          <w:sz w:val="20"/>
          <w:szCs w:val="20"/>
        </w:rPr>
        <w:t xml:space="preserve"> </w:t>
      </w:r>
      <w:r w:rsidR="00471D0A" w:rsidRPr="002C0BF6">
        <w:rPr>
          <w:rFonts w:ascii="Arial" w:hAnsi="Arial" w:cs="Arial"/>
          <w:sz w:val="20"/>
          <w:szCs w:val="20"/>
        </w:rPr>
        <w:t>another entit</w:t>
      </w:r>
      <w:r w:rsidR="00417CCD" w:rsidRPr="002C0BF6">
        <w:rPr>
          <w:rFonts w:ascii="Arial" w:hAnsi="Arial" w:cs="Arial"/>
          <w:sz w:val="20"/>
          <w:szCs w:val="20"/>
        </w:rPr>
        <w:t>y</w:t>
      </w:r>
      <w:r w:rsidR="00B23E35" w:rsidRPr="002C0BF6">
        <w:rPr>
          <w:rFonts w:ascii="Arial" w:hAnsi="Arial" w:cs="Arial"/>
          <w:sz w:val="20"/>
          <w:szCs w:val="20"/>
        </w:rPr>
        <w:t>’</w:t>
      </w:r>
      <w:r w:rsidR="00471D0A" w:rsidRPr="002C0BF6">
        <w:rPr>
          <w:rFonts w:ascii="Arial" w:hAnsi="Arial" w:cs="Arial"/>
          <w:sz w:val="20"/>
          <w:szCs w:val="20"/>
        </w:rPr>
        <w:t xml:space="preserve">s </w:t>
      </w:r>
      <w:r w:rsidR="0077130E" w:rsidRPr="002C0BF6">
        <w:rPr>
          <w:rFonts w:ascii="Arial" w:hAnsi="Arial" w:cs="Arial"/>
          <w:sz w:val="20"/>
          <w:szCs w:val="20"/>
        </w:rPr>
        <w:t>removals (removal enhancements), compared to a hypothetical baseline.</w:t>
      </w:r>
      <w:r w:rsidR="00DA1F56" w:rsidRPr="002C0BF6">
        <w:rPr>
          <w:rFonts w:ascii="Arial" w:hAnsi="Arial" w:cs="Arial"/>
          <w:sz w:val="20"/>
          <w:szCs w:val="20"/>
        </w:rPr>
        <w:t xml:space="preserve"> (Ref: Para. </w:t>
      </w:r>
      <w:r w:rsidR="00785E28" w:rsidRPr="002C0BF6">
        <w:rPr>
          <w:rFonts w:ascii="Arial" w:hAnsi="Arial" w:cs="Arial"/>
          <w:sz w:val="20"/>
          <w:szCs w:val="20"/>
        </w:rPr>
        <w:t>A</w:t>
      </w:r>
      <w:r w:rsidR="00A36170" w:rsidRPr="002C0BF6">
        <w:rPr>
          <w:rFonts w:ascii="Arial" w:hAnsi="Arial" w:cs="Arial"/>
          <w:sz w:val="20"/>
          <w:szCs w:val="20"/>
        </w:rPr>
        <w:t>1</w:t>
      </w:r>
      <w:ins w:id="237" w:author="Beverley Bahlmann" w:date="2012-03-27T11:42:00Z">
        <w:r w:rsidR="00355574" w:rsidRPr="002C0BF6">
          <w:rPr>
            <w:rFonts w:ascii="Arial" w:hAnsi="Arial" w:cs="Arial"/>
            <w:sz w:val="20"/>
            <w:szCs w:val="20"/>
          </w:rPr>
          <w:t>3</w:t>
        </w:r>
      </w:ins>
      <w:del w:id="238" w:author="Beverley Bahlmann" w:date="2012-03-27T11:42:00Z">
        <w:r w:rsidR="00A36170" w:rsidRPr="002C0BF6" w:rsidDel="00355574">
          <w:rPr>
            <w:rFonts w:ascii="Arial" w:hAnsi="Arial" w:cs="Arial"/>
            <w:sz w:val="20"/>
            <w:szCs w:val="20"/>
          </w:rPr>
          <w:delText>2</w:delText>
        </w:r>
      </w:del>
      <w:r w:rsidR="00DA1F56" w:rsidRPr="002C0BF6">
        <w:rPr>
          <w:rFonts w:ascii="Arial" w:hAnsi="Arial" w:cs="Arial"/>
          <w:sz w:val="20"/>
          <w:szCs w:val="20"/>
        </w:rPr>
        <w:t>)</w:t>
      </w:r>
    </w:p>
    <w:p w:rsidR="009E3154" w:rsidRPr="002C0BF6" w:rsidRDefault="009E3154" w:rsidP="00745241">
      <w:pPr>
        <w:pStyle w:val="IFACIndentedAlpha"/>
        <w:rPr>
          <w:rFonts w:ascii="Arial" w:hAnsi="Arial" w:cs="Arial"/>
          <w:spacing w:val="-4"/>
          <w:sz w:val="20"/>
          <w:szCs w:val="20"/>
        </w:rPr>
      </w:pPr>
      <w:r w:rsidRPr="002C0BF6">
        <w:rPr>
          <w:rFonts w:ascii="Arial" w:hAnsi="Arial" w:cs="Arial"/>
          <w:spacing w:val="-4"/>
          <w:sz w:val="20"/>
          <w:szCs w:val="20"/>
        </w:rPr>
        <w:t>(</w:t>
      </w:r>
      <w:ins w:id="239" w:author="Beverley Bahlmann" w:date="2012-03-13T15:38:00Z">
        <w:r w:rsidR="009C4981" w:rsidRPr="002C0BF6">
          <w:rPr>
            <w:rFonts w:ascii="Arial" w:hAnsi="Arial" w:cs="Arial"/>
            <w:spacing w:val="-4"/>
            <w:sz w:val="20"/>
            <w:szCs w:val="20"/>
          </w:rPr>
          <w:t>r</w:t>
        </w:r>
      </w:ins>
      <w:del w:id="240" w:author="Beverley Bahlmann" w:date="2012-03-13T15:38:00Z">
        <w:r w:rsidR="00403751" w:rsidRPr="002C0BF6" w:rsidDel="009C4981">
          <w:rPr>
            <w:rFonts w:ascii="Arial" w:hAnsi="Arial" w:cs="Arial"/>
            <w:spacing w:val="-4"/>
            <w:sz w:val="20"/>
            <w:szCs w:val="20"/>
          </w:rPr>
          <w:delText>o</w:delText>
        </w:r>
      </w:del>
      <w:r w:rsidR="00D41709" w:rsidRPr="002C0BF6">
        <w:rPr>
          <w:rFonts w:ascii="Arial" w:hAnsi="Arial" w:cs="Arial"/>
          <w:spacing w:val="-4"/>
          <w:sz w:val="20"/>
          <w:szCs w:val="20"/>
        </w:rPr>
        <w:t>)</w:t>
      </w:r>
      <w:r w:rsidR="00D41709" w:rsidRPr="002C0BF6">
        <w:rPr>
          <w:rFonts w:ascii="Arial" w:hAnsi="Arial" w:cs="Arial"/>
          <w:spacing w:val="-4"/>
          <w:sz w:val="20"/>
          <w:szCs w:val="20"/>
        </w:rPr>
        <w:tab/>
        <w:t>Quantification</w:t>
      </w:r>
      <w:r w:rsidR="00524CEB" w:rsidRPr="002C0BF6">
        <w:rPr>
          <w:rFonts w:ascii="Arial" w:hAnsi="Arial" w:cs="Arial"/>
          <w:spacing w:val="-4"/>
          <w:sz w:val="20"/>
          <w:szCs w:val="20"/>
        </w:rPr>
        <w:t xml:space="preserve"> – </w:t>
      </w:r>
      <w:r w:rsidRPr="002C0BF6">
        <w:rPr>
          <w:rFonts w:ascii="Arial" w:hAnsi="Arial" w:cs="Arial"/>
          <w:spacing w:val="-4"/>
          <w:sz w:val="20"/>
          <w:szCs w:val="20"/>
        </w:rPr>
        <w:t xml:space="preserve">The process of </w:t>
      </w:r>
      <w:r w:rsidR="002F1087" w:rsidRPr="002C0BF6">
        <w:rPr>
          <w:rFonts w:ascii="Arial" w:hAnsi="Arial" w:cs="Arial"/>
          <w:spacing w:val="-4"/>
          <w:sz w:val="20"/>
          <w:szCs w:val="20"/>
        </w:rPr>
        <w:t xml:space="preserve">determining </w:t>
      </w:r>
      <w:r w:rsidR="00D870A9" w:rsidRPr="002C0BF6">
        <w:rPr>
          <w:rFonts w:ascii="Arial" w:hAnsi="Arial" w:cs="Arial"/>
          <w:spacing w:val="-4"/>
          <w:sz w:val="20"/>
          <w:szCs w:val="20"/>
        </w:rPr>
        <w:t>the</w:t>
      </w:r>
      <w:r w:rsidRPr="002C0BF6">
        <w:rPr>
          <w:rFonts w:ascii="Arial" w:hAnsi="Arial" w:cs="Arial"/>
          <w:spacing w:val="-4"/>
          <w:sz w:val="20"/>
          <w:szCs w:val="20"/>
        </w:rPr>
        <w:t xml:space="preserve"> quantity of GHGs </w:t>
      </w:r>
      <w:r w:rsidR="00D870A9" w:rsidRPr="002C0BF6">
        <w:rPr>
          <w:rFonts w:ascii="Arial" w:hAnsi="Arial" w:cs="Arial"/>
          <w:spacing w:val="-4"/>
          <w:sz w:val="20"/>
          <w:szCs w:val="20"/>
        </w:rPr>
        <w:t>that relate to the entity</w:t>
      </w:r>
      <w:r w:rsidR="00471BD0" w:rsidRPr="002C0BF6">
        <w:rPr>
          <w:rFonts w:ascii="Arial" w:hAnsi="Arial" w:cs="Arial"/>
          <w:spacing w:val="-4"/>
          <w:sz w:val="20"/>
          <w:szCs w:val="20"/>
        </w:rPr>
        <w:t>, either directly or indirectly,</w:t>
      </w:r>
      <w:r w:rsidR="00D870A9" w:rsidRPr="002C0BF6">
        <w:rPr>
          <w:rFonts w:ascii="Arial" w:hAnsi="Arial" w:cs="Arial"/>
          <w:spacing w:val="-4"/>
          <w:sz w:val="20"/>
          <w:szCs w:val="20"/>
        </w:rPr>
        <w:t xml:space="preserve"> </w:t>
      </w:r>
      <w:r w:rsidR="000C47B7" w:rsidRPr="002C0BF6">
        <w:rPr>
          <w:rFonts w:ascii="Arial" w:hAnsi="Arial" w:cs="Arial"/>
          <w:spacing w:val="-4"/>
          <w:sz w:val="20"/>
          <w:szCs w:val="20"/>
        </w:rPr>
        <w:t xml:space="preserve">as </w:t>
      </w:r>
      <w:r w:rsidR="002F1087" w:rsidRPr="002C0BF6">
        <w:rPr>
          <w:rFonts w:ascii="Arial" w:hAnsi="Arial" w:cs="Arial"/>
          <w:spacing w:val="-4"/>
          <w:sz w:val="20"/>
          <w:szCs w:val="20"/>
        </w:rPr>
        <w:t>emitted (</w:t>
      </w:r>
      <w:r w:rsidR="00471BD0" w:rsidRPr="002C0BF6">
        <w:rPr>
          <w:rFonts w:ascii="Arial" w:hAnsi="Arial" w:cs="Arial"/>
          <w:spacing w:val="-4"/>
          <w:sz w:val="20"/>
          <w:szCs w:val="20"/>
        </w:rPr>
        <w:t xml:space="preserve">or </w:t>
      </w:r>
      <w:r w:rsidR="002F1087" w:rsidRPr="002C0BF6">
        <w:rPr>
          <w:rFonts w:ascii="Arial" w:hAnsi="Arial" w:cs="Arial"/>
          <w:spacing w:val="-4"/>
          <w:sz w:val="20"/>
          <w:szCs w:val="20"/>
        </w:rPr>
        <w:t xml:space="preserve">removed) by </w:t>
      </w:r>
      <w:r w:rsidRPr="002C0BF6">
        <w:rPr>
          <w:rFonts w:ascii="Arial" w:hAnsi="Arial" w:cs="Arial"/>
          <w:spacing w:val="-4"/>
          <w:sz w:val="20"/>
          <w:szCs w:val="20"/>
        </w:rPr>
        <w:t>particular source</w:t>
      </w:r>
      <w:r w:rsidR="00E15A96" w:rsidRPr="002C0BF6">
        <w:rPr>
          <w:rFonts w:ascii="Arial" w:hAnsi="Arial" w:cs="Arial"/>
          <w:spacing w:val="-4"/>
          <w:sz w:val="20"/>
          <w:szCs w:val="20"/>
        </w:rPr>
        <w:t>s</w:t>
      </w:r>
      <w:r w:rsidRPr="002C0BF6">
        <w:rPr>
          <w:rFonts w:ascii="Arial" w:hAnsi="Arial" w:cs="Arial"/>
          <w:spacing w:val="-4"/>
          <w:sz w:val="20"/>
          <w:szCs w:val="20"/>
        </w:rPr>
        <w:t xml:space="preserve"> (or sink</w:t>
      </w:r>
      <w:r w:rsidR="00E15A96" w:rsidRPr="002C0BF6">
        <w:rPr>
          <w:rFonts w:ascii="Arial" w:hAnsi="Arial" w:cs="Arial"/>
          <w:spacing w:val="-4"/>
          <w:sz w:val="20"/>
          <w:szCs w:val="20"/>
        </w:rPr>
        <w:t>s</w:t>
      </w:r>
      <w:r w:rsidRPr="002C0BF6">
        <w:rPr>
          <w:rFonts w:ascii="Arial" w:hAnsi="Arial" w:cs="Arial"/>
          <w:spacing w:val="-4"/>
          <w:sz w:val="20"/>
          <w:szCs w:val="20"/>
        </w:rPr>
        <w:t>).</w:t>
      </w:r>
    </w:p>
    <w:p w:rsidR="009E3154" w:rsidRPr="002C0BF6" w:rsidRDefault="009E3154" w:rsidP="00745241">
      <w:pPr>
        <w:pStyle w:val="IFACIndentedAlpha"/>
        <w:rPr>
          <w:rFonts w:ascii="Arial" w:hAnsi="Arial" w:cs="Arial"/>
          <w:sz w:val="20"/>
          <w:szCs w:val="20"/>
        </w:rPr>
      </w:pPr>
      <w:r w:rsidRPr="002C0BF6">
        <w:rPr>
          <w:rFonts w:ascii="Arial" w:hAnsi="Arial" w:cs="Arial"/>
          <w:sz w:val="20"/>
          <w:szCs w:val="20"/>
        </w:rPr>
        <w:t>(</w:t>
      </w:r>
      <w:ins w:id="241" w:author="Beverley Bahlmann" w:date="2012-03-13T15:38:00Z">
        <w:r w:rsidR="009C4981" w:rsidRPr="002C0BF6">
          <w:rPr>
            <w:rFonts w:ascii="Arial" w:hAnsi="Arial" w:cs="Arial"/>
            <w:sz w:val="20"/>
            <w:szCs w:val="20"/>
          </w:rPr>
          <w:t>s</w:t>
        </w:r>
      </w:ins>
      <w:del w:id="242" w:author="Beverley Bahlmann" w:date="2012-03-13T15:38:00Z">
        <w:r w:rsidR="00403751" w:rsidRPr="002C0BF6" w:rsidDel="009C4981">
          <w:rPr>
            <w:rFonts w:ascii="Arial" w:hAnsi="Arial" w:cs="Arial"/>
            <w:sz w:val="20"/>
            <w:szCs w:val="20"/>
          </w:rPr>
          <w:delText>p</w:delText>
        </w:r>
      </w:del>
      <w:r w:rsidR="00D41709" w:rsidRPr="002C0BF6">
        <w:rPr>
          <w:rFonts w:ascii="Arial" w:hAnsi="Arial" w:cs="Arial"/>
          <w:sz w:val="20"/>
          <w:szCs w:val="20"/>
        </w:rPr>
        <w:t>)</w:t>
      </w:r>
      <w:r w:rsidR="00D41709" w:rsidRPr="002C0BF6">
        <w:rPr>
          <w:rFonts w:ascii="Arial" w:hAnsi="Arial" w:cs="Arial"/>
          <w:sz w:val="20"/>
          <w:szCs w:val="20"/>
        </w:rPr>
        <w:tab/>
        <w:t>Removal</w:t>
      </w:r>
      <w:r w:rsidR="00524CEB" w:rsidRPr="002C0BF6">
        <w:rPr>
          <w:rFonts w:ascii="Arial" w:hAnsi="Arial" w:cs="Arial"/>
          <w:spacing w:val="-4"/>
          <w:sz w:val="20"/>
          <w:szCs w:val="20"/>
        </w:rPr>
        <w:t xml:space="preserve"> – </w:t>
      </w:r>
      <w:r w:rsidR="009836BC" w:rsidRPr="002C0BF6">
        <w:rPr>
          <w:rFonts w:ascii="Arial" w:hAnsi="Arial" w:cs="Arial"/>
          <w:sz w:val="20"/>
          <w:szCs w:val="20"/>
        </w:rPr>
        <w:t xml:space="preserve">The </w:t>
      </w:r>
      <w:r w:rsidRPr="002C0BF6">
        <w:rPr>
          <w:rFonts w:ascii="Arial" w:hAnsi="Arial" w:cs="Arial"/>
          <w:sz w:val="20"/>
          <w:szCs w:val="20"/>
        </w:rPr>
        <w:t xml:space="preserve">GHGs </w:t>
      </w:r>
      <w:r w:rsidR="00671336" w:rsidRPr="002C0BF6">
        <w:rPr>
          <w:rFonts w:ascii="Arial" w:hAnsi="Arial" w:cs="Arial"/>
          <w:sz w:val="20"/>
          <w:szCs w:val="20"/>
        </w:rPr>
        <w:t xml:space="preserve">that </w:t>
      </w:r>
      <w:r w:rsidRPr="002C0BF6">
        <w:rPr>
          <w:rFonts w:ascii="Arial" w:hAnsi="Arial" w:cs="Arial"/>
          <w:sz w:val="20"/>
          <w:szCs w:val="20"/>
        </w:rPr>
        <w:t>the entity has</w:t>
      </w:r>
      <w:r w:rsidR="00FD3B8E" w:rsidRPr="002C0BF6">
        <w:rPr>
          <w:rFonts w:ascii="Arial" w:hAnsi="Arial" w:cs="Arial"/>
          <w:sz w:val="20"/>
          <w:szCs w:val="20"/>
        </w:rPr>
        <w:t>,</w:t>
      </w:r>
      <w:r w:rsidRPr="002C0BF6">
        <w:rPr>
          <w:rFonts w:ascii="Arial" w:hAnsi="Arial" w:cs="Arial"/>
          <w:sz w:val="20"/>
          <w:szCs w:val="20"/>
        </w:rPr>
        <w:t xml:space="preserve"> </w:t>
      </w:r>
      <w:r w:rsidR="00FD3B8E" w:rsidRPr="002C0BF6">
        <w:rPr>
          <w:rFonts w:ascii="Arial" w:hAnsi="Arial" w:cs="Arial"/>
          <w:sz w:val="20"/>
          <w:szCs w:val="20"/>
        </w:rPr>
        <w:t xml:space="preserve">during the period, </w:t>
      </w:r>
      <w:r w:rsidRPr="002C0BF6">
        <w:rPr>
          <w:rFonts w:ascii="Arial" w:hAnsi="Arial" w:cs="Arial"/>
          <w:sz w:val="20"/>
          <w:szCs w:val="20"/>
        </w:rPr>
        <w:t xml:space="preserve">removed from the atmosphere, or </w:t>
      </w:r>
      <w:r w:rsidR="009836BC" w:rsidRPr="002C0BF6">
        <w:rPr>
          <w:rFonts w:ascii="Arial" w:hAnsi="Arial" w:cs="Arial"/>
          <w:sz w:val="20"/>
          <w:szCs w:val="20"/>
        </w:rPr>
        <w:t>that would have been emitted to the atmosphere had they not been captured and channeled to a sink</w:t>
      </w:r>
      <w:r w:rsidRPr="002C0BF6">
        <w:rPr>
          <w:rFonts w:ascii="Arial" w:hAnsi="Arial" w:cs="Arial"/>
          <w:sz w:val="20"/>
          <w:szCs w:val="20"/>
        </w:rPr>
        <w:t xml:space="preserve">. (Ref: Para. </w:t>
      </w:r>
      <w:r w:rsidR="00A36170" w:rsidRPr="002C0BF6">
        <w:rPr>
          <w:rFonts w:ascii="Arial" w:hAnsi="Arial" w:cs="Arial"/>
          <w:sz w:val="20"/>
          <w:szCs w:val="20"/>
        </w:rPr>
        <w:t>A1</w:t>
      </w:r>
      <w:ins w:id="243" w:author="Beverley Bahlmann" w:date="2012-03-27T13:29:00Z">
        <w:r w:rsidR="000D2124" w:rsidRPr="002C0BF6">
          <w:rPr>
            <w:rFonts w:ascii="Arial" w:hAnsi="Arial" w:cs="Arial"/>
            <w:sz w:val="20"/>
            <w:szCs w:val="20"/>
          </w:rPr>
          <w:t>4</w:t>
        </w:r>
      </w:ins>
      <w:del w:id="244" w:author="Beverley Bahlmann" w:date="2012-03-27T13:28:00Z">
        <w:r w:rsidR="00A36170" w:rsidRPr="002C0BF6" w:rsidDel="000D2124">
          <w:rPr>
            <w:rFonts w:ascii="Arial" w:hAnsi="Arial" w:cs="Arial"/>
            <w:sz w:val="20"/>
            <w:szCs w:val="20"/>
          </w:rPr>
          <w:delText>3</w:delText>
        </w:r>
      </w:del>
      <w:r w:rsidRPr="002C0BF6">
        <w:rPr>
          <w:rFonts w:ascii="Arial" w:hAnsi="Arial" w:cs="Arial"/>
          <w:sz w:val="20"/>
          <w:szCs w:val="20"/>
        </w:rPr>
        <w:t>)</w:t>
      </w:r>
    </w:p>
    <w:p w:rsidR="00701D58" w:rsidRPr="002C0BF6" w:rsidRDefault="00701D58" w:rsidP="00745241">
      <w:pPr>
        <w:pStyle w:val="IFACIndentedAlpha"/>
        <w:rPr>
          <w:rFonts w:ascii="Arial" w:hAnsi="Arial" w:cs="Arial"/>
          <w:sz w:val="20"/>
          <w:szCs w:val="20"/>
        </w:rPr>
      </w:pPr>
      <w:r w:rsidRPr="002C0BF6">
        <w:rPr>
          <w:rFonts w:ascii="Arial" w:hAnsi="Arial" w:cs="Arial"/>
          <w:sz w:val="20"/>
          <w:szCs w:val="20"/>
        </w:rPr>
        <w:t>(</w:t>
      </w:r>
      <w:ins w:id="245" w:author="Beverley Bahlmann" w:date="2012-03-13T15:38:00Z">
        <w:r w:rsidR="009C4981" w:rsidRPr="002C0BF6">
          <w:rPr>
            <w:rFonts w:ascii="Arial" w:hAnsi="Arial" w:cs="Arial"/>
            <w:sz w:val="20"/>
            <w:szCs w:val="20"/>
          </w:rPr>
          <w:t>t</w:t>
        </w:r>
      </w:ins>
      <w:del w:id="246" w:author="Beverley Bahlmann" w:date="2012-03-13T15:38:00Z">
        <w:r w:rsidR="00403751" w:rsidRPr="002C0BF6" w:rsidDel="009C4981">
          <w:rPr>
            <w:rFonts w:ascii="Arial" w:hAnsi="Arial" w:cs="Arial"/>
            <w:sz w:val="20"/>
            <w:szCs w:val="20"/>
          </w:rPr>
          <w:delText>q</w:delText>
        </w:r>
      </w:del>
      <w:r w:rsidRPr="002C0BF6">
        <w:rPr>
          <w:rFonts w:ascii="Arial" w:hAnsi="Arial" w:cs="Arial"/>
          <w:sz w:val="20"/>
          <w:szCs w:val="20"/>
        </w:rPr>
        <w:t>)</w:t>
      </w:r>
      <w:r w:rsidRPr="002C0BF6">
        <w:rPr>
          <w:rFonts w:ascii="Arial" w:hAnsi="Arial" w:cs="Arial"/>
          <w:sz w:val="20"/>
          <w:szCs w:val="20"/>
        </w:rPr>
        <w:tab/>
      </w:r>
      <w:r w:rsidR="00D41709" w:rsidRPr="002C0BF6">
        <w:rPr>
          <w:rFonts w:ascii="Arial" w:hAnsi="Arial" w:cs="Arial"/>
          <w:sz w:val="20"/>
          <w:szCs w:val="20"/>
        </w:rPr>
        <w:t>Significant facility</w:t>
      </w:r>
      <w:r w:rsidR="00524CEB" w:rsidRPr="002C0BF6">
        <w:rPr>
          <w:rFonts w:ascii="Arial" w:hAnsi="Arial" w:cs="Arial"/>
          <w:spacing w:val="-4"/>
          <w:sz w:val="20"/>
          <w:szCs w:val="20"/>
        </w:rPr>
        <w:t xml:space="preserve"> – </w:t>
      </w:r>
      <w:r w:rsidR="00E33460" w:rsidRPr="002C0BF6">
        <w:rPr>
          <w:rFonts w:ascii="Arial" w:hAnsi="Arial" w:cs="Arial"/>
          <w:sz w:val="20"/>
          <w:szCs w:val="20"/>
        </w:rPr>
        <w:t xml:space="preserve">A facility that is of individual significance due to the size of </w:t>
      </w:r>
      <w:r w:rsidR="00115C74" w:rsidRPr="002C0BF6">
        <w:rPr>
          <w:rFonts w:ascii="Arial" w:hAnsi="Arial" w:cs="Arial"/>
          <w:sz w:val="20"/>
          <w:szCs w:val="20"/>
        </w:rPr>
        <w:t xml:space="preserve">its </w:t>
      </w:r>
      <w:r w:rsidR="00E33460" w:rsidRPr="002C0BF6">
        <w:rPr>
          <w:rFonts w:ascii="Arial" w:hAnsi="Arial" w:cs="Arial"/>
          <w:sz w:val="20"/>
          <w:szCs w:val="20"/>
        </w:rPr>
        <w:t xml:space="preserve">emissions relative to the aggregate emissions included in the GHG statement or its specific nature or circumstances which give rise to particular risks of material misstatement. (Ref: Para. </w:t>
      </w:r>
      <w:r w:rsidR="003621EC" w:rsidRPr="002C0BF6">
        <w:rPr>
          <w:rFonts w:ascii="Arial" w:hAnsi="Arial" w:cs="Arial"/>
          <w:sz w:val="20"/>
          <w:szCs w:val="20"/>
        </w:rPr>
        <w:t>A1</w:t>
      </w:r>
      <w:ins w:id="247" w:author="Beverley Bahlmann" w:date="2012-03-27T13:29:00Z">
        <w:r w:rsidR="000D2124" w:rsidRPr="002C0BF6">
          <w:rPr>
            <w:rFonts w:ascii="Arial" w:hAnsi="Arial" w:cs="Arial"/>
            <w:sz w:val="20"/>
            <w:szCs w:val="20"/>
          </w:rPr>
          <w:t>5</w:t>
        </w:r>
      </w:ins>
      <w:del w:id="248" w:author="Beverley Bahlmann" w:date="2012-03-27T13:29:00Z">
        <w:r w:rsidR="004211BE" w:rsidRPr="002C0BF6" w:rsidDel="000D2124">
          <w:rPr>
            <w:rFonts w:ascii="Arial" w:hAnsi="Arial" w:cs="Arial"/>
            <w:sz w:val="20"/>
            <w:szCs w:val="20"/>
          </w:rPr>
          <w:delText>4</w:delText>
        </w:r>
      </w:del>
      <w:r w:rsidR="004211BE" w:rsidRPr="002C0BF6">
        <w:rPr>
          <w:rFonts w:ascii="Arial" w:hAnsi="Arial" w:cs="Arial"/>
          <w:sz w:val="20"/>
          <w:szCs w:val="20"/>
        </w:rPr>
        <w:t>–A1</w:t>
      </w:r>
      <w:ins w:id="249" w:author="Beverley Bahlmann" w:date="2012-03-27T13:29:00Z">
        <w:r w:rsidR="000D2124" w:rsidRPr="002C0BF6">
          <w:rPr>
            <w:rFonts w:ascii="Arial" w:hAnsi="Arial" w:cs="Arial"/>
            <w:sz w:val="20"/>
            <w:szCs w:val="20"/>
          </w:rPr>
          <w:t>6</w:t>
        </w:r>
      </w:ins>
      <w:del w:id="250" w:author="Beverley Bahlmann" w:date="2012-03-27T13:29:00Z">
        <w:r w:rsidR="004211BE" w:rsidRPr="002C0BF6" w:rsidDel="000D2124">
          <w:rPr>
            <w:rFonts w:ascii="Arial" w:hAnsi="Arial" w:cs="Arial"/>
            <w:sz w:val="20"/>
            <w:szCs w:val="20"/>
          </w:rPr>
          <w:delText>5</w:delText>
        </w:r>
      </w:del>
      <w:r w:rsidR="00E33460" w:rsidRPr="002C0BF6">
        <w:rPr>
          <w:rFonts w:ascii="Arial" w:hAnsi="Arial" w:cs="Arial"/>
          <w:sz w:val="20"/>
          <w:szCs w:val="20"/>
        </w:rPr>
        <w:t>)</w:t>
      </w:r>
      <w:r w:rsidR="006D1472" w:rsidRPr="002C0BF6">
        <w:rPr>
          <w:rFonts w:ascii="Arial" w:hAnsi="Arial" w:cs="Arial"/>
          <w:sz w:val="20"/>
          <w:szCs w:val="20"/>
        </w:rPr>
        <w:t xml:space="preserve"> </w:t>
      </w:r>
    </w:p>
    <w:p w:rsidR="009E3154" w:rsidRPr="002C0BF6" w:rsidRDefault="009E3154" w:rsidP="00745241">
      <w:pPr>
        <w:pStyle w:val="IFACIndentedAlpha"/>
        <w:rPr>
          <w:rFonts w:ascii="Arial" w:hAnsi="Arial" w:cs="Arial"/>
          <w:sz w:val="20"/>
          <w:szCs w:val="20"/>
        </w:rPr>
      </w:pPr>
      <w:r w:rsidRPr="002C0BF6">
        <w:rPr>
          <w:rFonts w:ascii="Arial" w:hAnsi="Arial" w:cs="Arial"/>
          <w:sz w:val="20"/>
          <w:szCs w:val="20"/>
        </w:rPr>
        <w:t>(</w:t>
      </w:r>
      <w:ins w:id="251" w:author="Beverley Bahlmann" w:date="2012-03-13T15:38:00Z">
        <w:r w:rsidR="009C4981" w:rsidRPr="002C0BF6">
          <w:rPr>
            <w:rFonts w:ascii="Arial" w:hAnsi="Arial" w:cs="Arial"/>
            <w:sz w:val="20"/>
            <w:szCs w:val="20"/>
          </w:rPr>
          <w:t>u</w:t>
        </w:r>
      </w:ins>
      <w:del w:id="252" w:author="Beverley Bahlmann" w:date="2012-03-13T15:38:00Z">
        <w:r w:rsidR="00403751" w:rsidRPr="002C0BF6" w:rsidDel="009C4981">
          <w:rPr>
            <w:rFonts w:ascii="Arial" w:hAnsi="Arial" w:cs="Arial"/>
            <w:sz w:val="20"/>
            <w:szCs w:val="20"/>
          </w:rPr>
          <w:delText>r</w:delText>
        </w:r>
      </w:del>
      <w:r w:rsidR="00D41709" w:rsidRPr="002C0BF6">
        <w:rPr>
          <w:rFonts w:ascii="Arial" w:hAnsi="Arial" w:cs="Arial"/>
          <w:sz w:val="20"/>
          <w:szCs w:val="20"/>
        </w:rPr>
        <w:t>)</w:t>
      </w:r>
      <w:r w:rsidR="00D41709" w:rsidRPr="002C0BF6">
        <w:rPr>
          <w:rFonts w:ascii="Arial" w:hAnsi="Arial" w:cs="Arial"/>
          <w:sz w:val="20"/>
          <w:szCs w:val="20"/>
        </w:rPr>
        <w:tab/>
        <w:t>Sink</w:t>
      </w:r>
      <w:r w:rsidR="00524CEB" w:rsidRPr="002C0BF6">
        <w:rPr>
          <w:rFonts w:ascii="Arial" w:hAnsi="Arial" w:cs="Arial"/>
          <w:spacing w:val="-4"/>
          <w:sz w:val="20"/>
          <w:szCs w:val="20"/>
        </w:rPr>
        <w:t xml:space="preserve"> – </w:t>
      </w:r>
      <w:r w:rsidRPr="002C0BF6">
        <w:rPr>
          <w:rFonts w:ascii="Arial" w:hAnsi="Arial" w:cs="Arial"/>
          <w:sz w:val="20"/>
          <w:szCs w:val="20"/>
        </w:rPr>
        <w:t>A physical unit or process that removes GHGs from the atmosphere.</w:t>
      </w:r>
    </w:p>
    <w:p w:rsidR="009E3154" w:rsidRPr="002C0BF6" w:rsidRDefault="009E3154" w:rsidP="00745241">
      <w:pPr>
        <w:pStyle w:val="IFACIndentedAlpha"/>
        <w:rPr>
          <w:rFonts w:ascii="Arial" w:hAnsi="Arial" w:cs="Arial"/>
          <w:sz w:val="20"/>
          <w:szCs w:val="20"/>
        </w:rPr>
      </w:pPr>
      <w:r w:rsidRPr="002C0BF6">
        <w:rPr>
          <w:rFonts w:ascii="Arial" w:hAnsi="Arial" w:cs="Arial"/>
          <w:sz w:val="20"/>
          <w:szCs w:val="20"/>
        </w:rPr>
        <w:t>(</w:t>
      </w:r>
      <w:ins w:id="253" w:author="Beverley Bahlmann" w:date="2012-03-13T15:38:00Z">
        <w:r w:rsidR="009C4981" w:rsidRPr="002C0BF6">
          <w:rPr>
            <w:rFonts w:ascii="Arial" w:hAnsi="Arial" w:cs="Arial"/>
            <w:sz w:val="20"/>
            <w:szCs w:val="20"/>
          </w:rPr>
          <w:t>v</w:t>
        </w:r>
      </w:ins>
      <w:del w:id="254" w:author="Beverley Bahlmann" w:date="2012-03-13T15:38:00Z">
        <w:r w:rsidR="00403751" w:rsidRPr="002C0BF6" w:rsidDel="009C4981">
          <w:rPr>
            <w:rFonts w:ascii="Arial" w:hAnsi="Arial" w:cs="Arial"/>
            <w:sz w:val="20"/>
            <w:szCs w:val="20"/>
          </w:rPr>
          <w:delText>s</w:delText>
        </w:r>
      </w:del>
      <w:r w:rsidR="00D41709" w:rsidRPr="002C0BF6">
        <w:rPr>
          <w:rFonts w:ascii="Arial" w:hAnsi="Arial" w:cs="Arial"/>
          <w:sz w:val="20"/>
          <w:szCs w:val="20"/>
        </w:rPr>
        <w:t>)</w:t>
      </w:r>
      <w:r w:rsidR="00D41709" w:rsidRPr="002C0BF6">
        <w:rPr>
          <w:rFonts w:ascii="Arial" w:hAnsi="Arial" w:cs="Arial"/>
          <w:sz w:val="20"/>
          <w:szCs w:val="20"/>
        </w:rPr>
        <w:tab/>
        <w:t>Source</w:t>
      </w:r>
      <w:r w:rsidR="00524CEB" w:rsidRPr="002C0BF6">
        <w:rPr>
          <w:rFonts w:ascii="Arial" w:hAnsi="Arial" w:cs="Arial"/>
          <w:spacing w:val="-4"/>
          <w:sz w:val="20"/>
          <w:szCs w:val="20"/>
        </w:rPr>
        <w:t xml:space="preserve"> – </w:t>
      </w:r>
      <w:r w:rsidRPr="002C0BF6">
        <w:rPr>
          <w:rFonts w:ascii="Arial" w:hAnsi="Arial" w:cs="Arial"/>
          <w:sz w:val="20"/>
          <w:szCs w:val="20"/>
        </w:rPr>
        <w:t>A physical unit or process that releases GHGs into the atmosphere.</w:t>
      </w:r>
    </w:p>
    <w:p w:rsidR="009E3154" w:rsidRPr="002C0BF6" w:rsidRDefault="009E3154" w:rsidP="00745241">
      <w:pPr>
        <w:pStyle w:val="IFACIndentedAlpha"/>
        <w:rPr>
          <w:rFonts w:ascii="Arial" w:hAnsi="Arial" w:cs="Arial"/>
          <w:sz w:val="20"/>
          <w:szCs w:val="20"/>
        </w:rPr>
      </w:pPr>
      <w:r w:rsidRPr="002C0BF6">
        <w:rPr>
          <w:rFonts w:ascii="Arial" w:hAnsi="Arial" w:cs="Arial"/>
          <w:sz w:val="20"/>
          <w:szCs w:val="20"/>
        </w:rPr>
        <w:t>(</w:t>
      </w:r>
      <w:ins w:id="255" w:author="Beverley Bahlmann" w:date="2012-03-13T15:38:00Z">
        <w:r w:rsidR="009C4981" w:rsidRPr="002C0BF6">
          <w:rPr>
            <w:rFonts w:ascii="Arial" w:hAnsi="Arial" w:cs="Arial"/>
            <w:sz w:val="20"/>
            <w:szCs w:val="20"/>
          </w:rPr>
          <w:t>w</w:t>
        </w:r>
      </w:ins>
      <w:del w:id="256" w:author="Beverley Bahlmann" w:date="2012-03-13T15:38:00Z">
        <w:r w:rsidR="00403751" w:rsidRPr="002C0BF6" w:rsidDel="009C4981">
          <w:rPr>
            <w:rFonts w:ascii="Arial" w:hAnsi="Arial" w:cs="Arial"/>
            <w:sz w:val="20"/>
            <w:szCs w:val="20"/>
          </w:rPr>
          <w:delText>t</w:delText>
        </w:r>
      </w:del>
      <w:r w:rsidR="00D41709" w:rsidRPr="002C0BF6">
        <w:rPr>
          <w:rFonts w:ascii="Arial" w:hAnsi="Arial" w:cs="Arial"/>
          <w:sz w:val="20"/>
          <w:szCs w:val="20"/>
        </w:rPr>
        <w:t>)</w:t>
      </w:r>
      <w:r w:rsidR="00D41709" w:rsidRPr="002C0BF6">
        <w:rPr>
          <w:rFonts w:ascii="Arial" w:hAnsi="Arial" w:cs="Arial"/>
          <w:sz w:val="20"/>
          <w:szCs w:val="20"/>
        </w:rPr>
        <w:tab/>
        <w:t>Type of emission</w:t>
      </w:r>
      <w:r w:rsidR="00524CEB" w:rsidRPr="002C0BF6">
        <w:rPr>
          <w:rFonts w:ascii="Arial" w:hAnsi="Arial" w:cs="Arial"/>
          <w:spacing w:val="-4"/>
          <w:sz w:val="20"/>
          <w:szCs w:val="20"/>
        </w:rPr>
        <w:t xml:space="preserve"> – </w:t>
      </w:r>
      <w:r w:rsidRPr="002C0BF6">
        <w:rPr>
          <w:rFonts w:ascii="Arial" w:hAnsi="Arial" w:cs="Arial"/>
          <w:sz w:val="20"/>
          <w:szCs w:val="20"/>
        </w:rPr>
        <w:t xml:space="preserve">A grouping of emissions based on, for example, source of emission, type of gas, region, or facility. </w:t>
      </w:r>
    </w:p>
    <w:p w:rsidR="009E3154" w:rsidRPr="002C0BF6" w:rsidRDefault="009E3154" w:rsidP="00745241">
      <w:pPr>
        <w:pStyle w:val="Heading2"/>
        <w:spacing w:line="320" w:lineRule="exact"/>
        <w:rPr>
          <w:rFonts w:ascii="Arial" w:hAnsi="Arial" w:cs="Arial"/>
          <w:sz w:val="24"/>
          <w:szCs w:val="24"/>
        </w:rPr>
      </w:pPr>
      <w:r w:rsidRPr="002C0BF6">
        <w:rPr>
          <w:rFonts w:ascii="Arial" w:hAnsi="Arial" w:cs="Arial"/>
          <w:sz w:val="24"/>
          <w:szCs w:val="24"/>
        </w:rPr>
        <w:lastRenderedPageBreak/>
        <w:t>Requirements</w:t>
      </w:r>
    </w:p>
    <w:p w:rsidR="009E3154" w:rsidRPr="002C0BF6" w:rsidRDefault="009E3154" w:rsidP="00745241">
      <w:pPr>
        <w:pStyle w:val="Heading3"/>
        <w:spacing w:before="120"/>
        <w:rPr>
          <w:rFonts w:ascii="Arial" w:hAnsi="Arial" w:cs="Arial"/>
          <w:sz w:val="20"/>
          <w:szCs w:val="20"/>
        </w:rPr>
      </w:pPr>
      <w:r w:rsidRPr="002C0BF6">
        <w:rPr>
          <w:rFonts w:ascii="Arial" w:hAnsi="Arial" w:cs="Arial"/>
          <w:sz w:val="20"/>
          <w:szCs w:val="20"/>
        </w:rPr>
        <w:t xml:space="preserve">ISAE 3000 </w:t>
      </w:r>
    </w:p>
    <w:p w:rsidR="009E3154" w:rsidRPr="002C0BF6" w:rsidRDefault="009B1B82" w:rsidP="00745241">
      <w:pPr>
        <w:pStyle w:val="IFACNumberedPara"/>
        <w:keepNext/>
        <w:keepLines/>
        <w:tabs>
          <w:tab w:val="clear" w:pos="720"/>
        </w:tabs>
        <w:rPr>
          <w:rFonts w:ascii="Arial" w:hAnsi="Arial" w:cs="Arial"/>
          <w:spacing w:val="-4"/>
          <w:sz w:val="20"/>
          <w:szCs w:val="20"/>
        </w:rPr>
      </w:pPr>
      <w:r w:rsidRPr="002C0BF6">
        <w:rPr>
          <w:rFonts w:ascii="Arial" w:hAnsi="Arial" w:cs="Arial"/>
          <w:spacing w:val="-4"/>
          <w:sz w:val="20"/>
          <w:szCs w:val="20"/>
        </w:rPr>
        <w:t>1</w:t>
      </w:r>
      <w:ins w:id="257" w:author="Beverley Bahlmann" w:date="2012-03-22T15:46:00Z">
        <w:r w:rsidR="00A419A0" w:rsidRPr="002C0BF6">
          <w:rPr>
            <w:rFonts w:ascii="Arial" w:hAnsi="Arial" w:cs="Arial"/>
            <w:spacing w:val="-4"/>
            <w:sz w:val="20"/>
            <w:szCs w:val="20"/>
          </w:rPr>
          <w:t>5</w:t>
        </w:r>
      </w:ins>
      <w:del w:id="258" w:author="Beverley Bahlmann" w:date="2012-03-22T15:46:00Z">
        <w:r w:rsidRPr="002C0BF6" w:rsidDel="00A419A0">
          <w:rPr>
            <w:rFonts w:ascii="Arial" w:hAnsi="Arial" w:cs="Arial"/>
            <w:spacing w:val="-4"/>
            <w:sz w:val="20"/>
            <w:szCs w:val="20"/>
          </w:rPr>
          <w:delText>4</w:delText>
        </w:r>
      </w:del>
      <w:r w:rsidRPr="002C0BF6">
        <w:rPr>
          <w:rFonts w:ascii="Arial" w:hAnsi="Arial" w:cs="Arial"/>
          <w:spacing w:val="-4"/>
          <w:sz w:val="20"/>
          <w:szCs w:val="20"/>
        </w:rPr>
        <w:t>.</w:t>
      </w:r>
      <w:r w:rsidRPr="002C0BF6">
        <w:rPr>
          <w:rFonts w:ascii="Arial" w:hAnsi="Arial" w:cs="Arial"/>
          <w:spacing w:val="-4"/>
          <w:sz w:val="20"/>
          <w:szCs w:val="20"/>
        </w:rPr>
        <w:tab/>
      </w:r>
      <w:r w:rsidR="009E3154" w:rsidRPr="002C0BF6">
        <w:rPr>
          <w:rFonts w:ascii="Arial" w:hAnsi="Arial" w:cs="Arial"/>
          <w:spacing w:val="-4"/>
          <w:sz w:val="20"/>
          <w:szCs w:val="20"/>
        </w:rPr>
        <w:t xml:space="preserve">The practitioner shall not represent compliance with this ISAE unless the practitioner has complied with the requirements of </w:t>
      </w:r>
      <w:r w:rsidR="002415F0" w:rsidRPr="002C0BF6">
        <w:rPr>
          <w:rFonts w:ascii="Arial" w:hAnsi="Arial" w:cs="Arial"/>
          <w:spacing w:val="-4"/>
          <w:sz w:val="20"/>
          <w:szCs w:val="20"/>
        </w:rPr>
        <w:t xml:space="preserve">both </w:t>
      </w:r>
      <w:r w:rsidR="009E3154" w:rsidRPr="002C0BF6">
        <w:rPr>
          <w:rFonts w:ascii="Arial" w:hAnsi="Arial" w:cs="Arial"/>
          <w:spacing w:val="-4"/>
          <w:sz w:val="20"/>
          <w:szCs w:val="20"/>
        </w:rPr>
        <w:t>this ISAE and ISAE 3000. (Ref: Para.</w:t>
      </w:r>
      <w:r w:rsidR="00ED081B" w:rsidRPr="002C0BF6">
        <w:rPr>
          <w:rFonts w:ascii="Arial" w:hAnsi="Arial" w:cs="Arial"/>
          <w:spacing w:val="-4"/>
          <w:sz w:val="20"/>
          <w:szCs w:val="20"/>
        </w:rPr>
        <w:t xml:space="preserve"> </w:t>
      </w:r>
      <w:r w:rsidR="00A656ED" w:rsidRPr="002C0BF6">
        <w:rPr>
          <w:rFonts w:ascii="Arial" w:hAnsi="Arial" w:cs="Arial"/>
          <w:spacing w:val="-4"/>
          <w:sz w:val="20"/>
          <w:szCs w:val="20"/>
        </w:rPr>
        <w:t>A</w:t>
      </w:r>
      <w:r w:rsidR="00C34931" w:rsidRPr="002C0BF6">
        <w:rPr>
          <w:rFonts w:ascii="Arial" w:hAnsi="Arial" w:cs="Arial"/>
          <w:spacing w:val="-4"/>
          <w:sz w:val="20"/>
          <w:szCs w:val="20"/>
        </w:rPr>
        <w:t>5–A6</w:t>
      </w:r>
      <w:del w:id="259" w:author="Beverley Bahlmann" w:date="2012-03-27T13:31:00Z">
        <w:r w:rsidR="00EE0B86" w:rsidRPr="002C0BF6" w:rsidDel="000D2124">
          <w:rPr>
            <w:rFonts w:ascii="Arial" w:hAnsi="Arial" w:cs="Arial"/>
            <w:spacing w:val="-4"/>
            <w:sz w:val="20"/>
            <w:szCs w:val="20"/>
          </w:rPr>
          <w:delText>.1</w:delText>
        </w:r>
      </w:del>
      <w:r w:rsidR="00A656ED" w:rsidRPr="002C0BF6">
        <w:rPr>
          <w:rFonts w:ascii="Arial" w:hAnsi="Arial" w:cs="Arial"/>
          <w:spacing w:val="-4"/>
          <w:sz w:val="20"/>
          <w:szCs w:val="20"/>
        </w:rPr>
        <w:t xml:space="preserve">, </w:t>
      </w:r>
      <w:r w:rsidR="00A969EC" w:rsidRPr="002C0BF6">
        <w:rPr>
          <w:rFonts w:ascii="Arial" w:hAnsi="Arial" w:cs="Arial"/>
          <w:spacing w:val="-4"/>
          <w:sz w:val="20"/>
          <w:szCs w:val="20"/>
        </w:rPr>
        <w:t>A1</w:t>
      </w:r>
      <w:ins w:id="260" w:author="Beverley Bahlmann" w:date="2012-03-27T13:35:00Z">
        <w:r w:rsidR="000D2124" w:rsidRPr="002C0BF6">
          <w:rPr>
            <w:rFonts w:ascii="Arial" w:hAnsi="Arial" w:cs="Arial"/>
            <w:spacing w:val="-4"/>
            <w:sz w:val="20"/>
            <w:szCs w:val="20"/>
          </w:rPr>
          <w:t>7</w:t>
        </w:r>
      </w:ins>
      <w:del w:id="261" w:author="Beverley Bahlmann" w:date="2012-03-27T13:35:00Z">
        <w:r w:rsidR="00A969EC" w:rsidRPr="002C0BF6" w:rsidDel="000D2124">
          <w:rPr>
            <w:rFonts w:ascii="Arial" w:hAnsi="Arial" w:cs="Arial"/>
            <w:spacing w:val="-4"/>
            <w:sz w:val="20"/>
            <w:szCs w:val="20"/>
          </w:rPr>
          <w:delText>6</w:delText>
        </w:r>
      </w:del>
      <w:r w:rsidR="00F438A0" w:rsidRPr="002C0BF6">
        <w:rPr>
          <w:rFonts w:ascii="Arial" w:hAnsi="Arial" w:cs="Arial"/>
          <w:spacing w:val="-4"/>
          <w:sz w:val="20"/>
          <w:szCs w:val="20"/>
        </w:rPr>
        <w:t xml:space="preserve">, </w:t>
      </w:r>
      <w:r w:rsidR="00A969EC" w:rsidRPr="002C0BF6">
        <w:rPr>
          <w:rFonts w:ascii="Arial" w:hAnsi="Arial" w:cs="Arial"/>
          <w:spacing w:val="-4"/>
          <w:sz w:val="20"/>
          <w:szCs w:val="20"/>
        </w:rPr>
        <w:t>A2</w:t>
      </w:r>
      <w:ins w:id="262" w:author="Beverley Bahlmann" w:date="2012-03-27T13:36:00Z">
        <w:r w:rsidR="000D2124" w:rsidRPr="002C0BF6">
          <w:rPr>
            <w:rFonts w:ascii="Arial" w:hAnsi="Arial" w:cs="Arial"/>
            <w:spacing w:val="-4"/>
            <w:sz w:val="20"/>
            <w:szCs w:val="20"/>
          </w:rPr>
          <w:t>1</w:t>
        </w:r>
      </w:ins>
      <w:del w:id="263" w:author="Beverley Bahlmann" w:date="2012-03-27T13:36:00Z">
        <w:r w:rsidR="009C0970" w:rsidRPr="002C0BF6" w:rsidDel="000D2124">
          <w:rPr>
            <w:rFonts w:ascii="Arial" w:hAnsi="Arial" w:cs="Arial"/>
            <w:spacing w:val="-4"/>
            <w:sz w:val="20"/>
            <w:szCs w:val="20"/>
          </w:rPr>
          <w:delText>0</w:delText>
        </w:r>
      </w:del>
      <w:r w:rsidR="009C0970" w:rsidRPr="002C0BF6">
        <w:rPr>
          <w:rFonts w:ascii="Arial" w:hAnsi="Arial" w:cs="Arial"/>
          <w:spacing w:val="-4"/>
          <w:sz w:val="20"/>
          <w:szCs w:val="20"/>
        </w:rPr>
        <w:t>–A2</w:t>
      </w:r>
      <w:ins w:id="264" w:author="Beverley Bahlmann" w:date="2012-03-27T13:36:00Z">
        <w:r w:rsidR="000D2124" w:rsidRPr="002C0BF6">
          <w:rPr>
            <w:rFonts w:ascii="Arial" w:hAnsi="Arial" w:cs="Arial"/>
            <w:spacing w:val="-4"/>
            <w:sz w:val="20"/>
            <w:szCs w:val="20"/>
          </w:rPr>
          <w:t>2</w:t>
        </w:r>
      </w:ins>
      <w:del w:id="265" w:author="Beverley Bahlmann" w:date="2012-03-13T17:44:00Z">
        <w:r w:rsidR="009C0970" w:rsidRPr="002C0BF6" w:rsidDel="00D6235C">
          <w:rPr>
            <w:rFonts w:ascii="Arial" w:hAnsi="Arial" w:cs="Arial"/>
            <w:spacing w:val="-4"/>
            <w:sz w:val="20"/>
            <w:szCs w:val="20"/>
          </w:rPr>
          <w:delText>7</w:delText>
        </w:r>
      </w:del>
      <w:r w:rsidR="00CC3795" w:rsidRPr="002C0BF6">
        <w:rPr>
          <w:rFonts w:ascii="Arial" w:hAnsi="Arial" w:cs="Arial"/>
          <w:spacing w:val="-4"/>
          <w:sz w:val="20"/>
          <w:szCs w:val="20"/>
        </w:rPr>
        <w:t xml:space="preserve">, </w:t>
      </w:r>
      <w:r w:rsidR="009C0970" w:rsidRPr="002C0BF6">
        <w:rPr>
          <w:rFonts w:ascii="Arial" w:hAnsi="Arial" w:cs="Arial"/>
          <w:spacing w:val="-4"/>
          <w:sz w:val="20"/>
          <w:szCs w:val="20"/>
        </w:rPr>
        <w:t>A</w:t>
      </w:r>
      <w:ins w:id="266" w:author="Beverley Bahlmann" w:date="2012-03-27T13:36:00Z">
        <w:r w:rsidR="000D2124" w:rsidRPr="002C0BF6">
          <w:rPr>
            <w:rFonts w:ascii="Arial" w:hAnsi="Arial" w:cs="Arial"/>
            <w:spacing w:val="-4"/>
            <w:sz w:val="20"/>
            <w:szCs w:val="20"/>
          </w:rPr>
          <w:t>37</w:t>
        </w:r>
      </w:ins>
      <w:del w:id="267" w:author="Beverley Bahlmann" w:date="2012-03-27T13:36:00Z">
        <w:r w:rsidR="009C0970" w:rsidRPr="002C0BF6" w:rsidDel="000D2124">
          <w:rPr>
            <w:rFonts w:ascii="Arial" w:hAnsi="Arial" w:cs="Arial"/>
            <w:spacing w:val="-4"/>
            <w:sz w:val="20"/>
            <w:szCs w:val="20"/>
          </w:rPr>
          <w:delText>42</w:delText>
        </w:r>
      </w:del>
      <w:r w:rsidR="009848A2" w:rsidRPr="002C0BF6">
        <w:rPr>
          <w:rFonts w:ascii="Arial" w:hAnsi="Arial" w:cs="Arial"/>
          <w:spacing w:val="-4"/>
          <w:sz w:val="20"/>
          <w:szCs w:val="20"/>
        </w:rPr>
        <w:t xml:space="preserve">, </w:t>
      </w:r>
      <w:r w:rsidR="00C14AA1" w:rsidRPr="002C0BF6">
        <w:rPr>
          <w:rFonts w:ascii="Arial" w:hAnsi="Arial" w:cs="Arial"/>
          <w:spacing w:val="-4"/>
          <w:sz w:val="20"/>
          <w:szCs w:val="20"/>
        </w:rPr>
        <w:t>A12</w:t>
      </w:r>
      <w:ins w:id="268" w:author="Beverley Bahlmann" w:date="2012-03-27T13:36:00Z">
        <w:r w:rsidR="000D2124" w:rsidRPr="002C0BF6">
          <w:rPr>
            <w:rFonts w:ascii="Arial" w:hAnsi="Arial" w:cs="Arial"/>
            <w:spacing w:val="-4"/>
            <w:sz w:val="20"/>
            <w:szCs w:val="20"/>
          </w:rPr>
          <w:t>7</w:t>
        </w:r>
      </w:ins>
      <w:del w:id="269" w:author="Beverley Bahlmann" w:date="2012-03-13T16:09:00Z">
        <w:r w:rsidR="00C14AA1" w:rsidRPr="002C0BF6" w:rsidDel="008D51B1">
          <w:rPr>
            <w:rFonts w:ascii="Arial" w:hAnsi="Arial" w:cs="Arial"/>
            <w:spacing w:val="-4"/>
            <w:sz w:val="20"/>
            <w:szCs w:val="20"/>
          </w:rPr>
          <w:delText>4</w:delText>
        </w:r>
      </w:del>
      <w:r w:rsidR="009E3154" w:rsidRPr="002C0BF6">
        <w:rPr>
          <w:rFonts w:ascii="Arial" w:hAnsi="Arial" w:cs="Arial"/>
          <w:spacing w:val="-4"/>
          <w:sz w:val="20"/>
          <w:szCs w:val="20"/>
        </w:rPr>
        <w:t>)</w:t>
      </w:r>
    </w:p>
    <w:p w:rsidR="009E3154" w:rsidRPr="002C0BF6" w:rsidRDefault="009E3154" w:rsidP="00745241">
      <w:pPr>
        <w:pStyle w:val="Heading3"/>
        <w:keepLines w:val="0"/>
        <w:rPr>
          <w:rFonts w:ascii="Arial" w:hAnsi="Arial" w:cs="Arial"/>
          <w:sz w:val="20"/>
          <w:szCs w:val="20"/>
        </w:rPr>
      </w:pPr>
      <w:r w:rsidRPr="002C0BF6">
        <w:rPr>
          <w:rFonts w:ascii="Arial" w:hAnsi="Arial" w:cs="Arial"/>
          <w:sz w:val="20"/>
          <w:szCs w:val="20"/>
        </w:rPr>
        <w:t>Acceptance and Continuance</w:t>
      </w:r>
      <w:ins w:id="270" w:author="Beverley Bahlmann" w:date="2012-03-13T08:51:00Z">
        <w:r w:rsidR="00724F5E" w:rsidRPr="002C0BF6">
          <w:rPr>
            <w:rFonts w:ascii="Arial" w:hAnsi="Arial" w:cs="Arial"/>
            <w:sz w:val="20"/>
            <w:szCs w:val="20"/>
          </w:rPr>
          <w:t xml:space="preserve"> of the Engagement</w:t>
        </w:r>
      </w:ins>
    </w:p>
    <w:p w:rsidR="000A7D11" w:rsidRPr="002C0BF6" w:rsidRDefault="003869C2" w:rsidP="00745241">
      <w:pPr>
        <w:pStyle w:val="IFACHeading4"/>
        <w:keepNext/>
        <w:spacing w:before="120"/>
        <w:rPr>
          <w:rFonts w:ascii="Arial" w:hAnsi="Arial" w:cs="Arial"/>
          <w:sz w:val="20"/>
          <w:szCs w:val="20"/>
        </w:rPr>
      </w:pPr>
      <w:r w:rsidRPr="002C0BF6">
        <w:rPr>
          <w:rFonts w:ascii="Arial" w:hAnsi="Arial" w:cs="Arial"/>
          <w:sz w:val="20"/>
          <w:szCs w:val="20"/>
        </w:rPr>
        <w:t>Skill</w:t>
      </w:r>
      <w:r w:rsidR="00A36916" w:rsidRPr="002C0BF6">
        <w:rPr>
          <w:rFonts w:ascii="Arial" w:hAnsi="Arial" w:cs="Arial"/>
          <w:sz w:val="20"/>
          <w:szCs w:val="20"/>
        </w:rPr>
        <w:t>s</w:t>
      </w:r>
      <w:r w:rsidRPr="002C0BF6">
        <w:rPr>
          <w:rFonts w:ascii="Arial" w:hAnsi="Arial" w:cs="Arial"/>
          <w:sz w:val="20"/>
          <w:szCs w:val="20"/>
        </w:rPr>
        <w:t xml:space="preserve">, Knowledge and </w:t>
      </w:r>
      <w:r w:rsidR="003B573B" w:rsidRPr="002C0BF6">
        <w:rPr>
          <w:rFonts w:ascii="Arial" w:hAnsi="Arial" w:cs="Arial"/>
          <w:sz w:val="20"/>
          <w:szCs w:val="20"/>
        </w:rPr>
        <w:t>Experience</w:t>
      </w:r>
    </w:p>
    <w:p w:rsidR="006C3AA6" w:rsidRPr="002C0BF6" w:rsidRDefault="009B1B82" w:rsidP="00745241">
      <w:pPr>
        <w:pStyle w:val="IFACNumberedPara"/>
        <w:tabs>
          <w:tab w:val="clear" w:pos="720"/>
        </w:tabs>
        <w:rPr>
          <w:rFonts w:ascii="Arial" w:hAnsi="Arial" w:cs="Arial"/>
          <w:sz w:val="20"/>
          <w:szCs w:val="20"/>
        </w:rPr>
      </w:pPr>
      <w:r w:rsidRPr="002C0BF6">
        <w:rPr>
          <w:rFonts w:ascii="Arial" w:hAnsi="Arial" w:cs="Arial"/>
          <w:sz w:val="20"/>
          <w:szCs w:val="20"/>
        </w:rPr>
        <w:t>1</w:t>
      </w:r>
      <w:ins w:id="271" w:author="Beverley Bahlmann" w:date="2012-03-22T15:49:00Z">
        <w:r w:rsidR="00A419A0" w:rsidRPr="002C0BF6">
          <w:rPr>
            <w:rFonts w:ascii="Arial" w:hAnsi="Arial" w:cs="Arial"/>
            <w:sz w:val="20"/>
            <w:szCs w:val="20"/>
          </w:rPr>
          <w:t>6</w:t>
        </w:r>
      </w:ins>
      <w:del w:id="272" w:author="Beverley Bahlmann" w:date="2012-03-22T15:49:00Z">
        <w:r w:rsidRPr="002C0BF6" w:rsidDel="00A419A0">
          <w:rPr>
            <w:rFonts w:ascii="Arial" w:hAnsi="Arial" w:cs="Arial"/>
            <w:sz w:val="20"/>
            <w:szCs w:val="20"/>
          </w:rPr>
          <w:delText>5</w:delText>
        </w:r>
      </w:del>
      <w:r w:rsidRPr="002C0BF6">
        <w:rPr>
          <w:rFonts w:ascii="Arial" w:hAnsi="Arial" w:cs="Arial"/>
          <w:sz w:val="20"/>
          <w:szCs w:val="20"/>
        </w:rPr>
        <w:t>.</w:t>
      </w:r>
      <w:r w:rsidRPr="002C0BF6">
        <w:rPr>
          <w:rFonts w:ascii="Arial" w:hAnsi="Arial" w:cs="Arial"/>
          <w:sz w:val="20"/>
          <w:szCs w:val="20"/>
        </w:rPr>
        <w:tab/>
      </w:r>
      <w:r w:rsidR="000A7D11" w:rsidRPr="002C0BF6">
        <w:rPr>
          <w:rFonts w:ascii="Arial" w:hAnsi="Arial" w:cs="Arial"/>
          <w:sz w:val="20"/>
          <w:szCs w:val="20"/>
        </w:rPr>
        <w:t xml:space="preserve">The </w:t>
      </w:r>
      <w:r w:rsidR="003869C2" w:rsidRPr="002C0BF6">
        <w:rPr>
          <w:rFonts w:ascii="Arial" w:hAnsi="Arial" w:cs="Arial"/>
          <w:sz w:val="20"/>
          <w:szCs w:val="20"/>
        </w:rPr>
        <w:t>engagement partner</w:t>
      </w:r>
      <w:r w:rsidR="000A7D11" w:rsidRPr="002C0BF6">
        <w:rPr>
          <w:rFonts w:ascii="Arial" w:hAnsi="Arial" w:cs="Arial"/>
          <w:sz w:val="20"/>
          <w:szCs w:val="20"/>
        </w:rPr>
        <w:t xml:space="preserve"> shall</w:t>
      </w:r>
      <w:r w:rsidR="006C3AA6" w:rsidRPr="002C0BF6">
        <w:rPr>
          <w:rFonts w:ascii="Arial" w:hAnsi="Arial" w:cs="Arial"/>
          <w:sz w:val="20"/>
          <w:szCs w:val="20"/>
        </w:rPr>
        <w:t>:</w:t>
      </w:r>
    </w:p>
    <w:p w:rsidR="006C3AA6" w:rsidRPr="002C0BF6" w:rsidRDefault="006C3AA6" w:rsidP="00745241">
      <w:pPr>
        <w:pStyle w:val="IFACIndentedAlpha"/>
        <w:rPr>
          <w:rFonts w:ascii="Arial" w:hAnsi="Arial" w:cs="Arial"/>
          <w:sz w:val="20"/>
          <w:szCs w:val="20"/>
        </w:rPr>
      </w:pPr>
      <w:r w:rsidRPr="002C0BF6">
        <w:rPr>
          <w:rFonts w:ascii="Arial" w:hAnsi="Arial" w:cs="Arial"/>
          <w:sz w:val="20"/>
          <w:szCs w:val="20"/>
        </w:rPr>
        <w:t>(a)</w:t>
      </w:r>
      <w:r w:rsidRPr="002C0BF6">
        <w:rPr>
          <w:rFonts w:ascii="Arial" w:hAnsi="Arial" w:cs="Arial"/>
          <w:sz w:val="20"/>
          <w:szCs w:val="20"/>
        </w:rPr>
        <w:tab/>
        <w:t xml:space="preserve">Have </w:t>
      </w:r>
      <w:r w:rsidR="00970C5B" w:rsidRPr="002C0BF6">
        <w:rPr>
          <w:rFonts w:ascii="Arial" w:hAnsi="Arial" w:cs="Arial"/>
          <w:sz w:val="20"/>
          <w:szCs w:val="20"/>
        </w:rPr>
        <w:t xml:space="preserve">sufficient </w:t>
      </w:r>
      <w:r w:rsidR="007343FA" w:rsidRPr="002C0BF6">
        <w:rPr>
          <w:rFonts w:ascii="Arial" w:hAnsi="Arial" w:cs="Arial"/>
          <w:sz w:val="20"/>
          <w:szCs w:val="20"/>
        </w:rPr>
        <w:t xml:space="preserve">assurance </w:t>
      </w:r>
      <w:r w:rsidR="000C0C0B" w:rsidRPr="002C0BF6">
        <w:rPr>
          <w:rFonts w:ascii="Arial" w:hAnsi="Arial" w:cs="Arial"/>
          <w:sz w:val="20"/>
          <w:szCs w:val="20"/>
        </w:rPr>
        <w:t>skills, knowledge and experience</w:t>
      </w:r>
      <w:r w:rsidR="00756743" w:rsidRPr="002C0BF6">
        <w:rPr>
          <w:rFonts w:ascii="Arial" w:hAnsi="Arial" w:cs="Arial"/>
          <w:sz w:val="20"/>
          <w:szCs w:val="20"/>
        </w:rPr>
        <w:t>,</w:t>
      </w:r>
      <w:r w:rsidR="007343FA" w:rsidRPr="002C0BF6">
        <w:rPr>
          <w:rFonts w:ascii="Arial" w:hAnsi="Arial" w:cs="Arial"/>
          <w:sz w:val="20"/>
          <w:szCs w:val="20"/>
        </w:rPr>
        <w:t xml:space="preserve"> and </w:t>
      </w:r>
      <w:r w:rsidRPr="002C0BF6">
        <w:rPr>
          <w:rFonts w:ascii="Arial" w:hAnsi="Arial" w:cs="Arial"/>
          <w:sz w:val="20"/>
          <w:szCs w:val="20"/>
        </w:rPr>
        <w:t xml:space="preserve">sufficient </w:t>
      </w:r>
      <w:r w:rsidR="00554D8E" w:rsidRPr="002C0BF6">
        <w:rPr>
          <w:rFonts w:ascii="Arial" w:hAnsi="Arial" w:cs="Arial"/>
          <w:sz w:val="20"/>
          <w:szCs w:val="20"/>
        </w:rPr>
        <w:t>competence</w:t>
      </w:r>
      <w:r w:rsidRPr="002C0BF6">
        <w:rPr>
          <w:rFonts w:ascii="Arial" w:hAnsi="Arial" w:cs="Arial"/>
          <w:sz w:val="20"/>
          <w:szCs w:val="20"/>
        </w:rPr>
        <w:t xml:space="preserve"> in the quantification and reporting of emissions</w:t>
      </w:r>
      <w:r w:rsidR="006B3747" w:rsidRPr="002C0BF6">
        <w:rPr>
          <w:rFonts w:ascii="Arial" w:hAnsi="Arial" w:cs="Arial"/>
          <w:sz w:val="20"/>
          <w:szCs w:val="20"/>
        </w:rPr>
        <w:t>,</w:t>
      </w:r>
      <w:r w:rsidRPr="002C0BF6">
        <w:rPr>
          <w:rFonts w:ascii="Arial" w:hAnsi="Arial" w:cs="Arial"/>
          <w:sz w:val="20"/>
          <w:szCs w:val="20"/>
        </w:rPr>
        <w:t xml:space="preserve"> to accept responsibility for the assurance conclusion; and</w:t>
      </w:r>
    </w:p>
    <w:p w:rsidR="000A7D11" w:rsidRPr="002C0BF6" w:rsidRDefault="006C3AA6" w:rsidP="00745241">
      <w:pPr>
        <w:pStyle w:val="IFACIndentedAlpha"/>
        <w:rPr>
          <w:rFonts w:ascii="Arial" w:hAnsi="Arial" w:cs="Arial"/>
          <w:bCs/>
          <w:sz w:val="20"/>
          <w:szCs w:val="20"/>
        </w:rPr>
      </w:pPr>
      <w:r w:rsidRPr="002C0BF6">
        <w:rPr>
          <w:rFonts w:ascii="Arial" w:hAnsi="Arial" w:cs="Arial"/>
          <w:sz w:val="20"/>
          <w:szCs w:val="20"/>
        </w:rPr>
        <w:t>(b)</w:t>
      </w:r>
      <w:r w:rsidRPr="002C0BF6">
        <w:rPr>
          <w:rFonts w:ascii="Arial" w:hAnsi="Arial" w:cs="Arial"/>
          <w:sz w:val="20"/>
          <w:szCs w:val="20"/>
        </w:rPr>
        <w:tab/>
        <w:t>B</w:t>
      </w:r>
      <w:r w:rsidR="000A7D11" w:rsidRPr="002C0BF6">
        <w:rPr>
          <w:rFonts w:ascii="Arial" w:hAnsi="Arial" w:cs="Arial"/>
          <w:bCs/>
          <w:sz w:val="20"/>
          <w:szCs w:val="20"/>
        </w:rPr>
        <w:t>e satisfied that the engagement team and any practitioner</w:t>
      </w:r>
      <w:r w:rsidR="00B23E35" w:rsidRPr="002C0BF6">
        <w:rPr>
          <w:rFonts w:ascii="Arial" w:hAnsi="Arial" w:cs="Arial"/>
          <w:bCs/>
          <w:sz w:val="20"/>
          <w:szCs w:val="20"/>
        </w:rPr>
        <w:t>’</w:t>
      </w:r>
      <w:r w:rsidR="000A7D11" w:rsidRPr="002C0BF6">
        <w:rPr>
          <w:rFonts w:ascii="Arial" w:hAnsi="Arial" w:cs="Arial"/>
          <w:bCs/>
          <w:sz w:val="20"/>
          <w:szCs w:val="20"/>
        </w:rPr>
        <w:t xml:space="preserve">s external experts collectively </w:t>
      </w:r>
      <w:r w:rsidR="008B320C" w:rsidRPr="002C0BF6">
        <w:rPr>
          <w:rFonts w:ascii="Arial" w:hAnsi="Arial" w:cs="Arial"/>
          <w:bCs/>
          <w:sz w:val="20"/>
          <w:szCs w:val="20"/>
        </w:rPr>
        <w:t>possess the necessary professional competencies</w:t>
      </w:r>
      <w:r w:rsidR="00D40FAB" w:rsidRPr="002C0BF6">
        <w:rPr>
          <w:rFonts w:ascii="Arial" w:hAnsi="Arial" w:cs="Arial"/>
          <w:bCs/>
          <w:sz w:val="20"/>
          <w:szCs w:val="20"/>
        </w:rPr>
        <w:t>,</w:t>
      </w:r>
      <w:r w:rsidR="008B320C" w:rsidRPr="002C0BF6">
        <w:rPr>
          <w:rFonts w:ascii="Arial" w:hAnsi="Arial" w:cs="Arial"/>
          <w:bCs/>
          <w:sz w:val="20"/>
          <w:szCs w:val="20"/>
        </w:rPr>
        <w:t xml:space="preserve"> including </w:t>
      </w:r>
      <w:r w:rsidR="005841DC" w:rsidRPr="002C0BF6">
        <w:rPr>
          <w:rFonts w:ascii="Arial" w:hAnsi="Arial" w:cs="Arial"/>
          <w:sz w:val="20"/>
          <w:szCs w:val="20"/>
        </w:rPr>
        <w:t>in the quantification and reporting of emissions</w:t>
      </w:r>
      <w:r w:rsidR="000A3363" w:rsidRPr="002C0BF6">
        <w:rPr>
          <w:rFonts w:ascii="Arial" w:hAnsi="Arial" w:cs="Arial"/>
          <w:sz w:val="20"/>
          <w:szCs w:val="20"/>
        </w:rPr>
        <w:t xml:space="preserve"> and in assurance</w:t>
      </w:r>
      <w:r w:rsidR="003459F6" w:rsidRPr="002C0BF6">
        <w:rPr>
          <w:rFonts w:ascii="Arial" w:hAnsi="Arial" w:cs="Arial"/>
          <w:sz w:val="20"/>
          <w:szCs w:val="20"/>
        </w:rPr>
        <w:t>,</w:t>
      </w:r>
      <w:r w:rsidR="00F64015" w:rsidRPr="002C0BF6">
        <w:rPr>
          <w:rFonts w:ascii="Arial" w:hAnsi="Arial" w:cs="Arial"/>
          <w:sz w:val="20"/>
          <w:szCs w:val="20"/>
        </w:rPr>
        <w:t xml:space="preserve"> to perform the assurance engagement in accordance with this ISAE</w:t>
      </w:r>
      <w:r w:rsidR="005841DC" w:rsidRPr="002C0BF6">
        <w:rPr>
          <w:rFonts w:ascii="Arial" w:hAnsi="Arial" w:cs="Arial"/>
          <w:sz w:val="20"/>
          <w:szCs w:val="20"/>
        </w:rPr>
        <w:t>.</w:t>
      </w:r>
      <w:r w:rsidR="00AE2A23" w:rsidRPr="002C0BF6">
        <w:rPr>
          <w:rFonts w:ascii="Arial" w:hAnsi="Arial" w:cs="Arial"/>
          <w:sz w:val="20"/>
          <w:szCs w:val="20"/>
        </w:rPr>
        <w:t xml:space="preserve"> (Ref: Para. </w:t>
      </w:r>
      <w:r w:rsidR="007A132E" w:rsidRPr="002C0BF6">
        <w:rPr>
          <w:rFonts w:ascii="Arial" w:hAnsi="Arial" w:cs="Arial"/>
          <w:sz w:val="20"/>
          <w:szCs w:val="20"/>
        </w:rPr>
        <w:t>A1</w:t>
      </w:r>
      <w:ins w:id="273" w:author="Beverley Bahlmann" w:date="2012-03-27T13:37:00Z">
        <w:r w:rsidR="000D2124" w:rsidRPr="002C0BF6">
          <w:rPr>
            <w:rFonts w:ascii="Arial" w:hAnsi="Arial" w:cs="Arial"/>
            <w:sz w:val="20"/>
            <w:szCs w:val="20"/>
          </w:rPr>
          <w:t>8</w:t>
        </w:r>
      </w:ins>
      <w:del w:id="274" w:author="Beverley Bahlmann" w:date="2012-03-27T13:37:00Z">
        <w:r w:rsidR="000201F3" w:rsidRPr="002C0BF6" w:rsidDel="000D2124">
          <w:rPr>
            <w:rFonts w:ascii="Arial" w:hAnsi="Arial" w:cs="Arial"/>
            <w:sz w:val="20"/>
            <w:szCs w:val="20"/>
          </w:rPr>
          <w:delText>7</w:delText>
        </w:r>
      </w:del>
      <w:r w:rsidR="000201F3" w:rsidRPr="002C0BF6">
        <w:rPr>
          <w:rFonts w:ascii="Arial" w:hAnsi="Arial" w:cs="Arial"/>
          <w:sz w:val="20"/>
          <w:szCs w:val="20"/>
        </w:rPr>
        <w:t>–A1</w:t>
      </w:r>
      <w:ins w:id="275" w:author="Beverley Bahlmann" w:date="2012-03-27T13:37:00Z">
        <w:r w:rsidR="000D2124" w:rsidRPr="002C0BF6">
          <w:rPr>
            <w:rFonts w:ascii="Arial" w:hAnsi="Arial" w:cs="Arial"/>
            <w:sz w:val="20"/>
            <w:szCs w:val="20"/>
          </w:rPr>
          <w:t>9</w:t>
        </w:r>
      </w:ins>
      <w:del w:id="276" w:author="Beverley Bahlmann" w:date="2012-03-27T13:37:00Z">
        <w:r w:rsidR="000201F3" w:rsidRPr="002C0BF6" w:rsidDel="000D2124">
          <w:rPr>
            <w:rFonts w:ascii="Arial" w:hAnsi="Arial" w:cs="Arial"/>
            <w:sz w:val="20"/>
            <w:szCs w:val="20"/>
          </w:rPr>
          <w:delText>8</w:delText>
        </w:r>
      </w:del>
      <w:r w:rsidR="00AE2A23" w:rsidRPr="002C0BF6">
        <w:rPr>
          <w:rFonts w:ascii="Arial" w:hAnsi="Arial" w:cs="Arial"/>
          <w:sz w:val="20"/>
          <w:szCs w:val="20"/>
        </w:rPr>
        <w:t>)</w:t>
      </w:r>
    </w:p>
    <w:p w:rsidR="009E3154" w:rsidRPr="002C0BF6" w:rsidRDefault="009E3154" w:rsidP="00745241">
      <w:pPr>
        <w:pStyle w:val="IFACHeading4"/>
        <w:rPr>
          <w:rFonts w:ascii="Arial" w:hAnsi="Arial" w:cs="Arial"/>
          <w:sz w:val="20"/>
          <w:szCs w:val="20"/>
        </w:rPr>
      </w:pPr>
      <w:r w:rsidRPr="002C0BF6">
        <w:rPr>
          <w:rFonts w:ascii="Arial" w:hAnsi="Arial" w:cs="Arial"/>
          <w:sz w:val="20"/>
          <w:szCs w:val="20"/>
        </w:rPr>
        <w:t>Preconditions for the Engagement</w:t>
      </w:r>
    </w:p>
    <w:p w:rsidR="009E3154" w:rsidRPr="002C0BF6" w:rsidRDefault="009B1B82" w:rsidP="00745241">
      <w:pPr>
        <w:pStyle w:val="IFACNumberedPara"/>
        <w:tabs>
          <w:tab w:val="clear" w:pos="720"/>
        </w:tabs>
        <w:rPr>
          <w:rFonts w:ascii="Arial" w:hAnsi="Arial" w:cs="Arial"/>
          <w:sz w:val="20"/>
          <w:szCs w:val="20"/>
        </w:rPr>
      </w:pPr>
      <w:r w:rsidRPr="002C0BF6">
        <w:rPr>
          <w:rFonts w:ascii="Arial" w:hAnsi="Arial" w:cs="Arial"/>
          <w:sz w:val="20"/>
          <w:szCs w:val="20"/>
        </w:rPr>
        <w:t>1</w:t>
      </w:r>
      <w:ins w:id="277" w:author="Beverley Bahlmann" w:date="2012-03-22T15:49:00Z">
        <w:r w:rsidR="00A419A0" w:rsidRPr="002C0BF6">
          <w:rPr>
            <w:rFonts w:ascii="Arial" w:hAnsi="Arial" w:cs="Arial"/>
            <w:sz w:val="20"/>
            <w:szCs w:val="20"/>
          </w:rPr>
          <w:t>7</w:t>
        </w:r>
      </w:ins>
      <w:del w:id="278" w:author="Beverley Bahlmann" w:date="2012-03-22T15:49:00Z">
        <w:r w:rsidRPr="002C0BF6" w:rsidDel="00A419A0">
          <w:rPr>
            <w:rFonts w:ascii="Arial" w:hAnsi="Arial" w:cs="Arial"/>
            <w:sz w:val="20"/>
            <w:szCs w:val="20"/>
          </w:rPr>
          <w:delText>6</w:delText>
        </w:r>
      </w:del>
      <w:r w:rsidRPr="002C0BF6">
        <w:rPr>
          <w:rFonts w:ascii="Arial" w:hAnsi="Arial" w:cs="Arial"/>
          <w:sz w:val="20"/>
          <w:szCs w:val="20"/>
        </w:rPr>
        <w:t>.</w:t>
      </w:r>
      <w:r w:rsidRPr="002C0BF6">
        <w:rPr>
          <w:rFonts w:ascii="Arial" w:hAnsi="Arial" w:cs="Arial"/>
          <w:sz w:val="20"/>
          <w:szCs w:val="20"/>
        </w:rPr>
        <w:tab/>
      </w:r>
      <w:r w:rsidR="009E3154" w:rsidRPr="002C0BF6">
        <w:rPr>
          <w:rFonts w:ascii="Arial" w:hAnsi="Arial" w:cs="Arial"/>
          <w:sz w:val="20"/>
          <w:szCs w:val="20"/>
        </w:rPr>
        <w:t>In order to establish whether the preconditions for the engagement are present:</w:t>
      </w:r>
    </w:p>
    <w:p w:rsidR="009E3154" w:rsidRPr="002C0BF6" w:rsidRDefault="009E3154" w:rsidP="00745241">
      <w:pPr>
        <w:pStyle w:val="IFACIndentedAlpha"/>
        <w:rPr>
          <w:rFonts w:ascii="Arial" w:hAnsi="Arial" w:cs="Arial"/>
          <w:sz w:val="20"/>
          <w:szCs w:val="20"/>
        </w:rPr>
      </w:pPr>
      <w:r w:rsidRPr="002C0BF6">
        <w:rPr>
          <w:rFonts w:ascii="Arial" w:hAnsi="Arial" w:cs="Arial"/>
          <w:sz w:val="20"/>
          <w:szCs w:val="20"/>
        </w:rPr>
        <w:t>(a)</w:t>
      </w:r>
      <w:r w:rsidRPr="002C0BF6">
        <w:rPr>
          <w:rFonts w:ascii="Arial" w:hAnsi="Arial" w:cs="Arial"/>
          <w:sz w:val="20"/>
          <w:szCs w:val="20"/>
        </w:rPr>
        <w:tab/>
        <w:t xml:space="preserve">The engagement partner shall determine that both the GHG statement and the engagement have sufficient scope to be useful to intended users, considering, in particular: (Ref: Para. </w:t>
      </w:r>
      <w:r w:rsidR="002D24D7" w:rsidRPr="002C0BF6">
        <w:rPr>
          <w:rFonts w:ascii="Arial" w:hAnsi="Arial" w:cs="Arial"/>
          <w:sz w:val="20"/>
          <w:szCs w:val="20"/>
        </w:rPr>
        <w:t>A</w:t>
      </w:r>
      <w:ins w:id="279" w:author="Beverley Bahlmann" w:date="2012-03-27T13:37:00Z">
        <w:r w:rsidR="000D2124" w:rsidRPr="002C0BF6">
          <w:rPr>
            <w:rFonts w:ascii="Arial" w:hAnsi="Arial" w:cs="Arial"/>
            <w:sz w:val="20"/>
            <w:szCs w:val="20"/>
          </w:rPr>
          <w:t>20</w:t>
        </w:r>
      </w:ins>
      <w:del w:id="280" w:author="Beverley Bahlmann" w:date="2012-03-27T13:37:00Z">
        <w:r w:rsidR="002D24D7" w:rsidRPr="002C0BF6" w:rsidDel="000D2124">
          <w:rPr>
            <w:rFonts w:ascii="Arial" w:hAnsi="Arial" w:cs="Arial"/>
            <w:sz w:val="20"/>
            <w:szCs w:val="20"/>
          </w:rPr>
          <w:delText>1</w:delText>
        </w:r>
        <w:r w:rsidR="000201F3" w:rsidRPr="002C0BF6" w:rsidDel="000D2124">
          <w:rPr>
            <w:rFonts w:ascii="Arial" w:hAnsi="Arial" w:cs="Arial"/>
            <w:sz w:val="20"/>
            <w:szCs w:val="20"/>
          </w:rPr>
          <w:delText>9</w:delText>
        </w:r>
      </w:del>
      <w:r w:rsidRPr="002C0BF6">
        <w:rPr>
          <w:rFonts w:ascii="Arial" w:hAnsi="Arial" w:cs="Arial"/>
          <w:sz w:val="20"/>
          <w:szCs w:val="20"/>
        </w:rPr>
        <w:t>)</w:t>
      </w:r>
    </w:p>
    <w:p w:rsidR="009E3154" w:rsidRPr="002C0BF6" w:rsidRDefault="009E3154" w:rsidP="00745241">
      <w:pPr>
        <w:pStyle w:val="NumberedParagraphISA400"/>
        <w:tabs>
          <w:tab w:val="clear" w:pos="312"/>
          <w:tab w:val="clear" w:pos="480"/>
          <w:tab w:val="left" w:pos="720"/>
        </w:tabs>
        <w:spacing w:before="120"/>
        <w:ind w:left="1814" w:hanging="547"/>
        <w:rPr>
          <w:rFonts w:ascii="Arial" w:hAnsi="Arial" w:cs="Arial"/>
          <w:sz w:val="20"/>
          <w:szCs w:val="20"/>
          <w:lang w:val="en-US"/>
        </w:rPr>
      </w:pPr>
      <w:r w:rsidRPr="002C0BF6">
        <w:rPr>
          <w:rFonts w:ascii="Arial" w:hAnsi="Arial" w:cs="Arial"/>
          <w:sz w:val="20"/>
          <w:szCs w:val="20"/>
          <w:lang w:val="en-US"/>
        </w:rPr>
        <w:t>(</w:t>
      </w:r>
      <w:proofErr w:type="spellStart"/>
      <w:r w:rsidRPr="002C0BF6">
        <w:rPr>
          <w:rFonts w:ascii="Arial" w:hAnsi="Arial" w:cs="Arial"/>
          <w:sz w:val="20"/>
          <w:szCs w:val="20"/>
          <w:lang w:val="en-US"/>
        </w:rPr>
        <w:t>i</w:t>
      </w:r>
      <w:proofErr w:type="spellEnd"/>
      <w:r w:rsidRPr="002C0BF6">
        <w:rPr>
          <w:rFonts w:ascii="Arial" w:hAnsi="Arial" w:cs="Arial"/>
          <w:sz w:val="20"/>
          <w:szCs w:val="20"/>
          <w:lang w:val="en-US"/>
        </w:rPr>
        <w:t>)</w:t>
      </w:r>
      <w:r w:rsidRPr="002C0BF6">
        <w:rPr>
          <w:rFonts w:ascii="Arial" w:hAnsi="Arial" w:cs="Arial"/>
          <w:sz w:val="20"/>
          <w:szCs w:val="20"/>
          <w:lang w:val="en-US"/>
        </w:rPr>
        <w:tab/>
        <w:t>If the GHG statement is to exclude significant emissions that have been, or could readily be, quantified</w:t>
      </w:r>
      <w:r w:rsidR="008B10A0" w:rsidRPr="002C0BF6">
        <w:rPr>
          <w:rFonts w:ascii="Arial" w:hAnsi="Arial" w:cs="Arial"/>
          <w:sz w:val="20"/>
          <w:szCs w:val="20"/>
          <w:lang w:val="en-US"/>
        </w:rPr>
        <w:t>, whether such exclusions are reasonable in the circumstances</w:t>
      </w:r>
      <w:r w:rsidRPr="002C0BF6">
        <w:rPr>
          <w:rFonts w:ascii="Arial" w:hAnsi="Arial" w:cs="Arial"/>
          <w:sz w:val="20"/>
          <w:szCs w:val="20"/>
          <w:lang w:val="en-US"/>
        </w:rPr>
        <w:t xml:space="preserve">; </w:t>
      </w:r>
    </w:p>
    <w:p w:rsidR="00496CA1" w:rsidRPr="002C0BF6" w:rsidRDefault="009E3154" w:rsidP="00745241">
      <w:pPr>
        <w:pStyle w:val="NumberedParagraphISA400"/>
        <w:tabs>
          <w:tab w:val="clear" w:pos="312"/>
          <w:tab w:val="clear" w:pos="480"/>
          <w:tab w:val="left" w:pos="720"/>
        </w:tabs>
        <w:spacing w:before="120"/>
        <w:ind w:left="1814" w:hanging="547"/>
        <w:rPr>
          <w:rFonts w:ascii="Arial" w:hAnsi="Arial" w:cs="Arial"/>
          <w:sz w:val="20"/>
          <w:szCs w:val="20"/>
          <w:lang w:val="en-US"/>
        </w:rPr>
      </w:pPr>
      <w:r w:rsidRPr="002C0BF6">
        <w:rPr>
          <w:rFonts w:ascii="Arial" w:hAnsi="Arial" w:cs="Arial"/>
          <w:sz w:val="20"/>
          <w:szCs w:val="20"/>
          <w:lang w:val="en-US"/>
        </w:rPr>
        <w:t xml:space="preserve">(ii) </w:t>
      </w:r>
      <w:r w:rsidRPr="002C0BF6">
        <w:rPr>
          <w:rFonts w:ascii="Arial" w:hAnsi="Arial" w:cs="Arial"/>
          <w:sz w:val="20"/>
          <w:szCs w:val="20"/>
          <w:lang w:val="en-US"/>
        </w:rPr>
        <w:tab/>
        <w:t xml:space="preserve">If the engagement is to exclude </w:t>
      </w:r>
      <w:r w:rsidR="00EE0B86" w:rsidRPr="002C0BF6">
        <w:rPr>
          <w:rFonts w:ascii="Arial" w:hAnsi="Arial" w:cs="Arial"/>
          <w:sz w:val="20"/>
          <w:szCs w:val="20"/>
          <w:lang w:val="en-US"/>
        </w:rPr>
        <w:t xml:space="preserve">assurance with respect to </w:t>
      </w:r>
      <w:r w:rsidRPr="002C0BF6">
        <w:rPr>
          <w:rFonts w:ascii="Arial" w:hAnsi="Arial" w:cs="Arial"/>
          <w:sz w:val="20"/>
          <w:szCs w:val="20"/>
          <w:lang w:val="en-US"/>
        </w:rPr>
        <w:t xml:space="preserve">significant emissions that are </w:t>
      </w:r>
      <w:r w:rsidR="00EE0B86" w:rsidRPr="002C0BF6">
        <w:rPr>
          <w:rFonts w:ascii="Arial" w:hAnsi="Arial" w:cs="Arial"/>
          <w:sz w:val="20"/>
          <w:szCs w:val="20"/>
          <w:lang w:val="en-US"/>
        </w:rPr>
        <w:t>reported by the entity</w:t>
      </w:r>
      <w:r w:rsidR="008B10A0" w:rsidRPr="002C0BF6">
        <w:rPr>
          <w:rFonts w:ascii="Arial" w:hAnsi="Arial" w:cs="Arial"/>
          <w:sz w:val="20"/>
          <w:szCs w:val="20"/>
          <w:lang w:val="en-US"/>
        </w:rPr>
        <w:t>, whether such exclusions are reasonable in the circumstances; and</w:t>
      </w:r>
    </w:p>
    <w:p w:rsidR="008B10A0" w:rsidRPr="002C0BF6" w:rsidRDefault="008B10A0" w:rsidP="00745241">
      <w:pPr>
        <w:pStyle w:val="NumberedParagraphISA400"/>
        <w:tabs>
          <w:tab w:val="clear" w:pos="312"/>
          <w:tab w:val="clear" w:pos="480"/>
          <w:tab w:val="left" w:pos="720"/>
        </w:tabs>
        <w:spacing w:before="120"/>
        <w:ind w:left="1814" w:hanging="547"/>
        <w:rPr>
          <w:rFonts w:ascii="Arial" w:hAnsi="Arial" w:cs="Arial"/>
          <w:sz w:val="20"/>
          <w:szCs w:val="20"/>
          <w:lang w:val="en-US"/>
        </w:rPr>
      </w:pPr>
      <w:r w:rsidRPr="002C0BF6">
        <w:rPr>
          <w:rFonts w:ascii="Arial" w:hAnsi="Arial" w:cs="Arial"/>
          <w:sz w:val="20"/>
          <w:szCs w:val="20"/>
          <w:lang w:val="en-US"/>
        </w:rPr>
        <w:t>(iii)</w:t>
      </w:r>
      <w:r w:rsidRPr="002C0BF6">
        <w:rPr>
          <w:rFonts w:ascii="Arial" w:hAnsi="Arial" w:cs="Arial"/>
          <w:sz w:val="20"/>
          <w:szCs w:val="20"/>
          <w:lang w:val="en-US"/>
        </w:rPr>
        <w:tab/>
        <w:t xml:space="preserve">If the engagement is to include </w:t>
      </w:r>
      <w:r w:rsidR="00EE0B86" w:rsidRPr="002C0BF6">
        <w:rPr>
          <w:rFonts w:ascii="Arial" w:hAnsi="Arial" w:cs="Arial"/>
          <w:sz w:val="20"/>
          <w:szCs w:val="20"/>
          <w:lang w:val="en-US"/>
        </w:rPr>
        <w:t xml:space="preserve">assurance with respect to </w:t>
      </w:r>
      <w:r w:rsidRPr="002C0BF6">
        <w:rPr>
          <w:rFonts w:ascii="Arial" w:hAnsi="Arial" w:cs="Arial"/>
          <w:sz w:val="20"/>
          <w:szCs w:val="20"/>
          <w:lang w:val="en-US"/>
        </w:rPr>
        <w:t xml:space="preserve">emissions deductions, whether </w:t>
      </w:r>
      <w:r w:rsidR="00EE0B86" w:rsidRPr="002C0BF6">
        <w:rPr>
          <w:rFonts w:ascii="Arial" w:hAnsi="Arial" w:cs="Arial"/>
          <w:sz w:val="20"/>
          <w:szCs w:val="20"/>
          <w:lang w:val="en-US"/>
        </w:rPr>
        <w:t xml:space="preserve">the nature of the </w:t>
      </w:r>
      <w:r w:rsidR="00F176DF" w:rsidRPr="002C0BF6">
        <w:rPr>
          <w:rFonts w:ascii="Arial" w:hAnsi="Arial" w:cs="Arial"/>
          <w:sz w:val="20"/>
          <w:szCs w:val="20"/>
          <w:lang w:val="en-US"/>
        </w:rPr>
        <w:t>assurance the practitioner will obtain with respect to the deductions</w:t>
      </w:r>
      <w:r w:rsidR="00EE0B86" w:rsidRPr="002C0BF6">
        <w:rPr>
          <w:rFonts w:ascii="Arial" w:hAnsi="Arial" w:cs="Arial"/>
          <w:sz w:val="20"/>
          <w:szCs w:val="20"/>
          <w:lang w:val="en-US"/>
        </w:rPr>
        <w:t xml:space="preserve"> and the </w:t>
      </w:r>
      <w:r w:rsidR="00F176DF" w:rsidRPr="002C0BF6">
        <w:rPr>
          <w:rFonts w:ascii="Arial" w:hAnsi="Arial" w:cs="Arial"/>
          <w:sz w:val="20"/>
          <w:szCs w:val="20"/>
          <w:lang w:val="en-US"/>
        </w:rPr>
        <w:t>intended content of the assurance report</w:t>
      </w:r>
      <w:r w:rsidR="00EE0B86" w:rsidRPr="002C0BF6">
        <w:rPr>
          <w:rFonts w:ascii="Arial" w:hAnsi="Arial" w:cs="Arial"/>
          <w:sz w:val="20"/>
          <w:szCs w:val="20"/>
          <w:lang w:val="en-US"/>
        </w:rPr>
        <w:t xml:space="preserve"> </w:t>
      </w:r>
      <w:r w:rsidR="00F176DF" w:rsidRPr="002C0BF6">
        <w:rPr>
          <w:rFonts w:ascii="Arial" w:hAnsi="Arial" w:cs="Arial"/>
          <w:sz w:val="20"/>
          <w:szCs w:val="20"/>
          <w:lang w:val="en-US"/>
        </w:rPr>
        <w:t xml:space="preserve">with respect to them </w:t>
      </w:r>
      <w:r w:rsidRPr="002C0BF6">
        <w:rPr>
          <w:rFonts w:ascii="Arial" w:hAnsi="Arial" w:cs="Arial"/>
          <w:sz w:val="20"/>
          <w:szCs w:val="20"/>
          <w:lang w:val="en-US"/>
        </w:rPr>
        <w:t xml:space="preserve">are </w:t>
      </w:r>
      <w:r w:rsidR="00EE0B86" w:rsidRPr="002C0BF6">
        <w:rPr>
          <w:rFonts w:ascii="Arial" w:hAnsi="Arial" w:cs="Arial"/>
          <w:sz w:val="20"/>
          <w:szCs w:val="20"/>
          <w:lang w:val="en-US"/>
        </w:rPr>
        <w:t xml:space="preserve">clear, </w:t>
      </w:r>
      <w:r w:rsidRPr="002C0BF6">
        <w:rPr>
          <w:rFonts w:ascii="Arial" w:hAnsi="Arial" w:cs="Arial"/>
          <w:sz w:val="20"/>
          <w:szCs w:val="20"/>
          <w:lang w:val="en-US"/>
        </w:rPr>
        <w:t>reasonable in the circumstances</w:t>
      </w:r>
      <w:r w:rsidR="00EE0B86" w:rsidRPr="002C0BF6">
        <w:rPr>
          <w:rFonts w:ascii="Arial" w:hAnsi="Arial" w:cs="Arial"/>
          <w:sz w:val="20"/>
          <w:szCs w:val="20"/>
          <w:lang w:val="en-US"/>
        </w:rPr>
        <w:t>, and understood by the engaging party</w:t>
      </w:r>
      <w:r w:rsidRPr="002C0BF6">
        <w:rPr>
          <w:rFonts w:ascii="Arial" w:hAnsi="Arial" w:cs="Arial"/>
          <w:sz w:val="20"/>
          <w:szCs w:val="20"/>
          <w:lang w:val="en-US"/>
        </w:rPr>
        <w:t>. (Ref: Para. A1</w:t>
      </w:r>
      <w:ins w:id="281" w:author="Beverley Bahlmann" w:date="2012-03-27T13:38:00Z">
        <w:r w:rsidR="000D2124" w:rsidRPr="002C0BF6">
          <w:rPr>
            <w:rFonts w:ascii="Arial" w:hAnsi="Arial" w:cs="Arial"/>
            <w:sz w:val="20"/>
            <w:szCs w:val="20"/>
            <w:lang w:val="en-US"/>
          </w:rPr>
          <w:t>1</w:t>
        </w:r>
      </w:ins>
      <w:del w:id="282" w:author="Beverley Bahlmann" w:date="2012-03-27T13:38:00Z">
        <w:r w:rsidR="00EE0B86" w:rsidRPr="002C0BF6" w:rsidDel="000D2124">
          <w:rPr>
            <w:rFonts w:ascii="Arial" w:hAnsi="Arial" w:cs="Arial"/>
            <w:sz w:val="20"/>
            <w:szCs w:val="20"/>
            <w:lang w:val="en-US"/>
          </w:rPr>
          <w:delText>0</w:delText>
        </w:r>
      </w:del>
      <w:r w:rsidR="00EE0B86" w:rsidRPr="002C0BF6">
        <w:rPr>
          <w:rFonts w:ascii="Arial" w:hAnsi="Arial" w:cs="Arial"/>
          <w:sz w:val="20"/>
          <w:szCs w:val="20"/>
          <w:lang w:val="en-US"/>
        </w:rPr>
        <w:t>-A1</w:t>
      </w:r>
      <w:ins w:id="283" w:author="Beverley Bahlmann" w:date="2012-03-27T13:38:00Z">
        <w:r w:rsidR="000D2124" w:rsidRPr="002C0BF6">
          <w:rPr>
            <w:rFonts w:ascii="Arial" w:hAnsi="Arial" w:cs="Arial"/>
            <w:sz w:val="20"/>
            <w:szCs w:val="20"/>
            <w:lang w:val="en-US"/>
          </w:rPr>
          <w:t>2</w:t>
        </w:r>
      </w:ins>
      <w:del w:id="284" w:author="Beverley Bahlmann" w:date="2012-03-27T13:38:00Z">
        <w:r w:rsidR="00EE0B86" w:rsidRPr="002C0BF6" w:rsidDel="000D2124">
          <w:rPr>
            <w:rFonts w:ascii="Arial" w:hAnsi="Arial" w:cs="Arial"/>
            <w:sz w:val="20"/>
            <w:szCs w:val="20"/>
            <w:lang w:val="en-US"/>
          </w:rPr>
          <w:delText>1</w:delText>
        </w:r>
      </w:del>
      <w:r w:rsidRPr="002C0BF6">
        <w:rPr>
          <w:rFonts w:ascii="Arial" w:hAnsi="Arial" w:cs="Arial"/>
          <w:sz w:val="20"/>
          <w:szCs w:val="20"/>
          <w:lang w:val="en-US"/>
        </w:rPr>
        <w:t>)</w:t>
      </w:r>
    </w:p>
    <w:p w:rsidR="00CC545B" w:rsidRPr="002C0BF6" w:rsidRDefault="00CC545B" w:rsidP="00745241">
      <w:pPr>
        <w:pStyle w:val="NumberedParagraphISA400"/>
        <w:tabs>
          <w:tab w:val="clear" w:pos="312"/>
          <w:tab w:val="clear" w:pos="480"/>
        </w:tabs>
        <w:spacing w:before="120"/>
        <w:ind w:left="1238" w:hanging="547"/>
        <w:rPr>
          <w:rFonts w:ascii="Arial" w:hAnsi="Arial" w:cs="Arial"/>
          <w:sz w:val="20"/>
          <w:szCs w:val="20"/>
          <w:lang w:val="en-US"/>
        </w:rPr>
      </w:pPr>
      <w:r w:rsidRPr="002C0BF6">
        <w:rPr>
          <w:rFonts w:ascii="Arial" w:hAnsi="Arial" w:cs="Arial"/>
          <w:sz w:val="20"/>
          <w:szCs w:val="20"/>
          <w:lang w:val="en-US"/>
        </w:rPr>
        <w:t>(b)</w:t>
      </w:r>
      <w:r w:rsidRPr="002C0BF6">
        <w:rPr>
          <w:rFonts w:ascii="Arial" w:hAnsi="Arial" w:cs="Arial"/>
          <w:sz w:val="20"/>
          <w:szCs w:val="20"/>
          <w:lang w:val="en-US"/>
        </w:rPr>
        <w:tab/>
      </w:r>
      <w:r w:rsidR="0036791B" w:rsidRPr="002C0BF6">
        <w:rPr>
          <w:rFonts w:ascii="Arial" w:hAnsi="Arial" w:cs="Arial"/>
          <w:sz w:val="20"/>
          <w:szCs w:val="20"/>
          <w:lang w:val="en-US"/>
        </w:rPr>
        <w:t xml:space="preserve">When </w:t>
      </w:r>
      <w:r w:rsidRPr="002C0BF6">
        <w:rPr>
          <w:rFonts w:ascii="Arial" w:hAnsi="Arial" w:cs="Arial"/>
          <w:bCs/>
          <w:sz w:val="20"/>
          <w:szCs w:val="20"/>
          <w:lang w:val="en-US"/>
        </w:rPr>
        <w:t>assess</w:t>
      </w:r>
      <w:r w:rsidR="0036791B" w:rsidRPr="002C0BF6">
        <w:rPr>
          <w:rFonts w:ascii="Arial" w:hAnsi="Arial" w:cs="Arial"/>
          <w:bCs/>
          <w:sz w:val="20"/>
          <w:szCs w:val="20"/>
          <w:lang w:val="en-US"/>
        </w:rPr>
        <w:t>ing</w:t>
      </w:r>
      <w:r w:rsidRPr="002C0BF6">
        <w:rPr>
          <w:rFonts w:ascii="Arial" w:hAnsi="Arial" w:cs="Arial"/>
          <w:bCs/>
          <w:sz w:val="20"/>
          <w:szCs w:val="20"/>
          <w:lang w:val="en-US"/>
        </w:rPr>
        <w:t xml:space="preserve"> the suitability of the</w:t>
      </w:r>
      <w:r w:rsidRPr="002C0BF6">
        <w:rPr>
          <w:rFonts w:ascii="Arial" w:hAnsi="Arial" w:cs="Arial"/>
          <w:kern w:val="0"/>
          <w:sz w:val="20"/>
          <w:szCs w:val="20"/>
          <w:lang w:val="en-US" w:bidi="ar-SA"/>
        </w:rPr>
        <w:t xml:space="preserve"> applicable criteria</w:t>
      </w:r>
      <w:r w:rsidR="0036791B" w:rsidRPr="002C0BF6">
        <w:rPr>
          <w:rFonts w:ascii="Arial" w:hAnsi="Arial" w:cs="Arial"/>
          <w:kern w:val="0"/>
          <w:sz w:val="20"/>
          <w:szCs w:val="20"/>
          <w:lang w:val="en-US" w:bidi="ar-SA"/>
        </w:rPr>
        <w:t>,</w:t>
      </w:r>
      <w:r w:rsidRPr="002C0BF6">
        <w:rPr>
          <w:rFonts w:ascii="Arial" w:hAnsi="Arial" w:cs="Arial"/>
          <w:kern w:val="0"/>
          <w:sz w:val="20"/>
          <w:szCs w:val="20"/>
          <w:lang w:val="en-US" w:bidi="ar-SA"/>
        </w:rPr>
        <w:t xml:space="preserve"> </w:t>
      </w:r>
      <w:r w:rsidR="00055ECC" w:rsidRPr="002C0BF6">
        <w:rPr>
          <w:rFonts w:ascii="Arial" w:hAnsi="Arial" w:cs="Arial"/>
          <w:kern w:val="0"/>
          <w:sz w:val="20"/>
          <w:szCs w:val="20"/>
          <w:lang w:val="en-US" w:bidi="ar-SA"/>
        </w:rPr>
        <w:t>as required by</w:t>
      </w:r>
      <w:r w:rsidRPr="002C0BF6">
        <w:rPr>
          <w:rFonts w:ascii="Arial" w:hAnsi="Arial" w:cs="Arial"/>
          <w:kern w:val="0"/>
          <w:sz w:val="20"/>
          <w:szCs w:val="20"/>
          <w:lang w:val="en-US" w:bidi="ar-SA"/>
        </w:rPr>
        <w:t xml:space="preserve"> ISAE 3000</w:t>
      </w:r>
      <w:r w:rsidR="0036791B" w:rsidRPr="002C0BF6">
        <w:rPr>
          <w:rFonts w:ascii="Arial" w:hAnsi="Arial" w:cs="Arial"/>
          <w:kern w:val="0"/>
          <w:sz w:val="20"/>
          <w:szCs w:val="20"/>
          <w:lang w:val="en-US" w:bidi="ar-SA"/>
        </w:rPr>
        <w:t>,</w:t>
      </w:r>
      <w:r w:rsidRPr="002C0BF6">
        <w:rPr>
          <w:rStyle w:val="FootnoteReference"/>
          <w:rFonts w:ascii="Arial" w:hAnsi="Arial" w:cs="Arial"/>
          <w:sz w:val="20"/>
          <w:szCs w:val="20"/>
          <w:lang w:val="en-US"/>
        </w:rPr>
        <w:footnoteReference w:id="10"/>
      </w:r>
      <w:r w:rsidRPr="002C0BF6">
        <w:rPr>
          <w:rFonts w:ascii="Arial" w:hAnsi="Arial" w:cs="Arial"/>
          <w:sz w:val="20"/>
          <w:szCs w:val="20"/>
          <w:lang w:val="en-US"/>
        </w:rPr>
        <w:t xml:space="preserve"> the practitioner shall determine whether the</w:t>
      </w:r>
      <w:r w:rsidR="003C2EDD" w:rsidRPr="002C0BF6">
        <w:rPr>
          <w:rFonts w:ascii="Arial" w:hAnsi="Arial" w:cs="Arial"/>
          <w:sz w:val="20"/>
          <w:szCs w:val="20"/>
          <w:lang w:val="en-US"/>
        </w:rPr>
        <w:t xml:space="preserve"> criteria</w:t>
      </w:r>
      <w:r w:rsidRPr="002C0BF6">
        <w:rPr>
          <w:rFonts w:ascii="Arial" w:hAnsi="Arial" w:cs="Arial"/>
          <w:sz w:val="20"/>
          <w:szCs w:val="20"/>
          <w:lang w:val="en-US"/>
        </w:rPr>
        <w:t xml:space="preserve"> encompass at a minimum: (Ref: Para. </w:t>
      </w:r>
      <w:r w:rsidR="002D24D7" w:rsidRPr="002C0BF6">
        <w:rPr>
          <w:rFonts w:ascii="Arial" w:hAnsi="Arial" w:cs="Arial"/>
          <w:sz w:val="20"/>
          <w:szCs w:val="20"/>
          <w:lang w:val="en-US"/>
        </w:rPr>
        <w:t>A2</w:t>
      </w:r>
      <w:ins w:id="285" w:author="Beverley Bahlmann" w:date="2012-03-27T13:39:00Z">
        <w:r w:rsidR="006B5670" w:rsidRPr="002C0BF6">
          <w:rPr>
            <w:rFonts w:ascii="Arial" w:hAnsi="Arial" w:cs="Arial"/>
            <w:sz w:val="20"/>
            <w:szCs w:val="20"/>
            <w:lang w:val="en-US"/>
          </w:rPr>
          <w:t>3</w:t>
        </w:r>
      </w:ins>
      <w:del w:id="286" w:author="Beverley Bahlmann" w:date="2012-03-27T13:39:00Z">
        <w:r w:rsidR="00DF3FDA" w:rsidRPr="002C0BF6" w:rsidDel="006B5670">
          <w:rPr>
            <w:rFonts w:ascii="Arial" w:hAnsi="Arial" w:cs="Arial"/>
            <w:sz w:val="20"/>
            <w:szCs w:val="20"/>
            <w:lang w:val="en-US"/>
          </w:rPr>
          <w:delText>8</w:delText>
        </w:r>
      </w:del>
      <w:r w:rsidR="009B2BD9" w:rsidRPr="002C0BF6">
        <w:rPr>
          <w:rFonts w:ascii="Arial" w:hAnsi="Arial" w:cs="Arial"/>
          <w:sz w:val="20"/>
          <w:szCs w:val="20"/>
          <w:lang w:val="en-US"/>
        </w:rPr>
        <w:t>–</w:t>
      </w:r>
      <w:r w:rsidR="002D24D7" w:rsidRPr="002C0BF6">
        <w:rPr>
          <w:rFonts w:ascii="Arial" w:hAnsi="Arial" w:cs="Arial"/>
          <w:sz w:val="20"/>
          <w:szCs w:val="20"/>
          <w:lang w:val="en-US"/>
        </w:rPr>
        <w:t>A</w:t>
      </w:r>
      <w:ins w:id="287" w:author="Beverley Bahlmann" w:date="2012-03-27T13:39:00Z">
        <w:r w:rsidR="006B5670" w:rsidRPr="002C0BF6">
          <w:rPr>
            <w:rFonts w:ascii="Arial" w:hAnsi="Arial" w:cs="Arial"/>
            <w:sz w:val="20"/>
            <w:szCs w:val="20"/>
            <w:lang w:val="en-US"/>
          </w:rPr>
          <w:t>26</w:t>
        </w:r>
      </w:ins>
      <w:del w:id="288" w:author="Beverley Bahlmann" w:date="2012-03-27T13:39:00Z">
        <w:r w:rsidR="002D24D7" w:rsidRPr="002C0BF6" w:rsidDel="006B5670">
          <w:rPr>
            <w:rFonts w:ascii="Arial" w:hAnsi="Arial" w:cs="Arial"/>
            <w:sz w:val="20"/>
            <w:szCs w:val="20"/>
            <w:lang w:val="en-US"/>
          </w:rPr>
          <w:delText>3</w:delText>
        </w:r>
        <w:r w:rsidR="00DF3FDA" w:rsidRPr="002C0BF6" w:rsidDel="006B5670">
          <w:rPr>
            <w:rFonts w:ascii="Arial" w:hAnsi="Arial" w:cs="Arial"/>
            <w:sz w:val="20"/>
            <w:szCs w:val="20"/>
            <w:lang w:val="en-US"/>
          </w:rPr>
          <w:delText>1</w:delText>
        </w:r>
      </w:del>
      <w:r w:rsidRPr="002C0BF6">
        <w:rPr>
          <w:rFonts w:ascii="Arial" w:hAnsi="Arial" w:cs="Arial"/>
          <w:sz w:val="20"/>
          <w:szCs w:val="20"/>
          <w:lang w:val="en-US"/>
        </w:rPr>
        <w:t>)</w:t>
      </w:r>
    </w:p>
    <w:p w:rsidR="00CC545B" w:rsidRPr="002C0BF6" w:rsidRDefault="00CC545B" w:rsidP="00745241">
      <w:pPr>
        <w:pStyle w:val="NumberedParagraphISA400"/>
        <w:tabs>
          <w:tab w:val="clear" w:pos="312"/>
          <w:tab w:val="clear" w:pos="480"/>
          <w:tab w:val="left" w:pos="720"/>
        </w:tabs>
        <w:spacing w:before="120"/>
        <w:ind w:left="1843" w:hanging="547"/>
        <w:rPr>
          <w:rFonts w:ascii="Arial" w:hAnsi="Arial" w:cs="Arial"/>
          <w:spacing w:val="-4"/>
          <w:sz w:val="20"/>
          <w:szCs w:val="20"/>
          <w:lang w:val="en-US"/>
        </w:rPr>
      </w:pPr>
      <w:r w:rsidRPr="002C0BF6">
        <w:rPr>
          <w:rFonts w:ascii="Arial" w:hAnsi="Arial" w:cs="Arial"/>
          <w:spacing w:val="-4"/>
          <w:sz w:val="20"/>
          <w:szCs w:val="20"/>
          <w:lang w:val="en-US"/>
        </w:rPr>
        <w:t>(</w:t>
      </w:r>
      <w:proofErr w:type="spellStart"/>
      <w:r w:rsidRPr="002C0BF6">
        <w:rPr>
          <w:rFonts w:ascii="Arial" w:hAnsi="Arial" w:cs="Arial"/>
          <w:spacing w:val="-4"/>
          <w:sz w:val="20"/>
          <w:szCs w:val="20"/>
          <w:lang w:val="en-US"/>
        </w:rPr>
        <w:t>i</w:t>
      </w:r>
      <w:proofErr w:type="spellEnd"/>
      <w:r w:rsidRPr="002C0BF6">
        <w:rPr>
          <w:rFonts w:ascii="Arial" w:hAnsi="Arial" w:cs="Arial"/>
          <w:spacing w:val="-4"/>
          <w:sz w:val="20"/>
          <w:szCs w:val="20"/>
          <w:lang w:val="en-US"/>
        </w:rPr>
        <w:t>)</w:t>
      </w:r>
      <w:r w:rsidRPr="002C0BF6">
        <w:rPr>
          <w:rFonts w:ascii="Arial" w:hAnsi="Arial" w:cs="Arial"/>
          <w:spacing w:val="-4"/>
          <w:sz w:val="20"/>
          <w:szCs w:val="20"/>
          <w:lang w:val="en-US"/>
        </w:rPr>
        <w:tab/>
        <w:t>The method for determining the entity</w:t>
      </w:r>
      <w:r w:rsidR="00B23E35" w:rsidRPr="002C0BF6">
        <w:rPr>
          <w:rFonts w:ascii="Arial" w:hAnsi="Arial" w:cs="Arial"/>
          <w:spacing w:val="-4"/>
          <w:sz w:val="20"/>
          <w:szCs w:val="20"/>
          <w:lang w:val="en-US"/>
        </w:rPr>
        <w:t>’</w:t>
      </w:r>
      <w:r w:rsidRPr="002C0BF6">
        <w:rPr>
          <w:rFonts w:ascii="Arial" w:hAnsi="Arial" w:cs="Arial"/>
          <w:spacing w:val="-4"/>
          <w:sz w:val="20"/>
          <w:szCs w:val="20"/>
          <w:lang w:val="en-US"/>
        </w:rPr>
        <w:t xml:space="preserve">s organizational </w:t>
      </w:r>
      <w:r w:rsidRPr="002C0BF6">
        <w:rPr>
          <w:rFonts w:ascii="Arial" w:hAnsi="Arial" w:cs="Arial"/>
          <w:spacing w:val="-4"/>
          <w:kern w:val="0"/>
          <w:sz w:val="20"/>
          <w:szCs w:val="20"/>
          <w:lang w:val="en-US"/>
        </w:rPr>
        <w:t>boundary</w:t>
      </w:r>
      <w:r w:rsidRPr="002C0BF6">
        <w:rPr>
          <w:rFonts w:ascii="Arial" w:hAnsi="Arial" w:cs="Arial"/>
          <w:spacing w:val="-4"/>
          <w:sz w:val="20"/>
          <w:szCs w:val="20"/>
          <w:lang w:val="en-US"/>
        </w:rPr>
        <w:t xml:space="preserve">; (Ref: Para. </w:t>
      </w:r>
      <w:r w:rsidR="001C5828" w:rsidRPr="002C0BF6">
        <w:rPr>
          <w:rFonts w:ascii="Arial" w:hAnsi="Arial" w:cs="Arial"/>
          <w:spacing w:val="-4"/>
          <w:sz w:val="20"/>
          <w:szCs w:val="20"/>
          <w:lang w:val="en-US"/>
        </w:rPr>
        <w:t>A</w:t>
      </w:r>
      <w:ins w:id="289" w:author="Beverley Bahlmann" w:date="2012-03-27T13:40:00Z">
        <w:r w:rsidR="006B5670" w:rsidRPr="002C0BF6">
          <w:rPr>
            <w:rFonts w:ascii="Arial" w:hAnsi="Arial" w:cs="Arial"/>
            <w:spacing w:val="-4"/>
            <w:sz w:val="20"/>
            <w:szCs w:val="20"/>
            <w:lang w:val="en-US"/>
          </w:rPr>
          <w:t>27</w:t>
        </w:r>
      </w:ins>
      <w:del w:id="290" w:author="Beverley Bahlmann" w:date="2012-03-27T13:40:00Z">
        <w:r w:rsidR="001C5828" w:rsidRPr="002C0BF6" w:rsidDel="006B5670">
          <w:rPr>
            <w:rFonts w:ascii="Arial" w:hAnsi="Arial" w:cs="Arial"/>
            <w:spacing w:val="-4"/>
            <w:sz w:val="20"/>
            <w:szCs w:val="20"/>
            <w:lang w:val="en-US"/>
          </w:rPr>
          <w:delText>3</w:delText>
        </w:r>
        <w:r w:rsidR="00DF3FDA" w:rsidRPr="002C0BF6" w:rsidDel="006B5670">
          <w:rPr>
            <w:rFonts w:ascii="Arial" w:hAnsi="Arial" w:cs="Arial"/>
            <w:spacing w:val="-4"/>
            <w:sz w:val="20"/>
            <w:szCs w:val="20"/>
            <w:lang w:val="en-US"/>
          </w:rPr>
          <w:delText>2</w:delText>
        </w:r>
      </w:del>
      <w:r w:rsidR="009B2BD9" w:rsidRPr="002C0BF6">
        <w:rPr>
          <w:rFonts w:ascii="Arial" w:hAnsi="Arial" w:cs="Arial"/>
          <w:spacing w:val="-4"/>
          <w:sz w:val="20"/>
          <w:szCs w:val="20"/>
          <w:lang w:val="en-US"/>
        </w:rPr>
        <w:t>–</w:t>
      </w:r>
      <w:r w:rsidR="001C5828" w:rsidRPr="002C0BF6">
        <w:rPr>
          <w:rFonts w:ascii="Arial" w:hAnsi="Arial" w:cs="Arial"/>
          <w:spacing w:val="-4"/>
          <w:sz w:val="20"/>
          <w:szCs w:val="20"/>
          <w:lang w:val="en-US"/>
        </w:rPr>
        <w:t>A</w:t>
      </w:r>
      <w:ins w:id="291" w:author="Beverley Bahlmann" w:date="2012-03-27T13:40:00Z">
        <w:r w:rsidR="006B5670" w:rsidRPr="002C0BF6">
          <w:rPr>
            <w:rFonts w:ascii="Arial" w:hAnsi="Arial" w:cs="Arial"/>
            <w:spacing w:val="-4"/>
            <w:sz w:val="20"/>
            <w:szCs w:val="20"/>
            <w:lang w:val="en-US"/>
          </w:rPr>
          <w:t>28</w:t>
        </w:r>
      </w:ins>
      <w:del w:id="292" w:author="Beverley Bahlmann" w:date="2012-03-27T13:40:00Z">
        <w:r w:rsidR="001C5828" w:rsidRPr="002C0BF6" w:rsidDel="006B5670">
          <w:rPr>
            <w:rFonts w:ascii="Arial" w:hAnsi="Arial" w:cs="Arial"/>
            <w:spacing w:val="-4"/>
            <w:sz w:val="20"/>
            <w:szCs w:val="20"/>
            <w:lang w:val="en-US"/>
          </w:rPr>
          <w:delText>3</w:delText>
        </w:r>
        <w:r w:rsidR="00DF3FDA" w:rsidRPr="002C0BF6" w:rsidDel="006B5670">
          <w:rPr>
            <w:rFonts w:ascii="Arial" w:hAnsi="Arial" w:cs="Arial"/>
            <w:spacing w:val="-4"/>
            <w:sz w:val="20"/>
            <w:szCs w:val="20"/>
            <w:lang w:val="en-US"/>
          </w:rPr>
          <w:delText>3</w:delText>
        </w:r>
      </w:del>
      <w:r w:rsidRPr="002C0BF6">
        <w:rPr>
          <w:rFonts w:ascii="Arial" w:hAnsi="Arial" w:cs="Arial"/>
          <w:spacing w:val="-4"/>
          <w:sz w:val="20"/>
          <w:szCs w:val="20"/>
          <w:lang w:val="en-US"/>
        </w:rPr>
        <w:t>)</w:t>
      </w:r>
    </w:p>
    <w:p w:rsidR="00CC545B" w:rsidRPr="002C0BF6" w:rsidRDefault="00CC545B" w:rsidP="00745241">
      <w:pPr>
        <w:pStyle w:val="NumberedParagraphISA400"/>
        <w:tabs>
          <w:tab w:val="clear" w:pos="312"/>
          <w:tab w:val="clear" w:pos="480"/>
          <w:tab w:val="left" w:pos="720"/>
          <w:tab w:val="left" w:pos="5475"/>
        </w:tabs>
        <w:spacing w:before="120"/>
        <w:ind w:left="1843" w:hanging="547"/>
        <w:rPr>
          <w:rFonts w:ascii="Arial" w:hAnsi="Arial" w:cs="Arial"/>
          <w:spacing w:val="-2"/>
          <w:sz w:val="20"/>
          <w:szCs w:val="20"/>
          <w:lang w:val="en-US"/>
        </w:rPr>
      </w:pPr>
      <w:r w:rsidRPr="002C0BF6">
        <w:rPr>
          <w:rFonts w:ascii="Arial" w:hAnsi="Arial" w:cs="Arial"/>
          <w:spacing w:val="-2"/>
          <w:sz w:val="20"/>
          <w:szCs w:val="20"/>
          <w:lang w:val="en-US"/>
        </w:rPr>
        <w:lastRenderedPageBreak/>
        <w:t>(ii)</w:t>
      </w:r>
      <w:r w:rsidRPr="002C0BF6">
        <w:rPr>
          <w:rFonts w:ascii="Arial" w:hAnsi="Arial" w:cs="Arial"/>
          <w:spacing w:val="-2"/>
          <w:sz w:val="20"/>
          <w:szCs w:val="20"/>
          <w:lang w:val="en-US"/>
        </w:rPr>
        <w:tab/>
        <w:t>The GHGs to be accounted for;</w:t>
      </w:r>
    </w:p>
    <w:p w:rsidR="00CC545B" w:rsidRPr="002C0BF6" w:rsidRDefault="00CC545B" w:rsidP="00745241">
      <w:pPr>
        <w:pStyle w:val="NumberedParagraphISA400"/>
        <w:tabs>
          <w:tab w:val="clear" w:pos="312"/>
          <w:tab w:val="clear" w:pos="480"/>
          <w:tab w:val="left" w:pos="720"/>
        </w:tabs>
        <w:spacing w:before="120"/>
        <w:ind w:left="1843" w:hanging="547"/>
        <w:rPr>
          <w:rFonts w:ascii="Arial" w:hAnsi="Arial" w:cs="Arial"/>
          <w:spacing w:val="-2"/>
          <w:sz w:val="20"/>
          <w:szCs w:val="20"/>
          <w:lang w:val="en-US"/>
        </w:rPr>
      </w:pPr>
      <w:r w:rsidRPr="002C0BF6">
        <w:rPr>
          <w:rFonts w:ascii="Arial" w:hAnsi="Arial" w:cs="Arial"/>
          <w:spacing w:val="-2"/>
          <w:sz w:val="20"/>
          <w:szCs w:val="20"/>
          <w:lang w:val="en-US"/>
        </w:rPr>
        <w:t>(iii)</w:t>
      </w:r>
      <w:r w:rsidRPr="002C0BF6">
        <w:rPr>
          <w:rFonts w:ascii="Arial" w:hAnsi="Arial" w:cs="Arial"/>
          <w:spacing w:val="-2"/>
          <w:sz w:val="20"/>
          <w:szCs w:val="20"/>
          <w:lang w:val="en-US"/>
        </w:rPr>
        <w:tab/>
        <w:t>Acceptable quantification methods</w:t>
      </w:r>
      <w:r w:rsidR="00B37E50" w:rsidRPr="002C0BF6">
        <w:rPr>
          <w:rFonts w:ascii="Arial" w:hAnsi="Arial" w:cs="Arial"/>
          <w:spacing w:val="-2"/>
          <w:sz w:val="20"/>
          <w:szCs w:val="20"/>
          <w:lang w:val="en-US"/>
        </w:rPr>
        <w:t xml:space="preserve">, including </w:t>
      </w:r>
      <w:r w:rsidR="007321C2" w:rsidRPr="002C0BF6">
        <w:rPr>
          <w:rFonts w:ascii="Arial" w:hAnsi="Arial" w:cs="Arial"/>
          <w:spacing w:val="-2"/>
          <w:sz w:val="20"/>
          <w:szCs w:val="20"/>
          <w:lang w:val="en-US"/>
        </w:rPr>
        <w:t xml:space="preserve">methods for making </w:t>
      </w:r>
      <w:r w:rsidR="00B37E50" w:rsidRPr="002C0BF6">
        <w:rPr>
          <w:rFonts w:ascii="Arial" w:hAnsi="Arial" w:cs="Arial"/>
          <w:spacing w:val="-2"/>
          <w:sz w:val="20"/>
          <w:szCs w:val="20"/>
          <w:lang w:val="en-US"/>
        </w:rPr>
        <w:t>adjustments to the base year (if applicable)</w:t>
      </w:r>
      <w:r w:rsidRPr="002C0BF6">
        <w:rPr>
          <w:rFonts w:ascii="Arial" w:hAnsi="Arial" w:cs="Arial"/>
          <w:spacing w:val="-2"/>
          <w:sz w:val="20"/>
          <w:szCs w:val="20"/>
          <w:lang w:val="en-US"/>
        </w:rPr>
        <w:t>; and</w:t>
      </w:r>
    </w:p>
    <w:p w:rsidR="00CC545B" w:rsidRPr="002C0BF6" w:rsidRDefault="00CC545B" w:rsidP="00745241">
      <w:pPr>
        <w:pStyle w:val="NumberedParagraphISA400"/>
        <w:tabs>
          <w:tab w:val="clear" w:pos="312"/>
          <w:tab w:val="clear" w:pos="480"/>
          <w:tab w:val="left" w:pos="720"/>
        </w:tabs>
        <w:spacing w:before="120"/>
        <w:ind w:left="1843" w:hanging="547"/>
        <w:rPr>
          <w:rFonts w:ascii="Arial" w:hAnsi="Arial" w:cs="Arial"/>
          <w:spacing w:val="-2"/>
          <w:sz w:val="20"/>
          <w:szCs w:val="20"/>
          <w:lang w:val="en-US"/>
        </w:rPr>
      </w:pPr>
      <w:proofErr w:type="gramStart"/>
      <w:r w:rsidRPr="002C0BF6">
        <w:rPr>
          <w:rFonts w:ascii="Arial" w:hAnsi="Arial" w:cs="Arial"/>
          <w:spacing w:val="-2"/>
          <w:sz w:val="20"/>
          <w:szCs w:val="20"/>
          <w:lang w:val="en-US"/>
        </w:rPr>
        <w:t>(iv)</w:t>
      </w:r>
      <w:r w:rsidRPr="002C0BF6">
        <w:rPr>
          <w:rFonts w:ascii="Arial" w:hAnsi="Arial" w:cs="Arial"/>
          <w:spacing w:val="-2"/>
          <w:sz w:val="20"/>
          <w:szCs w:val="20"/>
          <w:lang w:val="en-US"/>
        </w:rPr>
        <w:tab/>
        <w:t>Adequate</w:t>
      </w:r>
      <w:proofErr w:type="gramEnd"/>
      <w:r w:rsidRPr="002C0BF6">
        <w:rPr>
          <w:rFonts w:ascii="Arial" w:hAnsi="Arial" w:cs="Arial"/>
          <w:spacing w:val="-2"/>
          <w:sz w:val="20"/>
          <w:szCs w:val="20"/>
          <w:lang w:val="en-US"/>
        </w:rPr>
        <w:t xml:space="preserve"> disclosures such that intended users can understand the significant judgments made in preparing the GHG statement.</w:t>
      </w:r>
      <w:r w:rsidRPr="002C0BF6">
        <w:rPr>
          <w:rFonts w:ascii="Arial" w:hAnsi="Arial" w:cs="Arial"/>
          <w:sz w:val="20"/>
          <w:szCs w:val="20"/>
          <w:lang w:val="en-US"/>
        </w:rPr>
        <w:t xml:space="preserve"> (Ref: Para. </w:t>
      </w:r>
      <w:r w:rsidR="00267D28" w:rsidRPr="002C0BF6">
        <w:rPr>
          <w:rFonts w:ascii="Arial" w:hAnsi="Arial" w:cs="Arial"/>
          <w:sz w:val="20"/>
          <w:szCs w:val="20"/>
          <w:lang w:val="en-US"/>
        </w:rPr>
        <w:t>A</w:t>
      </w:r>
      <w:ins w:id="293" w:author="Beverley Bahlmann" w:date="2012-03-28T15:57:00Z">
        <w:r w:rsidR="00BF42AA" w:rsidRPr="002C0BF6">
          <w:rPr>
            <w:rFonts w:ascii="Arial" w:hAnsi="Arial" w:cs="Arial"/>
            <w:sz w:val="20"/>
            <w:szCs w:val="20"/>
            <w:lang w:val="en-US"/>
          </w:rPr>
          <w:t>29</w:t>
        </w:r>
      </w:ins>
      <w:del w:id="294" w:author="Beverley Bahlmann" w:date="2012-03-28T15:57:00Z">
        <w:r w:rsidR="00267D28" w:rsidRPr="002C0BF6" w:rsidDel="00BF42AA">
          <w:rPr>
            <w:rFonts w:ascii="Arial" w:hAnsi="Arial" w:cs="Arial"/>
            <w:sz w:val="20"/>
            <w:szCs w:val="20"/>
            <w:lang w:val="en-US"/>
          </w:rPr>
          <w:delText>3</w:delText>
        </w:r>
      </w:del>
      <w:del w:id="295" w:author="Beverley Bahlmann" w:date="2012-03-27T13:42:00Z">
        <w:r w:rsidR="00DF3FDA" w:rsidRPr="002C0BF6" w:rsidDel="006B5670">
          <w:rPr>
            <w:rFonts w:ascii="Arial" w:hAnsi="Arial" w:cs="Arial"/>
            <w:sz w:val="20"/>
            <w:szCs w:val="20"/>
            <w:lang w:val="en-US"/>
          </w:rPr>
          <w:delText>4</w:delText>
        </w:r>
      </w:del>
      <w:r w:rsidR="009B2BD9" w:rsidRPr="002C0BF6">
        <w:rPr>
          <w:rFonts w:ascii="Arial" w:hAnsi="Arial" w:cs="Arial"/>
          <w:sz w:val="20"/>
          <w:szCs w:val="20"/>
          <w:lang w:val="en-US"/>
        </w:rPr>
        <w:t>–</w:t>
      </w:r>
      <w:r w:rsidR="00267D28" w:rsidRPr="002C0BF6">
        <w:rPr>
          <w:rFonts w:ascii="Arial" w:hAnsi="Arial" w:cs="Arial"/>
          <w:sz w:val="20"/>
          <w:szCs w:val="20"/>
          <w:lang w:val="en-US"/>
        </w:rPr>
        <w:t>A3</w:t>
      </w:r>
      <w:ins w:id="296" w:author="Beverley Bahlmann" w:date="2012-03-27T13:42:00Z">
        <w:r w:rsidR="006B5670" w:rsidRPr="002C0BF6">
          <w:rPr>
            <w:rFonts w:ascii="Arial" w:hAnsi="Arial" w:cs="Arial"/>
            <w:sz w:val="20"/>
            <w:szCs w:val="20"/>
            <w:lang w:val="en-US"/>
          </w:rPr>
          <w:t>4</w:t>
        </w:r>
      </w:ins>
      <w:del w:id="297" w:author="Beverley Bahlmann" w:date="2012-03-27T13:42:00Z">
        <w:r w:rsidR="00DF3FDA" w:rsidRPr="002C0BF6" w:rsidDel="006B5670">
          <w:rPr>
            <w:rFonts w:ascii="Arial" w:hAnsi="Arial" w:cs="Arial"/>
            <w:sz w:val="20"/>
            <w:szCs w:val="20"/>
            <w:lang w:val="en-US"/>
          </w:rPr>
          <w:delText>9</w:delText>
        </w:r>
      </w:del>
      <w:r w:rsidRPr="002C0BF6">
        <w:rPr>
          <w:rFonts w:ascii="Arial" w:hAnsi="Arial" w:cs="Arial"/>
          <w:sz w:val="20"/>
          <w:szCs w:val="20"/>
          <w:lang w:val="en-US"/>
        </w:rPr>
        <w:t>)</w:t>
      </w:r>
    </w:p>
    <w:p w:rsidR="009E3154" w:rsidRPr="002C0BF6" w:rsidRDefault="009E3154" w:rsidP="00745241">
      <w:pPr>
        <w:pStyle w:val="NumberedParagraphISA400"/>
        <w:tabs>
          <w:tab w:val="clear" w:pos="312"/>
          <w:tab w:val="clear" w:pos="480"/>
        </w:tabs>
        <w:spacing w:before="120"/>
        <w:ind w:left="1238" w:hanging="547"/>
        <w:rPr>
          <w:rFonts w:ascii="Arial" w:hAnsi="Arial" w:cs="Arial"/>
          <w:sz w:val="20"/>
          <w:szCs w:val="20"/>
          <w:lang w:val="en-US"/>
        </w:rPr>
      </w:pPr>
      <w:r w:rsidRPr="002C0BF6">
        <w:rPr>
          <w:rFonts w:ascii="Arial" w:hAnsi="Arial" w:cs="Arial"/>
          <w:spacing w:val="-2"/>
          <w:sz w:val="20"/>
          <w:szCs w:val="20"/>
          <w:lang w:val="en-US"/>
        </w:rPr>
        <w:t>(</w:t>
      </w:r>
      <w:r w:rsidR="00CC545B" w:rsidRPr="002C0BF6">
        <w:rPr>
          <w:rFonts w:ascii="Arial" w:hAnsi="Arial" w:cs="Arial"/>
          <w:spacing w:val="-2"/>
          <w:sz w:val="20"/>
          <w:szCs w:val="20"/>
          <w:lang w:val="en-US"/>
        </w:rPr>
        <w:t>c</w:t>
      </w:r>
      <w:r w:rsidRPr="002C0BF6">
        <w:rPr>
          <w:rFonts w:ascii="Arial" w:hAnsi="Arial" w:cs="Arial"/>
          <w:spacing w:val="-2"/>
          <w:sz w:val="20"/>
          <w:szCs w:val="20"/>
          <w:lang w:val="en-US"/>
        </w:rPr>
        <w:t>)</w:t>
      </w:r>
      <w:r w:rsidRPr="002C0BF6">
        <w:rPr>
          <w:rFonts w:ascii="Arial" w:hAnsi="Arial" w:cs="Arial"/>
          <w:spacing w:val="-2"/>
          <w:sz w:val="20"/>
          <w:szCs w:val="20"/>
          <w:lang w:val="en-US"/>
        </w:rPr>
        <w:tab/>
        <w:t>The practitioner shall o</w:t>
      </w:r>
      <w:r w:rsidRPr="002C0BF6">
        <w:rPr>
          <w:rFonts w:ascii="Arial" w:hAnsi="Arial" w:cs="Arial"/>
          <w:sz w:val="20"/>
          <w:szCs w:val="20"/>
          <w:lang w:val="en-US"/>
        </w:rPr>
        <w:t>btain the agreement of t</w:t>
      </w:r>
      <w:r w:rsidRPr="002C0BF6">
        <w:rPr>
          <w:rFonts w:ascii="Arial" w:hAnsi="Arial" w:cs="Arial"/>
          <w:bCs/>
          <w:sz w:val="20"/>
          <w:szCs w:val="20"/>
          <w:lang w:val="en-US"/>
        </w:rPr>
        <w:t>he entity</w:t>
      </w:r>
      <w:r w:rsidRPr="002C0BF6">
        <w:rPr>
          <w:rFonts w:ascii="Arial" w:hAnsi="Arial" w:cs="Arial"/>
          <w:sz w:val="20"/>
          <w:szCs w:val="20"/>
          <w:lang w:val="en-US"/>
        </w:rPr>
        <w:t xml:space="preserve"> that it acknowledges and understands its responsibility: </w:t>
      </w:r>
    </w:p>
    <w:p w:rsidR="00EE726E" w:rsidRPr="002C0BF6" w:rsidRDefault="00EE726E" w:rsidP="00745241">
      <w:pPr>
        <w:pStyle w:val="NumberedParagraphISA400"/>
        <w:tabs>
          <w:tab w:val="clear" w:pos="312"/>
          <w:tab w:val="clear" w:pos="480"/>
          <w:tab w:val="left" w:pos="720"/>
        </w:tabs>
        <w:spacing w:before="120"/>
        <w:ind w:left="1814" w:hanging="547"/>
        <w:rPr>
          <w:rFonts w:ascii="Arial" w:hAnsi="Arial" w:cs="Arial"/>
          <w:sz w:val="20"/>
          <w:szCs w:val="20"/>
          <w:lang w:val="en-US"/>
        </w:rPr>
      </w:pPr>
      <w:r w:rsidRPr="002C0BF6">
        <w:rPr>
          <w:rFonts w:ascii="Arial" w:hAnsi="Arial" w:cs="Arial"/>
          <w:sz w:val="20"/>
          <w:szCs w:val="20"/>
          <w:lang w:val="en-US"/>
        </w:rPr>
        <w:t>(</w:t>
      </w:r>
      <w:proofErr w:type="spellStart"/>
      <w:r w:rsidRPr="002C0BF6">
        <w:rPr>
          <w:rFonts w:ascii="Arial" w:hAnsi="Arial" w:cs="Arial"/>
          <w:sz w:val="20"/>
          <w:szCs w:val="20"/>
          <w:lang w:val="en-US"/>
        </w:rPr>
        <w:t>i</w:t>
      </w:r>
      <w:proofErr w:type="spellEnd"/>
      <w:r w:rsidRPr="002C0BF6">
        <w:rPr>
          <w:rFonts w:ascii="Arial" w:hAnsi="Arial" w:cs="Arial"/>
          <w:sz w:val="20"/>
          <w:szCs w:val="20"/>
          <w:lang w:val="en-US"/>
        </w:rPr>
        <w:t>)</w:t>
      </w:r>
      <w:r w:rsidRPr="002C0BF6">
        <w:rPr>
          <w:rFonts w:ascii="Arial" w:hAnsi="Arial" w:cs="Arial"/>
          <w:sz w:val="20"/>
          <w:szCs w:val="20"/>
          <w:lang w:val="en-US"/>
        </w:rPr>
        <w:tab/>
      </w:r>
      <w:r w:rsidRPr="002C0BF6">
        <w:rPr>
          <w:rFonts w:ascii="Arial" w:hAnsi="Arial" w:cs="Arial"/>
          <w:kern w:val="1"/>
          <w:sz w:val="20"/>
          <w:szCs w:val="20"/>
          <w:lang w:val="en-US" w:eastAsia="he-IL"/>
        </w:rPr>
        <w:t>F</w:t>
      </w:r>
      <w:r w:rsidRPr="002C0BF6">
        <w:rPr>
          <w:rFonts w:ascii="Arial" w:hAnsi="Arial" w:cs="Arial"/>
          <w:sz w:val="20"/>
          <w:szCs w:val="20"/>
          <w:lang w:val="en-US"/>
        </w:rPr>
        <w:t xml:space="preserve">or designing, implementing and maintaining such internal control as the entity determines is necessary to enable the preparation of a GHG statement that is free from material misstatement, whether due to fraud or error; </w:t>
      </w:r>
    </w:p>
    <w:p w:rsidR="00EE726E" w:rsidRPr="002C0BF6" w:rsidRDefault="00EE726E" w:rsidP="00745241">
      <w:pPr>
        <w:pStyle w:val="NumberedParagraphISA400"/>
        <w:tabs>
          <w:tab w:val="clear" w:pos="312"/>
          <w:tab w:val="clear" w:pos="480"/>
          <w:tab w:val="left" w:pos="720"/>
        </w:tabs>
        <w:spacing w:before="120"/>
        <w:ind w:left="1814" w:hanging="547"/>
        <w:rPr>
          <w:rFonts w:ascii="Arial" w:hAnsi="Arial" w:cs="Arial"/>
          <w:sz w:val="20"/>
          <w:szCs w:val="20"/>
          <w:lang w:val="en-US"/>
        </w:rPr>
      </w:pPr>
      <w:r w:rsidRPr="002C0BF6">
        <w:rPr>
          <w:rFonts w:ascii="Arial" w:hAnsi="Arial" w:cs="Arial"/>
          <w:sz w:val="20"/>
          <w:szCs w:val="20"/>
          <w:lang w:val="en-US"/>
        </w:rPr>
        <w:t>(ii)</w:t>
      </w:r>
      <w:r w:rsidRPr="002C0BF6">
        <w:rPr>
          <w:rFonts w:ascii="Arial" w:hAnsi="Arial" w:cs="Arial"/>
          <w:sz w:val="20"/>
          <w:szCs w:val="20"/>
          <w:lang w:val="en-US"/>
        </w:rPr>
        <w:tab/>
        <w:t xml:space="preserve">For the preparation of its GHG statement in accordance with the applicable </w:t>
      </w:r>
      <w:r w:rsidRPr="002C0BF6">
        <w:rPr>
          <w:rFonts w:ascii="Arial" w:hAnsi="Arial" w:cs="Arial"/>
          <w:kern w:val="0"/>
          <w:sz w:val="20"/>
          <w:szCs w:val="20"/>
          <w:lang w:val="en-US" w:bidi="ar-SA"/>
        </w:rPr>
        <w:t>criteria</w:t>
      </w:r>
      <w:r w:rsidRPr="002C0BF6">
        <w:rPr>
          <w:rFonts w:ascii="Arial" w:hAnsi="Arial" w:cs="Arial"/>
          <w:sz w:val="20"/>
          <w:szCs w:val="20"/>
          <w:lang w:val="en-US"/>
        </w:rPr>
        <w:t xml:space="preserve">; and (Ref: Para. </w:t>
      </w:r>
      <w:r w:rsidR="00267D28" w:rsidRPr="002C0BF6">
        <w:rPr>
          <w:rFonts w:ascii="Arial" w:hAnsi="Arial" w:cs="Arial"/>
          <w:sz w:val="20"/>
          <w:szCs w:val="20"/>
          <w:lang w:val="en-US"/>
        </w:rPr>
        <w:t>A</w:t>
      </w:r>
      <w:ins w:id="298" w:author="Beverley Bahlmann" w:date="2012-03-27T13:43:00Z">
        <w:r w:rsidR="006B5670" w:rsidRPr="002C0BF6">
          <w:rPr>
            <w:rFonts w:ascii="Arial" w:hAnsi="Arial" w:cs="Arial"/>
            <w:sz w:val="20"/>
            <w:szCs w:val="20"/>
            <w:lang w:val="en-US"/>
          </w:rPr>
          <w:t>35</w:t>
        </w:r>
      </w:ins>
      <w:del w:id="299" w:author="Beverley Bahlmann" w:date="2012-03-27T13:43:00Z">
        <w:r w:rsidR="00585400" w:rsidRPr="002C0BF6" w:rsidDel="006B5670">
          <w:rPr>
            <w:rFonts w:ascii="Arial" w:hAnsi="Arial" w:cs="Arial"/>
            <w:sz w:val="20"/>
            <w:szCs w:val="20"/>
            <w:lang w:val="en-US"/>
          </w:rPr>
          <w:delText>40</w:delText>
        </w:r>
      </w:del>
      <w:r w:rsidRPr="002C0BF6">
        <w:rPr>
          <w:rFonts w:ascii="Arial" w:hAnsi="Arial" w:cs="Arial"/>
          <w:sz w:val="20"/>
          <w:szCs w:val="20"/>
          <w:lang w:val="en-US"/>
        </w:rPr>
        <w:t>)</w:t>
      </w:r>
    </w:p>
    <w:p w:rsidR="009E3154" w:rsidRPr="002C0BF6" w:rsidRDefault="009E3154" w:rsidP="00745241">
      <w:pPr>
        <w:pStyle w:val="NumberedParagraphISA400"/>
        <w:tabs>
          <w:tab w:val="clear" w:pos="312"/>
          <w:tab w:val="clear" w:pos="480"/>
          <w:tab w:val="left" w:pos="720"/>
        </w:tabs>
        <w:spacing w:before="120"/>
        <w:ind w:left="1814" w:hanging="547"/>
        <w:rPr>
          <w:rFonts w:ascii="Arial" w:hAnsi="Arial" w:cs="Arial"/>
          <w:sz w:val="20"/>
          <w:szCs w:val="20"/>
          <w:lang w:val="en-US"/>
        </w:rPr>
      </w:pPr>
      <w:r w:rsidRPr="002C0BF6">
        <w:rPr>
          <w:rFonts w:ascii="Arial" w:hAnsi="Arial" w:cs="Arial"/>
          <w:sz w:val="20"/>
          <w:szCs w:val="20"/>
          <w:lang w:val="en-US"/>
        </w:rPr>
        <w:t>(i</w:t>
      </w:r>
      <w:r w:rsidR="00EE726E" w:rsidRPr="002C0BF6">
        <w:rPr>
          <w:rFonts w:ascii="Arial" w:hAnsi="Arial" w:cs="Arial"/>
          <w:sz w:val="20"/>
          <w:szCs w:val="20"/>
          <w:lang w:val="en-US"/>
        </w:rPr>
        <w:t>ii</w:t>
      </w:r>
      <w:r w:rsidRPr="002C0BF6">
        <w:rPr>
          <w:rFonts w:ascii="Arial" w:hAnsi="Arial" w:cs="Arial"/>
          <w:sz w:val="20"/>
          <w:szCs w:val="20"/>
          <w:lang w:val="en-US"/>
        </w:rPr>
        <w:t>)</w:t>
      </w:r>
      <w:r w:rsidRPr="002C0BF6">
        <w:rPr>
          <w:rFonts w:ascii="Arial" w:hAnsi="Arial" w:cs="Arial"/>
          <w:sz w:val="20"/>
          <w:szCs w:val="20"/>
          <w:lang w:val="en-US"/>
        </w:rPr>
        <w:tab/>
      </w:r>
      <w:r w:rsidR="003A03D7" w:rsidRPr="002C0BF6">
        <w:rPr>
          <w:rFonts w:ascii="Arial" w:hAnsi="Arial" w:cs="Arial"/>
          <w:sz w:val="20"/>
          <w:szCs w:val="20"/>
          <w:lang w:val="en-US"/>
        </w:rPr>
        <w:t>F</w:t>
      </w:r>
      <w:r w:rsidR="00F20D35" w:rsidRPr="002C0BF6">
        <w:rPr>
          <w:rFonts w:ascii="Arial" w:hAnsi="Arial" w:cs="Arial"/>
          <w:sz w:val="20"/>
          <w:szCs w:val="20"/>
          <w:lang w:val="en-US"/>
        </w:rPr>
        <w:t xml:space="preserve">or </w:t>
      </w:r>
      <w:r w:rsidR="00F57185" w:rsidRPr="002C0BF6">
        <w:rPr>
          <w:rFonts w:ascii="Arial" w:hAnsi="Arial" w:cs="Arial"/>
          <w:sz w:val="20"/>
          <w:szCs w:val="20"/>
          <w:lang w:val="en-US"/>
        </w:rPr>
        <w:t xml:space="preserve">referring to or describing </w:t>
      </w:r>
      <w:r w:rsidRPr="002C0BF6">
        <w:rPr>
          <w:rFonts w:ascii="Arial" w:hAnsi="Arial" w:cs="Arial"/>
          <w:sz w:val="20"/>
          <w:szCs w:val="20"/>
          <w:lang w:val="en-US"/>
        </w:rPr>
        <w:t xml:space="preserve">in its </w:t>
      </w:r>
      <w:r w:rsidRPr="002C0BF6">
        <w:rPr>
          <w:rFonts w:ascii="Arial" w:hAnsi="Arial" w:cs="Arial"/>
          <w:spacing w:val="-2"/>
          <w:sz w:val="20"/>
          <w:szCs w:val="20"/>
          <w:lang w:val="en-US"/>
        </w:rPr>
        <w:t xml:space="preserve">GHG statement </w:t>
      </w:r>
      <w:r w:rsidRPr="002C0BF6">
        <w:rPr>
          <w:rFonts w:ascii="Arial" w:hAnsi="Arial" w:cs="Arial"/>
          <w:sz w:val="20"/>
          <w:szCs w:val="20"/>
          <w:lang w:val="en-US"/>
        </w:rPr>
        <w:t xml:space="preserve">the applicable </w:t>
      </w:r>
      <w:r w:rsidRPr="002C0BF6">
        <w:rPr>
          <w:rFonts w:ascii="Arial" w:hAnsi="Arial" w:cs="Arial"/>
          <w:kern w:val="0"/>
          <w:sz w:val="20"/>
          <w:szCs w:val="20"/>
          <w:lang w:val="en-US" w:bidi="ar-SA"/>
        </w:rPr>
        <w:t>criteria</w:t>
      </w:r>
      <w:r w:rsidRPr="002C0BF6">
        <w:rPr>
          <w:rFonts w:ascii="Arial" w:hAnsi="Arial" w:cs="Arial"/>
          <w:sz w:val="20"/>
          <w:szCs w:val="20"/>
          <w:lang w:val="en-US"/>
        </w:rPr>
        <w:t xml:space="preserve"> it has used and</w:t>
      </w:r>
      <w:r w:rsidR="00EE40DD" w:rsidRPr="002C0BF6">
        <w:rPr>
          <w:rFonts w:ascii="Arial" w:hAnsi="Arial" w:cs="Arial"/>
          <w:sz w:val="20"/>
          <w:szCs w:val="20"/>
          <w:lang w:val="en-US"/>
        </w:rPr>
        <w:t>,</w:t>
      </w:r>
      <w:r w:rsidRPr="002C0BF6">
        <w:rPr>
          <w:rFonts w:ascii="Arial" w:hAnsi="Arial" w:cs="Arial"/>
          <w:sz w:val="20"/>
          <w:szCs w:val="20"/>
          <w:lang w:val="en-US"/>
        </w:rPr>
        <w:t xml:space="preserve"> </w:t>
      </w:r>
      <w:r w:rsidR="003A03D7" w:rsidRPr="002C0BF6">
        <w:rPr>
          <w:rFonts w:ascii="Arial" w:hAnsi="Arial" w:cs="Arial"/>
          <w:sz w:val="20"/>
          <w:szCs w:val="20"/>
          <w:lang w:val="en-US"/>
        </w:rPr>
        <w:t xml:space="preserve">when </w:t>
      </w:r>
      <w:r w:rsidR="00841B6A" w:rsidRPr="002C0BF6">
        <w:rPr>
          <w:rFonts w:ascii="Arial" w:hAnsi="Arial" w:cs="Arial"/>
          <w:sz w:val="20"/>
          <w:szCs w:val="20"/>
          <w:lang w:val="en-US"/>
        </w:rPr>
        <w:t>it is not readily apparent from the engagement circumstances</w:t>
      </w:r>
      <w:r w:rsidR="003A03D7" w:rsidRPr="002C0BF6">
        <w:rPr>
          <w:rFonts w:ascii="Arial" w:hAnsi="Arial" w:cs="Arial"/>
          <w:sz w:val="20"/>
          <w:szCs w:val="20"/>
          <w:lang w:val="en-US"/>
        </w:rPr>
        <w:t xml:space="preserve">, </w:t>
      </w:r>
      <w:proofErr w:type="gramStart"/>
      <w:r w:rsidRPr="002C0BF6">
        <w:rPr>
          <w:rFonts w:ascii="Arial" w:hAnsi="Arial" w:cs="Arial"/>
          <w:sz w:val="20"/>
          <w:szCs w:val="20"/>
          <w:lang w:val="en-US"/>
        </w:rPr>
        <w:t>who</w:t>
      </w:r>
      <w:proofErr w:type="gramEnd"/>
      <w:r w:rsidRPr="002C0BF6">
        <w:rPr>
          <w:rFonts w:ascii="Arial" w:hAnsi="Arial" w:cs="Arial"/>
          <w:sz w:val="20"/>
          <w:szCs w:val="20"/>
          <w:lang w:val="en-US"/>
        </w:rPr>
        <w:t xml:space="preserve"> developed them</w:t>
      </w:r>
      <w:r w:rsidR="00A71DF9" w:rsidRPr="002C0BF6">
        <w:rPr>
          <w:rFonts w:ascii="Arial" w:hAnsi="Arial" w:cs="Arial"/>
          <w:sz w:val="20"/>
          <w:szCs w:val="20"/>
          <w:lang w:val="en-US"/>
        </w:rPr>
        <w:t>.</w:t>
      </w:r>
      <w:r w:rsidRPr="002C0BF6">
        <w:rPr>
          <w:rFonts w:ascii="Arial" w:hAnsi="Arial" w:cs="Arial"/>
          <w:sz w:val="20"/>
          <w:szCs w:val="20"/>
          <w:lang w:val="en-US"/>
        </w:rPr>
        <w:t xml:space="preserve"> </w:t>
      </w:r>
      <w:r w:rsidR="00EE40DD" w:rsidRPr="002C0BF6">
        <w:rPr>
          <w:rFonts w:ascii="Arial" w:hAnsi="Arial" w:cs="Arial"/>
          <w:sz w:val="20"/>
          <w:szCs w:val="20"/>
          <w:lang w:val="en-US"/>
        </w:rPr>
        <w:t xml:space="preserve">(Ref: Para. </w:t>
      </w:r>
      <w:r w:rsidR="00267D28" w:rsidRPr="002C0BF6">
        <w:rPr>
          <w:rFonts w:ascii="Arial" w:hAnsi="Arial" w:cs="Arial"/>
          <w:sz w:val="20"/>
          <w:szCs w:val="20"/>
          <w:lang w:val="en-US"/>
        </w:rPr>
        <w:t>A</w:t>
      </w:r>
      <w:ins w:id="300" w:author="Beverley Bahlmann" w:date="2012-03-27T13:43:00Z">
        <w:r w:rsidR="006B5670" w:rsidRPr="002C0BF6">
          <w:rPr>
            <w:rFonts w:ascii="Arial" w:hAnsi="Arial" w:cs="Arial"/>
            <w:sz w:val="20"/>
            <w:szCs w:val="20"/>
            <w:lang w:val="en-US"/>
          </w:rPr>
          <w:t>36</w:t>
        </w:r>
      </w:ins>
      <w:del w:id="301" w:author="Beverley Bahlmann" w:date="2012-03-27T13:43:00Z">
        <w:r w:rsidR="00267D28" w:rsidRPr="002C0BF6" w:rsidDel="006B5670">
          <w:rPr>
            <w:rFonts w:ascii="Arial" w:hAnsi="Arial" w:cs="Arial"/>
            <w:sz w:val="20"/>
            <w:szCs w:val="20"/>
            <w:lang w:val="en-US"/>
          </w:rPr>
          <w:delText>4</w:delText>
        </w:r>
        <w:r w:rsidR="00585400" w:rsidRPr="002C0BF6" w:rsidDel="006B5670">
          <w:rPr>
            <w:rFonts w:ascii="Arial" w:hAnsi="Arial" w:cs="Arial"/>
            <w:sz w:val="20"/>
            <w:szCs w:val="20"/>
            <w:lang w:val="en-US"/>
          </w:rPr>
          <w:delText>1</w:delText>
        </w:r>
      </w:del>
      <w:r w:rsidR="00EE40DD" w:rsidRPr="002C0BF6">
        <w:rPr>
          <w:rFonts w:ascii="Arial" w:hAnsi="Arial" w:cs="Arial"/>
          <w:sz w:val="20"/>
          <w:szCs w:val="20"/>
          <w:lang w:val="en-US"/>
        </w:rPr>
        <w:t>)</w:t>
      </w:r>
    </w:p>
    <w:p w:rsidR="009E3154" w:rsidRPr="002C0BF6" w:rsidRDefault="00D41709" w:rsidP="00745241">
      <w:pPr>
        <w:pStyle w:val="IFACHeading4"/>
        <w:rPr>
          <w:rFonts w:ascii="Arial" w:hAnsi="Arial" w:cs="Arial"/>
          <w:sz w:val="20"/>
          <w:szCs w:val="20"/>
        </w:rPr>
      </w:pPr>
      <w:r w:rsidRPr="002C0BF6">
        <w:rPr>
          <w:rFonts w:ascii="Arial" w:hAnsi="Arial" w:cs="Arial"/>
          <w:sz w:val="20"/>
          <w:szCs w:val="20"/>
        </w:rPr>
        <w:t>Agreement on Engagement Terms</w:t>
      </w:r>
      <w:ins w:id="302" w:author="Beverley Bahlmann" w:date="2012-03-13T17:45:00Z">
        <w:r w:rsidR="00D6235C" w:rsidRPr="002C0BF6">
          <w:rPr>
            <w:rFonts w:ascii="Arial" w:hAnsi="Arial" w:cs="Arial"/>
            <w:sz w:val="20"/>
            <w:szCs w:val="20"/>
          </w:rPr>
          <w:t xml:space="preserve"> </w:t>
        </w:r>
      </w:ins>
    </w:p>
    <w:p w:rsidR="009E3154" w:rsidRPr="002C0BF6" w:rsidRDefault="009B1B82" w:rsidP="00745241">
      <w:pPr>
        <w:pStyle w:val="IFACNumberedPara"/>
        <w:tabs>
          <w:tab w:val="clear" w:pos="720"/>
        </w:tabs>
        <w:rPr>
          <w:rFonts w:ascii="Arial" w:hAnsi="Arial" w:cs="Arial"/>
          <w:sz w:val="20"/>
          <w:szCs w:val="20"/>
        </w:rPr>
      </w:pPr>
      <w:r w:rsidRPr="002C0BF6">
        <w:rPr>
          <w:rFonts w:ascii="Arial" w:hAnsi="Arial" w:cs="Arial"/>
          <w:sz w:val="20"/>
          <w:szCs w:val="20"/>
        </w:rPr>
        <w:t>1</w:t>
      </w:r>
      <w:ins w:id="303" w:author="Beverley Bahlmann" w:date="2012-03-22T15:49:00Z">
        <w:r w:rsidR="00A419A0" w:rsidRPr="002C0BF6">
          <w:rPr>
            <w:rFonts w:ascii="Arial" w:hAnsi="Arial" w:cs="Arial"/>
            <w:sz w:val="20"/>
            <w:szCs w:val="20"/>
          </w:rPr>
          <w:t>8</w:t>
        </w:r>
      </w:ins>
      <w:del w:id="304" w:author="Beverley Bahlmann" w:date="2012-03-22T15:49:00Z">
        <w:r w:rsidRPr="002C0BF6" w:rsidDel="00A419A0">
          <w:rPr>
            <w:rFonts w:ascii="Arial" w:hAnsi="Arial" w:cs="Arial"/>
            <w:sz w:val="20"/>
            <w:szCs w:val="20"/>
          </w:rPr>
          <w:delText>7</w:delText>
        </w:r>
      </w:del>
      <w:r w:rsidRPr="002C0BF6">
        <w:rPr>
          <w:rFonts w:ascii="Arial" w:hAnsi="Arial" w:cs="Arial"/>
          <w:sz w:val="20"/>
          <w:szCs w:val="20"/>
        </w:rPr>
        <w:t>.</w:t>
      </w:r>
      <w:r w:rsidRPr="002C0BF6">
        <w:rPr>
          <w:rFonts w:ascii="Arial" w:hAnsi="Arial" w:cs="Arial"/>
          <w:sz w:val="20"/>
          <w:szCs w:val="20"/>
        </w:rPr>
        <w:tab/>
      </w:r>
      <w:r w:rsidR="009E3154" w:rsidRPr="002C0BF6">
        <w:rPr>
          <w:rFonts w:ascii="Arial" w:hAnsi="Arial" w:cs="Arial"/>
          <w:sz w:val="20"/>
          <w:szCs w:val="20"/>
        </w:rPr>
        <w:t>The agreed terms of the engagement required by ISAE 3000</w:t>
      </w:r>
      <w:r w:rsidR="009E3154" w:rsidRPr="002C0BF6">
        <w:rPr>
          <w:rFonts w:ascii="Arial" w:hAnsi="Arial" w:cs="Arial"/>
          <w:sz w:val="20"/>
          <w:szCs w:val="20"/>
          <w:vertAlign w:val="superscript"/>
        </w:rPr>
        <w:footnoteReference w:id="11"/>
      </w:r>
      <w:r w:rsidR="00664601" w:rsidRPr="002C0BF6">
        <w:rPr>
          <w:rFonts w:ascii="Arial" w:hAnsi="Arial" w:cs="Arial"/>
          <w:sz w:val="20"/>
          <w:szCs w:val="20"/>
        </w:rPr>
        <w:t xml:space="preserve"> shall include:</w:t>
      </w:r>
      <w:ins w:id="305" w:author="Beverley Bahlmann" w:date="2012-04-02T10:39:00Z">
        <w:r w:rsidR="00EC7AF3" w:rsidRPr="002C0BF6">
          <w:rPr>
            <w:rFonts w:ascii="Arial" w:hAnsi="Arial" w:cs="Arial"/>
            <w:sz w:val="20"/>
            <w:szCs w:val="20"/>
          </w:rPr>
          <w:t xml:space="preserve"> (Ref: Para. A37)</w:t>
        </w:r>
      </w:ins>
    </w:p>
    <w:p w:rsidR="009E3154" w:rsidRPr="002C0BF6" w:rsidRDefault="009E3154" w:rsidP="00745241">
      <w:pPr>
        <w:pStyle w:val="IFACIndentedAlpha"/>
        <w:rPr>
          <w:rFonts w:ascii="Arial" w:hAnsi="Arial" w:cs="Arial"/>
          <w:sz w:val="20"/>
          <w:szCs w:val="20"/>
        </w:rPr>
      </w:pPr>
      <w:r w:rsidRPr="002C0BF6">
        <w:rPr>
          <w:rFonts w:ascii="Arial" w:hAnsi="Arial" w:cs="Arial"/>
          <w:sz w:val="20"/>
          <w:szCs w:val="20"/>
        </w:rPr>
        <w:t>(a)</w:t>
      </w:r>
      <w:r w:rsidRPr="002C0BF6">
        <w:rPr>
          <w:rFonts w:ascii="Arial" w:hAnsi="Arial" w:cs="Arial"/>
          <w:bCs/>
          <w:sz w:val="20"/>
          <w:szCs w:val="20"/>
        </w:rPr>
        <w:tab/>
      </w:r>
      <w:r w:rsidRPr="002C0BF6">
        <w:rPr>
          <w:rFonts w:ascii="Arial" w:hAnsi="Arial" w:cs="Arial"/>
          <w:sz w:val="20"/>
          <w:szCs w:val="20"/>
        </w:rPr>
        <w:t>The objective and scope of the engagement;</w:t>
      </w:r>
    </w:p>
    <w:p w:rsidR="009E3154" w:rsidRPr="002C0BF6" w:rsidRDefault="009E3154" w:rsidP="00745241">
      <w:pPr>
        <w:pStyle w:val="IFACIndentedAlpha"/>
        <w:rPr>
          <w:rFonts w:ascii="Arial" w:hAnsi="Arial" w:cs="Arial"/>
          <w:sz w:val="20"/>
          <w:szCs w:val="20"/>
        </w:rPr>
      </w:pPr>
      <w:r w:rsidRPr="002C0BF6">
        <w:rPr>
          <w:rFonts w:ascii="Arial" w:hAnsi="Arial" w:cs="Arial"/>
          <w:sz w:val="20"/>
          <w:szCs w:val="20"/>
        </w:rPr>
        <w:t xml:space="preserve">(b) </w:t>
      </w:r>
      <w:r w:rsidRPr="002C0BF6">
        <w:rPr>
          <w:rFonts w:ascii="Arial" w:hAnsi="Arial" w:cs="Arial"/>
          <w:sz w:val="20"/>
          <w:szCs w:val="20"/>
        </w:rPr>
        <w:tab/>
        <w:t>The responsibilities of the practitioner;</w:t>
      </w:r>
    </w:p>
    <w:p w:rsidR="009E3154" w:rsidRPr="002C0BF6" w:rsidRDefault="009E3154" w:rsidP="00745241">
      <w:pPr>
        <w:pStyle w:val="IFACIndentedAlpha"/>
        <w:rPr>
          <w:rFonts w:ascii="Arial" w:hAnsi="Arial" w:cs="Arial"/>
          <w:sz w:val="20"/>
          <w:szCs w:val="20"/>
        </w:rPr>
      </w:pPr>
      <w:r w:rsidRPr="002C0BF6">
        <w:rPr>
          <w:rFonts w:ascii="Arial" w:hAnsi="Arial" w:cs="Arial"/>
          <w:sz w:val="20"/>
          <w:szCs w:val="20"/>
        </w:rPr>
        <w:t xml:space="preserve">(c) </w:t>
      </w:r>
      <w:r w:rsidRPr="002C0BF6">
        <w:rPr>
          <w:rFonts w:ascii="Arial" w:hAnsi="Arial" w:cs="Arial"/>
          <w:sz w:val="20"/>
          <w:szCs w:val="20"/>
        </w:rPr>
        <w:tab/>
        <w:t>The responsibilities of the entity</w:t>
      </w:r>
      <w:r w:rsidR="009B05EE" w:rsidRPr="002C0BF6">
        <w:rPr>
          <w:rFonts w:ascii="Arial" w:hAnsi="Arial" w:cs="Arial"/>
          <w:sz w:val="20"/>
          <w:szCs w:val="20"/>
        </w:rPr>
        <w:t>, including those described in paragraph 1</w:t>
      </w:r>
      <w:ins w:id="306" w:author="Beverley Bahlmann" w:date="2012-03-27T13:45:00Z">
        <w:r w:rsidR="006B5670" w:rsidRPr="002C0BF6">
          <w:rPr>
            <w:rFonts w:ascii="Arial" w:hAnsi="Arial" w:cs="Arial"/>
            <w:sz w:val="20"/>
            <w:szCs w:val="20"/>
          </w:rPr>
          <w:t>7</w:t>
        </w:r>
      </w:ins>
      <w:del w:id="307" w:author="Beverley Bahlmann" w:date="2012-03-27T13:45:00Z">
        <w:r w:rsidR="009B05EE" w:rsidRPr="002C0BF6" w:rsidDel="006B5670">
          <w:rPr>
            <w:rFonts w:ascii="Arial" w:hAnsi="Arial" w:cs="Arial"/>
            <w:sz w:val="20"/>
            <w:szCs w:val="20"/>
          </w:rPr>
          <w:delText>6</w:delText>
        </w:r>
      </w:del>
      <w:r w:rsidR="009B05EE" w:rsidRPr="002C0BF6">
        <w:rPr>
          <w:rFonts w:ascii="Arial" w:hAnsi="Arial" w:cs="Arial"/>
          <w:sz w:val="20"/>
          <w:szCs w:val="20"/>
        </w:rPr>
        <w:t>(c</w:t>
      </w:r>
      <w:r w:rsidR="009B05EE" w:rsidRPr="002C0BF6">
        <w:rPr>
          <w:rStyle w:val="CommentReference"/>
          <w:rFonts w:ascii="Arial" w:hAnsi="Arial" w:cs="Arial"/>
          <w:sz w:val="20"/>
          <w:szCs w:val="20"/>
        </w:rPr>
        <w:t>)</w:t>
      </w:r>
      <w:r w:rsidRPr="002C0BF6">
        <w:rPr>
          <w:rFonts w:ascii="Arial" w:hAnsi="Arial" w:cs="Arial"/>
          <w:sz w:val="20"/>
          <w:szCs w:val="20"/>
        </w:rPr>
        <w:t>;</w:t>
      </w:r>
    </w:p>
    <w:p w:rsidR="009E3154" w:rsidRPr="002C0BF6" w:rsidRDefault="009E3154" w:rsidP="00745241">
      <w:pPr>
        <w:pStyle w:val="IFACIndentedAlpha"/>
        <w:rPr>
          <w:rFonts w:ascii="Arial" w:hAnsi="Arial" w:cs="Arial"/>
          <w:sz w:val="20"/>
          <w:szCs w:val="20"/>
        </w:rPr>
      </w:pPr>
      <w:r w:rsidRPr="002C0BF6">
        <w:rPr>
          <w:rFonts w:ascii="Arial" w:hAnsi="Arial" w:cs="Arial"/>
          <w:sz w:val="20"/>
          <w:szCs w:val="20"/>
        </w:rPr>
        <w:t xml:space="preserve">(d) </w:t>
      </w:r>
      <w:r w:rsidRPr="002C0BF6">
        <w:rPr>
          <w:rFonts w:ascii="Arial" w:hAnsi="Arial" w:cs="Arial"/>
          <w:sz w:val="20"/>
          <w:szCs w:val="20"/>
        </w:rPr>
        <w:tab/>
        <w:t>Identification of the applicable criteria for the pr</w:t>
      </w:r>
      <w:r w:rsidR="00664601" w:rsidRPr="002C0BF6">
        <w:rPr>
          <w:rFonts w:ascii="Arial" w:hAnsi="Arial" w:cs="Arial"/>
          <w:sz w:val="20"/>
          <w:szCs w:val="20"/>
        </w:rPr>
        <w:t>eparation of the GHG statement;</w:t>
      </w:r>
    </w:p>
    <w:p w:rsidR="009E3154" w:rsidRPr="002C0BF6" w:rsidRDefault="009E3154" w:rsidP="00745241">
      <w:pPr>
        <w:pStyle w:val="IFACIndentedAlpha"/>
        <w:rPr>
          <w:rFonts w:ascii="Arial" w:hAnsi="Arial" w:cs="Arial"/>
          <w:sz w:val="20"/>
          <w:szCs w:val="20"/>
        </w:rPr>
      </w:pPr>
      <w:r w:rsidRPr="002C0BF6">
        <w:rPr>
          <w:rFonts w:ascii="Arial" w:hAnsi="Arial" w:cs="Arial"/>
          <w:sz w:val="20"/>
          <w:szCs w:val="20"/>
        </w:rPr>
        <w:t xml:space="preserve">(e) </w:t>
      </w:r>
      <w:r w:rsidRPr="002C0BF6">
        <w:rPr>
          <w:rFonts w:ascii="Arial" w:hAnsi="Arial" w:cs="Arial"/>
          <w:sz w:val="20"/>
          <w:szCs w:val="20"/>
        </w:rPr>
        <w:tab/>
        <w:t>Reference to the expected form and content of any reports to be issued by the practitioner and a statement that there may be circumstances in which a report may differ from its expected form and content</w:t>
      </w:r>
      <w:r w:rsidR="001511FA" w:rsidRPr="002C0BF6">
        <w:rPr>
          <w:rFonts w:ascii="Arial" w:hAnsi="Arial" w:cs="Arial"/>
          <w:sz w:val="20"/>
          <w:szCs w:val="20"/>
        </w:rPr>
        <w:t>; and</w:t>
      </w:r>
    </w:p>
    <w:p w:rsidR="009E3154" w:rsidRPr="002C0BF6" w:rsidRDefault="009E3154" w:rsidP="00745241">
      <w:pPr>
        <w:pStyle w:val="IFACIndentedAlpha"/>
        <w:rPr>
          <w:rFonts w:ascii="Arial" w:hAnsi="Arial" w:cs="Arial"/>
          <w:bCs/>
          <w:sz w:val="20"/>
          <w:szCs w:val="20"/>
        </w:rPr>
      </w:pPr>
      <w:r w:rsidRPr="002C0BF6">
        <w:rPr>
          <w:rFonts w:ascii="Arial" w:hAnsi="Arial" w:cs="Arial"/>
          <w:sz w:val="20"/>
          <w:szCs w:val="20"/>
        </w:rPr>
        <w:t>(f)</w:t>
      </w:r>
      <w:r w:rsidRPr="002C0BF6">
        <w:rPr>
          <w:rFonts w:ascii="Arial" w:hAnsi="Arial" w:cs="Arial"/>
          <w:sz w:val="20"/>
          <w:szCs w:val="20"/>
        </w:rPr>
        <w:tab/>
      </w:r>
      <w:r w:rsidR="006403D0" w:rsidRPr="002C0BF6">
        <w:rPr>
          <w:rFonts w:ascii="Arial" w:hAnsi="Arial" w:cs="Arial"/>
          <w:sz w:val="20"/>
          <w:szCs w:val="20"/>
        </w:rPr>
        <w:t>An acknowledgement t</w:t>
      </w:r>
      <w:r w:rsidRPr="002C0BF6">
        <w:rPr>
          <w:rFonts w:ascii="Arial" w:hAnsi="Arial" w:cs="Arial"/>
          <w:sz w:val="20"/>
          <w:szCs w:val="20"/>
        </w:rPr>
        <w:t xml:space="preserve">hat </w:t>
      </w:r>
      <w:r w:rsidR="006403D0" w:rsidRPr="002C0BF6">
        <w:rPr>
          <w:rFonts w:ascii="Arial" w:hAnsi="Arial" w:cs="Arial"/>
          <w:sz w:val="20"/>
          <w:szCs w:val="20"/>
        </w:rPr>
        <w:t xml:space="preserve">the </w:t>
      </w:r>
      <w:r w:rsidRPr="002C0BF6">
        <w:rPr>
          <w:rFonts w:ascii="Arial" w:hAnsi="Arial" w:cs="Arial"/>
          <w:sz w:val="20"/>
          <w:szCs w:val="20"/>
        </w:rPr>
        <w:t xml:space="preserve">entity agrees to provide </w:t>
      </w:r>
      <w:del w:id="308" w:author="Beverley Bahlmann" w:date="2012-03-13T17:44:00Z">
        <w:r w:rsidRPr="002C0BF6" w:rsidDel="00D6235C">
          <w:rPr>
            <w:rFonts w:ascii="Arial" w:hAnsi="Arial" w:cs="Arial"/>
            <w:sz w:val="20"/>
            <w:szCs w:val="20"/>
          </w:rPr>
          <w:delText xml:space="preserve">a </w:delText>
        </w:r>
      </w:del>
      <w:ins w:id="309" w:author="Beverley Bahlmann" w:date="2012-03-13T17:44:00Z">
        <w:r w:rsidR="00D6235C" w:rsidRPr="002C0BF6">
          <w:rPr>
            <w:rFonts w:ascii="Arial" w:hAnsi="Arial" w:cs="Arial"/>
            <w:sz w:val="20"/>
            <w:szCs w:val="20"/>
          </w:rPr>
          <w:t xml:space="preserve">written </w:t>
        </w:r>
      </w:ins>
      <w:r w:rsidRPr="002C0BF6">
        <w:rPr>
          <w:rFonts w:ascii="Arial" w:hAnsi="Arial" w:cs="Arial"/>
          <w:sz w:val="20"/>
          <w:szCs w:val="20"/>
        </w:rPr>
        <w:t>representation</w:t>
      </w:r>
      <w:ins w:id="310" w:author="Beverley Bahlmann" w:date="2012-03-13T17:44:00Z">
        <w:r w:rsidR="00D6235C" w:rsidRPr="002C0BF6">
          <w:rPr>
            <w:rFonts w:ascii="Arial" w:hAnsi="Arial" w:cs="Arial"/>
            <w:sz w:val="20"/>
            <w:szCs w:val="20"/>
          </w:rPr>
          <w:t>s</w:t>
        </w:r>
      </w:ins>
      <w:del w:id="311" w:author="Beverley Bahlmann" w:date="2012-03-13T17:44:00Z">
        <w:r w:rsidRPr="002C0BF6" w:rsidDel="00D6235C">
          <w:rPr>
            <w:rFonts w:ascii="Arial" w:hAnsi="Arial" w:cs="Arial"/>
            <w:sz w:val="20"/>
            <w:szCs w:val="20"/>
          </w:rPr>
          <w:delText xml:space="preserve"> letter</w:delText>
        </w:r>
      </w:del>
      <w:r w:rsidRPr="002C0BF6">
        <w:rPr>
          <w:rFonts w:ascii="Arial" w:hAnsi="Arial" w:cs="Arial"/>
          <w:sz w:val="20"/>
          <w:szCs w:val="20"/>
        </w:rPr>
        <w:t xml:space="preserve"> at the conclusion of the engagement.</w:t>
      </w:r>
    </w:p>
    <w:p w:rsidR="009E3154" w:rsidRPr="002C0BF6" w:rsidRDefault="009E3154" w:rsidP="00745241">
      <w:pPr>
        <w:pStyle w:val="Heading3"/>
        <w:keepLines w:val="0"/>
        <w:rPr>
          <w:rFonts w:ascii="Arial" w:hAnsi="Arial" w:cs="Arial"/>
          <w:sz w:val="20"/>
          <w:szCs w:val="20"/>
        </w:rPr>
      </w:pPr>
      <w:r w:rsidRPr="002C0BF6">
        <w:rPr>
          <w:rFonts w:ascii="Arial" w:hAnsi="Arial" w:cs="Arial"/>
          <w:sz w:val="20"/>
          <w:szCs w:val="20"/>
        </w:rPr>
        <w:t>Planning</w:t>
      </w:r>
    </w:p>
    <w:p w:rsidR="009E3154" w:rsidRPr="002C0BF6" w:rsidRDefault="009B1B82" w:rsidP="00745241">
      <w:pPr>
        <w:pStyle w:val="IFACNumberedPara"/>
        <w:keepNext/>
        <w:tabs>
          <w:tab w:val="clear" w:pos="720"/>
        </w:tabs>
        <w:rPr>
          <w:rFonts w:ascii="Arial" w:hAnsi="Arial" w:cs="Arial"/>
          <w:sz w:val="20"/>
          <w:szCs w:val="20"/>
        </w:rPr>
      </w:pPr>
      <w:r w:rsidRPr="002C0BF6">
        <w:rPr>
          <w:rFonts w:ascii="Arial" w:hAnsi="Arial" w:cs="Arial"/>
          <w:sz w:val="20"/>
          <w:szCs w:val="20"/>
        </w:rPr>
        <w:t>1</w:t>
      </w:r>
      <w:ins w:id="312" w:author="Beverley Bahlmann" w:date="2012-03-22T15:49:00Z">
        <w:r w:rsidR="00A419A0" w:rsidRPr="002C0BF6">
          <w:rPr>
            <w:rFonts w:ascii="Arial" w:hAnsi="Arial" w:cs="Arial"/>
            <w:sz w:val="20"/>
            <w:szCs w:val="20"/>
          </w:rPr>
          <w:t>9</w:t>
        </w:r>
      </w:ins>
      <w:del w:id="313" w:author="Beverley Bahlmann" w:date="2012-03-22T15:49:00Z">
        <w:r w:rsidRPr="002C0BF6" w:rsidDel="00A419A0">
          <w:rPr>
            <w:rFonts w:ascii="Arial" w:hAnsi="Arial" w:cs="Arial"/>
            <w:sz w:val="20"/>
            <w:szCs w:val="20"/>
          </w:rPr>
          <w:delText>8</w:delText>
        </w:r>
      </w:del>
      <w:r w:rsidRPr="002C0BF6">
        <w:rPr>
          <w:rFonts w:ascii="Arial" w:hAnsi="Arial" w:cs="Arial"/>
          <w:sz w:val="20"/>
          <w:szCs w:val="20"/>
        </w:rPr>
        <w:t>.</w:t>
      </w:r>
      <w:r w:rsidRPr="002C0BF6">
        <w:rPr>
          <w:rFonts w:ascii="Arial" w:hAnsi="Arial" w:cs="Arial"/>
          <w:sz w:val="20"/>
          <w:szCs w:val="20"/>
        </w:rPr>
        <w:tab/>
      </w:r>
      <w:r w:rsidR="00EB02CC" w:rsidRPr="002C0BF6">
        <w:rPr>
          <w:rFonts w:ascii="Arial" w:hAnsi="Arial" w:cs="Arial"/>
          <w:sz w:val="20"/>
          <w:szCs w:val="20"/>
        </w:rPr>
        <w:t xml:space="preserve">When planning the engagement </w:t>
      </w:r>
      <w:r w:rsidR="00C03881" w:rsidRPr="002C0BF6">
        <w:rPr>
          <w:rFonts w:ascii="Arial" w:hAnsi="Arial" w:cs="Arial"/>
          <w:sz w:val="20"/>
          <w:szCs w:val="20"/>
        </w:rPr>
        <w:t>as required by ISAE 3000,</w:t>
      </w:r>
      <w:r w:rsidR="00C03881" w:rsidRPr="002C0BF6">
        <w:rPr>
          <w:rFonts w:ascii="Arial" w:hAnsi="Arial" w:cs="Arial"/>
          <w:sz w:val="20"/>
          <w:szCs w:val="20"/>
          <w:vertAlign w:val="superscript"/>
        </w:rPr>
        <w:footnoteReference w:id="12"/>
      </w:r>
      <w:r w:rsidR="00C03881" w:rsidRPr="002C0BF6">
        <w:rPr>
          <w:rFonts w:ascii="Arial" w:hAnsi="Arial" w:cs="Arial"/>
          <w:sz w:val="20"/>
          <w:szCs w:val="20"/>
        </w:rPr>
        <w:t xml:space="preserve"> </w:t>
      </w:r>
      <w:r w:rsidR="009E3154" w:rsidRPr="002C0BF6">
        <w:rPr>
          <w:rFonts w:ascii="Arial" w:hAnsi="Arial" w:cs="Arial"/>
          <w:sz w:val="20"/>
          <w:szCs w:val="20"/>
        </w:rPr>
        <w:t xml:space="preserve">the practitioner shall: (Ref: Para. </w:t>
      </w:r>
      <w:r w:rsidR="00953D82" w:rsidRPr="002C0BF6">
        <w:rPr>
          <w:rFonts w:ascii="Arial" w:hAnsi="Arial" w:cs="Arial"/>
          <w:sz w:val="20"/>
          <w:szCs w:val="20"/>
        </w:rPr>
        <w:t>A</w:t>
      </w:r>
      <w:ins w:id="314" w:author="Beverley Bahlmann" w:date="2012-03-27T13:46:00Z">
        <w:r w:rsidR="006B5670" w:rsidRPr="002C0BF6">
          <w:rPr>
            <w:rFonts w:ascii="Arial" w:hAnsi="Arial" w:cs="Arial"/>
            <w:sz w:val="20"/>
            <w:szCs w:val="20"/>
          </w:rPr>
          <w:t>38</w:t>
        </w:r>
      </w:ins>
      <w:del w:id="315" w:author="Beverley Bahlmann" w:date="2012-03-27T13:46:00Z">
        <w:r w:rsidR="00953D82" w:rsidRPr="002C0BF6" w:rsidDel="006B5670">
          <w:rPr>
            <w:rFonts w:ascii="Arial" w:hAnsi="Arial" w:cs="Arial"/>
            <w:sz w:val="20"/>
            <w:szCs w:val="20"/>
          </w:rPr>
          <w:delText>4</w:delText>
        </w:r>
        <w:r w:rsidR="00585400" w:rsidRPr="002C0BF6" w:rsidDel="006B5670">
          <w:rPr>
            <w:rFonts w:ascii="Arial" w:hAnsi="Arial" w:cs="Arial"/>
            <w:sz w:val="20"/>
            <w:szCs w:val="20"/>
          </w:rPr>
          <w:delText>3</w:delText>
        </w:r>
      </w:del>
      <w:r w:rsidR="009B2BD9" w:rsidRPr="002C0BF6">
        <w:rPr>
          <w:rFonts w:ascii="Arial" w:hAnsi="Arial" w:cs="Arial"/>
          <w:sz w:val="20"/>
          <w:szCs w:val="20"/>
        </w:rPr>
        <w:t>–</w:t>
      </w:r>
      <w:r w:rsidR="00953D82" w:rsidRPr="002C0BF6">
        <w:rPr>
          <w:rFonts w:ascii="Arial" w:hAnsi="Arial" w:cs="Arial"/>
          <w:sz w:val="20"/>
          <w:szCs w:val="20"/>
        </w:rPr>
        <w:t>A4</w:t>
      </w:r>
      <w:ins w:id="316" w:author="Beverley Bahlmann" w:date="2012-03-27T13:46:00Z">
        <w:r w:rsidR="006B5670" w:rsidRPr="002C0BF6">
          <w:rPr>
            <w:rFonts w:ascii="Arial" w:hAnsi="Arial" w:cs="Arial"/>
            <w:sz w:val="20"/>
            <w:szCs w:val="20"/>
          </w:rPr>
          <w:t>1</w:t>
        </w:r>
      </w:ins>
      <w:del w:id="317" w:author="Beverley Bahlmann" w:date="2012-03-27T13:46:00Z">
        <w:r w:rsidR="00585400" w:rsidRPr="002C0BF6" w:rsidDel="006B5670">
          <w:rPr>
            <w:rFonts w:ascii="Arial" w:hAnsi="Arial" w:cs="Arial"/>
            <w:sz w:val="20"/>
            <w:szCs w:val="20"/>
          </w:rPr>
          <w:delText>6</w:delText>
        </w:r>
      </w:del>
      <w:r w:rsidR="009E3154" w:rsidRPr="002C0BF6">
        <w:rPr>
          <w:rFonts w:ascii="Arial" w:hAnsi="Arial" w:cs="Arial"/>
          <w:sz w:val="20"/>
          <w:szCs w:val="20"/>
        </w:rPr>
        <w:t>)</w:t>
      </w:r>
    </w:p>
    <w:p w:rsidR="009E3154" w:rsidRPr="002C0BF6" w:rsidRDefault="009E3154" w:rsidP="00745241">
      <w:pPr>
        <w:pStyle w:val="NumberedParagraph0"/>
        <w:spacing w:before="120"/>
        <w:ind w:left="1238" w:hanging="547"/>
        <w:rPr>
          <w:rFonts w:ascii="Arial" w:hAnsi="Arial" w:cs="Arial"/>
          <w:spacing w:val="-4"/>
          <w:sz w:val="20"/>
          <w:szCs w:val="20"/>
        </w:rPr>
      </w:pPr>
      <w:r w:rsidRPr="002C0BF6">
        <w:rPr>
          <w:rFonts w:ascii="Arial" w:hAnsi="Arial" w:cs="Arial"/>
          <w:spacing w:val="-4"/>
          <w:sz w:val="20"/>
          <w:szCs w:val="20"/>
        </w:rPr>
        <w:t>(a)</w:t>
      </w:r>
      <w:r w:rsidRPr="002C0BF6">
        <w:rPr>
          <w:rFonts w:ascii="Arial" w:hAnsi="Arial" w:cs="Arial"/>
          <w:spacing w:val="-4"/>
          <w:sz w:val="20"/>
          <w:szCs w:val="20"/>
        </w:rPr>
        <w:tab/>
        <w:t>Identify the characteristics of the engagement that define its scope;</w:t>
      </w:r>
    </w:p>
    <w:p w:rsidR="009E3154" w:rsidRPr="002C0BF6" w:rsidRDefault="009E3154" w:rsidP="00745241">
      <w:pPr>
        <w:pStyle w:val="IFACIndentedAlpha"/>
        <w:rPr>
          <w:rFonts w:ascii="Arial" w:hAnsi="Arial" w:cs="Arial"/>
          <w:spacing w:val="-4"/>
          <w:sz w:val="20"/>
          <w:szCs w:val="20"/>
        </w:rPr>
      </w:pPr>
      <w:r w:rsidRPr="002C0BF6">
        <w:rPr>
          <w:rFonts w:ascii="Arial" w:hAnsi="Arial" w:cs="Arial"/>
          <w:spacing w:val="-4"/>
          <w:sz w:val="20"/>
          <w:szCs w:val="20"/>
        </w:rPr>
        <w:t>(b)</w:t>
      </w:r>
      <w:r w:rsidRPr="002C0BF6">
        <w:rPr>
          <w:rFonts w:ascii="Arial" w:hAnsi="Arial" w:cs="Arial"/>
          <w:spacing w:val="-4"/>
          <w:sz w:val="20"/>
          <w:szCs w:val="20"/>
        </w:rPr>
        <w:tab/>
        <w:t>Ascertain the reporting objectives of the engagement to plan the timing of the engagement and the nature of the communications required;</w:t>
      </w:r>
    </w:p>
    <w:p w:rsidR="009E3154" w:rsidRPr="002C0BF6" w:rsidRDefault="009E3154" w:rsidP="00745241">
      <w:pPr>
        <w:pStyle w:val="IFACIndentedAlpha"/>
        <w:rPr>
          <w:rFonts w:ascii="Arial" w:hAnsi="Arial" w:cs="Arial"/>
          <w:spacing w:val="-4"/>
          <w:sz w:val="20"/>
          <w:szCs w:val="20"/>
        </w:rPr>
      </w:pPr>
      <w:r w:rsidRPr="002C0BF6">
        <w:rPr>
          <w:rFonts w:ascii="Arial" w:hAnsi="Arial" w:cs="Arial"/>
          <w:spacing w:val="-4"/>
          <w:sz w:val="20"/>
          <w:szCs w:val="20"/>
        </w:rPr>
        <w:lastRenderedPageBreak/>
        <w:t>(c)</w:t>
      </w:r>
      <w:r w:rsidRPr="002C0BF6">
        <w:rPr>
          <w:rFonts w:ascii="Arial" w:hAnsi="Arial" w:cs="Arial"/>
          <w:spacing w:val="-4"/>
          <w:sz w:val="20"/>
          <w:szCs w:val="20"/>
        </w:rPr>
        <w:tab/>
        <w:t>Consider the factors that, in the practitioner</w:t>
      </w:r>
      <w:r w:rsidR="00B23E35" w:rsidRPr="002C0BF6">
        <w:rPr>
          <w:rFonts w:ascii="Arial" w:hAnsi="Arial" w:cs="Arial"/>
          <w:spacing w:val="-4"/>
          <w:sz w:val="20"/>
          <w:szCs w:val="20"/>
        </w:rPr>
        <w:t>’</w:t>
      </w:r>
      <w:r w:rsidRPr="002C0BF6">
        <w:rPr>
          <w:rFonts w:ascii="Arial" w:hAnsi="Arial" w:cs="Arial"/>
          <w:spacing w:val="-4"/>
          <w:sz w:val="20"/>
          <w:szCs w:val="20"/>
        </w:rPr>
        <w:t>s professional judgment, are significant in directing the engagement team</w:t>
      </w:r>
      <w:r w:rsidR="00B23E35" w:rsidRPr="002C0BF6">
        <w:rPr>
          <w:rFonts w:ascii="Arial" w:hAnsi="Arial" w:cs="Arial"/>
          <w:spacing w:val="-4"/>
          <w:sz w:val="20"/>
          <w:szCs w:val="20"/>
        </w:rPr>
        <w:t>’</w:t>
      </w:r>
      <w:r w:rsidRPr="002C0BF6">
        <w:rPr>
          <w:rFonts w:ascii="Arial" w:hAnsi="Arial" w:cs="Arial"/>
          <w:spacing w:val="-4"/>
          <w:sz w:val="20"/>
          <w:szCs w:val="20"/>
        </w:rPr>
        <w:t>s efforts;</w:t>
      </w:r>
    </w:p>
    <w:p w:rsidR="009E3154" w:rsidRPr="002C0BF6" w:rsidRDefault="009E3154" w:rsidP="00745241">
      <w:pPr>
        <w:pStyle w:val="IFACIndentedAlpha"/>
        <w:rPr>
          <w:rFonts w:ascii="Arial" w:hAnsi="Arial" w:cs="Arial"/>
          <w:spacing w:val="-4"/>
          <w:sz w:val="20"/>
          <w:szCs w:val="20"/>
        </w:rPr>
      </w:pPr>
      <w:r w:rsidRPr="002C0BF6">
        <w:rPr>
          <w:rFonts w:ascii="Arial" w:hAnsi="Arial" w:cs="Arial"/>
          <w:spacing w:val="-4"/>
          <w:sz w:val="20"/>
          <w:szCs w:val="20"/>
        </w:rPr>
        <w:t>(d)</w:t>
      </w:r>
      <w:r w:rsidRPr="002C0BF6">
        <w:rPr>
          <w:rFonts w:ascii="Arial" w:hAnsi="Arial" w:cs="Arial"/>
          <w:spacing w:val="-4"/>
          <w:sz w:val="20"/>
          <w:szCs w:val="20"/>
        </w:rPr>
        <w:tab/>
        <w:t xml:space="preserve">Consider the results of engagement </w:t>
      </w:r>
      <w:r w:rsidR="00906EC7" w:rsidRPr="002C0BF6">
        <w:rPr>
          <w:rFonts w:ascii="Arial" w:hAnsi="Arial" w:cs="Arial"/>
          <w:spacing w:val="-4"/>
          <w:sz w:val="20"/>
          <w:szCs w:val="20"/>
        </w:rPr>
        <w:t xml:space="preserve">acceptance or continuance procedures </w:t>
      </w:r>
      <w:r w:rsidRPr="002C0BF6">
        <w:rPr>
          <w:rFonts w:ascii="Arial" w:hAnsi="Arial" w:cs="Arial"/>
          <w:spacing w:val="-4"/>
          <w:sz w:val="20"/>
          <w:szCs w:val="20"/>
        </w:rPr>
        <w:t xml:space="preserve">and, where applicable, whether knowledge gained on other engagements performed by the engagement partner for the entity is relevant; </w:t>
      </w:r>
    </w:p>
    <w:p w:rsidR="009E3154" w:rsidRPr="002C0BF6" w:rsidRDefault="009E3154" w:rsidP="00745241">
      <w:pPr>
        <w:pStyle w:val="IFACIndentedAlpha"/>
        <w:rPr>
          <w:rFonts w:ascii="Arial" w:hAnsi="Arial" w:cs="Arial"/>
          <w:spacing w:val="-4"/>
          <w:sz w:val="20"/>
          <w:szCs w:val="20"/>
        </w:rPr>
      </w:pPr>
      <w:r w:rsidRPr="002C0BF6">
        <w:rPr>
          <w:rFonts w:ascii="Arial" w:hAnsi="Arial" w:cs="Arial"/>
          <w:spacing w:val="-4"/>
          <w:sz w:val="20"/>
          <w:szCs w:val="20"/>
        </w:rPr>
        <w:t>(e)</w:t>
      </w:r>
      <w:r w:rsidRPr="002C0BF6">
        <w:rPr>
          <w:rFonts w:ascii="Arial" w:hAnsi="Arial" w:cs="Arial"/>
          <w:spacing w:val="-4"/>
          <w:sz w:val="20"/>
          <w:szCs w:val="20"/>
        </w:rPr>
        <w:tab/>
        <w:t>Ascertain the nature, timing and extent of resources necessary to perform the engagement</w:t>
      </w:r>
      <w:r w:rsidR="00EE0B86" w:rsidRPr="002C0BF6">
        <w:rPr>
          <w:rFonts w:ascii="Arial" w:hAnsi="Arial" w:cs="Arial"/>
          <w:spacing w:val="-4"/>
          <w:sz w:val="20"/>
          <w:szCs w:val="20"/>
        </w:rPr>
        <w:t>, including the involvement of experts and of other practitioners</w:t>
      </w:r>
      <w:ins w:id="318" w:author="Beverley Bahlmann" w:date="2012-03-22T12:39:00Z">
        <w:r w:rsidR="00614B48" w:rsidRPr="002C0BF6">
          <w:rPr>
            <w:rFonts w:ascii="Arial" w:hAnsi="Arial" w:cs="Arial"/>
            <w:spacing w:val="-4"/>
            <w:sz w:val="20"/>
            <w:szCs w:val="20"/>
          </w:rPr>
          <w:t>; and</w:t>
        </w:r>
      </w:ins>
      <w:r w:rsidR="00EE0B86" w:rsidRPr="002C0BF6">
        <w:rPr>
          <w:rFonts w:ascii="Arial" w:hAnsi="Arial" w:cs="Arial"/>
          <w:spacing w:val="-4"/>
          <w:sz w:val="20"/>
          <w:szCs w:val="20"/>
        </w:rPr>
        <w:t xml:space="preserve"> </w:t>
      </w:r>
      <w:r w:rsidR="00EE0B86" w:rsidRPr="002C0BF6">
        <w:rPr>
          <w:rFonts w:ascii="Arial" w:hAnsi="Arial" w:cs="Arial"/>
          <w:sz w:val="20"/>
          <w:szCs w:val="20"/>
        </w:rPr>
        <w:t>(Ref: Para. A4</w:t>
      </w:r>
      <w:ins w:id="319" w:author="Beverley Bahlmann" w:date="2012-03-27T13:46:00Z">
        <w:r w:rsidR="006B5670" w:rsidRPr="002C0BF6">
          <w:rPr>
            <w:rFonts w:ascii="Arial" w:hAnsi="Arial" w:cs="Arial"/>
            <w:sz w:val="20"/>
            <w:szCs w:val="20"/>
          </w:rPr>
          <w:t>2</w:t>
        </w:r>
      </w:ins>
      <w:del w:id="320" w:author="Beverley Bahlmann" w:date="2012-03-27T13:46:00Z">
        <w:r w:rsidR="00EE0B86" w:rsidRPr="002C0BF6" w:rsidDel="006B5670">
          <w:rPr>
            <w:rFonts w:ascii="Arial" w:hAnsi="Arial" w:cs="Arial"/>
            <w:sz w:val="20"/>
            <w:szCs w:val="20"/>
          </w:rPr>
          <w:delText>6.1</w:delText>
        </w:r>
      </w:del>
      <w:r w:rsidR="00B6110E" w:rsidRPr="002C0BF6">
        <w:rPr>
          <w:rFonts w:ascii="Arial" w:hAnsi="Arial" w:cs="Arial"/>
          <w:i/>
          <w:sz w:val="20"/>
          <w:szCs w:val="20"/>
        </w:rPr>
        <w:t>–</w:t>
      </w:r>
      <w:r w:rsidR="00C14AA1" w:rsidRPr="002C0BF6">
        <w:rPr>
          <w:rFonts w:ascii="Arial" w:hAnsi="Arial" w:cs="Arial"/>
          <w:sz w:val="20"/>
          <w:szCs w:val="20"/>
        </w:rPr>
        <w:t xml:space="preserve"> A4</w:t>
      </w:r>
      <w:ins w:id="321" w:author="Beverley Bahlmann" w:date="2012-03-27T13:47:00Z">
        <w:r w:rsidR="006B5670" w:rsidRPr="002C0BF6">
          <w:rPr>
            <w:rFonts w:ascii="Arial" w:hAnsi="Arial" w:cs="Arial"/>
            <w:sz w:val="20"/>
            <w:szCs w:val="20"/>
          </w:rPr>
          <w:t>3</w:t>
        </w:r>
      </w:ins>
      <w:del w:id="322" w:author="Beverley Bahlmann" w:date="2012-03-27T13:47:00Z">
        <w:r w:rsidR="00C14AA1" w:rsidRPr="002C0BF6" w:rsidDel="006B5670">
          <w:rPr>
            <w:rFonts w:ascii="Arial" w:hAnsi="Arial" w:cs="Arial"/>
            <w:sz w:val="20"/>
            <w:szCs w:val="20"/>
          </w:rPr>
          <w:delText>6.2</w:delText>
        </w:r>
      </w:del>
      <w:r w:rsidR="00EE0B86" w:rsidRPr="002C0BF6">
        <w:rPr>
          <w:rFonts w:ascii="Arial" w:hAnsi="Arial" w:cs="Arial"/>
          <w:sz w:val="20"/>
          <w:szCs w:val="20"/>
        </w:rPr>
        <w:t>)</w:t>
      </w:r>
      <w:del w:id="323" w:author="Beverley Bahlmann" w:date="2012-03-22T12:39:00Z">
        <w:r w:rsidR="00F5157F" w:rsidRPr="002C0BF6" w:rsidDel="00614B48">
          <w:rPr>
            <w:rFonts w:ascii="Arial" w:hAnsi="Arial" w:cs="Arial"/>
            <w:spacing w:val="-4"/>
            <w:sz w:val="20"/>
            <w:szCs w:val="20"/>
          </w:rPr>
          <w:delText>;</w:delText>
        </w:r>
        <w:r w:rsidRPr="002C0BF6" w:rsidDel="00614B48">
          <w:rPr>
            <w:rFonts w:ascii="Arial" w:hAnsi="Arial" w:cs="Arial"/>
            <w:spacing w:val="-4"/>
            <w:sz w:val="20"/>
            <w:szCs w:val="20"/>
          </w:rPr>
          <w:delText xml:space="preserve"> and</w:delText>
        </w:r>
      </w:del>
    </w:p>
    <w:p w:rsidR="009E3154" w:rsidRPr="002C0BF6" w:rsidRDefault="009E3154" w:rsidP="00745241">
      <w:pPr>
        <w:pStyle w:val="IFACIndentedAlpha"/>
        <w:rPr>
          <w:rFonts w:ascii="Arial" w:hAnsi="Arial" w:cs="Arial"/>
          <w:spacing w:val="-4"/>
          <w:kern w:val="0"/>
          <w:sz w:val="20"/>
          <w:szCs w:val="20"/>
        </w:rPr>
      </w:pPr>
      <w:r w:rsidRPr="002C0BF6">
        <w:rPr>
          <w:rFonts w:ascii="Arial" w:hAnsi="Arial" w:cs="Arial"/>
          <w:spacing w:val="-4"/>
          <w:sz w:val="20"/>
          <w:szCs w:val="20"/>
        </w:rPr>
        <w:t>(f)</w:t>
      </w:r>
      <w:r w:rsidRPr="002C0BF6">
        <w:rPr>
          <w:rFonts w:ascii="Arial" w:hAnsi="Arial" w:cs="Arial"/>
          <w:spacing w:val="-4"/>
          <w:sz w:val="20"/>
          <w:szCs w:val="20"/>
        </w:rPr>
        <w:tab/>
      </w:r>
      <w:r w:rsidRPr="002C0BF6">
        <w:rPr>
          <w:rFonts w:ascii="Arial" w:hAnsi="Arial" w:cs="Arial"/>
          <w:spacing w:val="-4"/>
          <w:kern w:val="0"/>
          <w:sz w:val="20"/>
          <w:szCs w:val="20"/>
        </w:rPr>
        <w:t>Determine the impact of the</w:t>
      </w:r>
      <w:r w:rsidR="008809C7" w:rsidRPr="002C0BF6">
        <w:rPr>
          <w:rFonts w:ascii="Arial" w:hAnsi="Arial" w:cs="Arial"/>
          <w:spacing w:val="-4"/>
          <w:kern w:val="0"/>
          <w:sz w:val="20"/>
          <w:szCs w:val="20"/>
        </w:rPr>
        <w:t xml:space="preserve"> entity’s</w:t>
      </w:r>
      <w:r w:rsidRPr="002C0BF6">
        <w:rPr>
          <w:rFonts w:ascii="Arial" w:hAnsi="Arial" w:cs="Arial"/>
          <w:spacing w:val="-4"/>
          <w:kern w:val="0"/>
          <w:sz w:val="20"/>
          <w:szCs w:val="20"/>
        </w:rPr>
        <w:t xml:space="preserve"> internal audit function</w:t>
      </w:r>
      <w:r w:rsidR="001A1002" w:rsidRPr="002C0BF6">
        <w:rPr>
          <w:rFonts w:ascii="Arial" w:hAnsi="Arial" w:cs="Arial"/>
          <w:spacing w:val="-4"/>
          <w:kern w:val="0"/>
          <w:sz w:val="20"/>
          <w:szCs w:val="20"/>
        </w:rPr>
        <w:t>, if any,</w:t>
      </w:r>
      <w:r w:rsidRPr="002C0BF6">
        <w:rPr>
          <w:rFonts w:ascii="Arial" w:hAnsi="Arial" w:cs="Arial"/>
          <w:spacing w:val="-4"/>
          <w:kern w:val="0"/>
          <w:sz w:val="20"/>
          <w:szCs w:val="20"/>
        </w:rPr>
        <w:t xml:space="preserve"> on the engagement.</w:t>
      </w:r>
    </w:p>
    <w:p w:rsidR="009E3154" w:rsidRPr="002C0BF6" w:rsidRDefault="009E3154" w:rsidP="00745241">
      <w:pPr>
        <w:pStyle w:val="Heading3"/>
        <w:keepLines w:val="0"/>
        <w:rPr>
          <w:rFonts w:ascii="Arial" w:hAnsi="Arial" w:cs="Arial"/>
          <w:sz w:val="20"/>
          <w:szCs w:val="20"/>
        </w:rPr>
      </w:pPr>
      <w:r w:rsidRPr="002C0BF6">
        <w:rPr>
          <w:rFonts w:ascii="Arial" w:hAnsi="Arial" w:cs="Arial"/>
          <w:sz w:val="20"/>
          <w:szCs w:val="20"/>
        </w:rPr>
        <w:t>Materiality in Planning and Performing the Engagement</w:t>
      </w:r>
    </w:p>
    <w:p w:rsidR="009E3154" w:rsidRPr="002C0BF6" w:rsidRDefault="009E3154" w:rsidP="00745241">
      <w:pPr>
        <w:pStyle w:val="IFACHeading4"/>
        <w:keepNext/>
        <w:spacing w:before="120"/>
        <w:rPr>
          <w:rFonts w:ascii="Arial" w:hAnsi="Arial" w:cs="Arial"/>
          <w:i w:val="0"/>
          <w:sz w:val="20"/>
          <w:szCs w:val="20"/>
        </w:rPr>
      </w:pPr>
      <w:r w:rsidRPr="002C0BF6">
        <w:rPr>
          <w:rFonts w:ascii="Arial" w:hAnsi="Arial" w:cs="Arial"/>
          <w:sz w:val="20"/>
          <w:szCs w:val="20"/>
        </w:rPr>
        <w:t>Determining Materiality and Performance Materiality When Planning the Engagement</w:t>
      </w:r>
      <w:r w:rsidR="00C14AA1" w:rsidRPr="002C0BF6">
        <w:rPr>
          <w:rFonts w:ascii="Arial" w:hAnsi="Arial" w:cs="Arial"/>
          <w:sz w:val="20"/>
          <w:szCs w:val="20"/>
        </w:rPr>
        <w:t xml:space="preserve"> </w:t>
      </w:r>
      <w:del w:id="324" w:author="Beverley Bahlmann" w:date="2012-04-02T10:41:00Z">
        <w:r w:rsidR="00C14AA1" w:rsidRPr="002C0BF6" w:rsidDel="00EC7AF3">
          <w:rPr>
            <w:rFonts w:ascii="Arial" w:hAnsi="Arial" w:cs="Arial"/>
            <w:i w:val="0"/>
            <w:sz w:val="20"/>
            <w:szCs w:val="20"/>
          </w:rPr>
          <w:delText>(Ref: Para. A4</w:delText>
        </w:r>
      </w:del>
      <w:del w:id="325" w:author="Beverley Bahlmann" w:date="2012-03-27T13:47:00Z">
        <w:r w:rsidR="00C14AA1" w:rsidRPr="002C0BF6" w:rsidDel="006B5670">
          <w:rPr>
            <w:rFonts w:ascii="Arial" w:hAnsi="Arial" w:cs="Arial"/>
            <w:i w:val="0"/>
            <w:sz w:val="20"/>
            <w:szCs w:val="20"/>
          </w:rPr>
          <w:delText>7</w:delText>
        </w:r>
      </w:del>
      <w:del w:id="326" w:author="Beverley Bahlmann" w:date="2012-04-02T10:41:00Z">
        <w:r w:rsidR="00094E8D" w:rsidRPr="002C0BF6" w:rsidDel="00EC7AF3">
          <w:rPr>
            <w:rFonts w:ascii="Arial" w:hAnsi="Arial" w:cs="Arial"/>
            <w:i w:val="0"/>
            <w:sz w:val="20"/>
            <w:szCs w:val="20"/>
          </w:rPr>
          <w:delText>–</w:delText>
        </w:r>
        <w:r w:rsidR="00C14AA1" w:rsidRPr="002C0BF6" w:rsidDel="00EC7AF3">
          <w:rPr>
            <w:rFonts w:ascii="Arial" w:hAnsi="Arial" w:cs="Arial"/>
            <w:i w:val="0"/>
            <w:sz w:val="20"/>
            <w:szCs w:val="20"/>
          </w:rPr>
          <w:delText>A5</w:delText>
        </w:r>
      </w:del>
      <w:del w:id="327" w:author="Beverley Bahlmann" w:date="2012-03-27T13:47:00Z">
        <w:r w:rsidR="00C14AA1" w:rsidRPr="002C0BF6" w:rsidDel="006B5670">
          <w:rPr>
            <w:rFonts w:ascii="Arial" w:hAnsi="Arial" w:cs="Arial"/>
            <w:i w:val="0"/>
            <w:sz w:val="20"/>
            <w:szCs w:val="20"/>
          </w:rPr>
          <w:delText>3</w:delText>
        </w:r>
      </w:del>
      <w:del w:id="328" w:author="Beverley Bahlmann" w:date="2012-04-02T10:41:00Z">
        <w:r w:rsidR="00C14AA1" w:rsidRPr="002C0BF6" w:rsidDel="00EC7AF3">
          <w:rPr>
            <w:rFonts w:ascii="Arial" w:hAnsi="Arial" w:cs="Arial"/>
            <w:i w:val="0"/>
            <w:sz w:val="20"/>
            <w:szCs w:val="20"/>
          </w:rPr>
          <w:delText>)</w:delText>
        </w:r>
      </w:del>
    </w:p>
    <w:p w:rsidR="009E3154" w:rsidRPr="002C0BF6" w:rsidRDefault="00A419A0" w:rsidP="00745241">
      <w:pPr>
        <w:pStyle w:val="IFACNumberedPara"/>
        <w:tabs>
          <w:tab w:val="clear" w:pos="720"/>
        </w:tabs>
        <w:rPr>
          <w:rFonts w:ascii="Arial" w:hAnsi="Arial" w:cs="Arial"/>
          <w:sz w:val="20"/>
          <w:szCs w:val="20"/>
        </w:rPr>
      </w:pPr>
      <w:ins w:id="329" w:author="Beverley Bahlmann" w:date="2012-03-22T15:49:00Z">
        <w:r w:rsidRPr="002C0BF6">
          <w:rPr>
            <w:rFonts w:ascii="Arial" w:hAnsi="Arial" w:cs="Arial"/>
            <w:sz w:val="20"/>
            <w:szCs w:val="20"/>
          </w:rPr>
          <w:t>20</w:t>
        </w:r>
      </w:ins>
      <w:del w:id="330" w:author="Beverley Bahlmann" w:date="2012-03-22T15:49:00Z">
        <w:r w:rsidR="009B1B82" w:rsidRPr="002C0BF6" w:rsidDel="00A419A0">
          <w:rPr>
            <w:rFonts w:ascii="Arial" w:hAnsi="Arial" w:cs="Arial"/>
            <w:sz w:val="20"/>
            <w:szCs w:val="20"/>
          </w:rPr>
          <w:delText>19</w:delText>
        </w:r>
      </w:del>
      <w:r w:rsidR="009B1B82" w:rsidRPr="002C0BF6">
        <w:rPr>
          <w:rFonts w:ascii="Arial" w:hAnsi="Arial" w:cs="Arial"/>
          <w:sz w:val="20"/>
          <w:szCs w:val="20"/>
        </w:rPr>
        <w:t>.</w:t>
      </w:r>
      <w:r w:rsidR="009B1B82" w:rsidRPr="002C0BF6">
        <w:rPr>
          <w:rFonts w:ascii="Arial" w:hAnsi="Arial" w:cs="Arial"/>
          <w:sz w:val="20"/>
          <w:szCs w:val="20"/>
        </w:rPr>
        <w:tab/>
      </w:r>
      <w:r w:rsidR="009E3154" w:rsidRPr="002C0BF6">
        <w:rPr>
          <w:rFonts w:ascii="Arial" w:hAnsi="Arial" w:cs="Arial"/>
          <w:sz w:val="20"/>
          <w:szCs w:val="20"/>
        </w:rPr>
        <w:t>When establishing the overall engagement strategy, the practitioner shall determine mat</w:t>
      </w:r>
      <w:r w:rsidR="00664601" w:rsidRPr="002C0BF6">
        <w:rPr>
          <w:rFonts w:ascii="Arial" w:hAnsi="Arial" w:cs="Arial"/>
          <w:sz w:val="20"/>
          <w:szCs w:val="20"/>
        </w:rPr>
        <w:t>eriality for the GHG statement.</w:t>
      </w:r>
      <w:ins w:id="331" w:author="Beverley Bahlmann" w:date="2012-04-02T10:41:00Z">
        <w:r w:rsidR="00EC7AF3" w:rsidRPr="002C0BF6">
          <w:rPr>
            <w:rFonts w:ascii="Arial" w:hAnsi="Arial" w:cs="Arial"/>
            <w:sz w:val="20"/>
            <w:szCs w:val="20"/>
          </w:rPr>
          <w:t xml:space="preserve"> (Ref: Para. A44–A50)</w:t>
        </w:r>
      </w:ins>
    </w:p>
    <w:p w:rsidR="009E3154" w:rsidRPr="002C0BF6" w:rsidRDefault="009B1B82" w:rsidP="00745241">
      <w:pPr>
        <w:pStyle w:val="IFACNumberedPara"/>
        <w:tabs>
          <w:tab w:val="clear" w:pos="720"/>
        </w:tabs>
        <w:rPr>
          <w:rFonts w:ascii="Arial" w:hAnsi="Arial" w:cs="Arial"/>
          <w:sz w:val="20"/>
          <w:szCs w:val="20"/>
        </w:rPr>
      </w:pPr>
      <w:r w:rsidRPr="002C0BF6">
        <w:rPr>
          <w:rFonts w:ascii="Arial" w:hAnsi="Arial" w:cs="Arial"/>
          <w:sz w:val="20"/>
          <w:szCs w:val="20"/>
        </w:rPr>
        <w:t>2</w:t>
      </w:r>
      <w:ins w:id="332" w:author="Beverley Bahlmann" w:date="2012-03-22T15:49:00Z">
        <w:r w:rsidR="00A419A0" w:rsidRPr="002C0BF6">
          <w:rPr>
            <w:rFonts w:ascii="Arial" w:hAnsi="Arial" w:cs="Arial"/>
            <w:sz w:val="20"/>
            <w:szCs w:val="20"/>
          </w:rPr>
          <w:t>1</w:t>
        </w:r>
      </w:ins>
      <w:del w:id="333" w:author="Beverley Bahlmann" w:date="2012-03-22T15:49:00Z">
        <w:r w:rsidRPr="002C0BF6" w:rsidDel="00A419A0">
          <w:rPr>
            <w:rFonts w:ascii="Arial" w:hAnsi="Arial" w:cs="Arial"/>
            <w:sz w:val="20"/>
            <w:szCs w:val="20"/>
          </w:rPr>
          <w:delText>0</w:delText>
        </w:r>
      </w:del>
      <w:r w:rsidRPr="002C0BF6">
        <w:rPr>
          <w:rFonts w:ascii="Arial" w:hAnsi="Arial" w:cs="Arial"/>
          <w:sz w:val="20"/>
          <w:szCs w:val="20"/>
        </w:rPr>
        <w:t>.</w:t>
      </w:r>
      <w:r w:rsidRPr="002C0BF6">
        <w:rPr>
          <w:rFonts w:ascii="Arial" w:hAnsi="Arial" w:cs="Arial"/>
          <w:sz w:val="20"/>
          <w:szCs w:val="20"/>
        </w:rPr>
        <w:tab/>
      </w:r>
      <w:r w:rsidR="009E3154" w:rsidRPr="002C0BF6">
        <w:rPr>
          <w:rFonts w:ascii="Arial" w:hAnsi="Arial" w:cs="Arial"/>
          <w:sz w:val="20"/>
          <w:szCs w:val="20"/>
        </w:rPr>
        <w:t xml:space="preserve">The practitioner shall determine performance materiality for purposes of assessing the risks of material misstatement and determining the nature, timing and extent of further procedures. </w:t>
      </w:r>
    </w:p>
    <w:p w:rsidR="009E3154" w:rsidRPr="002C0BF6" w:rsidRDefault="009E3154" w:rsidP="00745241">
      <w:pPr>
        <w:pStyle w:val="IFACHeading4"/>
        <w:rPr>
          <w:rFonts w:ascii="Arial" w:hAnsi="Arial" w:cs="Arial"/>
          <w:sz w:val="20"/>
          <w:szCs w:val="20"/>
        </w:rPr>
      </w:pPr>
      <w:r w:rsidRPr="002C0BF6">
        <w:rPr>
          <w:rFonts w:ascii="Arial" w:hAnsi="Arial" w:cs="Arial"/>
          <w:sz w:val="20"/>
          <w:szCs w:val="20"/>
        </w:rPr>
        <w:t>Revision as the Engagement Progresses</w:t>
      </w:r>
    </w:p>
    <w:p w:rsidR="009E3154" w:rsidRPr="002C0BF6" w:rsidRDefault="009B1B82" w:rsidP="00745241">
      <w:pPr>
        <w:pStyle w:val="IFACNumberedPara"/>
        <w:tabs>
          <w:tab w:val="clear" w:pos="720"/>
        </w:tabs>
        <w:rPr>
          <w:rFonts w:ascii="Arial" w:hAnsi="Arial" w:cs="Arial"/>
          <w:sz w:val="20"/>
          <w:szCs w:val="20"/>
        </w:rPr>
      </w:pPr>
      <w:r w:rsidRPr="002C0BF6">
        <w:rPr>
          <w:rFonts w:ascii="Arial" w:hAnsi="Arial" w:cs="Arial"/>
          <w:sz w:val="20"/>
          <w:szCs w:val="20"/>
        </w:rPr>
        <w:t>2</w:t>
      </w:r>
      <w:ins w:id="334" w:author="Beverley Bahlmann" w:date="2012-03-22T15:49:00Z">
        <w:r w:rsidR="00A419A0" w:rsidRPr="002C0BF6">
          <w:rPr>
            <w:rFonts w:ascii="Arial" w:hAnsi="Arial" w:cs="Arial"/>
            <w:sz w:val="20"/>
            <w:szCs w:val="20"/>
          </w:rPr>
          <w:t>2</w:t>
        </w:r>
      </w:ins>
      <w:del w:id="335" w:author="Beverley Bahlmann" w:date="2012-03-22T15:49:00Z">
        <w:r w:rsidRPr="002C0BF6" w:rsidDel="00A419A0">
          <w:rPr>
            <w:rFonts w:ascii="Arial" w:hAnsi="Arial" w:cs="Arial"/>
            <w:sz w:val="20"/>
            <w:szCs w:val="20"/>
          </w:rPr>
          <w:delText>1</w:delText>
        </w:r>
      </w:del>
      <w:r w:rsidRPr="002C0BF6">
        <w:rPr>
          <w:rFonts w:ascii="Arial" w:hAnsi="Arial" w:cs="Arial"/>
          <w:sz w:val="20"/>
          <w:szCs w:val="20"/>
        </w:rPr>
        <w:t>.</w:t>
      </w:r>
      <w:r w:rsidRPr="002C0BF6">
        <w:rPr>
          <w:rFonts w:ascii="Arial" w:hAnsi="Arial" w:cs="Arial"/>
          <w:sz w:val="20"/>
          <w:szCs w:val="20"/>
        </w:rPr>
        <w:tab/>
      </w:r>
      <w:r w:rsidR="009E3154" w:rsidRPr="002C0BF6">
        <w:rPr>
          <w:rFonts w:ascii="Arial" w:hAnsi="Arial" w:cs="Arial"/>
          <w:sz w:val="20"/>
          <w:szCs w:val="20"/>
        </w:rPr>
        <w:t>The practitioner shall revise materiality for the GHG statement</w:t>
      </w:r>
      <w:r w:rsidR="005A0278" w:rsidRPr="002C0BF6">
        <w:rPr>
          <w:rFonts w:ascii="Arial" w:hAnsi="Arial" w:cs="Arial"/>
          <w:sz w:val="20"/>
          <w:szCs w:val="20"/>
        </w:rPr>
        <w:t xml:space="preserve"> </w:t>
      </w:r>
      <w:r w:rsidR="009E3154" w:rsidRPr="002C0BF6">
        <w:rPr>
          <w:rFonts w:ascii="Arial" w:hAnsi="Arial" w:cs="Arial"/>
          <w:sz w:val="20"/>
          <w:szCs w:val="20"/>
        </w:rPr>
        <w:t xml:space="preserve">in the event of becoming aware of information during the engagement that would have caused the practitioner to have determined a different amount initially. (Ref: Para. </w:t>
      </w:r>
      <w:r w:rsidR="001022B6" w:rsidRPr="002C0BF6">
        <w:rPr>
          <w:rFonts w:ascii="Arial" w:hAnsi="Arial" w:cs="Arial"/>
          <w:sz w:val="20"/>
          <w:szCs w:val="20"/>
        </w:rPr>
        <w:t>A</w:t>
      </w:r>
      <w:r w:rsidR="005B0BBE" w:rsidRPr="002C0BF6">
        <w:rPr>
          <w:rFonts w:ascii="Arial" w:hAnsi="Arial" w:cs="Arial"/>
          <w:sz w:val="20"/>
          <w:szCs w:val="20"/>
        </w:rPr>
        <w:t>5</w:t>
      </w:r>
      <w:ins w:id="336" w:author="Beverley Bahlmann" w:date="2012-03-27T13:48:00Z">
        <w:r w:rsidR="006B5670" w:rsidRPr="002C0BF6">
          <w:rPr>
            <w:rFonts w:ascii="Arial" w:hAnsi="Arial" w:cs="Arial"/>
            <w:sz w:val="20"/>
            <w:szCs w:val="20"/>
          </w:rPr>
          <w:t>1</w:t>
        </w:r>
      </w:ins>
      <w:del w:id="337" w:author="Beverley Bahlmann" w:date="2012-03-27T13:48:00Z">
        <w:r w:rsidR="00565AE1" w:rsidRPr="002C0BF6" w:rsidDel="006B5670">
          <w:rPr>
            <w:rFonts w:ascii="Arial" w:hAnsi="Arial" w:cs="Arial"/>
            <w:sz w:val="20"/>
            <w:szCs w:val="20"/>
          </w:rPr>
          <w:delText>4</w:delText>
        </w:r>
      </w:del>
      <w:r w:rsidR="009E3154" w:rsidRPr="002C0BF6">
        <w:rPr>
          <w:rFonts w:ascii="Arial" w:hAnsi="Arial" w:cs="Arial"/>
          <w:sz w:val="20"/>
          <w:szCs w:val="20"/>
        </w:rPr>
        <w:t>)</w:t>
      </w:r>
    </w:p>
    <w:p w:rsidR="009E3154" w:rsidRPr="002C0BF6" w:rsidRDefault="009E3154" w:rsidP="00745241">
      <w:pPr>
        <w:pStyle w:val="Heading3"/>
        <w:keepNext w:val="0"/>
        <w:keepLines w:val="0"/>
        <w:rPr>
          <w:rFonts w:ascii="Arial" w:hAnsi="Arial" w:cs="Arial"/>
          <w:sz w:val="20"/>
          <w:szCs w:val="20"/>
        </w:rPr>
      </w:pPr>
      <w:r w:rsidRPr="002C0BF6">
        <w:rPr>
          <w:rFonts w:ascii="Arial" w:hAnsi="Arial" w:cs="Arial"/>
          <w:kern w:val="0"/>
          <w:sz w:val="20"/>
          <w:szCs w:val="20"/>
          <w:lang w:bidi="ar-SA"/>
        </w:rPr>
        <w:t>Understanding the Entity and Its Environment</w:t>
      </w:r>
      <w:ins w:id="338" w:author="Beverley Bahlmann" w:date="2012-03-20T16:28:00Z">
        <w:r w:rsidR="00B77875" w:rsidRPr="002C0BF6">
          <w:rPr>
            <w:rFonts w:ascii="Arial" w:hAnsi="Arial" w:cs="Arial"/>
            <w:kern w:val="0"/>
            <w:sz w:val="20"/>
            <w:szCs w:val="20"/>
            <w:lang w:bidi="ar-SA"/>
          </w:rPr>
          <w:t>, Including the Entity’s Internal Control,</w:t>
        </w:r>
      </w:ins>
      <w:r w:rsidR="00B2147B" w:rsidRPr="002C0BF6">
        <w:rPr>
          <w:rFonts w:ascii="Arial" w:hAnsi="Arial" w:cs="Arial"/>
          <w:sz w:val="20"/>
          <w:szCs w:val="20"/>
        </w:rPr>
        <w:t xml:space="preserve"> and Identifying and Assessing Risks of Material Misstatement</w:t>
      </w:r>
      <w:ins w:id="339" w:author="Beverley Bahlmann" w:date="2012-03-28T15:58:00Z">
        <w:r w:rsidR="00BF42AA" w:rsidRPr="002C0BF6">
          <w:rPr>
            <w:rFonts w:ascii="Arial" w:hAnsi="Arial" w:cs="Arial"/>
            <w:sz w:val="20"/>
            <w:szCs w:val="20"/>
          </w:rPr>
          <w:t xml:space="preserve"> </w:t>
        </w:r>
      </w:ins>
    </w:p>
    <w:p w:rsidR="00B2147B" w:rsidRPr="002C0BF6" w:rsidRDefault="00B2147B" w:rsidP="00745241">
      <w:pPr>
        <w:pStyle w:val="IFACHeading4"/>
        <w:spacing w:before="120"/>
        <w:rPr>
          <w:rFonts w:ascii="Arial" w:hAnsi="Arial" w:cs="Arial"/>
          <w:sz w:val="20"/>
          <w:szCs w:val="20"/>
        </w:rPr>
      </w:pPr>
      <w:r w:rsidRPr="002C0BF6">
        <w:rPr>
          <w:rFonts w:ascii="Arial" w:hAnsi="Arial" w:cs="Arial"/>
          <w:sz w:val="20"/>
          <w:szCs w:val="20"/>
        </w:rPr>
        <w:t>Obtaining an Understanding of the Entity and Its Environment</w:t>
      </w:r>
    </w:p>
    <w:p w:rsidR="003F04DA" w:rsidRPr="002C0BF6" w:rsidRDefault="00213870" w:rsidP="00745241">
      <w:pPr>
        <w:pStyle w:val="IFACNumberedPara"/>
        <w:rPr>
          <w:rFonts w:ascii="Arial" w:hAnsi="Arial" w:cs="Arial"/>
          <w:kern w:val="0"/>
          <w:sz w:val="20"/>
          <w:szCs w:val="20"/>
          <w:lang w:bidi="ar-SA"/>
        </w:rPr>
      </w:pPr>
      <w:r w:rsidRPr="002C0BF6">
        <w:rPr>
          <w:rFonts w:ascii="Arial" w:hAnsi="Arial" w:cs="Arial"/>
          <w:kern w:val="0"/>
          <w:sz w:val="20"/>
          <w:szCs w:val="20"/>
          <w:lang w:bidi="ar-SA"/>
        </w:rPr>
        <w:t>2</w:t>
      </w:r>
      <w:ins w:id="340" w:author="Beverley Bahlmann" w:date="2012-03-22T15:49:00Z">
        <w:r w:rsidR="00A419A0" w:rsidRPr="002C0BF6">
          <w:rPr>
            <w:rFonts w:ascii="Arial" w:hAnsi="Arial" w:cs="Arial"/>
            <w:kern w:val="0"/>
            <w:sz w:val="20"/>
            <w:szCs w:val="20"/>
            <w:lang w:bidi="ar-SA"/>
          </w:rPr>
          <w:t>3</w:t>
        </w:r>
      </w:ins>
      <w:del w:id="341" w:author="Beverley Bahlmann" w:date="2012-03-22T15:49:00Z">
        <w:r w:rsidRPr="002C0BF6" w:rsidDel="00A419A0">
          <w:rPr>
            <w:rFonts w:ascii="Arial" w:hAnsi="Arial" w:cs="Arial"/>
            <w:kern w:val="0"/>
            <w:sz w:val="20"/>
            <w:szCs w:val="20"/>
            <w:lang w:bidi="ar-SA"/>
          </w:rPr>
          <w:delText>2</w:delText>
        </w:r>
      </w:del>
      <w:r w:rsidR="009B1B82" w:rsidRPr="002C0BF6">
        <w:rPr>
          <w:rFonts w:ascii="Arial" w:hAnsi="Arial" w:cs="Arial"/>
          <w:kern w:val="0"/>
          <w:sz w:val="20"/>
          <w:szCs w:val="20"/>
          <w:lang w:bidi="ar-SA"/>
        </w:rPr>
        <w:t>.</w:t>
      </w:r>
      <w:r w:rsidR="009B1B82" w:rsidRPr="002C0BF6">
        <w:rPr>
          <w:rFonts w:ascii="Arial" w:hAnsi="Arial" w:cs="Arial"/>
          <w:kern w:val="0"/>
          <w:sz w:val="20"/>
          <w:szCs w:val="20"/>
          <w:lang w:bidi="ar-SA"/>
        </w:rPr>
        <w:tab/>
      </w:r>
      <w:r w:rsidR="003F04DA" w:rsidRPr="002C0BF6">
        <w:rPr>
          <w:rFonts w:ascii="Arial" w:hAnsi="Arial" w:cs="Arial"/>
          <w:kern w:val="0"/>
          <w:sz w:val="20"/>
          <w:szCs w:val="20"/>
          <w:lang w:bidi="ar-SA"/>
        </w:rPr>
        <w:t>The practitioner shall obtain an understanding of the following:</w:t>
      </w:r>
      <w:r w:rsidR="003F04DA" w:rsidRPr="002C0BF6">
        <w:rPr>
          <w:rFonts w:ascii="Arial" w:hAnsi="Arial" w:cs="Arial"/>
          <w:sz w:val="20"/>
          <w:szCs w:val="20"/>
        </w:rPr>
        <w:t xml:space="preserve"> (Ref: Para. A5</w:t>
      </w:r>
      <w:ins w:id="342" w:author="Beverley Bahlmann" w:date="2012-04-02T10:48:00Z">
        <w:r w:rsidR="009416C7" w:rsidRPr="002C0BF6">
          <w:rPr>
            <w:rFonts w:ascii="Arial" w:hAnsi="Arial" w:cs="Arial"/>
            <w:sz w:val="20"/>
            <w:szCs w:val="20"/>
          </w:rPr>
          <w:t>2</w:t>
        </w:r>
      </w:ins>
      <w:del w:id="343" w:author="Beverley Bahlmann" w:date="2012-04-02T10:48:00Z">
        <w:r w:rsidR="003F04DA" w:rsidRPr="002C0BF6" w:rsidDel="009416C7">
          <w:rPr>
            <w:rFonts w:ascii="Arial" w:hAnsi="Arial" w:cs="Arial"/>
            <w:sz w:val="20"/>
            <w:szCs w:val="20"/>
          </w:rPr>
          <w:delText>5</w:delText>
        </w:r>
      </w:del>
      <w:r w:rsidR="00094E8D" w:rsidRPr="002C0BF6">
        <w:rPr>
          <w:rFonts w:ascii="Arial" w:hAnsi="Arial" w:cs="Arial"/>
          <w:i/>
          <w:sz w:val="20"/>
          <w:szCs w:val="20"/>
        </w:rPr>
        <w:t>–</w:t>
      </w:r>
      <w:r w:rsidR="00C14AA1" w:rsidRPr="002C0BF6">
        <w:rPr>
          <w:rFonts w:ascii="Arial" w:hAnsi="Arial" w:cs="Arial"/>
          <w:sz w:val="20"/>
          <w:szCs w:val="20"/>
        </w:rPr>
        <w:t>A5</w:t>
      </w:r>
      <w:ins w:id="344" w:author="Beverley Bahlmann" w:date="2012-04-02T10:48:00Z">
        <w:r w:rsidR="009416C7" w:rsidRPr="002C0BF6">
          <w:rPr>
            <w:rFonts w:ascii="Arial" w:hAnsi="Arial" w:cs="Arial"/>
            <w:sz w:val="20"/>
            <w:szCs w:val="20"/>
          </w:rPr>
          <w:t>3</w:t>
        </w:r>
      </w:ins>
      <w:del w:id="345" w:author="Beverley Bahlmann" w:date="2012-04-02T10:48:00Z">
        <w:r w:rsidR="00C14AA1" w:rsidRPr="002C0BF6" w:rsidDel="009416C7">
          <w:rPr>
            <w:rFonts w:ascii="Arial" w:hAnsi="Arial" w:cs="Arial"/>
            <w:sz w:val="20"/>
            <w:szCs w:val="20"/>
          </w:rPr>
          <w:delText>6</w:delText>
        </w:r>
      </w:del>
      <w:r w:rsidR="003F04DA" w:rsidRPr="002C0BF6">
        <w:rPr>
          <w:rFonts w:ascii="Arial" w:hAnsi="Arial" w:cs="Arial"/>
          <w:sz w:val="20"/>
          <w:szCs w:val="20"/>
        </w:rPr>
        <w:t>)</w:t>
      </w:r>
    </w:p>
    <w:p w:rsidR="003F04DA" w:rsidRPr="002C0BF6" w:rsidRDefault="003F04DA" w:rsidP="00745241">
      <w:pPr>
        <w:pStyle w:val="IFACIndentedAlpha"/>
        <w:rPr>
          <w:rFonts w:ascii="Arial" w:hAnsi="Arial" w:cs="Arial"/>
          <w:spacing w:val="-4"/>
          <w:sz w:val="20"/>
          <w:szCs w:val="20"/>
        </w:rPr>
      </w:pPr>
      <w:r w:rsidRPr="002C0BF6">
        <w:rPr>
          <w:rFonts w:ascii="Arial" w:hAnsi="Arial" w:cs="Arial"/>
          <w:spacing w:val="-4"/>
          <w:kern w:val="0"/>
          <w:sz w:val="20"/>
          <w:szCs w:val="20"/>
          <w:lang w:bidi="ar-SA"/>
        </w:rPr>
        <w:t>(a)</w:t>
      </w:r>
      <w:r w:rsidRPr="002C0BF6">
        <w:rPr>
          <w:rFonts w:ascii="Arial" w:hAnsi="Arial" w:cs="Arial"/>
          <w:spacing w:val="-4"/>
          <w:kern w:val="0"/>
          <w:sz w:val="20"/>
          <w:szCs w:val="20"/>
          <w:lang w:bidi="ar-SA"/>
        </w:rPr>
        <w:tab/>
        <w:t xml:space="preserve">Relevant industry, regulatory, </w:t>
      </w:r>
      <w:r w:rsidRPr="002C0BF6">
        <w:rPr>
          <w:rFonts w:ascii="Arial" w:hAnsi="Arial" w:cs="Arial"/>
          <w:spacing w:val="-4"/>
          <w:sz w:val="20"/>
          <w:szCs w:val="20"/>
        </w:rPr>
        <w:t>and other external factors including the applicable criteria.</w:t>
      </w:r>
    </w:p>
    <w:p w:rsidR="003F04DA" w:rsidRPr="002C0BF6" w:rsidRDefault="003F04DA" w:rsidP="00745241">
      <w:pPr>
        <w:pStyle w:val="IFACIndentedAlpha"/>
        <w:rPr>
          <w:rFonts w:ascii="Arial" w:hAnsi="Arial" w:cs="Arial"/>
          <w:kern w:val="0"/>
          <w:sz w:val="20"/>
          <w:szCs w:val="20"/>
          <w:lang w:bidi="ar-SA"/>
        </w:rPr>
      </w:pPr>
      <w:r w:rsidRPr="002C0BF6">
        <w:rPr>
          <w:rFonts w:ascii="Arial" w:hAnsi="Arial" w:cs="Arial"/>
          <w:sz w:val="20"/>
          <w:szCs w:val="20"/>
        </w:rPr>
        <w:t>(b)</w:t>
      </w:r>
      <w:r w:rsidRPr="002C0BF6">
        <w:rPr>
          <w:rFonts w:ascii="Arial" w:hAnsi="Arial" w:cs="Arial"/>
          <w:sz w:val="20"/>
          <w:szCs w:val="20"/>
        </w:rPr>
        <w:tab/>
        <w:t>The nature of the entity, includin</w:t>
      </w:r>
      <w:r w:rsidRPr="002C0BF6">
        <w:rPr>
          <w:rFonts w:ascii="Arial" w:hAnsi="Arial" w:cs="Arial"/>
          <w:kern w:val="0"/>
          <w:sz w:val="20"/>
          <w:szCs w:val="20"/>
          <w:lang w:bidi="ar-SA"/>
        </w:rPr>
        <w:t>g:</w:t>
      </w:r>
    </w:p>
    <w:p w:rsidR="003F04DA" w:rsidRPr="002C0BF6" w:rsidRDefault="003F04DA" w:rsidP="00745241">
      <w:pPr>
        <w:autoSpaceDE w:val="0"/>
        <w:autoSpaceDN w:val="0"/>
        <w:adjustRightInd w:val="0"/>
        <w:spacing w:before="120"/>
        <w:ind w:left="1785" w:hanging="547"/>
        <w:rPr>
          <w:rFonts w:ascii="Arial" w:hAnsi="Arial" w:cs="Arial"/>
          <w:kern w:val="0"/>
          <w:sz w:val="20"/>
          <w:szCs w:val="20"/>
          <w:lang w:bidi="ar-SA"/>
        </w:rPr>
      </w:pPr>
      <w:r w:rsidRPr="002C0BF6">
        <w:rPr>
          <w:rFonts w:ascii="Arial" w:hAnsi="Arial" w:cs="Arial"/>
          <w:kern w:val="0"/>
          <w:sz w:val="20"/>
          <w:szCs w:val="20"/>
          <w:lang w:bidi="ar-SA"/>
        </w:rPr>
        <w:t>(</w:t>
      </w:r>
      <w:proofErr w:type="spellStart"/>
      <w:r w:rsidRPr="002C0BF6">
        <w:rPr>
          <w:rFonts w:ascii="Arial" w:hAnsi="Arial" w:cs="Arial"/>
          <w:kern w:val="0"/>
          <w:sz w:val="20"/>
          <w:szCs w:val="20"/>
          <w:lang w:bidi="ar-SA"/>
        </w:rPr>
        <w:t>i</w:t>
      </w:r>
      <w:proofErr w:type="spellEnd"/>
      <w:r w:rsidRPr="002C0BF6">
        <w:rPr>
          <w:rFonts w:ascii="Arial" w:hAnsi="Arial" w:cs="Arial"/>
          <w:kern w:val="0"/>
          <w:sz w:val="20"/>
          <w:szCs w:val="20"/>
          <w:lang w:bidi="ar-SA"/>
        </w:rPr>
        <w:t>)</w:t>
      </w:r>
      <w:r w:rsidRPr="002C0BF6">
        <w:rPr>
          <w:rFonts w:ascii="Arial" w:hAnsi="Arial" w:cs="Arial"/>
          <w:kern w:val="0"/>
          <w:sz w:val="20"/>
          <w:szCs w:val="20"/>
          <w:lang w:bidi="ar-SA"/>
        </w:rPr>
        <w:tab/>
        <w:t xml:space="preserve">The nature of the operations included in the entity’s organizational boundary, including: (Ref: Para. </w:t>
      </w:r>
      <w:r w:rsidRPr="002C0BF6">
        <w:rPr>
          <w:rFonts w:ascii="Arial" w:hAnsi="Arial" w:cs="Arial"/>
          <w:sz w:val="20"/>
          <w:szCs w:val="20"/>
        </w:rPr>
        <w:t>A</w:t>
      </w:r>
      <w:ins w:id="346" w:author="Beverley Bahlmann" w:date="2012-03-27T13:52:00Z">
        <w:r w:rsidR="00286973" w:rsidRPr="002C0BF6">
          <w:rPr>
            <w:rFonts w:ascii="Arial" w:hAnsi="Arial" w:cs="Arial"/>
            <w:sz w:val="20"/>
            <w:szCs w:val="20"/>
          </w:rPr>
          <w:t>27</w:t>
        </w:r>
      </w:ins>
      <w:del w:id="347" w:author="Beverley Bahlmann" w:date="2012-03-27T13:52:00Z">
        <w:r w:rsidRPr="002C0BF6" w:rsidDel="00286973">
          <w:rPr>
            <w:rFonts w:ascii="Arial" w:hAnsi="Arial" w:cs="Arial"/>
            <w:sz w:val="20"/>
            <w:szCs w:val="20"/>
          </w:rPr>
          <w:delText>32</w:delText>
        </w:r>
      </w:del>
      <w:r w:rsidRPr="002C0BF6">
        <w:rPr>
          <w:rFonts w:ascii="Arial" w:hAnsi="Arial" w:cs="Arial"/>
          <w:sz w:val="20"/>
          <w:szCs w:val="20"/>
        </w:rPr>
        <w:t>–A</w:t>
      </w:r>
      <w:ins w:id="348" w:author="Beverley Bahlmann" w:date="2012-03-27T13:52:00Z">
        <w:r w:rsidR="00286973" w:rsidRPr="002C0BF6">
          <w:rPr>
            <w:rFonts w:ascii="Arial" w:hAnsi="Arial" w:cs="Arial"/>
            <w:sz w:val="20"/>
            <w:szCs w:val="20"/>
          </w:rPr>
          <w:t>28</w:t>
        </w:r>
      </w:ins>
      <w:del w:id="349" w:author="Beverley Bahlmann" w:date="2012-03-27T13:52:00Z">
        <w:r w:rsidRPr="002C0BF6" w:rsidDel="00286973">
          <w:rPr>
            <w:rFonts w:ascii="Arial" w:hAnsi="Arial" w:cs="Arial"/>
            <w:sz w:val="20"/>
            <w:szCs w:val="20"/>
          </w:rPr>
          <w:delText>33</w:delText>
        </w:r>
      </w:del>
      <w:r w:rsidRPr="002C0BF6">
        <w:rPr>
          <w:rFonts w:ascii="Arial" w:hAnsi="Arial" w:cs="Arial"/>
          <w:kern w:val="0"/>
          <w:sz w:val="20"/>
          <w:szCs w:val="20"/>
          <w:lang w:bidi="ar-SA"/>
        </w:rPr>
        <w:t>)</w:t>
      </w:r>
    </w:p>
    <w:p w:rsidR="003F04DA" w:rsidRPr="002C0BF6" w:rsidRDefault="003F04DA" w:rsidP="00745241">
      <w:pPr>
        <w:pStyle w:val="NumberedParagraph0"/>
        <w:tabs>
          <w:tab w:val="clear" w:pos="312"/>
          <w:tab w:val="clear" w:pos="480"/>
          <w:tab w:val="left" w:pos="2340"/>
        </w:tabs>
        <w:spacing w:before="120"/>
        <w:ind w:left="2340" w:hanging="554"/>
        <w:rPr>
          <w:rFonts w:ascii="Arial" w:hAnsi="Arial" w:cs="Arial"/>
          <w:sz w:val="20"/>
          <w:szCs w:val="20"/>
        </w:rPr>
      </w:pPr>
      <w:r w:rsidRPr="002C0BF6">
        <w:rPr>
          <w:rFonts w:ascii="Arial" w:hAnsi="Arial" w:cs="Arial"/>
          <w:sz w:val="20"/>
          <w:szCs w:val="20"/>
        </w:rPr>
        <w:t>a.</w:t>
      </w:r>
      <w:r w:rsidRPr="002C0BF6">
        <w:rPr>
          <w:rFonts w:ascii="Arial" w:hAnsi="Arial" w:cs="Arial"/>
          <w:sz w:val="20"/>
          <w:szCs w:val="20"/>
        </w:rPr>
        <w:tab/>
        <w:t>The sources and completeness of emissions and, if any, sinks and emissions deductions;</w:t>
      </w:r>
    </w:p>
    <w:p w:rsidR="003F04DA" w:rsidRPr="002C0BF6" w:rsidRDefault="003F04DA" w:rsidP="00745241">
      <w:pPr>
        <w:pStyle w:val="NumberedParagraph0"/>
        <w:tabs>
          <w:tab w:val="clear" w:pos="312"/>
          <w:tab w:val="clear" w:pos="480"/>
          <w:tab w:val="left" w:pos="2340"/>
        </w:tabs>
        <w:spacing w:before="120"/>
        <w:ind w:left="2340" w:hanging="554"/>
        <w:rPr>
          <w:rFonts w:ascii="Arial" w:hAnsi="Arial" w:cs="Arial"/>
          <w:sz w:val="20"/>
          <w:szCs w:val="20"/>
        </w:rPr>
      </w:pPr>
      <w:r w:rsidRPr="002C0BF6">
        <w:rPr>
          <w:rFonts w:ascii="Arial" w:hAnsi="Arial" w:cs="Arial"/>
          <w:sz w:val="20"/>
          <w:szCs w:val="20"/>
        </w:rPr>
        <w:t>b.</w:t>
      </w:r>
      <w:r w:rsidRPr="002C0BF6">
        <w:rPr>
          <w:rFonts w:ascii="Arial" w:hAnsi="Arial" w:cs="Arial"/>
          <w:sz w:val="20"/>
          <w:szCs w:val="20"/>
        </w:rPr>
        <w:tab/>
        <w:t>The contribution of each to the entity’s overall emissions; and</w:t>
      </w:r>
    </w:p>
    <w:p w:rsidR="003F04DA" w:rsidRPr="002C0BF6" w:rsidRDefault="003F04DA" w:rsidP="00745241">
      <w:pPr>
        <w:pStyle w:val="NumberedParagraph0"/>
        <w:tabs>
          <w:tab w:val="clear" w:pos="312"/>
          <w:tab w:val="clear" w:pos="480"/>
          <w:tab w:val="left" w:pos="2340"/>
        </w:tabs>
        <w:spacing w:before="120"/>
        <w:ind w:left="2340" w:hanging="554"/>
        <w:rPr>
          <w:rFonts w:ascii="Arial" w:hAnsi="Arial" w:cs="Arial"/>
          <w:sz w:val="20"/>
          <w:szCs w:val="20"/>
        </w:rPr>
      </w:pPr>
      <w:r w:rsidRPr="002C0BF6">
        <w:rPr>
          <w:rFonts w:ascii="Arial" w:hAnsi="Arial" w:cs="Arial"/>
          <w:sz w:val="20"/>
          <w:szCs w:val="20"/>
        </w:rPr>
        <w:t>c.</w:t>
      </w:r>
      <w:r w:rsidRPr="002C0BF6">
        <w:rPr>
          <w:rFonts w:ascii="Arial" w:hAnsi="Arial" w:cs="Arial"/>
          <w:sz w:val="20"/>
          <w:szCs w:val="20"/>
        </w:rPr>
        <w:tab/>
        <w:t xml:space="preserve">The uncertainties associated with the quantities reported in the GHG statement. </w:t>
      </w:r>
      <w:r w:rsidRPr="002C0BF6">
        <w:rPr>
          <w:rFonts w:ascii="Arial" w:hAnsi="Arial" w:cs="Arial"/>
          <w:kern w:val="0"/>
          <w:sz w:val="20"/>
          <w:szCs w:val="20"/>
          <w:lang w:bidi="ar-SA"/>
        </w:rPr>
        <w:t>(Ref: Para. A</w:t>
      </w:r>
      <w:ins w:id="350" w:author="Beverley Bahlmann" w:date="2012-03-27T13:52:00Z">
        <w:r w:rsidR="00286973" w:rsidRPr="002C0BF6">
          <w:rPr>
            <w:rFonts w:ascii="Arial" w:hAnsi="Arial" w:cs="Arial"/>
            <w:kern w:val="0"/>
            <w:sz w:val="20"/>
            <w:szCs w:val="20"/>
            <w:lang w:bidi="ar-SA"/>
          </w:rPr>
          <w:t>54</w:t>
        </w:r>
      </w:ins>
      <w:del w:id="351" w:author="Beverley Bahlmann" w:date="2012-03-27T13:52:00Z">
        <w:r w:rsidRPr="002C0BF6" w:rsidDel="00286973">
          <w:rPr>
            <w:rFonts w:ascii="Arial" w:hAnsi="Arial" w:cs="Arial"/>
            <w:kern w:val="0"/>
            <w:sz w:val="20"/>
            <w:szCs w:val="20"/>
            <w:lang w:bidi="ar-SA"/>
          </w:rPr>
          <w:delText>22</w:delText>
        </w:r>
      </w:del>
      <w:r w:rsidRPr="002C0BF6">
        <w:rPr>
          <w:rFonts w:ascii="Arial" w:hAnsi="Arial" w:cs="Arial"/>
          <w:kern w:val="0"/>
          <w:sz w:val="20"/>
          <w:szCs w:val="20"/>
          <w:lang w:bidi="ar-SA"/>
        </w:rPr>
        <w:t>–A</w:t>
      </w:r>
      <w:ins w:id="352" w:author="Beverley Bahlmann" w:date="2012-03-27T13:52:00Z">
        <w:r w:rsidR="00286973" w:rsidRPr="002C0BF6">
          <w:rPr>
            <w:rFonts w:ascii="Arial" w:hAnsi="Arial" w:cs="Arial"/>
            <w:kern w:val="0"/>
            <w:sz w:val="20"/>
            <w:szCs w:val="20"/>
            <w:lang w:bidi="ar-SA"/>
          </w:rPr>
          <w:t>59</w:t>
        </w:r>
      </w:ins>
      <w:del w:id="353" w:author="Beverley Bahlmann" w:date="2012-03-27T13:52:00Z">
        <w:r w:rsidRPr="002C0BF6" w:rsidDel="00286973">
          <w:rPr>
            <w:rFonts w:ascii="Arial" w:hAnsi="Arial" w:cs="Arial"/>
            <w:kern w:val="0"/>
            <w:sz w:val="20"/>
            <w:szCs w:val="20"/>
            <w:lang w:bidi="ar-SA"/>
          </w:rPr>
          <w:delText>27</w:delText>
        </w:r>
      </w:del>
      <w:r w:rsidRPr="002C0BF6">
        <w:rPr>
          <w:rFonts w:ascii="Arial" w:hAnsi="Arial" w:cs="Arial"/>
          <w:kern w:val="0"/>
          <w:sz w:val="20"/>
          <w:szCs w:val="20"/>
          <w:lang w:bidi="ar-SA"/>
        </w:rPr>
        <w:t>)</w:t>
      </w:r>
    </w:p>
    <w:p w:rsidR="003F04DA" w:rsidRPr="002C0BF6" w:rsidRDefault="003F04DA" w:rsidP="00745241">
      <w:pPr>
        <w:autoSpaceDE w:val="0"/>
        <w:autoSpaceDN w:val="0"/>
        <w:adjustRightInd w:val="0"/>
        <w:spacing w:before="120"/>
        <w:ind w:left="1785" w:hanging="547"/>
        <w:rPr>
          <w:rFonts w:ascii="Arial" w:hAnsi="Arial" w:cs="Arial"/>
          <w:spacing w:val="-4"/>
          <w:kern w:val="0"/>
          <w:sz w:val="20"/>
          <w:szCs w:val="20"/>
          <w:lang w:bidi="ar-SA"/>
        </w:rPr>
      </w:pPr>
      <w:r w:rsidRPr="002C0BF6">
        <w:rPr>
          <w:rFonts w:ascii="Arial" w:hAnsi="Arial" w:cs="Arial"/>
          <w:spacing w:val="-4"/>
          <w:kern w:val="0"/>
          <w:sz w:val="20"/>
          <w:szCs w:val="20"/>
          <w:lang w:bidi="ar-SA"/>
        </w:rPr>
        <w:t>(ii)</w:t>
      </w:r>
      <w:r w:rsidRPr="002C0BF6">
        <w:rPr>
          <w:rFonts w:ascii="Arial" w:hAnsi="Arial" w:cs="Arial"/>
          <w:spacing w:val="-4"/>
          <w:kern w:val="0"/>
          <w:sz w:val="20"/>
          <w:szCs w:val="20"/>
          <w:lang w:bidi="ar-SA"/>
        </w:rPr>
        <w:tab/>
        <w:t>Changes</w:t>
      </w:r>
      <w:ins w:id="354" w:author="Beverley Bahlmann" w:date="2012-03-12T16:20:00Z">
        <w:r w:rsidR="00AF00F3" w:rsidRPr="002C0BF6">
          <w:rPr>
            <w:rFonts w:ascii="Arial" w:hAnsi="Arial" w:cs="Arial"/>
            <w:spacing w:val="-4"/>
            <w:kern w:val="0"/>
            <w:sz w:val="20"/>
            <w:szCs w:val="20"/>
            <w:lang w:bidi="ar-SA"/>
          </w:rPr>
          <w:t xml:space="preserve"> from the prior period</w:t>
        </w:r>
      </w:ins>
      <w:r w:rsidRPr="002C0BF6">
        <w:rPr>
          <w:rFonts w:ascii="Arial" w:hAnsi="Arial" w:cs="Arial"/>
          <w:spacing w:val="-4"/>
          <w:kern w:val="0"/>
          <w:sz w:val="20"/>
          <w:szCs w:val="20"/>
          <w:lang w:bidi="ar-SA"/>
        </w:rPr>
        <w:t xml:space="preserve"> in the nature or extent of operations, including whether there have been any mergers, acquisitions, or sales of emissions sources, or outsourcing of functions with significant emissions; and</w:t>
      </w:r>
    </w:p>
    <w:p w:rsidR="003F04DA" w:rsidRPr="002C0BF6" w:rsidRDefault="003F04DA" w:rsidP="00745241">
      <w:pPr>
        <w:autoSpaceDE w:val="0"/>
        <w:autoSpaceDN w:val="0"/>
        <w:adjustRightInd w:val="0"/>
        <w:spacing w:before="120"/>
        <w:ind w:left="1785" w:hanging="547"/>
        <w:rPr>
          <w:rFonts w:ascii="Arial" w:hAnsi="Arial" w:cs="Arial"/>
          <w:kern w:val="0"/>
          <w:sz w:val="20"/>
          <w:szCs w:val="20"/>
          <w:lang w:bidi="ar-SA"/>
        </w:rPr>
      </w:pPr>
      <w:r w:rsidRPr="002C0BF6">
        <w:rPr>
          <w:rFonts w:ascii="Arial" w:hAnsi="Arial" w:cs="Arial"/>
          <w:kern w:val="0"/>
          <w:sz w:val="20"/>
          <w:szCs w:val="20"/>
          <w:lang w:bidi="ar-SA"/>
        </w:rPr>
        <w:lastRenderedPageBreak/>
        <w:t>(iii)</w:t>
      </w:r>
      <w:r w:rsidRPr="002C0BF6">
        <w:rPr>
          <w:rFonts w:ascii="Arial" w:hAnsi="Arial" w:cs="Arial"/>
          <w:kern w:val="0"/>
          <w:sz w:val="20"/>
          <w:szCs w:val="20"/>
          <w:lang w:bidi="ar-SA"/>
        </w:rPr>
        <w:tab/>
        <w:t xml:space="preserve">The frequency </w:t>
      </w:r>
      <w:del w:id="355" w:author="Beverley Bahlmann" w:date="2012-03-12T16:20:00Z">
        <w:r w:rsidRPr="002C0BF6" w:rsidDel="00AF00F3">
          <w:rPr>
            <w:rFonts w:ascii="Arial" w:hAnsi="Arial" w:cs="Arial"/>
            <w:kern w:val="0"/>
            <w:sz w:val="20"/>
            <w:szCs w:val="20"/>
            <w:lang w:bidi="ar-SA"/>
          </w:rPr>
          <w:delText xml:space="preserve">or </w:delText>
        </w:r>
      </w:del>
      <w:ins w:id="356" w:author="Beverley Bahlmann" w:date="2012-03-12T16:20:00Z">
        <w:r w:rsidR="00AF00F3" w:rsidRPr="002C0BF6">
          <w:rPr>
            <w:rFonts w:ascii="Arial" w:hAnsi="Arial" w:cs="Arial"/>
            <w:kern w:val="0"/>
            <w:sz w:val="20"/>
            <w:szCs w:val="20"/>
            <w:lang w:bidi="ar-SA"/>
          </w:rPr>
          <w:t xml:space="preserve">and </w:t>
        </w:r>
      </w:ins>
      <w:r w:rsidRPr="002C0BF6">
        <w:rPr>
          <w:rFonts w:ascii="Arial" w:hAnsi="Arial" w:cs="Arial"/>
          <w:kern w:val="0"/>
          <w:sz w:val="20"/>
          <w:szCs w:val="20"/>
          <w:lang w:bidi="ar-SA"/>
        </w:rPr>
        <w:t>nature of interruptions to operations. (Ref: Para. A</w:t>
      </w:r>
      <w:ins w:id="357" w:author="Beverley Bahlmann" w:date="2012-03-27T13:52:00Z">
        <w:r w:rsidR="00286973" w:rsidRPr="002C0BF6">
          <w:rPr>
            <w:rFonts w:ascii="Arial" w:hAnsi="Arial" w:cs="Arial"/>
            <w:kern w:val="0"/>
            <w:sz w:val="20"/>
            <w:szCs w:val="20"/>
            <w:lang w:bidi="ar-SA"/>
          </w:rPr>
          <w:t>60</w:t>
        </w:r>
      </w:ins>
      <w:del w:id="358" w:author="Beverley Bahlmann" w:date="2012-03-13T16:11:00Z">
        <w:r w:rsidRPr="002C0BF6" w:rsidDel="008D51B1">
          <w:rPr>
            <w:rFonts w:ascii="Arial" w:hAnsi="Arial" w:cs="Arial"/>
            <w:kern w:val="0"/>
            <w:sz w:val="20"/>
            <w:szCs w:val="20"/>
            <w:lang w:bidi="ar-SA"/>
          </w:rPr>
          <w:delText>61</w:delText>
        </w:r>
      </w:del>
      <w:r w:rsidRPr="002C0BF6">
        <w:rPr>
          <w:rFonts w:ascii="Arial" w:hAnsi="Arial" w:cs="Arial"/>
          <w:kern w:val="0"/>
          <w:sz w:val="20"/>
          <w:szCs w:val="20"/>
          <w:lang w:bidi="ar-SA"/>
        </w:rPr>
        <w:t>)</w:t>
      </w:r>
    </w:p>
    <w:p w:rsidR="003F04DA" w:rsidRPr="002C0BF6" w:rsidRDefault="003F04DA" w:rsidP="00745241">
      <w:pPr>
        <w:pStyle w:val="IFACIndentedAlpha"/>
        <w:rPr>
          <w:rFonts w:ascii="Arial" w:hAnsi="Arial" w:cs="Arial"/>
          <w:spacing w:val="-4"/>
          <w:kern w:val="0"/>
          <w:sz w:val="20"/>
          <w:szCs w:val="20"/>
          <w:lang w:bidi="ar-SA"/>
        </w:rPr>
      </w:pPr>
      <w:r w:rsidRPr="002C0BF6">
        <w:rPr>
          <w:rFonts w:ascii="Arial" w:hAnsi="Arial" w:cs="Arial"/>
          <w:spacing w:val="-4"/>
          <w:kern w:val="0"/>
          <w:sz w:val="20"/>
          <w:szCs w:val="20"/>
          <w:lang w:bidi="ar-SA"/>
        </w:rPr>
        <w:t>(c)</w:t>
      </w:r>
      <w:r w:rsidRPr="002C0BF6">
        <w:rPr>
          <w:rFonts w:ascii="Arial" w:hAnsi="Arial" w:cs="Arial"/>
          <w:spacing w:val="-4"/>
          <w:kern w:val="0"/>
          <w:sz w:val="20"/>
          <w:szCs w:val="20"/>
          <w:lang w:bidi="ar-SA"/>
        </w:rPr>
        <w:tab/>
        <w:t>The entity’s selection and application of quantification methods and reporting policies, including the reasons for changes thereto and the potential for double-counting of emissions in the GHG statement.</w:t>
      </w:r>
      <w:r w:rsidR="005446F0" w:rsidRPr="002C0BF6">
        <w:rPr>
          <w:rFonts w:ascii="Arial" w:hAnsi="Arial" w:cs="Arial"/>
          <w:spacing w:val="-4"/>
          <w:kern w:val="0"/>
          <w:sz w:val="20"/>
          <w:szCs w:val="20"/>
          <w:lang w:bidi="ar-SA"/>
        </w:rPr>
        <w:t xml:space="preserve"> </w:t>
      </w:r>
    </w:p>
    <w:p w:rsidR="003F04DA" w:rsidRPr="002C0BF6" w:rsidRDefault="003F04DA" w:rsidP="00745241">
      <w:pPr>
        <w:pStyle w:val="IFACIndentedAlpha"/>
        <w:rPr>
          <w:rFonts w:ascii="Arial" w:hAnsi="Arial" w:cs="Arial"/>
          <w:kern w:val="0"/>
          <w:sz w:val="20"/>
          <w:szCs w:val="20"/>
          <w:lang w:bidi="ar-SA"/>
        </w:rPr>
      </w:pPr>
      <w:r w:rsidRPr="002C0BF6">
        <w:rPr>
          <w:rFonts w:ascii="Arial" w:hAnsi="Arial" w:cs="Arial"/>
          <w:kern w:val="0"/>
          <w:sz w:val="20"/>
          <w:szCs w:val="20"/>
          <w:lang w:bidi="ar-SA"/>
        </w:rPr>
        <w:t>(d)</w:t>
      </w:r>
      <w:r w:rsidRPr="002C0BF6">
        <w:rPr>
          <w:rFonts w:ascii="Arial" w:hAnsi="Arial" w:cs="Arial"/>
          <w:kern w:val="0"/>
          <w:sz w:val="20"/>
          <w:szCs w:val="20"/>
          <w:lang w:bidi="ar-SA"/>
        </w:rPr>
        <w:tab/>
        <w:t>The requirements of the applicable criteria relevant to estimates, including related disclosures.</w:t>
      </w:r>
    </w:p>
    <w:p w:rsidR="003F04DA" w:rsidRPr="002C0BF6" w:rsidRDefault="003F04DA" w:rsidP="00745241">
      <w:pPr>
        <w:pStyle w:val="IFACIndentedAlpha"/>
        <w:rPr>
          <w:rFonts w:ascii="Arial" w:hAnsi="Arial" w:cs="Arial"/>
          <w:kern w:val="0"/>
          <w:sz w:val="20"/>
          <w:szCs w:val="20"/>
          <w:lang w:bidi="ar-SA"/>
        </w:rPr>
      </w:pPr>
      <w:r w:rsidRPr="002C0BF6">
        <w:rPr>
          <w:rFonts w:ascii="Arial" w:hAnsi="Arial" w:cs="Arial"/>
          <w:kern w:val="0"/>
          <w:sz w:val="20"/>
          <w:szCs w:val="20"/>
          <w:lang w:bidi="ar-SA"/>
        </w:rPr>
        <w:t>(e)</w:t>
      </w:r>
      <w:r w:rsidRPr="002C0BF6">
        <w:rPr>
          <w:rFonts w:ascii="Arial" w:hAnsi="Arial" w:cs="Arial"/>
          <w:kern w:val="0"/>
          <w:sz w:val="20"/>
          <w:szCs w:val="20"/>
          <w:lang w:bidi="ar-SA"/>
        </w:rPr>
        <w:tab/>
        <w:t>The entity’s climate change objective and strategy, if any, and associated economic, regulatory, physical and reputational risks. (Ref: Para. A</w:t>
      </w:r>
      <w:ins w:id="359" w:author="Beverley Bahlmann" w:date="2012-03-27T13:53:00Z">
        <w:r w:rsidR="00286973" w:rsidRPr="002C0BF6">
          <w:rPr>
            <w:rFonts w:ascii="Arial" w:hAnsi="Arial" w:cs="Arial"/>
            <w:kern w:val="0"/>
            <w:sz w:val="20"/>
            <w:szCs w:val="20"/>
            <w:lang w:bidi="ar-SA"/>
          </w:rPr>
          <w:t>61</w:t>
        </w:r>
      </w:ins>
      <w:del w:id="360" w:author="Beverley Bahlmann" w:date="2012-03-13T16:12:00Z">
        <w:r w:rsidRPr="002C0BF6" w:rsidDel="008D51B1">
          <w:rPr>
            <w:rFonts w:ascii="Arial" w:hAnsi="Arial" w:cs="Arial"/>
            <w:kern w:val="0"/>
            <w:sz w:val="20"/>
            <w:szCs w:val="20"/>
            <w:lang w:bidi="ar-SA"/>
          </w:rPr>
          <w:delText>62</w:delText>
        </w:r>
      </w:del>
      <w:r w:rsidRPr="002C0BF6">
        <w:rPr>
          <w:rFonts w:ascii="Arial" w:hAnsi="Arial" w:cs="Arial"/>
          <w:kern w:val="0"/>
          <w:sz w:val="20"/>
          <w:szCs w:val="20"/>
          <w:lang w:bidi="ar-SA"/>
        </w:rPr>
        <w:t>)</w:t>
      </w:r>
    </w:p>
    <w:p w:rsidR="003F04DA" w:rsidRPr="002C0BF6" w:rsidRDefault="003F04DA" w:rsidP="00745241">
      <w:pPr>
        <w:pStyle w:val="IFACIndentedAlpha"/>
        <w:rPr>
          <w:rFonts w:ascii="Arial" w:hAnsi="Arial" w:cs="Arial"/>
          <w:kern w:val="0"/>
          <w:sz w:val="20"/>
          <w:szCs w:val="20"/>
          <w:lang w:bidi="ar-SA"/>
        </w:rPr>
      </w:pPr>
      <w:r w:rsidRPr="002C0BF6">
        <w:rPr>
          <w:rFonts w:ascii="Arial" w:hAnsi="Arial" w:cs="Arial"/>
          <w:kern w:val="0"/>
          <w:sz w:val="20"/>
          <w:szCs w:val="20"/>
          <w:lang w:bidi="ar-SA"/>
        </w:rPr>
        <w:t>(f)</w:t>
      </w:r>
      <w:r w:rsidRPr="002C0BF6">
        <w:rPr>
          <w:rFonts w:ascii="Arial" w:hAnsi="Arial" w:cs="Arial"/>
          <w:kern w:val="0"/>
          <w:sz w:val="20"/>
          <w:szCs w:val="20"/>
          <w:lang w:bidi="ar-SA"/>
        </w:rPr>
        <w:tab/>
        <w:t>The oversight of, and responsibility for, emissions information within the entity.</w:t>
      </w:r>
    </w:p>
    <w:p w:rsidR="003F04DA" w:rsidRPr="002C0BF6" w:rsidRDefault="003F04DA" w:rsidP="00745241">
      <w:pPr>
        <w:pStyle w:val="IFACIndentedAlpha"/>
        <w:rPr>
          <w:ins w:id="361" w:author="Beverley Bahlmann" w:date="2012-03-13T19:59:00Z"/>
          <w:rFonts w:ascii="Arial" w:hAnsi="Arial" w:cs="Arial"/>
          <w:kern w:val="0"/>
          <w:sz w:val="20"/>
          <w:szCs w:val="20"/>
          <w:lang w:bidi="ar-SA"/>
        </w:rPr>
      </w:pPr>
      <w:r w:rsidRPr="002C0BF6">
        <w:rPr>
          <w:rFonts w:ascii="Arial" w:hAnsi="Arial" w:cs="Arial"/>
          <w:kern w:val="0"/>
          <w:sz w:val="20"/>
          <w:szCs w:val="20"/>
          <w:lang w:bidi="ar-SA"/>
        </w:rPr>
        <w:t>(g)</w:t>
      </w:r>
      <w:r w:rsidRPr="002C0BF6">
        <w:rPr>
          <w:rFonts w:ascii="Arial" w:hAnsi="Arial" w:cs="Arial"/>
          <w:kern w:val="0"/>
          <w:sz w:val="20"/>
          <w:szCs w:val="20"/>
          <w:lang w:bidi="ar-SA"/>
        </w:rPr>
        <w:tab/>
        <w:t>Whether the entity has an internal audit function and, if so, its activities and main findings with respect to emissions.</w:t>
      </w:r>
    </w:p>
    <w:p w:rsidR="00B3378B" w:rsidRPr="002C0BF6" w:rsidRDefault="00B3378B" w:rsidP="00745241">
      <w:pPr>
        <w:pStyle w:val="IFACIndentedAlpha"/>
        <w:spacing w:before="240"/>
        <w:ind w:hanging="1238"/>
        <w:jc w:val="left"/>
        <w:rPr>
          <w:ins w:id="362" w:author="Beverley Bahlmann" w:date="2012-03-12T18:50:00Z"/>
          <w:rFonts w:ascii="Arial" w:hAnsi="Arial" w:cs="Arial"/>
          <w:i/>
          <w:kern w:val="0"/>
          <w:sz w:val="20"/>
          <w:szCs w:val="20"/>
          <w:lang w:bidi="ar-SA"/>
        </w:rPr>
      </w:pPr>
      <w:ins w:id="363" w:author="Beverley Bahlmann" w:date="2012-03-13T19:59:00Z">
        <w:r w:rsidRPr="002C0BF6">
          <w:rPr>
            <w:rFonts w:ascii="Arial" w:hAnsi="Arial" w:cs="Arial"/>
            <w:i/>
            <w:sz w:val="20"/>
            <w:szCs w:val="20"/>
          </w:rPr>
          <w:t>Procedures to Obtain an Understanding and</w:t>
        </w:r>
        <w:r w:rsidRPr="002C0BF6">
          <w:rPr>
            <w:rFonts w:ascii="Arial" w:hAnsi="Arial" w:cs="Arial"/>
            <w:i/>
            <w:spacing w:val="-4"/>
            <w:sz w:val="20"/>
            <w:szCs w:val="20"/>
          </w:rPr>
          <w:t xml:space="preserve"> to Identify and Assess Risks</w:t>
        </w:r>
        <w:r w:rsidRPr="002C0BF6">
          <w:rPr>
            <w:rFonts w:ascii="Arial" w:hAnsi="Arial" w:cs="Arial"/>
            <w:i/>
            <w:sz w:val="20"/>
            <w:szCs w:val="20"/>
          </w:rPr>
          <w:t xml:space="preserve"> </w:t>
        </w:r>
        <w:r w:rsidRPr="002C0BF6">
          <w:rPr>
            <w:rFonts w:ascii="Arial" w:hAnsi="Arial" w:cs="Arial"/>
            <w:i/>
            <w:spacing w:val="-4"/>
            <w:sz w:val="20"/>
            <w:szCs w:val="20"/>
          </w:rPr>
          <w:t>of Material Misstatement</w:t>
        </w:r>
      </w:ins>
    </w:p>
    <w:p w:rsidR="004B0806" w:rsidRPr="002C0BF6" w:rsidRDefault="004B0806" w:rsidP="00745241">
      <w:pPr>
        <w:pStyle w:val="IFACNumberedPara"/>
        <w:tabs>
          <w:tab w:val="clear" w:pos="720"/>
        </w:tabs>
        <w:rPr>
          <w:rFonts w:ascii="Arial" w:hAnsi="Arial" w:cs="Arial"/>
          <w:kern w:val="0"/>
          <w:sz w:val="20"/>
          <w:szCs w:val="20"/>
          <w:lang w:bidi="ar-SA"/>
        </w:rPr>
      </w:pPr>
      <w:r w:rsidRPr="002C0BF6">
        <w:rPr>
          <w:rFonts w:ascii="Arial" w:hAnsi="Arial" w:cs="Arial"/>
          <w:kern w:val="0"/>
          <w:sz w:val="20"/>
          <w:szCs w:val="20"/>
          <w:lang w:bidi="ar-SA"/>
        </w:rPr>
        <w:t>2</w:t>
      </w:r>
      <w:ins w:id="364" w:author="Beverley Bahlmann" w:date="2012-03-22T15:49:00Z">
        <w:r w:rsidR="00A419A0" w:rsidRPr="002C0BF6">
          <w:rPr>
            <w:rFonts w:ascii="Arial" w:hAnsi="Arial" w:cs="Arial"/>
            <w:kern w:val="0"/>
            <w:sz w:val="20"/>
            <w:szCs w:val="20"/>
            <w:lang w:bidi="ar-SA"/>
          </w:rPr>
          <w:t>4</w:t>
        </w:r>
      </w:ins>
      <w:del w:id="365" w:author="Beverley Bahlmann" w:date="2012-03-13T07:58:00Z">
        <w:r w:rsidRPr="002C0BF6" w:rsidDel="00BC6609">
          <w:rPr>
            <w:rFonts w:ascii="Arial" w:hAnsi="Arial" w:cs="Arial"/>
            <w:kern w:val="0"/>
            <w:sz w:val="20"/>
            <w:szCs w:val="20"/>
            <w:lang w:bidi="ar-SA"/>
          </w:rPr>
          <w:delText>5</w:delText>
        </w:r>
      </w:del>
      <w:r w:rsidRPr="002C0BF6">
        <w:rPr>
          <w:rFonts w:ascii="Arial" w:hAnsi="Arial" w:cs="Arial"/>
          <w:kern w:val="0"/>
          <w:sz w:val="20"/>
          <w:szCs w:val="20"/>
          <w:lang w:bidi="ar-SA"/>
        </w:rPr>
        <w:t>.</w:t>
      </w:r>
      <w:r w:rsidRPr="002C0BF6">
        <w:rPr>
          <w:rFonts w:ascii="Arial" w:hAnsi="Arial" w:cs="Arial"/>
          <w:kern w:val="0"/>
          <w:sz w:val="20"/>
          <w:szCs w:val="20"/>
          <w:lang w:bidi="ar-SA"/>
        </w:rPr>
        <w:tab/>
        <w:t xml:space="preserve">The procedures to obtain an understanding of the entity and its environment and to identify and assess risks </w:t>
      </w:r>
      <w:r w:rsidRPr="002C0BF6">
        <w:rPr>
          <w:rFonts w:ascii="Arial" w:hAnsi="Arial" w:cs="Arial"/>
          <w:sz w:val="20"/>
          <w:szCs w:val="20"/>
        </w:rPr>
        <w:t xml:space="preserve">of material misstatement </w:t>
      </w:r>
      <w:r w:rsidRPr="002C0BF6">
        <w:rPr>
          <w:rFonts w:ascii="Arial" w:hAnsi="Arial" w:cs="Arial"/>
          <w:kern w:val="0"/>
          <w:sz w:val="20"/>
          <w:szCs w:val="20"/>
          <w:lang w:bidi="ar-SA"/>
        </w:rPr>
        <w:t>shall include the following:</w:t>
      </w:r>
      <w:r w:rsidRPr="002C0BF6">
        <w:rPr>
          <w:rFonts w:ascii="Arial" w:hAnsi="Arial" w:cs="Arial"/>
          <w:sz w:val="20"/>
          <w:szCs w:val="20"/>
        </w:rPr>
        <w:t xml:space="preserve"> (Ref: Para. A5</w:t>
      </w:r>
      <w:ins w:id="366" w:author="Beverley Bahlmann" w:date="2012-04-02T10:49:00Z">
        <w:r w:rsidR="009416C7" w:rsidRPr="002C0BF6">
          <w:rPr>
            <w:rFonts w:ascii="Arial" w:hAnsi="Arial" w:cs="Arial"/>
            <w:sz w:val="20"/>
            <w:szCs w:val="20"/>
          </w:rPr>
          <w:t>2</w:t>
        </w:r>
      </w:ins>
      <w:del w:id="367" w:author="Beverley Bahlmann" w:date="2012-04-02T10:49:00Z">
        <w:r w:rsidRPr="002C0BF6" w:rsidDel="009416C7">
          <w:rPr>
            <w:rFonts w:ascii="Arial" w:hAnsi="Arial" w:cs="Arial"/>
            <w:sz w:val="20"/>
            <w:szCs w:val="20"/>
          </w:rPr>
          <w:delText>5</w:delText>
        </w:r>
      </w:del>
      <w:r w:rsidRPr="002C0BF6">
        <w:rPr>
          <w:rFonts w:ascii="Arial" w:hAnsi="Arial" w:cs="Arial"/>
          <w:i/>
          <w:sz w:val="20"/>
          <w:szCs w:val="20"/>
        </w:rPr>
        <w:t>–</w:t>
      </w:r>
      <w:r w:rsidRPr="002C0BF6">
        <w:rPr>
          <w:rFonts w:ascii="Arial" w:hAnsi="Arial" w:cs="Arial"/>
          <w:sz w:val="20"/>
          <w:szCs w:val="20"/>
        </w:rPr>
        <w:t>A5</w:t>
      </w:r>
      <w:ins w:id="368" w:author="Beverley Bahlmann" w:date="2012-04-02T10:50:00Z">
        <w:r w:rsidR="009416C7" w:rsidRPr="002C0BF6">
          <w:rPr>
            <w:rFonts w:ascii="Arial" w:hAnsi="Arial" w:cs="Arial"/>
            <w:sz w:val="20"/>
            <w:szCs w:val="20"/>
          </w:rPr>
          <w:t>3</w:t>
        </w:r>
      </w:ins>
      <w:del w:id="369" w:author="Beverley Bahlmann" w:date="2012-04-02T10:50:00Z">
        <w:r w:rsidRPr="002C0BF6" w:rsidDel="009416C7">
          <w:rPr>
            <w:rFonts w:ascii="Arial" w:hAnsi="Arial" w:cs="Arial"/>
            <w:sz w:val="20"/>
            <w:szCs w:val="20"/>
          </w:rPr>
          <w:delText>6</w:delText>
        </w:r>
      </w:del>
      <w:ins w:id="370" w:author="Beverley Bahlmann" w:date="2012-04-02T10:50:00Z">
        <w:r w:rsidR="009416C7" w:rsidRPr="002C0BF6">
          <w:rPr>
            <w:rFonts w:ascii="Arial" w:hAnsi="Arial" w:cs="Arial"/>
            <w:sz w:val="20"/>
            <w:szCs w:val="20"/>
          </w:rPr>
          <w:t xml:space="preserve">, </w:t>
        </w:r>
      </w:ins>
      <w:ins w:id="371" w:author="Beverley Bahlmann" w:date="2012-03-13T19:11:00Z">
        <w:r w:rsidR="00B6110E" w:rsidRPr="002C0BF6">
          <w:rPr>
            <w:rFonts w:ascii="Arial" w:hAnsi="Arial" w:cs="Arial"/>
            <w:sz w:val="20"/>
            <w:szCs w:val="20"/>
          </w:rPr>
          <w:t>A</w:t>
        </w:r>
      </w:ins>
      <w:ins w:id="372" w:author="Beverley Bahlmann" w:date="2012-03-27T13:54:00Z">
        <w:r w:rsidR="00286973" w:rsidRPr="002C0BF6">
          <w:rPr>
            <w:rFonts w:ascii="Arial" w:hAnsi="Arial" w:cs="Arial"/>
            <w:sz w:val="20"/>
            <w:szCs w:val="20"/>
          </w:rPr>
          <w:t>62</w:t>
        </w:r>
      </w:ins>
      <w:r w:rsidRPr="002C0BF6">
        <w:rPr>
          <w:rFonts w:ascii="Arial" w:hAnsi="Arial" w:cs="Arial"/>
          <w:sz w:val="20"/>
          <w:szCs w:val="20"/>
        </w:rPr>
        <w:t>)</w:t>
      </w:r>
      <w:ins w:id="373" w:author="Beverley Bahlmann" w:date="2012-03-13T07:58:00Z">
        <w:r w:rsidR="00BC6609" w:rsidRPr="002C0BF6">
          <w:rPr>
            <w:rFonts w:ascii="Arial" w:hAnsi="Arial" w:cs="Arial"/>
            <w:sz w:val="20"/>
            <w:szCs w:val="20"/>
          </w:rPr>
          <w:t xml:space="preserve"> </w:t>
        </w:r>
      </w:ins>
    </w:p>
    <w:p w:rsidR="004B0806" w:rsidRPr="002C0BF6" w:rsidRDefault="004B0806" w:rsidP="00745241">
      <w:pPr>
        <w:pStyle w:val="IFACIndentedAlpha"/>
        <w:rPr>
          <w:rFonts w:ascii="Arial" w:hAnsi="Arial" w:cs="Arial"/>
          <w:spacing w:val="-4"/>
          <w:sz w:val="20"/>
          <w:szCs w:val="20"/>
        </w:rPr>
      </w:pPr>
      <w:r w:rsidRPr="002C0BF6">
        <w:rPr>
          <w:rFonts w:ascii="Arial" w:hAnsi="Arial" w:cs="Arial"/>
          <w:spacing w:val="-4"/>
          <w:sz w:val="20"/>
          <w:szCs w:val="20"/>
        </w:rPr>
        <w:t>(a)</w:t>
      </w:r>
      <w:r w:rsidRPr="002C0BF6">
        <w:rPr>
          <w:rFonts w:ascii="Arial" w:hAnsi="Arial" w:cs="Arial"/>
          <w:spacing w:val="-4"/>
          <w:sz w:val="20"/>
          <w:szCs w:val="20"/>
        </w:rPr>
        <w:tab/>
        <w:t>Inquiries of those within the entity who, in the practitioner’s judgment, have information that is likely to assist in identifying and assessing risks of material misstatement due to fraud or error.</w:t>
      </w:r>
    </w:p>
    <w:p w:rsidR="004B0806" w:rsidRPr="002C0BF6" w:rsidRDefault="004B0806" w:rsidP="00745241">
      <w:pPr>
        <w:pStyle w:val="IFACIndentedAlpha"/>
        <w:rPr>
          <w:rFonts w:ascii="Arial" w:hAnsi="Arial" w:cs="Arial"/>
          <w:sz w:val="20"/>
          <w:szCs w:val="20"/>
        </w:rPr>
      </w:pPr>
      <w:r w:rsidRPr="002C0BF6">
        <w:rPr>
          <w:rFonts w:ascii="Arial" w:hAnsi="Arial" w:cs="Arial"/>
          <w:sz w:val="20"/>
          <w:szCs w:val="20"/>
        </w:rPr>
        <w:t>(b)</w:t>
      </w:r>
      <w:r w:rsidRPr="002C0BF6">
        <w:rPr>
          <w:rFonts w:ascii="Arial" w:hAnsi="Arial" w:cs="Arial"/>
          <w:sz w:val="20"/>
          <w:szCs w:val="20"/>
        </w:rPr>
        <w:tab/>
        <w:t>Analytical procedures. (Ref: Para. A63–A65)</w:t>
      </w:r>
    </w:p>
    <w:p w:rsidR="004B0806" w:rsidRPr="002C0BF6" w:rsidRDefault="004B0806" w:rsidP="00745241">
      <w:pPr>
        <w:pStyle w:val="IFACIndentedAlpha"/>
        <w:rPr>
          <w:rFonts w:ascii="Arial" w:hAnsi="Arial" w:cs="Arial"/>
          <w:sz w:val="20"/>
          <w:szCs w:val="20"/>
        </w:rPr>
      </w:pPr>
      <w:r w:rsidRPr="002C0BF6">
        <w:rPr>
          <w:rFonts w:ascii="Arial" w:hAnsi="Arial" w:cs="Arial"/>
          <w:sz w:val="20"/>
          <w:szCs w:val="20"/>
        </w:rPr>
        <w:t>(c)</w:t>
      </w:r>
      <w:r w:rsidRPr="002C0BF6">
        <w:rPr>
          <w:rFonts w:ascii="Arial" w:hAnsi="Arial" w:cs="Arial"/>
          <w:sz w:val="20"/>
          <w:szCs w:val="20"/>
        </w:rPr>
        <w:tab/>
        <w:t>Observation and inspection. (Ref: Para. A66–A68)</w:t>
      </w:r>
    </w:p>
    <w:p w:rsidR="003F04DA" w:rsidRPr="002C0BF6" w:rsidRDefault="004B0806" w:rsidP="00745241">
      <w:pPr>
        <w:pStyle w:val="NumberedParagraph0"/>
        <w:spacing w:before="240"/>
        <w:ind w:left="475" w:hanging="475"/>
        <w:jc w:val="left"/>
        <w:rPr>
          <w:rFonts w:ascii="Arial" w:hAnsi="Arial" w:cs="Arial"/>
          <w:i/>
          <w:sz w:val="20"/>
          <w:szCs w:val="20"/>
        </w:rPr>
      </w:pPr>
      <w:ins w:id="374" w:author="Beverley Bahlmann" w:date="2012-03-12T18:48:00Z">
        <w:r w:rsidRPr="002C0BF6">
          <w:rPr>
            <w:rFonts w:ascii="Arial" w:hAnsi="Arial" w:cs="Arial"/>
            <w:i/>
            <w:sz w:val="20"/>
            <w:szCs w:val="20"/>
          </w:rPr>
          <w:t xml:space="preserve">Obtaining an Understanding of </w:t>
        </w:r>
      </w:ins>
      <w:del w:id="375" w:author="Beverley Bahlmann" w:date="2012-03-12T18:48:00Z">
        <w:r w:rsidR="003F04DA" w:rsidRPr="002C0BF6" w:rsidDel="004B0806">
          <w:rPr>
            <w:rFonts w:ascii="Arial" w:hAnsi="Arial" w:cs="Arial"/>
            <w:i/>
            <w:sz w:val="20"/>
            <w:szCs w:val="20"/>
          </w:rPr>
          <w:delText>T</w:delText>
        </w:r>
      </w:del>
      <w:ins w:id="376" w:author="Beverley Bahlmann" w:date="2012-03-12T18:48:00Z">
        <w:r w:rsidRPr="002C0BF6">
          <w:rPr>
            <w:rFonts w:ascii="Arial" w:hAnsi="Arial" w:cs="Arial"/>
            <w:i/>
            <w:sz w:val="20"/>
            <w:szCs w:val="20"/>
          </w:rPr>
          <w:t>t</w:t>
        </w:r>
      </w:ins>
      <w:r w:rsidR="003F04DA" w:rsidRPr="002C0BF6">
        <w:rPr>
          <w:rFonts w:ascii="Arial" w:hAnsi="Arial" w:cs="Arial"/>
          <w:i/>
          <w:sz w:val="20"/>
          <w:szCs w:val="20"/>
        </w:rPr>
        <w:t>he Entity’s Internal Control</w:t>
      </w:r>
    </w:p>
    <w:p w:rsidR="003F04DA" w:rsidRPr="002C0BF6" w:rsidRDefault="003F04DA" w:rsidP="00745241">
      <w:pPr>
        <w:pStyle w:val="NumberedParagraph0"/>
        <w:rPr>
          <w:rFonts w:ascii="Arial" w:hAnsi="Arial" w:cs="Arial"/>
          <w:sz w:val="20"/>
          <w:szCs w:val="20"/>
        </w:rPr>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70"/>
        <w:gridCol w:w="4770"/>
      </w:tblGrid>
      <w:tr w:rsidR="002603CF" w:rsidRPr="002C0BF6" w:rsidTr="004E0A60">
        <w:trPr>
          <w:tblHeader/>
        </w:trPr>
        <w:tc>
          <w:tcPr>
            <w:tcW w:w="4770" w:type="dxa"/>
          </w:tcPr>
          <w:p w:rsidR="002603CF" w:rsidRPr="002C0BF6" w:rsidRDefault="002603CF" w:rsidP="00745241">
            <w:pPr>
              <w:pStyle w:val="IFACNumberedPara"/>
              <w:keepLines/>
              <w:tabs>
                <w:tab w:val="clear" w:pos="720"/>
              </w:tabs>
              <w:spacing w:after="120"/>
              <w:ind w:left="0" w:firstLine="0"/>
              <w:jc w:val="center"/>
              <w:rPr>
                <w:rFonts w:ascii="Arial" w:hAnsi="Arial" w:cs="Arial"/>
                <w:b/>
                <w:sz w:val="20"/>
                <w:szCs w:val="20"/>
              </w:rPr>
            </w:pPr>
            <w:r w:rsidRPr="002C0BF6">
              <w:rPr>
                <w:rFonts w:ascii="Arial" w:hAnsi="Arial" w:cs="Arial"/>
                <w:b/>
                <w:sz w:val="20"/>
                <w:szCs w:val="20"/>
              </w:rPr>
              <w:t xml:space="preserve">Limited </w:t>
            </w:r>
            <w:r w:rsidR="004E0A60" w:rsidRPr="002C0BF6">
              <w:rPr>
                <w:rFonts w:ascii="Arial" w:hAnsi="Arial" w:cs="Arial"/>
                <w:b/>
                <w:sz w:val="20"/>
                <w:szCs w:val="20"/>
              </w:rPr>
              <w:t>Assurance</w:t>
            </w:r>
          </w:p>
        </w:tc>
        <w:tc>
          <w:tcPr>
            <w:tcW w:w="4770" w:type="dxa"/>
          </w:tcPr>
          <w:p w:rsidR="002603CF" w:rsidRPr="002C0BF6" w:rsidRDefault="002603CF" w:rsidP="00745241">
            <w:pPr>
              <w:pStyle w:val="IFACNumberedPara"/>
              <w:keepLines/>
              <w:tabs>
                <w:tab w:val="clear" w:pos="720"/>
              </w:tabs>
              <w:spacing w:after="120"/>
              <w:ind w:left="0" w:firstLine="0"/>
              <w:jc w:val="center"/>
              <w:rPr>
                <w:rFonts w:ascii="Arial" w:hAnsi="Arial" w:cs="Arial"/>
                <w:b/>
                <w:sz w:val="20"/>
                <w:szCs w:val="20"/>
              </w:rPr>
            </w:pPr>
            <w:r w:rsidRPr="002C0BF6">
              <w:rPr>
                <w:rFonts w:ascii="Arial" w:hAnsi="Arial" w:cs="Arial"/>
                <w:b/>
                <w:sz w:val="20"/>
                <w:szCs w:val="20"/>
              </w:rPr>
              <w:t xml:space="preserve">Reasonable </w:t>
            </w:r>
            <w:r w:rsidR="004E0A60" w:rsidRPr="002C0BF6">
              <w:rPr>
                <w:rFonts w:ascii="Arial" w:hAnsi="Arial" w:cs="Arial"/>
                <w:b/>
                <w:sz w:val="20"/>
                <w:szCs w:val="20"/>
              </w:rPr>
              <w:t>Assurance</w:t>
            </w:r>
          </w:p>
        </w:tc>
      </w:tr>
      <w:tr w:rsidR="00114218" w:rsidRPr="002C0BF6" w:rsidTr="00F62CDB">
        <w:tc>
          <w:tcPr>
            <w:tcW w:w="4770" w:type="dxa"/>
          </w:tcPr>
          <w:p w:rsidR="00114218" w:rsidRPr="002C0BF6" w:rsidRDefault="00EB5F25" w:rsidP="00745241">
            <w:pPr>
              <w:pStyle w:val="IFACNumberedPara"/>
              <w:keepLines/>
              <w:tabs>
                <w:tab w:val="clear" w:pos="720"/>
              </w:tabs>
              <w:ind w:left="576"/>
              <w:rPr>
                <w:ins w:id="377" w:author="Beverley Bahlmann" w:date="2012-03-13T12:04:00Z"/>
                <w:rFonts w:ascii="Arial" w:hAnsi="Arial" w:cs="Arial"/>
                <w:kern w:val="0"/>
                <w:sz w:val="20"/>
                <w:szCs w:val="20"/>
                <w:lang w:bidi="ar-SA"/>
              </w:rPr>
            </w:pPr>
            <w:r w:rsidRPr="002C0BF6">
              <w:rPr>
                <w:rFonts w:ascii="Arial" w:hAnsi="Arial" w:cs="Arial"/>
                <w:sz w:val="20"/>
                <w:szCs w:val="20"/>
              </w:rPr>
              <w:t>2</w:t>
            </w:r>
            <w:ins w:id="378" w:author="Beverley Bahlmann" w:date="2012-03-22T15:49:00Z">
              <w:r w:rsidR="00A419A0" w:rsidRPr="002C0BF6">
                <w:rPr>
                  <w:rFonts w:ascii="Arial" w:hAnsi="Arial" w:cs="Arial"/>
                  <w:sz w:val="20"/>
                  <w:szCs w:val="20"/>
                </w:rPr>
                <w:t>5</w:t>
              </w:r>
            </w:ins>
            <w:del w:id="379" w:author="Beverley Bahlmann" w:date="2012-03-13T07:58:00Z">
              <w:r w:rsidR="00213870" w:rsidRPr="002C0BF6" w:rsidDel="00BC6609">
                <w:rPr>
                  <w:rFonts w:ascii="Arial" w:hAnsi="Arial" w:cs="Arial"/>
                  <w:sz w:val="20"/>
                  <w:szCs w:val="20"/>
                </w:rPr>
                <w:delText>3</w:delText>
              </w:r>
            </w:del>
            <w:r w:rsidRPr="002C0BF6">
              <w:rPr>
                <w:rFonts w:ascii="Arial" w:hAnsi="Arial" w:cs="Arial"/>
                <w:sz w:val="20"/>
                <w:szCs w:val="20"/>
              </w:rPr>
              <w:t>L</w:t>
            </w:r>
            <w:r w:rsidR="00114218" w:rsidRPr="002C0BF6">
              <w:rPr>
                <w:rFonts w:ascii="Arial" w:hAnsi="Arial" w:cs="Arial"/>
                <w:sz w:val="20"/>
                <w:szCs w:val="20"/>
              </w:rPr>
              <w:t>.</w:t>
            </w:r>
            <w:r w:rsidR="00114218" w:rsidRPr="002C0BF6">
              <w:rPr>
                <w:rFonts w:ascii="Arial" w:hAnsi="Arial" w:cs="Arial"/>
                <w:sz w:val="20"/>
                <w:szCs w:val="20"/>
              </w:rPr>
              <w:tab/>
            </w:r>
            <w:r w:rsidR="00474348" w:rsidRPr="002C0BF6">
              <w:rPr>
                <w:rFonts w:ascii="Arial" w:hAnsi="Arial" w:cs="Arial"/>
                <w:sz w:val="20"/>
                <w:szCs w:val="20"/>
              </w:rPr>
              <w:t>For internal control relevant to emissions quantification and reporting, a</w:t>
            </w:r>
            <w:r w:rsidR="00614CB7" w:rsidRPr="002C0BF6">
              <w:rPr>
                <w:rFonts w:ascii="Arial" w:hAnsi="Arial" w:cs="Arial"/>
                <w:sz w:val="20"/>
                <w:szCs w:val="20"/>
              </w:rPr>
              <w:t>s the basis for identifying and assessing the risk</w:t>
            </w:r>
            <w:r w:rsidR="00E220C2" w:rsidRPr="002C0BF6">
              <w:rPr>
                <w:rFonts w:ascii="Arial" w:hAnsi="Arial" w:cs="Arial"/>
                <w:sz w:val="20"/>
                <w:szCs w:val="20"/>
              </w:rPr>
              <w:t>s</w:t>
            </w:r>
            <w:r w:rsidR="00614CB7" w:rsidRPr="002C0BF6">
              <w:rPr>
                <w:rFonts w:ascii="Arial" w:hAnsi="Arial" w:cs="Arial"/>
                <w:sz w:val="20"/>
                <w:szCs w:val="20"/>
              </w:rPr>
              <w:t xml:space="preserve"> of material misstatement, the practitioner shall </w:t>
            </w:r>
            <w:del w:id="380" w:author="Beverley Bahlmann" w:date="2012-03-20T17:43:00Z">
              <w:r w:rsidR="005B163F" w:rsidRPr="002C0BF6" w:rsidDel="007C7560">
                <w:rPr>
                  <w:rFonts w:ascii="Arial" w:hAnsi="Arial" w:cs="Arial"/>
                  <w:sz w:val="20"/>
                  <w:szCs w:val="20"/>
                </w:rPr>
                <w:delText xml:space="preserve">make </w:delText>
              </w:r>
              <w:r w:rsidR="00614CB7" w:rsidRPr="002C0BF6" w:rsidDel="007C7560">
                <w:rPr>
                  <w:rFonts w:ascii="Arial" w:hAnsi="Arial" w:cs="Arial"/>
                  <w:sz w:val="20"/>
                  <w:szCs w:val="20"/>
                </w:rPr>
                <w:delText>inquir</w:delText>
              </w:r>
              <w:r w:rsidR="005B163F" w:rsidRPr="002C0BF6" w:rsidDel="007C7560">
                <w:rPr>
                  <w:rFonts w:ascii="Arial" w:hAnsi="Arial" w:cs="Arial"/>
                  <w:sz w:val="20"/>
                  <w:szCs w:val="20"/>
                </w:rPr>
                <w:delText>i</w:delText>
              </w:r>
              <w:r w:rsidR="00614CB7" w:rsidRPr="002C0BF6" w:rsidDel="007C7560">
                <w:rPr>
                  <w:rFonts w:ascii="Arial" w:hAnsi="Arial" w:cs="Arial"/>
                  <w:sz w:val="20"/>
                  <w:szCs w:val="20"/>
                </w:rPr>
                <w:delText>e</w:delText>
              </w:r>
              <w:r w:rsidR="005B163F" w:rsidRPr="002C0BF6" w:rsidDel="007C7560">
                <w:rPr>
                  <w:rFonts w:ascii="Arial" w:hAnsi="Arial" w:cs="Arial"/>
                  <w:sz w:val="20"/>
                  <w:szCs w:val="20"/>
                </w:rPr>
                <w:delText>s</w:delText>
              </w:r>
            </w:del>
            <w:ins w:id="381" w:author="Beverley Bahlmann" w:date="2012-03-20T17:43:00Z">
              <w:r w:rsidR="007C7560" w:rsidRPr="002C0BF6">
                <w:rPr>
                  <w:rFonts w:ascii="Arial" w:hAnsi="Arial" w:cs="Arial"/>
                  <w:sz w:val="20"/>
                  <w:szCs w:val="20"/>
                </w:rPr>
                <w:t>obtain an understanding</w:t>
              </w:r>
            </w:ins>
            <w:ins w:id="382" w:author="Beverley Bahlmann" w:date="2012-03-22T12:44:00Z">
              <w:r w:rsidR="00C4031D" w:rsidRPr="002C0BF6">
                <w:rPr>
                  <w:rFonts w:ascii="Arial" w:hAnsi="Arial" w:cs="Arial"/>
                  <w:sz w:val="20"/>
                  <w:szCs w:val="20"/>
                </w:rPr>
                <w:t>,</w:t>
              </w:r>
            </w:ins>
            <w:ins w:id="383" w:author="Beverley Bahlmann" w:date="2012-03-20T17:43:00Z">
              <w:r w:rsidR="007C7560" w:rsidRPr="002C0BF6">
                <w:rPr>
                  <w:rFonts w:ascii="Arial" w:hAnsi="Arial" w:cs="Arial"/>
                  <w:sz w:val="20"/>
                  <w:szCs w:val="20"/>
                </w:rPr>
                <w:t xml:space="preserve"> through inquiries</w:t>
              </w:r>
            </w:ins>
            <w:ins w:id="384" w:author="Beverley Bahlmann" w:date="2012-03-22T12:44:00Z">
              <w:r w:rsidR="00C4031D" w:rsidRPr="002C0BF6">
                <w:rPr>
                  <w:rFonts w:ascii="Arial" w:hAnsi="Arial" w:cs="Arial"/>
                  <w:sz w:val="20"/>
                  <w:szCs w:val="20"/>
                </w:rPr>
                <w:t>,</w:t>
              </w:r>
            </w:ins>
            <w:r w:rsidR="00614CB7" w:rsidRPr="002C0BF6">
              <w:rPr>
                <w:rFonts w:ascii="Arial" w:hAnsi="Arial" w:cs="Arial"/>
                <w:sz w:val="20"/>
                <w:szCs w:val="20"/>
              </w:rPr>
              <w:t xml:space="preserve"> about</w:t>
            </w:r>
            <w:r w:rsidR="00E220C2" w:rsidRPr="002C0BF6">
              <w:rPr>
                <w:rFonts w:ascii="Arial" w:hAnsi="Arial" w:cs="Arial"/>
                <w:sz w:val="20"/>
                <w:szCs w:val="20"/>
              </w:rPr>
              <w:t>:</w:t>
            </w:r>
            <w:del w:id="385" w:author="Beverley Bahlmann" w:date="2012-03-20T17:44:00Z">
              <w:r w:rsidR="00B77875" w:rsidRPr="002C0BF6" w:rsidDel="007C7560">
                <w:rPr>
                  <w:rFonts w:ascii="Arial" w:hAnsi="Arial" w:cs="Arial"/>
                  <w:sz w:val="20"/>
                  <w:szCs w:val="20"/>
                </w:rPr>
                <w:delText>[Previously paragraph 22L]</w:delText>
              </w:r>
            </w:del>
            <w:r w:rsidR="00E220C2" w:rsidRPr="002C0BF6">
              <w:rPr>
                <w:rFonts w:ascii="Arial" w:hAnsi="Arial" w:cs="Arial"/>
                <w:sz w:val="20"/>
                <w:szCs w:val="20"/>
              </w:rPr>
              <w:t xml:space="preserve"> </w:t>
            </w:r>
            <w:r w:rsidR="00114218" w:rsidRPr="002C0BF6">
              <w:rPr>
                <w:rFonts w:ascii="Arial" w:hAnsi="Arial" w:cs="Arial"/>
                <w:kern w:val="0"/>
                <w:sz w:val="20"/>
                <w:szCs w:val="20"/>
                <w:lang w:bidi="ar-SA"/>
              </w:rPr>
              <w:t xml:space="preserve">(Ref: Para. </w:t>
            </w:r>
            <w:ins w:id="386" w:author="Beverley Bahlmann" w:date="2012-04-02T10:53:00Z">
              <w:r w:rsidR="009416C7" w:rsidRPr="002C0BF6">
                <w:rPr>
                  <w:rFonts w:ascii="Arial" w:hAnsi="Arial" w:cs="Arial"/>
                  <w:kern w:val="0"/>
                  <w:sz w:val="20"/>
                  <w:szCs w:val="20"/>
                  <w:lang w:bidi="ar-SA"/>
                </w:rPr>
                <w:t>A52</w:t>
              </w:r>
              <w:r w:rsidR="009416C7" w:rsidRPr="002C0BF6">
                <w:rPr>
                  <w:rFonts w:ascii="Arial" w:hAnsi="Arial" w:cs="Arial"/>
                  <w:sz w:val="20"/>
                  <w:szCs w:val="20"/>
                </w:rPr>
                <w:t>–A53</w:t>
              </w:r>
              <w:r w:rsidR="009416C7" w:rsidRPr="002C0BF6">
                <w:rPr>
                  <w:rFonts w:ascii="Arial" w:hAnsi="Arial" w:cs="Arial"/>
                  <w:i/>
                  <w:sz w:val="20"/>
                  <w:szCs w:val="20"/>
                </w:rPr>
                <w:t xml:space="preserve">, </w:t>
              </w:r>
            </w:ins>
            <w:r w:rsidR="00114218" w:rsidRPr="002C0BF6">
              <w:rPr>
                <w:rFonts w:ascii="Arial" w:hAnsi="Arial" w:cs="Arial"/>
                <w:kern w:val="0"/>
                <w:sz w:val="20"/>
                <w:szCs w:val="20"/>
                <w:lang w:bidi="ar-SA"/>
              </w:rPr>
              <w:t>A</w:t>
            </w:r>
            <w:ins w:id="387" w:author="Beverley Bahlmann" w:date="2012-03-13T16:22:00Z">
              <w:r w:rsidR="00286973" w:rsidRPr="002C0BF6">
                <w:rPr>
                  <w:rFonts w:ascii="Arial" w:hAnsi="Arial" w:cs="Arial"/>
                  <w:kern w:val="0"/>
                  <w:sz w:val="20"/>
                  <w:szCs w:val="20"/>
                  <w:lang w:bidi="ar-SA"/>
                </w:rPr>
                <w:t>6</w:t>
              </w:r>
            </w:ins>
            <w:ins w:id="388" w:author="Beverley Bahlmann" w:date="2012-03-27T13:58:00Z">
              <w:r w:rsidR="00286973" w:rsidRPr="002C0BF6">
                <w:rPr>
                  <w:rFonts w:ascii="Arial" w:hAnsi="Arial" w:cs="Arial"/>
                  <w:kern w:val="0"/>
                  <w:sz w:val="20"/>
                  <w:szCs w:val="20"/>
                  <w:lang w:bidi="ar-SA"/>
                </w:rPr>
                <w:t>9</w:t>
              </w:r>
            </w:ins>
            <w:del w:id="389" w:author="Beverley Bahlmann" w:date="2012-03-13T16:22:00Z">
              <w:r w:rsidR="00114218" w:rsidRPr="002C0BF6" w:rsidDel="00B519E7">
                <w:rPr>
                  <w:rFonts w:ascii="Arial" w:hAnsi="Arial" w:cs="Arial"/>
                  <w:kern w:val="0"/>
                  <w:sz w:val="20"/>
                  <w:szCs w:val="20"/>
                  <w:lang w:bidi="ar-SA"/>
                </w:rPr>
                <w:delText>5</w:delText>
              </w:r>
              <w:r w:rsidR="00131754" w:rsidRPr="002C0BF6" w:rsidDel="00B519E7">
                <w:rPr>
                  <w:rFonts w:ascii="Arial" w:hAnsi="Arial" w:cs="Arial"/>
                  <w:kern w:val="0"/>
                  <w:sz w:val="20"/>
                  <w:szCs w:val="20"/>
                  <w:lang w:bidi="ar-SA"/>
                </w:rPr>
                <w:delText>7</w:delText>
              </w:r>
            </w:del>
            <w:r w:rsidR="004364DF" w:rsidRPr="002C0BF6">
              <w:rPr>
                <w:rFonts w:ascii="Arial" w:hAnsi="Arial" w:cs="Arial"/>
                <w:kern w:val="0"/>
                <w:sz w:val="20"/>
                <w:szCs w:val="20"/>
                <w:lang w:bidi="ar-SA"/>
              </w:rPr>
              <w:t>–</w:t>
            </w:r>
            <w:r w:rsidR="00607627" w:rsidRPr="002C0BF6">
              <w:rPr>
                <w:rFonts w:ascii="Arial" w:hAnsi="Arial" w:cs="Arial"/>
                <w:kern w:val="0"/>
                <w:sz w:val="20"/>
                <w:szCs w:val="20"/>
                <w:lang w:bidi="ar-SA"/>
              </w:rPr>
              <w:t>A</w:t>
            </w:r>
            <w:ins w:id="390" w:author="Beverley Bahlmann" w:date="2012-03-27T13:58:00Z">
              <w:r w:rsidR="00286973" w:rsidRPr="002C0BF6">
                <w:rPr>
                  <w:rFonts w:ascii="Arial" w:hAnsi="Arial" w:cs="Arial"/>
                  <w:kern w:val="0"/>
                  <w:sz w:val="20"/>
                  <w:szCs w:val="20"/>
                  <w:lang w:bidi="ar-SA"/>
                </w:rPr>
                <w:t>70</w:t>
              </w:r>
            </w:ins>
            <w:del w:id="391" w:author="Beverley Bahlmann" w:date="2012-03-13T16:22:00Z">
              <w:r w:rsidR="00C769B9" w:rsidRPr="002C0BF6" w:rsidDel="00B519E7">
                <w:rPr>
                  <w:rFonts w:ascii="Arial" w:hAnsi="Arial" w:cs="Arial"/>
                  <w:kern w:val="0"/>
                  <w:sz w:val="20"/>
                  <w:szCs w:val="20"/>
                  <w:lang w:bidi="ar-SA"/>
                </w:rPr>
                <w:delText>5</w:delText>
              </w:r>
              <w:r w:rsidR="00565AE1" w:rsidRPr="002C0BF6" w:rsidDel="00B519E7">
                <w:rPr>
                  <w:rFonts w:ascii="Arial" w:hAnsi="Arial" w:cs="Arial"/>
                  <w:kern w:val="0"/>
                  <w:sz w:val="20"/>
                  <w:szCs w:val="20"/>
                  <w:lang w:bidi="ar-SA"/>
                </w:rPr>
                <w:delText>8</w:delText>
              </w:r>
            </w:del>
            <w:r w:rsidR="00114218" w:rsidRPr="002C0BF6">
              <w:rPr>
                <w:rFonts w:ascii="Arial" w:hAnsi="Arial" w:cs="Arial"/>
                <w:kern w:val="0"/>
                <w:sz w:val="20"/>
                <w:szCs w:val="20"/>
                <w:lang w:bidi="ar-SA"/>
              </w:rPr>
              <w:t>)</w:t>
            </w:r>
            <w:ins w:id="392" w:author="Beverley Bahlmann" w:date="2012-03-13T12:04:00Z">
              <w:r w:rsidR="00D917EF" w:rsidRPr="002C0BF6">
                <w:rPr>
                  <w:rFonts w:ascii="Arial" w:hAnsi="Arial" w:cs="Arial"/>
                  <w:kern w:val="0"/>
                  <w:sz w:val="20"/>
                  <w:szCs w:val="20"/>
                  <w:lang w:bidi="ar-SA"/>
                </w:rPr>
                <w:t xml:space="preserve"> </w:t>
              </w:r>
            </w:ins>
          </w:p>
          <w:p w:rsidR="00E220C2" w:rsidRPr="002C0BF6" w:rsidRDefault="005A09AC" w:rsidP="00745241">
            <w:pPr>
              <w:pStyle w:val="IFACNumberedPara"/>
              <w:keepLines/>
              <w:numPr>
                <w:ilvl w:val="0"/>
                <w:numId w:val="71"/>
              </w:numPr>
              <w:tabs>
                <w:tab w:val="clear" w:pos="720"/>
              </w:tabs>
              <w:ind w:left="1123" w:hanging="547"/>
              <w:rPr>
                <w:rFonts w:ascii="Arial" w:hAnsi="Arial" w:cs="Arial"/>
                <w:sz w:val="20"/>
                <w:szCs w:val="20"/>
              </w:rPr>
            </w:pPr>
            <w:r w:rsidRPr="002C0BF6">
              <w:rPr>
                <w:rFonts w:ascii="Arial" w:hAnsi="Arial" w:cs="Arial"/>
                <w:sz w:val="20"/>
                <w:szCs w:val="20"/>
              </w:rPr>
              <w:t>T</w:t>
            </w:r>
            <w:r w:rsidR="00EC69F0" w:rsidRPr="002C0BF6">
              <w:rPr>
                <w:rFonts w:ascii="Arial" w:hAnsi="Arial" w:cs="Arial"/>
                <w:sz w:val="20"/>
                <w:szCs w:val="20"/>
              </w:rPr>
              <w:t>he control environment</w:t>
            </w:r>
            <w:r w:rsidRPr="002C0BF6">
              <w:rPr>
                <w:rFonts w:ascii="Arial" w:hAnsi="Arial" w:cs="Arial"/>
                <w:sz w:val="20"/>
                <w:szCs w:val="20"/>
              </w:rPr>
              <w:t>;</w:t>
            </w:r>
            <w:r w:rsidR="00EC69F0" w:rsidRPr="002C0BF6">
              <w:rPr>
                <w:rFonts w:ascii="Arial" w:hAnsi="Arial" w:cs="Arial"/>
                <w:sz w:val="20"/>
                <w:szCs w:val="20"/>
              </w:rPr>
              <w:t xml:space="preserve"> </w:t>
            </w:r>
          </w:p>
          <w:p w:rsidR="00114218" w:rsidRPr="002C0BF6" w:rsidRDefault="00AF00F3" w:rsidP="00745241">
            <w:pPr>
              <w:pStyle w:val="IFACNumberedPara"/>
              <w:keepLines/>
              <w:numPr>
                <w:ilvl w:val="0"/>
                <w:numId w:val="71"/>
              </w:numPr>
              <w:tabs>
                <w:tab w:val="clear" w:pos="720"/>
              </w:tabs>
              <w:ind w:left="1123" w:hanging="547"/>
              <w:rPr>
                <w:rFonts w:ascii="Arial" w:hAnsi="Arial" w:cs="Arial"/>
                <w:sz w:val="20"/>
                <w:szCs w:val="20"/>
              </w:rPr>
            </w:pPr>
            <w:ins w:id="393" w:author="Beverley Bahlmann" w:date="2012-03-12T16:24:00Z">
              <w:r w:rsidRPr="002C0BF6">
                <w:rPr>
                  <w:rFonts w:ascii="Arial" w:hAnsi="Arial" w:cs="Arial"/>
                  <w:sz w:val="20"/>
                  <w:szCs w:val="20"/>
                </w:rPr>
                <w:t>T</w:t>
              </w:r>
            </w:ins>
            <w:del w:id="394" w:author="Beverley Bahlmann" w:date="2012-03-12T16:24:00Z">
              <w:r w:rsidR="005B163F" w:rsidRPr="002C0BF6" w:rsidDel="00AF00F3">
                <w:rPr>
                  <w:rFonts w:ascii="Arial" w:hAnsi="Arial" w:cs="Arial"/>
                  <w:sz w:val="20"/>
                  <w:szCs w:val="20"/>
                </w:rPr>
                <w:delText>t</w:delText>
              </w:r>
            </w:del>
            <w:r w:rsidR="00EC69F0" w:rsidRPr="002C0BF6">
              <w:rPr>
                <w:rFonts w:ascii="Arial" w:hAnsi="Arial" w:cs="Arial"/>
                <w:sz w:val="20"/>
                <w:szCs w:val="20"/>
              </w:rPr>
              <w:t>he information system, including the related business processes, and communication of emissions reporting roles and responsibilities and significant matters relating to emissions reporting</w:t>
            </w:r>
            <w:del w:id="395" w:author="Beverley Bahlmann" w:date="2012-04-02T10:56:00Z">
              <w:r w:rsidR="005B163F" w:rsidRPr="002C0BF6" w:rsidDel="009416C7">
                <w:rPr>
                  <w:rFonts w:ascii="Arial" w:hAnsi="Arial" w:cs="Arial"/>
                  <w:sz w:val="20"/>
                  <w:szCs w:val="20"/>
                </w:rPr>
                <w:delText>,</w:delText>
              </w:r>
            </w:del>
            <w:ins w:id="396" w:author="Beverley Bahlmann" w:date="2012-04-02T10:56:00Z">
              <w:r w:rsidR="009416C7" w:rsidRPr="002C0BF6">
                <w:rPr>
                  <w:rFonts w:ascii="Arial" w:hAnsi="Arial" w:cs="Arial"/>
                  <w:sz w:val="20"/>
                  <w:szCs w:val="20"/>
                </w:rPr>
                <w:t>;</w:t>
              </w:r>
            </w:ins>
            <w:r w:rsidR="00114218" w:rsidRPr="002C0BF6">
              <w:rPr>
                <w:rFonts w:ascii="Arial" w:hAnsi="Arial" w:cs="Arial"/>
                <w:sz w:val="20"/>
                <w:szCs w:val="20"/>
              </w:rPr>
              <w:t xml:space="preserve"> and</w:t>
            </w:r>
          </w:p>
          <w:p w:rsidR="00EC69F0" w:rsidRPr="002C0BF6" w:rsidRDefault="00AF00F3" w:rsidP="00745241">
            <w:pPr>
              <w:pStyle w:val="IFACNumberedPara"/>
              <w:keepLines/>
              <w:numPr>
                <w:ilvl w:val="0"/>
                <w:numId w:val="71"/>
              </w:numPr>
              <w:tabs>
                <w:tab w:val="clear" w:pos="720"/>
              </w:tabs>
              <w:ind w:left="1123" w:hanging="547"/>
              <w:rPr>
                <w:rFonts w:ascii="Arial" w:hAnsi="Arial" w:cs="Arial"/>
                <w:sz w:val="20"/>
                <w:szCs w:val="20"/>
              </w:rPr>
            </w:pPr>
            <w:ins w:id="397" w:author="Beverley Bahlmann" w:date="2012-03-12T16:24:00Z">
              <w:r w:rsidRPr="002C0BF6">
                <w:rPr>
                  <w:rFonts w:ascii="Arial" w:hAnsi="Arial" w:cs="Arial"/>
                  <w:sz w:val="20"/>
                  <w:szCs w:val="20"/>
                </w:rPr>
                <w:t>T</w:t>
              </w:r>
            </w:ins>
            <w:del w:id="398" w:author="Beverley Bahlmann" w:date="2012-03-12T16:24:00Z">
              <w:r w:rsidR="00AA6F41" w:rsidRPr="002C0BF6" w:rsidDel="00AF00F3">
                <w:rPr>
                  <w:rFonts w:ascii="Arial" w:hAnsi="Arial" w:cs="Arial"/>
                  <w:sz w:val="20"/>
                  <w:szCs w:val="20"/>
                </w:rPr>
                <w:delText>t</w:delText>
              </w:r>
            </w:del>
            <w:r w:rsidR="00AA6F41" w:rsidRPr="002C0BF6">
              <w:rPr>
                <w:rFonts w:ascii="Arial" w:hAnsi="Arial" w:cs="Arial"/>
                <w:sz w:val="20"/>
                <w:szCs w:val="20"/>
              </w:rPr>
              <w:t>he results of the entity</w:t>
            </w:r>
            <w:r w:rsidR="00B23E35" w:rsidRPr="002C0BF6">
              <w:rPr>
                <w:rFonts w:ascii="Arial" w:hAnsi="Arial" w:cs="Arial"/>
                <w:sz w:val="20"/>
                <w:szCs w:val="20"/>
              </w:rPr>
              <w:t>’</w:t>
            </w:r>
            <w:r w:rsidR="00AA6F41" w:rsidRPr="002C0BF6">
              <w:rPr>
                <w:rFonts w:ascii="Arial" w:hAnsi="Arial" w:cs="Arial"/>
                <w:sz w:val="20"/>
                <w:szCs w:val="20"/>
              </w:rPr>
              <w:t>s risk assessment process</w:t>
            </w:r>
            <w:r w:rsidR="00C17421" w:rsidRPr="002C0BF6">
              <w:rPr>
                <w:rFonts w:ascii="Arial" w:hAnsi="Arial" w:cs="Arial"/>
                <w:sz w:val="20"/>
                <w:szCs w:val="20"/>
              </w:rPr>
              <w:t>.</w:t>
            </w:r>
            <w:r w:rsidR="0070053D" w:rsidRPr="002C0BF6">
              <w:rPr>
                <w:rFonts w:ascii="Arial" w:hAnsi="Arial" w:cs="Arial"/>
                <w:sz w:val="20"/>
                <w:szCs w:val="20"/>
              </w:rPr>
              <w:t xml:space="preserve"> </w:t>
            </w:r>
          </w:p>
        </w:tc>
        <w:tc>
          <w:tcPr>
            <w:tcW w:w="4770" w:type="dxa"/>
          </w:tcPr>
          <w:p w:rsidR="00114218" w:rsidRPr="002C0BF6" w:rsidRDefault="00213870" w:rsidP="00745241">
            <w:pPr>
              <w:pStyle w:val="IFACNumberedPara"/>
              <w:keepLines/>
              <w:tabs>
                <w:tab w:val="clear" w:pos="720"/>
              </w:tabs>
              <w:ind w:left="576"/>
              <w:rPr>
                <w:rFonts w:ascii="Arial" w:hAnsi="Arial" w:cs="Arial"/>
                <w:sz w:val="20"/>
                <w:szCs w:val="20"/>
              </w:rPr>
            </w:pPr>
            <w:r w:rsidRPr="002C0BF6">
              <w:rPr>
                <w:rFonts w:ascii="Arial" w:hAnsi="Arial" w:cs="Arial"/>
                <w:sz w:val="20"/>
                <w:szCs w:val="20"/>
              </w:rPr>
              <w:t>2</w:t>
            </w:r>
            <w:ins w:id="399" w:author="Beverley Bahlmann" w:date="2012-03-22T15:49:00Z">
              <w:r w:rsidR="00A419A0" w:rsidRPr="002C0BF6">
                <w:rPr>
                  <w:rFonts w:ascii="Arial" w:hAnsi="Arial" w:cs="Arial"/>
                  <w:sz w:val="20"/>
                  <w:szCs w:val="20"/>
                </w:rPr>
                <w:t>5</w:t>
              </w:r>
            </w:ins>
            <w:del w:id="400" w:author="Beverley Bahlmann" w:date="2012-03-13T07:58:00Z">
              <w:r w:rsidRPr="002C0BF6" w:rsidDel="00BC6609">
                <w:rPr>
                  <w:rFonts w:ascii="Arial" w:hAnsi="Arial" w:cs="Arial"/>
                  <w:sz w:val="20"/>
                  <w:szCs w:val="20"/>
                </w:rPr>
                <w:delText>3</w:delText>
              </w:r>
            </w:del>
            <w:r w:rsidR="00EB5F25" w:rsidRPr="002C0BF6">
              <w:rPr>
                <w:rFonts w:ascii="Arial" w:hAnsi="Arial" w:cs="Arial"/>
                <w:sz w:val="20"/>
                <w:szCs w:val="20"/>
              </w:rPr>
              <w:t>R</w:t>
            </w:r>
            <w:r w:rsidR="00114218" w:rsidRPr="002C0BF6">
              <w:rPr>
                <w:rFonts w:ascii="Arial" w:hAnsi="Arial" w:cs="Arial"/>
                <w:sz w:val="20"/>
                <w:szCs w:val="20"/>
              </w:rPr>
              <w:t>.</w:t>
            </w:r>
            <w:r w:rsidR="00114218" w:rsidRPr="002C0BF6">
              <w:rPr>
                <w:rFonts w:ascii="Arial" w:hAnsi="Arial" w:cs="Arial"/>
                <w:sz w:val="20"/>
                <w:szCs w:val="20"/>
              </w:rPr>
              <w:tab/>
              <w:t>The practitioner shall obtain an understanding of the following components of the entity</w:t>
            </w:r>
            <w:r w:rsidR="00B23E35" w:rsidRPr="002C0BF6">
              <w:rPr>
                <w:rFonts w:ascii="Arial" w:hAnsi="Arial" w:cs="Arial"/>
                <w:sz w:val="20"/>
                <w:szCs w:val="20"/>
              </w:rPr>
              <w:t>’</w:t>
            </w:r>
            <w:r w:rsidR="00114218" w:rsidRPr="002C0BF6">
              <w:rPr>
                <w:rFonts w:ascii="Arial" w:hAnsi="Arial" w:cs="Arial"/>
                <w:sz w:val="20"/>
                <w:szCs w:val="20"/>
              </w:rPr>
              <w:t xml:space="preserve">s internal control </w:t>
            </w:r>
            <w:r w:rsidR="0070053D" w:rsidRPr="002C0BF6">
              <w:rPr>
                <w:rFonts w:ascii="Arial" w:hAnsi="Arial" w:cs="Arial"/>
                <w:sz w:val="20"/>
                <w:szCs w:val="20"/>
              </w:rPr>
              <w:t xml:space="preserve">relevant to emissions quantification and reporting </w:t>
            </w:r>
            <w:r w:rsidR="00114218" w:rsidRPr="002C0BF6">
              <w:rPr>
                <w:rFonts w:ascii="Arial" w:hAnsi="Arial" w:cs="Arial"/>
                <w:sz w:val="20"/>
                <w:szCs w:val="20"/>
              </w:rPr>
              <w:t xml:space="preserve">as </w:t>
            </w:r>
            <w:r w:rsidR="00EE7AA1" w:rsidRPr="002C0BF6">
              <w:rPr>
                <w:rFonts w:ascii="Arial" w:hAnsi="Arial" w:cs="Arial"/>
                <w:sz w:val="20"/>
                <w:szCs w:val="20"/>
              </w:rPr>
              <w:t>the basis for identifying and assessing risks of material misstatement</w:t>
            </w:r>
            <w:r w:rsidR="00114218" w:rsidRPr="002C0BF6">
              <w:rPr>
                <w:rFonts w:ascii="Arial" w:hAnsi="Arial" w:cs="Arial"/>
                <w:sz w:val="20"/>
                <w:szCs w:val="20"/>
              </w:rPr>
              <w:t>:</w:t>
            </w:r>
            <w:r w:rsidR="00114218" w:rsidRPr="002C0BF6">
              <w:rPr>
                <w:rFonts w:ascii="Arial" w:hAnsi="Arial" w:cs="Arial"/>
                <w:kern w:val="0"/>
                <w:sz w:val="20"/>
                <w:szCs w:val="20"/>
                <w:lang w:bidi="ar-SA"/>
              </w:rPr>
              <w:t xml:space="preserve"> (Ref: Para. </w:t>
            </w:r>
            <w:ins w:id="401" w:author="Beverley Bahlmann" w:date="2012-04-02T10:53:00Z">
              <w:r w:rsidR="009416C7" w:rsidRPr="002C0BF6">
                <w:rPr>
                  <w:rFonts w:ascii="Arial" w:hAnsi="Arial" w:cs="Arial"/>
                  <w:kern w:val="0"/>
                  <w:sz w:val="20"/>
                  <w:szCs w:val="20"/>
                  <w:lang w:bidi="ar-SA"/>
                </w:rPr>
                <w:t>A52</w:t>
              </w:r>
              <w:r w:rsidR="009416C7" w:rsidRPr="002C0BF6">
                <w:rPr>
                  <w:rFonts w:ascii="Arial" w:hAnsi="Arial" w:cs="Arial"/>
                  <w:sz w:val="20"/>
                  <w:szCs w:val="20"/>
                </w:rPr>
                <w:t>–A53,</w:t>
              </w:r>
              <w:r w:rsidR="009416C7" w:rsidRPr="002C0BF6">
                <w:rPr>
                  <w:rFonts w:ascii="Arial" w:hAnsi="Arial" w:cs="Arial"/>
                  <w:i/>
                  <w:sz w:val="20"/>
                  <w:szCs w:val="20"/>
                </w:rPr>
                <w:t xml:space="preserve"> </w:t>
              </w:r>
            </w:ins>
            <w:del w:id="402" w:author="Beverley Bahlmann" w:date="2012-03-13T12:03:00Z">
              <w:r w:rsidR="00114218" w:rsidRPr="002C0BF6" w:rsidDel="00274A82">
                <w:rPr>
                  <w:rFonts w:ascii="Arial" w:hAnsi="Arial" w:cs="Arial"/>
                  <w:kern w:val="0"/>
                  <w:sz w:val="20"/>
                  <w:szCs w:val="20"/>
                  <w:lang w:bidi="ar-SA"/>
                </w:rPr>
                <w:delText>A5</w:delText>
              </w:r>
              <w:r w:rsidR="00131754" w:rsidRPr="002C0BF6" w:rsidDel="00274A82">
                <w:rPr>
                  <w:rFonts w:ascii="Arial" w:hAnsi="Arial" w:cs="Arial"/>
                  <w:kern w:val="0"/>
                  <w:sz w:val="20"/>
                  <w:szCs w:val="20"/>
                  <w:lang w:bidi="ar-SA"/>
                </w:rPr>
                <w:delText>7</w:delText>
              </w:r>
            </w:del>
            <w:del w:id="403" w:author="Beverley Bahlmann" w:date="2012-03-13T08:53:00Z">
              <w:r w:rsidR="00EC2B5F" w:rsidRPr="002C0BF6" w:rsidDel="00724F5E">
                <w:rPr>
                  <w:rFonts w:ascii="Arial" w:hAnsi="Arial" w:cs="Arial"/>
                  <w:kern w:val="0"/>
                  <w:sz w:val="20"/>
                  <w:szCs w:val="20"/>
                  <w:lang w:bidi="ar-SA"/>
                </w:rPr>
                <w:delText>–</w:delText>
              </w:r>
            </w:del>
            <w:r w:rsidR="00607627" w:rsidRPr="002C0BF6">
              <w:rPr>
                <w:rFonts w:ascii="Arial" w:hAnsi="Arial" w:cs="Arial"/>
                <w:kern w:val="0"/>
                <w:sz w:val="20"/>
                <w:szCs w:val="20"/>
                <w:lang w:bidi="ar-SA"/>
              </w:rPr>
              <w:t>A</w:t>
            </w:r>
            <w:ins w:id="404" w:author="Beverley Bahlmann" w:date="2012-03-27T13:58:00Z">
              <w:r w:rsidR="00286973" w:rsidRPr="002C0BF6">
                <w:rPr>
                  <w:rFonts w:ascii="Arial" w:hAnsi="Arial" w:cs="Arial"/>
                  <w:kern w:val="0"/>
                  <w:sz w:val="20"/>
                  <w:szCs w:val="20"/>
                  <w:lang w:bidi="ar-SA"/>
                </w:rPr>
                <w:t>70</w:t>
              </w:r>
            </w:ins>
            <w:del w:id="405" w:author="Beverley Bahlmann" w:date="2012-03-13T16:21:00Z">
              <w:r w:rsidR="00C769B9" w:rsidRPr="002C0BF6" w:rsidDel="00B519E7">
                <w:rPr>
                  <w:rFonts w:ascii="Arial" w:hAnsi="Arial" w:cs="Arial"/>
                  <w:kern w:val="0"/>
                  <w:sz w:val="20"/>
                  <w:szCs w:val="20"/>
                  <w:lang w:bidi="ar-SA"/>
                </w:rPr>
                <w:delText>5</w:delText>
              </w:r>
              <w:r w:rsidR="00565AE1" w:rsidRPr="002C0BF6" w:rsidDel="00B519E7">
                <w:rPr>
                  <w:rFonts w:ascii="Arial" w:hAnsi="Arial" w:cs="Arial"/>
                  <w:kern w:val="0"/>
                  <w:sz w:val="20"/>
                  <w:szCs w:val="20"/>
                  <w:lang w:bidi="ar-SA"/>
                </w:rPr>
                <w:delText>8</w:delText>
              </w:r>
            </w:del>
            <w:r w:rsidR="00114218" w:rsidRPr="002C0BF6">
              <w:rPr>
                <w:rFonts w:ascii="Arial" w:hAnsi="Arial" w:cs="Arial"/>
                <w:kern w:val="0"/>
                <w:sz w:val="20"/>
                <w:szCs w:val="20"/>
                <w:lang w:bidi="ar-SA"/>
              </w:rPr>
              <w:t>)</w:t>
            </w:r>
            <w:r w:rsidRPr="002C0BF6">
              <w:rPr>
                <w:rFonts w:ascii="Arial" w:hAnsi="Arial" w:cs="Arial"/>
                <w:sz w:val="20"/>
                <w:szCs w:val="20"/>
              </w:rPr>
              <w:t xml:space="preserve"> </w:t>
            </w:r>
          </w:p>
          <w:p w:rsidR="00114218" w:rsidRPr="002C0BF6" w:rsidRDefault="00114218" w:rsidP="00745241">
            <w:pPr>
              <w:pStyle w:val="IFACNumberedPara"/>
              <w:keepLines/>
              <w:tabs>
                <w:tab w:val="clear" w:pos="720"/>
              </w:tabs>
              <w:ind w:left="1123"/>
              <w:rPr>
                <w:rFonts w:ascii="Arial" w:hAnsi="Arial" w:cs="Arial"/>
                <w:sz w:val="20"/>
                <w:szCs w:val="20"/>
              </w:rPr>
            </w:pPr>
            <w:r w:rsidRPr="002C0BF6">
              <w:rPr>
                <w:rFonts w:ascii="Arial" w:hAnsi="Arial" w:cs="Arial"/>
                <w:sz w:val="20"/>
                <w:szCs w:val="20"/>
              </w:rPr>
              <w:t xml:space="preserve">(a) </w:t>
            </w:r>
            <w:r w:rsidRPr="002C0BF6">
              <w:rPr>
                <w:rFonts w:ascii="Arial" w:hAnsi="Arial" w:cs="Arial"/>
                <w:sz w:val="20"/>
                <w:szCs w:val="20"/>
              </w:rPr>
              <w:tab/>
              <w:t>The control environment;</w:t>
            </w:r>
          </w:p>
          <w:p w:rsidR="00114218" w:rsidRPr="002C0BF6" w:rsidRDefault="00114218" w:rsidP="00745241">
            <w:pPr>
              <w:pStyle w:val="IFACNumberedPara"/>
              <w:keepLines/>
              <w:tabs>
                <w:tab w:val="clear" w:pos="720"/>
              </w:tabs>
              <w:ind w:left="1123"/>
              <w:rPr>
                <w:rFonts w:ascii="Arial" w:hAnsi="Arial" w:cs="Arial"/>
                <w:spacing w:val="-4"/>
                <w:sz w:val="20"/>
                <w:szCs w:val="20"/>
              </w:rPr>
            </w:pPr>
            <w:r w:rsidRPr="002C0BF6">
              <w:rPr>
                <w:rFonts w:ascii="Arial" w:hAnsi="Arial" w:cs="Arial"/>
                <w:sz w:val="20"/>
                <w:szCs w:val="20"/>
              </w:rPr>
              <w:t>(</w:t>
            </w:r>
            <w:r w:rsidR="008E4F23" w:rsidRPr="002C0BF6">
              <w:rPr>
                <w:rFonts w:ascii="Arial" w:hAnsi="Arial" w:cs="Arial"/>
                <w:sz w:val="20"/>
                <w:szCs w:val="20"/>
              </w:rPr>
              <w:t>b</w:t>
            </w:r>
            <w:r w:rsidRPr="002C0BF6">
              <w:rPr>
                <w:rFonts w:ascii="Arial" w:hAnsi="Arial" w:cs="Arial"/>
                <w:sz w:val="20"/>
                <w:szCs w:val="20"/>
              </w:rPr>
              <w:t xml:space="preserve">) </w:t>
            </w:r>
            <w:r w:rsidRPr="002C0BF6">
              <w:rPr>
                <w:rFonts w:ascii="Arial" w:hAnsi="Arial" w:cs="Arial"/>
                <w:sz w:val="20"/>
                <w:szCs w:val="20"/>
              </w:rPr>
              <w:tab/>
            </w:r>
            <w:r w:rsidRPr="002C0BF6">
              <w:rPr>
                <w:rFonts w:ascii="Arial" w:hAnsi="Arial" w:cs="Arial"/>
                <w:spacing w:val="-4"/>
                <w:sz w:val="20"/>
                <w:szCs w:val="20"/>
              </w:rPr>
              <w:t>The information system, including the related business processes, and communication of emissions reporting roles and responsibilities and significant matters relating to emissions reporting;</w:t>
            </w:r>
          </w:p>
          <w:p w:rsidR="008E4F23" w:rsidRPr="002C0BF6" w:rsidRDefault="008E4F23" w:rsidP="00745241">
            <w:pPr>
              <w:pStyle w:val="IFACNumberedPara"/>
              <w:keepLines/>
              <w:tabs>
                <w:tab w:val="clear" w:pos="720"/>
              </w:tabs>
              <w:ind w:left="1123"/>
              <w:rPr>
                <w:rFonts w:ascii="Arial" w:hAnsi="Arial" w:cs="Arial"/>
                <w:sz w:val="20"/>
                <w:szCs w:val="20"/>
              </w:rPr>
            </w:pPr>
            <w:r w:rsidRPr="002C0BF6">
              <w:rPr>
                <w:rFonts w:ascii="Arial" w:hAnsi="Arial" w:cs="Arial"/>
                <w:sz w:val="20"/>
                <w:szCs w:val="20"/>
              </w:rPr>
              <w:t xml:space="preserve">(c) </w:t>
            </w:r>
            <w:r w:rsidRPr="002C0BF6">
              <w:rPr>
                <w:rFonts w:ascii="Arial" w:hAnsi="Arial" w:cs="Arial"/>
                <w:sz w:val="20"/>
                <w:szCs w:val="20"/>
              </w:rPr>
              <w:tab/>
              <w:t>The entity’s risk assessment process;</w:t>
            </w:r>
          </w:p>
          <w:p w:rsidR="00114218" w:rsidRPr="002C0BF6" w:rsidRDefault="00114218" w:rsidP="00745241">
            <w:pPr>
              <w:pStyle w:val="IFACNumberedPara"/>
              <w:keepLines/>
              <w:tabs>
                <w:tab w:val="clear" w:pos="720"/>
              </w:tabs>
              <w:ind w:left="1123"/>
              <w:rPr>
                <w:rFonts w:ascii="Arial" w:hAnsi="Arial" w:cs="Arial"/>
                <w:sz w:val="20"/>
                <w:szCs w:val="20"/>
              </w:rPr>
            </w:pPr>
            <w:r w:rsidRPr="002C0BF6">
              <w:rPr>
                <w:rFonts w:ascii="Arial" w:hAnsi="Arial" w:cs="Arial"/>
                <w:sz w:val="20"/>
                <w:szCs w:val="20"/>
              </w:rPr>
              <w:t xml:space="preserve">(d) </w:t>
            </w:r>
            <w:r w:rsidRPr="002C0BF6">
              <w:rPr>
                <w:rFonts w:ascii="Arial" w:hAnsi="Arial" w:cs="Arial"/>
                <w:sz w:val="20"/>
                <w:szCs w:val="20"/>
              </w:rPr>
              <w:tab/>
              <w:t xml:space="preserve">Control activities relevant to the engagement, being those the </w:t>
            </w:r>
            <w:r w:rsidRPr="002C0BF6">
              <w:rPr>
                <w:rFonts w:ascii="Arial" w:hAnsi="Arial" w:cs="Arial"/>
                <w:sz w:val="20"/>
                <w:szCs w:val="20"/>
              </w:rPr>
              <w:lastRenderedPageBreak/>
              <w:t xml:space="preserve">practitioner judges it necessary to understand in order to assess the risks of material misstatement at the assertion level and design further procedures responsive to assessed risks. An assurance engagement does not require an understanding of all the control activities related to each significant type of emission and disclosure in the GHG statement or to every assertion relevant to them; and </w:t>
            </w:r>
            <w:r w:rsidRPr="002C0BF6">
              <w:rPr>
                <w:rFonts w:ascii="Arial" w:hAnsi="Arial" w:cs="Arial"/>
                <w:kern w:val="0"/>
                <w:sz w:val="20"/>
                <w:szCs w:val="20"/>
                <w:lang w:bidi="ar-SA"/>
              </w:rPr>
              <w:t>(Ref: Para. A</w:t>
            </w:r>
            <w:ins w:id="406" w:author="Beverley Bahlmann" w:date="2012-03-27T14:02:00Z">
              <w:r w:rsidR="00E21391" w:rsidRPr="002C0BF6">
                <w:rPr>
                  <w:rFonts w:ascii="Arial" w:hAnsi="Arial" w:cs="Arial"/>
                  <w:kern w:val="0"/>
                  <w:sz w:val="20"/>
                  <w:szCs w:val="20"/>
                  <w:lang w:bidi="ar-SA"/>
                </w:rPr>
                <w:t>71</w:t>
              </w:r>
            </w:ins>
            <w:del w:id="407" w:author="Beverley Bahlmann" w:date="2012-03-13T16:22:00Z">
              <w:r w:rsidR="00BF1327" w:rsidRPr="002C0BF6" w:rsidDel="00B519E7">
                <w:rPr>
                  <w:rFonts w:ascii="Arial" w:hAnsi="Arial" w:cs="Arial"/>
                  <w:kern w:val="0"/>
                  <w:sz w:val="20"/>
                  <w:szCs w:val="20"/>
                  <w:lang w:bidi="ar-SA"/>
                </w:rPr>
                <w:delText>5</w:delText>
              </w:r>
              <w:r w:rsidR="0038373A" w:rsidRPr="002C0BF6" w:rsidDel="00B519E7">
                <w:rPr>
                  <w:rFonts w:ascii="Arial" w:hAnsi="Arial" w:cs="Arial"/>
                  <w:kern w:val="0"/>
                  <w:sz w:val="20"/>
                  <w:szCs w:val="20"/>
                  <w:lang w:bidi="ar-SA"/>
                </w:rPr>
                <w:delText>9</w:delText>
              </w:r>
            </w:del>
            <w:r w:rsidR="00BF1327" w:rsidRPr="002C0BF6">
              <w:rPr>
                <w:rFonts w:ascii="Arial" w:hAnsi="Arial" w:cs="Arial"/>
                <w:kern w:val="0"/>
                <w:sz w:val="20"/>
                <w:szCs w:val="20"/>
                <w:lang w:bidi="ar-SA"/>
              </w:rPr>
              <w:t>–A</w:t>
            </w:r>
            <w:ins w:id="408" w:author="Beverley Bahlmann" w:date="2012-03-27T14:02:00Z">
              <w:r w:rsidR="00E21391" w:rsidRPr="002C0BF6">
                <w:rPr>
                  <w:rFonts w:ascii="Arial" w:hAnsi="Arial" w:cs="Arial"/>
                  <w:kern w:val="0"/>
                  <w:sz w:val="20"/>
                  <w:szCs w:val="20"/>
                  <w:lang w:bidi="ar-SA"/>
                </w:rPr>
                <w:t>72</w:t>
              </w:r>
            </w:ins>
            <w:del w:id="409" w:author="Beverley Bahlmann" w:date="2012-03-13T16:22:00Z">
              <w:r w:rsidR="0038373A" w:rsidRPr="002C0BF6" w:rsidDel="00B519E7">
                <w:rPr>
                  <w:rFonts w:ascii="Arial" w:hAnsi="Arial" w:cs="Arial"/>
                  <w:kern w:val="0"/>
                  <w:sz w:val="20"/>
                  <w:szCs w:val="20"/>
                  <w:lang w:bidi="ar-SA"/>
                </w:rPr>
                <w:delText>60</w:delText>
              </w:r>
            </w:del>
            <w:r w:rsidRPr="002C0BF6">
              <w:rPr>
                <w:rFonts w:ascii="Arial" w:hAnsi="Arial" w:cs="Arial"/>
                <w:kern w:val="0"/>
                <w:sz w:val="20"/>
                <w:szCs w:val="20"/>
                <w:lang w:bidi="ar-SA"/>
              </w:rPr>
              <w:t>)</w:t>
            </w:r>
          </w:p>
          <w:p w:rsidR="006105AB" w:rsidRPr="002C0BF6" w:rsidRDefault="00114218" w:rsidP="00745241">
            <w:pPr>
              <w:pStyle w:val="IFACNumberedPara"/>
              <w:keepLines/>
              <w:tabs>
                <w:tab w:val="clear" w:pos="720"/>
              </w:tabs>
              <w:spacing w:after="120"/>
              <w:ind w:left="1123"/>
              <w:rPr>
                <w:rFonts w:ascii="Arial" w:hAnsi="Arial" w:cs="Arial"/>
                <w:sz w:val="20"/>
                <w:szCs w:val="20"/>
              </w:rPr>
            </w:pPr>
            <w:r w:rsidRPr="002C0BF6">
              <w:rPr>
                <w:rFonts w:ascii="Arial" w:hAnsi="Arial" w:cs="Arial"/>
                <w:sz w:val="20"/>
                <w:szCs w:val="20"/>
              </w:rPr>
              <w:t xml:space="preserve">(e) </w:t>
            </w:r>
            <w:r w:rsidRPr="002C0BF6">
              <w:rPr>
                <w:rFonts w:ascii="Arial" w:hAnsi="Arial" w:cs="Arial"/>
                <w:sz w:val="20"/>
                <w:szCs w:val="20"/>
              </w:rPr>
              <w:tab/>
              <w:t>Monitoring of controls.</w:t>
            </w:r>
          </w:p>
        </w:tc>
      </w:tr>
      <w:tr w:rsidR="00BB6802" w:rsidRPr="002C0BF6" w:rsidTr="00F62CDB">
        <w:tc>
          <w:tcPr>
            <w:tcW w:w="4770" w:type="dxa"/>
            <w:tcBorders>
              <w:top w:val="single" w:sz="4" w:space="0" w:color="auto"/>
              <w:left w:val="single" w:sz="4" w:space="0" w:color="auto"/>
              <w:bottom w:val="single" w:sz="4" w:space="0" w:color="auto"/>
              <w:right w:val="single" w:sz="4" w:space="0" w:color="auto"/>
            </w:tcBorders>
          </w:tcPr>
          <w:p w:rsidR="00BB6802" w:rsidRPr="002C0BF6" w:rsidRDefault="00BB6802" w:rsidP="00745241">
            <w:pPr>
              <w:pStyle w:val="IFACNumberedPara"/>
              <w:keepLines/>
              <w:tabs>
                <w:tab w:val="clear" w:pos="720"/>
              </w:tabs>
              <w:ind w:left="522" w:hanging="500"/>
              <w:rPr>
                <w:rFonts w:ascii="Arial" w:hAnsi="Arial" w:cs="Arial"/>
                <w:sz w:val="20"/>
                <w:szCs w:val="20"/>
              </w:rPr>
            </w:pPr>
          </w:p>
        </w:tc>
        <w:tc>
          <w:tcPr>
            <w:tcW w:w="4770" w:type="dxa"/>
            <w:tcBorders>
              <w:top w:val="single" w:sz="4" w:space="0" w:color="auto"/>
              <w:left w:val="single" w:sz="4" w:space="0" w:color="auto"/>
              <w:bottom w:val="single" w:sz="4" w:space="0" w:color="auto"/>
              <w:right w:val="single" w:sz="4" w:space="0" w:color="auto"/>
            </w:tcBorders>
          </w:tcPr>
          <w:p w:rsidR="00BB6802" w:rsidRPr="002C0BF6" w:rsidRDefault="00213870" w:rsidP="00745241">
            <w:pPr>
              <w:pStyle w:val="IFACNumberedPara"/>
              <w:keepLines/>
              <w:tabs>
                <w:tab w:val="clear" w:pos="720"/>
              </w:tabs>
              <w:spacing w:after="120"/>
              <w:ind w:left="576"/>
              <w:rPr>
                <w:rFonts w:ascii="Arial" w:hAnsi="Arial" w:cs="Arial"/>
                <w:sz w:val="20"/>
                <w:szCs w:val="20"/>
              </w:rPr>
            </w:pPr>
            <w:r w:rsidRPr="002C0BF6">
              <w:rPr>
                <w:rFonts w:ascii="Arial" w:hAnsi="Arial" w:cs="Arial"/>
                <w:sz w:val="20"/>
                <w:szCs w:val="20"/>
              </w:rPr>
              <w:t>2</w:t>
            </w:r>
            <w:ins w:id="410" w:author="Beverley Bahlmann" w:date="2012-03-22T15:49:00Z">
              <w:r w:rsidR="00A419A0" w:rsidRPr="002C0BF6">
                <w:rPr>
                  <w:rFonts w:ascii="Arial" w:hAnsi="Arial" w:cs="Arial"/>
                  <w:sz w:val="20"/>
                  <w:szCs w:val="20"/>
                </w:rPr>
                <w:t>6</w:t>
              </w:r>
            </w:ins>
            <w:del w:id="411" w:author="Beverley Bahlmann" w:date="2012-03-13T07:58:00Z">
              <w:r w:rsidRPr="002C0BF6" w:rsidDel="00BC6609">
                <w:rPr>
                  <w:rFonts w:ascii="Arial" w:hAnsi="Arial" w:cs="Arial"/>
                  <w:sz w:val="20"/>
                  <w:szCs w:val="20"/>
                </w:rPr>
                <w:delText>4</w:delText>
              </w:r>
            </w:del>
            <w:r w:rsidR="00BB6802" w:rsidRPr="002C0BF6">
              <w:rPr>
                <w:rFonts w:ascii="Arial" w:hAnsi="Arial" w:cs="Arial"/>
                <w:sz w:val="20"/>
                <w:szCs w:val="20"/>
              </w:rPr>
              <w:t>R.</w:t>
            </w:r>
            <w:r w:rsidR="00BB6802" w:rsidRPr="002C0BF6">
              <w:rPr>
                <w:rFonts w:ascii="Arial" w:hAnsi="Arial" w:cs="Arial"/>
                <w:sz w:val="20"/>
                <w:szCs w:val="20"/>
              </w:rPr>
              <w:tab/>
              <w:t>When obtaining the understanding required by paragraph</w:t>
            </w:r>
            <w:r w:rsidR="00711B80" w:rsidRPr="002C0BF6">
              <w:rPr>
                <w:rFonts w:ascii="Arial" w:hAnsi="Arial" w:cs="Arial"/>
                <w:sz w:val="20"/>
                <w:szCs w:val="20"/>
              </w:rPr>
              <w:t xml:space="preserve"> 2</w:t>
            </w:r>
            <w:ins w:id="412" w:author="Beverley Bahlmann" w:date="2012-03-27T14:02:00Z">
              <w:r w:rsidR="00E21391" w:rsidRPr="002C0BF6">
                <w:rPr>
                  <w:rFonts w:ascii="Arial" w:hAnsi="Arial" w:cs="Arial"/>
                  <w:sz w:val="20"/>
                  <w:szCs w:val="20"/>
                </w:rPr>
                <w:t>5</w:t>
              </w:r>
            </w:ins>
            <w:del w:id="413" w:author="Beverley Bahlmann" w:date="2012-03-13T16:22:00Z">
              <w:r w:rsidR="00711B80" w:rsidRPr="002C0BF6" w:rsidDel="00B519E7">
                <w:rPr>
                  <w:rFonts w:ascii="Arial" w:hAnsi="Arial" w:cs="Arial"/>
                  <w:sz w:val="20"/>
                  <w:szCs w:val="20"/>
                </w:rPr>
                <w:delText>3</w:delText>
              </w:r>
            </w:del>
            <w:r w:rsidR="00711B80" w:rsidRPr="002C0BF6">
              <w:rPr>
                <w:rFonts w:ascii="Arial" w:hAnsi="Arial" w:cs="Arial"/>
                <w:sz w:val="20"/>
                <w:szCs w:val="20"/>
              </w:rPr>
              <w:t>R</w:t>
            </w:r>
            <w:r w:rsidR="00BB6802" w:rsidRPr="002C0BF6">
              <w:rPr>
                <w:rFonts w:ascii="Arial" w:hAnsi="Arial" w:cs="Arial"/>
                <w:sz w:val="20"/>
                <w:szCs w:val="20"/>
              </w:rPr>
              <w:t>, the practitioner shall evaluate the design of controls and determine whether they have been implemented by performing procedures in addition to inquiry of the entity’s personnel.</w:t>
            </w:r>
            <w:r w:rsidRPr="002C0BF6">
              <w:rPr>
                <w:rFonts w:ascii="Arial" w:hAnsi="Arial" w:cs="Arial"/>
                <w:sz w:val="20"/>
                <w:szCs w:val="20"/>
              </w:rPr>
              <w:t xml:space="preserve"> </w:t>
            </w:r>
            <w:del w:id="414" w:author="Beverley Bahlmann" w:date="2012-03-12T16:31:00Z">
              <w:r w:rsidRPr="002C0BF6" w:rsidDel="00BF050D">
                <w:rPr>
                  <w:rFonts w:ascii="Arial" w:hAnsi="Arial" w:cs="Arial"/>
                  <w:sz w:val="20"/>
                  <w:szCs w:val="20"/>
                </w:rPr>
                <w:delText>[Previously para 23R]</w:delText>
              </w:r>
            </w:del>
            <w:ins w:id="415" w:author="Beverley Bahlmann" w:date="2012-04-02T10:54:00Z">
              <w:r w:rsidR="009416C7" w:rsidRPr="002C0BF6">
                <w:rPr>
                  <w:rFonts w:ascii="Arial" w:hAnsi="Arial" w:cs="Arial"/>
                  <w:kern w:val="0"/>
                  <w:sz w:val="20"/>
                  <w:szCs w:val="20"/>
                  <w:lang w:bidi="ar-SA"/>
                </w:rPr>
                <w:t xml:space="preserve"> (Ref: Para. A52</w:t>
              </w:r>
              <w:r w:rsidR="009416C7" w:rsidRPr="002C0BF6">
                <w:rPr>
                  <w:rFonts w:ascii="Arial" w:hAnsi="Arial" w:cs="Arial"/>
                  <w:sz w:val="20"/>
                  <w:szCs w:val="20"/>
                </w:rPr>
                <w:t>–A53)</w:t>
              </w:r>
            </w:ins>
          </w:p>
        </w:tc>
      </w:tr>
    </w:tbl>
    <w:p w:rsidR="006A2895" w:rsidRPr="002C0BF6" w:rsidRDefault="00D60F74" w:rsidP="00745241">
      <w:pPr>
        <w:pStyle w:val="IFACHeading4"/>
        <w:rPr>
          <w:rFonts w:ascii="Arial" w:hAnsi="Arial" w:cs="Arial"/>
          <w:sz w:val="20"/>
          <w:szCs w:val="20"/>
        </w:rPr>
      </w:pPr>
      <w:ins w:id="416" w:author="Beverley Bahlmann" w:date="2012-03-13T19:52:00Z">
        <w:r w:rsidRPr="002C0BF6">
          <w:rPr>
            <w:rFonts w:ascii="Arial" w:hAnsi="Arial" w:cs="Arial"/>
            <w:sz w:val="20"/>
            <w:szCs w:val="20"/>
          </w:rPr>
          <w:t xml:space="preserve">Other </w:t>
        </w:r>
      </w:ins>
      <w:r w:rsidR="006A2895" w:rsidRPr="002C0BF6">
        <w:rPr>
          <w:rFonts w:ascii="Arial" w:hAnsi="Arial" w:cs="Arial"/>
          <w:sz w:val="20"/>
          <w:szCs w:val="20"/>
        </w:rPr>
        <w:t xml:space="preserve">Procedures to Obtain an Understanding </w:t>
      </w:r>
      <w:r w:rsidR="00B977E3" w:rsidRPr="002C0BF6">
        <w:rPr>
          <w:rFonts w:ascii="Arial" w:hAnsi="Arial" w:cs="Arial"/>
          <w:sz w:val="20"/>
          <w:szCs w:val="20"/>
        </w:rPr>
        <w:t>and</w:t>
      </w:r>
      <w:r w:rsidR="00B977E3" w:rsidRPr="002C0BF6">
        <w:rPr>
          <w:rFonts w:ascii="Arial" w:hAnsi="Arial" w:cs="Arial"/>
          <w:spacing w:val="-4"/>
          <w:sz w:val="20"/>
          <w:szCs w:val="20"/>
        </w:rPr>
        <w:t xml:space="preserve"> to Identify and Assess Risks</w:t>
      </w:r>
      <w:r w:rsidR="00C00DDF" w:rsidRPr="002C0BF6">
        <w:rPr>
          <w:rFonts w:ascii="Arial" w:hAnsi="Arial" w:cs="Arial"/>
          <w:sz w:val="20"/>
          <w:szCs w:val="20"/>
        </w:rPr>
        <w:t xml:space="preserve"> </w:t>
      </w:r>
      <w:r w:rsidR="00C00DDF" w:rsidRPr="002C0BF6">
        <w:rPr>
          <w:rFonts w:ascii="Arial" w:hAnsi="Arial" w:cs="Arial"/>
          <w:spacing w:val="-4"/>
          <w:sz w:val="20"/>
          <w:szCs w:val="20"/>
        </w:rPr>
        <w:t>of Material Misstatement</w:t>
      </w:r>
      <w:ins w:id="417" w:author="Beverley Bahlmann" w:date="2012-03-13T19:52:00Z">
        <w:r w:rsidRPr="002C0BF6">
          <w:rPr>
            <w:rFonts w:ascii="Arial" w:hAnsi="Arial" w:cs="Arial"/>
            <w:spacing w:val="-4"/>
            <w:sz w:val="20"/>
            <w:szCs w:val="20"/>
          </w:rPr>
          <w:t xml:space="preserve"> </w:t>
        </w:r>
      </w:ins>
    </w:p>
    <w:p w:rsidR="00E03511" w:rsidRPr="002C0BF6" w:rsidRDefault="009B1B82" w:rsidP="00745241">
      <w:pPr>
        <w:pStyle w:val="IFACNumberedPara"/>
        <w:tabs>
          <w:tab w:val="clear" w:pos="720"/>
        </w:tabs>
        <w:rPr>
          <w:rFonts w:ascii="Arial" w:hAnsi="Arial" w:cs="Arial"/>
          <w:kern w:val="0"/>
          <w:sz w:val="20"/>
          <w:szCs w:val="20"/>
          <w:lang w:bidi="ar-SA"/>
        </w:rPr>
      </w:pPr>
      <w:r w:rsidRPr="002C0BF6">
        <w:rPr>
          <w:rFonts w:ascii="Arial" w:hAnsi="Arial" w:cs="Arial"/>
          <w:kern w:val="0"/>
          <w:sz w:val="20"/>
          <w:szCs w:val="20"/>
          <w:lang w:bidi="ar-SA"/>
        </w:rPr>
        <w:t>2</w:t>
      </w:r>
      <w:ins w:id="418" w:author="Beverley Bahlmann" w:date="2012-03-22T15:49:00Z">
        <w:r w:rsidR="00A419A0" w:rsidRPr="002C0BF6">
          <w:rPr>
            <w:rFonts w:ascii="Arial" w:hAnsi="Arial" w:cs="Arial"/>
            <w:kern w:val="0"/>
            <w:sz w:val="20"/>
            <w:szCs w:val="20"/>
            <w:lang w:bidi="ar-SA"/>
          </w:rPr>
          <w:t>7</w:t>
        </w:r>
      </w:ins>
      <w:del w:id="419" w:author="Beverley Bahlmann" w:date="2012-03-22T15:49:00Z">
        <w:r w:rsidRPr="002C0BF6" w:rsidDel="00A419A0">
          <w:rPr>
            <w:rFonts w:ascii="Arial" w:hAnsi="Arial" w:cs="Arial"/>
            <w:kern w:val="0"/>
            <w:sz w:val="20"/>
            <w:szCs w:val="20"/>
            <w:lang w:bidi="ar-SA"/>
          </w:rPr>
          <w:delText>6</w:delText>
        </w:r>
      </w:del>
      <w:r w:rsidRPr="002C0BF6">
        <w:rPr>
          <w:rFonts w:ascii="Arial" w:hAnsi="Arial" w:cs="Arial"/>
          <w:kern w:val="0"/>
          <w:sz w:val="20"/>
          <w:szCs w:val="20"/>
          <w:lang w:bidi="ar-SA"/>
        </w:rPr>
        <w:t>.</w:t>
      </w:r>
      <w:r w:rsidRPr="002C0BF6">
        <w:rPr>
          <w:rFonts w:ascii="Arial" w:hAnsi="Arial" w:cs="Arial"/>
          <w:kern w:val="0"/>
          <w:sz w:val="20"/>
          <w:szCs w:val="20"/>
          <w:lang w:bidi="ar-SA"/>
        </w:rPr>
        <w:tab/>
      </w:r>
      <w:r w:rsidR="00935877" w:rsidRPr="002C0BF6">
        <w:rPr>
          <w:rFonts w:ascii="Arial" w:hAnsi="Arial" w:cs="Arial"/>
          <w:kern w:val="0"/>
          <w:sz w:val="20"/>
          <w:szCs w:val="20"/>
          <w:lang w:bidi="ar-SA"/>
        </w:rPr>
        <w:t xml:space="preserve">If the engagement partner has performed other engagements for the entity, the engagement partner shall consider whether information obtained is relevant to identifying and assessing risks of material misstatement. </w:t>
      </w:r>
      <w:r w:rsidR="00ED1A68" w:rsidRPr="002C0BF6">
        <w:rPr>
          <w:rFonts w:ascii="Arial" w:hAnsi="Arial" w:cs="Arial"/>
          <w:kern w:val="0"/>
          <w:sz w:val="20"/>
          <w:szCs w:val="20"/>
        </w:rPr>
        <w:t>(Ref: Para. A</w:t>
      </w:r>
      <w:ins w:id="420" w:author="Beverley Bahlmann" w:date="2012-03-27T14:03:00Z">
        <w:r w:rsidR="00E21391" w:rsidRPr="002C0BF6">
          <w:rPr>
            <w:rFonts w:ascii="Arial" w:hAnsi="Arial" w:cs="Arial"/>
            <w:kern w:val="0"/>
            <w:sz w:val="20"/>
            <w:szCs w:val="20"/>
          </w:rPr>
          <w:t>73</w:t>
        </w:r>
      </w:ins>
      <w:del w:id="421" w:author="Beverley Bahlmann" w:date="2012-03-27T14:03:00Z">
        <w:r w:rsidR="00ED1A68" w:rsidRPr="002C0BF6" w:rsidDel="00E21391">
          <w:rPr>
            <w:rFonts w:ascii="Arial" w:hAnsi="Arial" w:cs="Arial"/>
            <w:kern w:val="0"/>
            <w:sz w:val="20"/>
            <w:szCs w:val="20"/>
          </w:rPr>
          <w:delText>69</w:delText>
        </w:r>
      </w:del>
      <w:r w:rsidR="00ED1A68" w:rsidRPr="002C0BF6">
        <w:rPr>
          <w:rFonts w:ascii="Arial" w:hAnsi="Arial" w:cs="Arial"/>
          <w:kern w:val="0"/>
          <w:sz w:val="20"/>
          <w:szCs w:val="20"/>
        </w:rPr>
        <w:t>)</w:t>
      </w:r>
    </w:p>
    <w:p w:rsidR="008E4F23" w:rsidRPr="002C0BF6" w:rsidRDefault="008E4F23" w:rsidP="00745241">
      <w:pPr>
        <w:pStyle w:val="IFACNumberedPara"/>
        <w:rPr>
          <w:rFonts w:ascii="Arial" w:hAnsi="Arial" w:cs="Arial"/>
          <w:kern w:val="0"/>
          <w:sz w:val="20"/>
          <w:szCs w:val="20"/>
          <w:lang w:bidi="ar-SA"/>
        </w:rPr>
      </w:pPr>
      <w:r w:rsidRPr="002C0BF6">
        <w:rPr>
          <w:rFonts w:ascii="Arial" w:hAnsi="Arial" w:cs="Arial"/>
          <w:kern w:val="0"/>
          <w:sz w:val="20"/>
          <w:szCs w:val="20"/>
          <w:lang w:bidi="ar-SA"/>
        </w:rPr>
        <w:t>2</w:t>
      </w:r>
      <w:ins w:id="422" w:author="Beverley Bahlmann" w:date="2012-03-22T15:50:00Z">
        <w:r w:rsidR="00A419A0" w:rsidRPr="002C0BF6">
          <w:rPr>
            <w:rFonts w:ascii="Arial" w:hAnsi="Arial" w:cs="Arial"/>
            <w:kern w:val="0"/>
            <w:sz w:val="20"/>
            <w:szCs w:val="20"/>
            <w:lang w:bidi="ar-SA"/>
          </w:rPr>
          <w:t>8</w:t>
        </w:r>
      </w:ins>
      <w:del w:id="423" w:author="Beverley Bahlmann" w:date="2012-03-22T15:50:00Z">
        <w:r w:rsidRPr="002C0BF6" w:rsidDel="00A419A0">
          <w:rPr>
            <w:rFonts w:ascii="Arial" w:hAnsi="Arial" w:cs="Arial"/>
            <w:kern w:val="0"/>
            <w:sz w:val="20"/>
            <w:szCs w:val="20"/>
            <w:lang w:bidi="ar-SA"/>
          </w:rPr>
          <w:delText>6.1</w:delText>
        </w:r>
      </w:del>
      <w:r w:rsidRPr="002C0BF6">
        <w:rPr>
          <w:rFonts w:ascii="Arial" w:hAnsi="Arial" w:cs="Arial"/>
          <w:kern w:val="0"/>
          <w:sz w:val="20"/>
          <w:szCs w:val="20"/>
          <w:lang w:bidi="ar-SA"/>
        </w:rPr>
        <w:tab/>
        <w:t>The practitioner shall make inquiries of management, and others within the entity as appropriate, to determine whether they have knowledge of any actual, suspected or alleged fraud or non-compliance with laws and regulations affecting the GHG statement.</w:t>
      </w:r>
      <w:r w:rsidR="005B1D68" w:rsidRPr="002C0BF6">
        <w:rPr>
          <w:rFonts w:ascii="Arial" w:hAnsi="Arial" w:cs="Arial"/>
          <w:sz w:val="20"/>
          <w:szCs w:val="20"/>
        </w:rPr>
        <w:t xml:space="preserve"> (Ref: Para. A</w:t>
      </w:r>
      <w:r w:rsidR="00465C01" w:rsidRPr="002C0BF6">
        <w:rPr>
          <w:rFonts w:ascii="Arial" w:hAnsi="Arial" w:cs="Arial"/>
          <w:sz w:val="20"/>
          <w:szCs w:val="20"/>
        </w:rPr>
        <w:t>8</w:t>
      </w:r>
      <w:ins w:id="424" w:author="Beverley Bahlmann" w:date="2012-03-27T14:04:00Z">
        <w:r w:rsidR="00E21391" w:rsidRPr="002C0BF6">
          <w:rPr>
            <w:rFonts w:ascii="Arial" w:hAnsi="Arial" w:cs="Arial"/>
            <w:sz w:val="20"/>
            <w:szCs w:val="20"/>
          </w:rPr>
          <w:t>4</w:t>
        </w:r>
      </w:ins>
      <w:del w:id="425" w:author="Beverley Bahlmann" w:date="2012-03-27T14:04:00Z">
        <w:r w:rsidR="00465C01" w:rsidRPr="002C0BF6" w:rsidDel="00E21391">
          <w:rPr>
            <w:rFonts w:ascii="Arial" w:hAnsi="Arial" w:cs="Arial"/>
            <w:sz w:val="20"/>
            <w:szCs w:val="20"/>
          </w:rPr>
          <w:delText>0</w:delText>
        </w:r>
      </w:del>
      <w:r w:rsidR="00094E8D" w:rsidRPr="002C0BF6">
        <w:rPr>
          <w:rFonts w:ascii="Arial" w:hAnsi="Arial" w:cs="Arial"/>
          <w:i/>
          <w:sz w:val="20"/>
          <w:szCs w:val="20"/>
        </w:rPr>
        <w:t>–</w:t>
      </w:r>
      <w:r w:rsidR="00465C01" w:rsidRPr="002C0BF6">
        <w:rPr>
          <w:rFonts w:ascii="Arial" w:hAnsi="Arial" w:cs="Arial"/>
          <w:sz w:val="20"/>
          <w:szCs w:val="20"/>
        </w:rPr>
        <w:t>A8</w:t>
      </w:r>
      <w:ins w:id="426" w:author="Beverley Bahlmann" w:date="2012-03-27T14:04:00Z">
        <w:r w:rsidR="00E21391" w:rsidRPr="002C0BF6">
          <w:rPr>
            <w:rFonts w:ascii="Arial" w:hAnsi="Arial" w:cs="Arial"/>
            <w:sz w:val="20"/>
            <w:szCs w:val="20"/>
          </w:rPr>
          <w:t>6</w:t>
        </w:r>
      </w:ins>
      <w:del w:id="427" w:author="Beverley Bahlmann" w:date="2012-03-27T14:04:00Z">
        <w:r w:rsidR="00465C01" w:rsidRPr="002C0BF6" w:rsidDel="00E21391">
          <w:rPr>
            <w:rFonts w:ascii="Arial" w:hAnsi="Arial" w:cs="Arial"/>
            <w:sz w:val="20"/>
            <w:szCs w:val="20"/>
          </w:rPr>
          <w:delText>2</w:delText>
        </w:r>
      </w:del>
      <w:r w:rsidR="005B1D68" w:rsidRPr="002C0BF6">
        <w:rPr>
          <w:rFonts w:ascii="Arial" w:hAnsi="Arial" w:cs="Arial"/>
          <w:sz w:val="20"/>
          <w:szCs w:val="20"/>
        </w:rPr>
        <w:t>)</w:t>
      </w:r>
    </w:p>
    <w:p w:rsidR="00E03511" w:rsidRPr="002C0BF6" w:rsidRDefault="009B1B82" w:rsidP="00745241">
      <w:pPr>
        <w:pStyle w:val="IFACNumberedPara"/>
        <w:tabs>
          <w:tab w:val="clear" w:pos="720"/>
        </w:tabs>
        <w:rPr>
          <w:rFonts w:ascii="Arial" w:hAnsi="Arial" w:cs="Arial"/>
          <w:kern w:val="0"/>
          <w:sz w:val="20"/>
          <w:szCs w:val="20"/>
          <w:lang w:bidi="ar-SA"/>
        </w:rPr>
      </w:pPr>
      <w:r w:rsidRPr="002C0BF6">
        <w:rPr>
          <w:rFonts w:ascii="Arial" w:hAnsi="Arial" w:cs="Arial"/>
          <w:kern w:val="0"/>
          <w:sz w:val="20"/>
          <w:szCs w:val="20"/>
          <w:lang w:bidi="ar-SA"/>
        </w:rPr>
        <w:t>2</w:t>
      </w:r>
      <w:ins w:id="428" w:author="Beverley Bahlmann" w:date="2012-03-22T15:50:00Z">
        <w:r w:rsidR="00A419A0" w:rsidRPr="002C0BF6">
          <w:rPr>
            <w:rFonts w:ascii="Arial" w:hAnsi="Arial" w:cs="Arial"/>
            <w:kern w:val="0"/>
            <w:sz w:val="20"/>
            <w:szCs w:val="20"/>
            <w:lang w:bidi="ar-SA"/>
          </w:rPr>
          <w:t>9</w:t>
        </w:r>
      </w:ins>
      <w:del w:id="429" w:author="Beverley Bahlmann" w:date="2012-03-22T15:50:00Z">
        <w:r w:rsidRPr="002C0BF6" w:rsidDel="00A419A0">
          <w:rPr>
            <w:rFonts w:ascii="Arial" w:hAnsi="Arial" w:cs="Arial"/>
            <w:kern w:val="0"/>
            <w:sz w:val="20"/>
            <w:szCs w:val="20"/>
            <w:lang w:bidi="ar-SA"/>
          </w:rPr>
          <w:delText>7</w:delText>
        </w:r>
      </w:del>
      <w:r w:rsidRPr="002C0BF6">
        <w:rPr>
          <w:rFonts w:ascii="Arial" w:hAnsi="Arial" w:cs="Arial"/>
          <w:kern w:val="0"/>
          <w:sz w:val="20"/>
          <w:szCs w:val="20"/>
          <w:lang w:bidi="ar-SA"/>
        </w:rPr>
        <w:t>.</w:t>
      </w:r>
      <w:r w:rsidRPr="002C0BF6">
        <w:rPr>
          <w:rFonts w:ascii="Arial" w:hAnsi="Arial" w:cs="Arial"/>
          <w:kern w:val="0"/>
          <w:sz w:val="20"/>
          <w:szCs w:val="20"/>
          <w:lang w:bidi="ar-SA"/>
        </w:rPr>
        <w:tab/>
      </w:r>
      <w:r w:rsidR="00935877" w:rsidRPr="002C0BF6">
        <w:rPr>
          <w:rFonts w:ascii="Arial" w:hAnsi="Arial" w:cs="Arial"/>
          <w:kern w:val="0"/>
          <w:sz w:val="20"/>
          <w:szCs w:val="20"/>
          <w:lang w:bidi="ar-SA"/>
        </w:rPr>
        <w:t>The engagement partner and other key members of the engagement team, and any key practitioner</w:t>
      </w:r>
      <w:r w:rsidR="00B23E35" w:rsidRPr="002C0BF6">
        <w:rPr>
          <w:rFonts w:ascii="Arial" w:hAnsi="Arial" w:cs="Arial"/>
          <w:kern w:val="0"/>
          <w:sz w:val="20"/>
          <w:szCs w:val="20"/>
          <w:lang w:bidi="ar-SA"/>
        </w:rPr>
        <w:t>’</w:t>
      </w:r>
      <w:r w:rsidR="00935877" w:rsidRPr="002C0BF6">
        <w:rPr>
          <w:rFonts w:ascii="Arial" w:hAnsi="Arial" w:cs="Arial"/>
          <w:kern w:val="0"/>
          <w:sz w:val="20"/>
          <w:szCs w:val="20"/>
          <w:lang w:bidi="ar-SA"/>
        </w:rPr>
        <w:t>s external experts, shall discuss the susceptibility of the entity</w:t>
      </w:r>
      <w:r w:rsidR="00B23E35" w:rsidRPr="002C0BF6">
        <w:rPr>
          <w:rFonts w:ascii="Arial" w:hAnsi="Arial" w:cs="Arial"/>
          <w:kern w:val="0"/>
          <w:sz w:val="20"/>
          <w:szCs w:val="20"/>
          <w:lang w:bidi="ar-SA"/>
        </w:rPr>
        <w:t>’</w:t>
      </w:r>
      <w:r w:rsidR="00935877" w:rsidRPr="002C0BF6">
        <w:rPr>
          <w:rFonts w:ascii="Arial" w:hAnsi="Arial" w:cs="Arial"/>
          <w:kern w:val="0"/>
          <w:sz w:val="20"/>
          <w:szCs w:val="20"/>
          <w:lang w:bidi="ar-SA"/>
        </w:rPr>
        <w:t>s GHG statement to material misstatement whether due to fraud or error, and the application of the applicable criteria to the entity</w:t>
      </w:r>
      <w:r w:rsidR="00B23E35" w:rsidRPr="002C0BF6">
        <w:rPr>
          <w:rFonts w:ascii="Arial" w:hAnsi="Arial" w:cs="Arial"/>
          <w:kern w:val="0"/>
          <w:sz w:val="20"/>
          <w:szCs w:val="20"/>
          <w:lang w:bidi="ar-SA"/>
        </w:rPr>
        <w:t>’</w:t>
      </w:r>
      <w:r w:rsidR="00935877" w:rsidRPr="002C0BF6">
        <w:rPr>
          <w:rFonts w:ascii="Arial" w:hAnsi="Arial" w:cs="Arial"/>
          <w:kern w:val="0"/>
          <w:sz w:val="20"/>
          <w:szCs w:val="20"/>
          <w:lang w:bidi="ar-SA"/>
        </w:rPr>
        <w:t>s facts and circumstances. The engagement partner shall determine which matters are to be communicated to members of the engagement team, and to any practitioner</w:t>
      </w:r>
      <w:r w:rsidR="00B23E35" w:rsidRPr="002C0BF6">
        <w:rPr>
          <w:rFonts w:ascii="Arial" w:hAnsi="Arial" w:cs="Arial"/>
          <w:kern w:val="0"/>
          <w:sz w:val="20"/>
          <w:szCs w:val="20"/>
          <w:lang w:bidi="ar-SA"/>
        </w:rPr>
        <w:t>’</w:t>
      </w:r>
      <w:r w:rsidR="00935877" w:rsidRPr="002C0BF6">
        <w:rPr>
          <w:rFonts w:ascii="Arial" w:hAnsi="Arial" w:cs="Arial"/>
          <w:kern w:val="0"/>
          <w:sz w:val="20"/>
          <w:szCs w:val="20"/>
          <w:lang w:bidi="ar-SA"/>
        </w:rPr>
        <w:t>s external experts not involved in the discussion.</w:t>
      </w:r>
    </w:p>
    <w:p w:rsidR="007B7A12" w:rsidRPr="002C0BF6" w:rsidRDefault="00A419A0" w:rsidP="00745241">
      <w:pPr>
        <w:pStyle w:val="IFACNumberedPara"/>
        <w:tabs>
          <w:tab w:val="clear" w:pos="720"/>
        </w:tabs>
        <w:rPr>
          <w:rFonts w:ascii="Arial" w:hAnsi="Arial" w:cs="Arial"/>
          <w:kern w:val="0"/>
          <w:sz w:val="20"/>
          <w:szCs w:val="20"/>
          <w:lang w:bidi="ar-SA"/>
        </w:rPr>
      </w:pPr>
      <w:ins w:id="430" w:author="Beverley Bahlmann" w:date="2012-03-22T15:50:00Z">
        <w:r w:rsidRPr="002C0BF6">
          <w:rPr>
            <w:rFonts w:ascii="Arial" w:hAnsi="Arial" w:cs="Arial"/>
            <w:kern w:val="0"/>
            <w:sz w:val="20"/>
            <w:szCs w:val="20"/>
            <w:lang w:bidi="ar-SA"/>
          </w:rPr>
          <w:t>30</w:t>
        </w:r>
      </w:ins>
      <w:del w:id="431" w:author="Beverley Bahlmann" w:date="2012-03-22T15:50:00Z">
        <w:r w:rsidR="009B1B82" w:rsidRPr="002C0BF6" w:rsidDel="00A419A0">
          <w:rPr>
            <w:rFonts w:ascii="Arial" w:hAnsi="Arial" w:cs="Arial"/>
            <w:kern w:val="0"/>
            <w:sz w:val="20"/>
            <w:szCs w:val="20"/>
            <w:lang w:bidi="ar-SA"/>
          </w:rPr>
          <w:delText>28</w:delText>
        </w:r>
      </w:del>
      <w:r w:rsidR="009B1B82" w:rsidRPr="002C0BF6">
        <w:rPr>
          <w:rFonts w:ascii="Arial" w:hAnsi="Arial" w:cs="Arial"/>
          <w:kern w:val="0"/>
          <w:sz w:val="20"/>
          <w:szCs w:val="20"/>
          <w:lang w:bidi="ar-SA"/>
        </w:rPr>
        <w:t>.</w:t>
      </w:r>
      <w:r w:rsidR="009B1B82" w:rsidRPr="002C0BF6">
        <w:rPr>
          <w:rFonts w:ascii="Arial" w:hAnsi="Arial" w:cs="Arial"/>
          <w:kern w:val="0"/>
          <w:sz w:val="20"/>
          <w:szCs w:val="20"/>
          <w:lang w:bidi="ar-SA"/>
        </w:rPr>
        <w:tab/>
      </w:r>
      <w:r w:rsidR="00C93B25" w:rsidRPr="002C0BF6">
        <w:rPr>
          <w:rFonts w:ascii="Arial" w:hAnsi="Arial" w:cs="Arial"/>
          <w:kern w:val="0"/>
          <w:sz w:val="20"/>
          <w:szCs w:val="20"/>
          <w:lang w:bidi="ar-SA"/>
        </w:rPr>
        <w:t>The practitioner shall evaluate whether the entity</w:t>
      </w:r>
      <w:r w:rsidR="00B23E35" w:rsidRPr="002C0BF6">
        <w:rPr>
          <w:rFonts w:ascii="Arial" w:hAnsi="Arial" w:cs="Arial"/>
          <w:kern w:val="0"/>
          <w:sz w:val="20"/>
          <w:szCs w:val="20"/>
          <w:lang w:bidi="ar-SA"/>
        </w:rPr>
        <w:t>’</w:t>
      </w:r>
      <w:r w:rsidR="00C93B25" w:rsidRPr="002C0BF6">
        <w:rPr>
          <w:rFonts w:ascii="Arial" w:hAnsi="Arial" w:cs="Arial"/>
          <w:kern w:val="0"/>
          <w:sz w:val="20"/>
          <w:szCs w:val="20"/>
          <w:lang w:bidi="ar-SA"/>
        </w:rPr>
        <w:t>s quantification methods and reporting policies, including the determination of the entity</w:t>
      </w:r>
      <w:r w:rsidR="00B23E35" w:rsidRPr="002C0BF6">
        <w:rPr>
          <w:rFonts w:ascii="Arial" w:hAnsi="Arial" w:cs="Arial"/>
          <w:kern w:val="0"/>
          <w:sz w:val="20"/>
          <w:szCs w:val="20"/>
          <w:lang w:bidi="ar-SA"/>
        </w:rPr>
        <w:t>’</w:t>
      </w:r>
      <w:r w:rsidR="00C93B25" w:rsidRPr="002C0BF6">
        <w:rPr>
          <w:rFonts w:ascii="Arial" w:hAnsi="Arial" w:cs="Arial"/>
          <w:kern w:val="0"/>
          <w:sz w:val="20"/>
          <w:szCs w:val="20"/>
          <w:lang w:bidi="ar-SA"/>
        </w:rPr>
        <w:t>s organizational boundary, are appropriate for its operations, and are consistent with the applicable criteria and quantification and reporting policies used in the relevant industry and in prior periods.</w:t>
      </w:r>
    </w:p>
    <w:p w:rsidR="00E74EDC" w:rsidRPr="002C0BF6" w:rsidRDefault="00E74EDC" w:rsidP="00745241">
      <w:pPr>
        <w:pStyle w:val="IFACHeading4"/>
        <w:rPr>
          <w:rFonts w:ascii="Arial" w:hAnsi="Arial" w:cs="Arial"/>
          <w:i w:val="0"/>
          <w:sz w:val="20"/>
          <w:szCs w:val="20"/>
        </w:rPr>
      </w:pPr>
    </w:p>
    <w:p w:rsidR="00935877" w:rsidRPr="002C0BF6" w:rsidRDefault="00935877" w:rsidP="00745241">
      <w:pPr>
        <w:pStyle w:val="IFACHeading4"/>
        <w:rPr>
          <w:rFonts w:ascii="Arial" w:hAnsi="Arial" w:cs="Arial"/>
          <w:i w:val="0"/>
          <w:sz w:val="20"/>
          <w:szCs w:val="20"/>
        </w:rPr>
      </w:pPr>
      <w:r w:rsidRPr="002C0BF6">
        <w:rPr>
          <w:rFonts w:ascii="Arial" w:hAnsi="Arial" w:cs="Arial"/>
          <w:i w:val="0"/>
          <w:sz w:val="20"/>
          <w:szCs w:val="20"/>
        </w:rPr>
        <w:lastRenderedPageBreak/>
        <w:t>Performing Procedures on Location at the Entity</w:t>
      </w:r>
      <w:r w:rsidR="00B23E35" w:rsidRPr="002C0BF6">
        <w:rPr>
          <w:rFonts w:ascii="Arial" w:hAnsi="Arial" w:cs="Arial"/>
          <w:i w:val="0"/>
          <w:sz w:val="20"/>
          <w:szCs w:val="20"/>
        </w:rPr>
        <w:t>’</w:t>
      </w:r>
      <w:r w:rsidRPr="002C0BF6">
        <w:rPr>
          <w:rFonts w:ascii="Arial" w:hAnsi="Arial" w:cs="Arial"/>
          <w:i w:val="0"/>
          <w:sz w:val="20"/>
          <w:szCs w:val="20"/>
        </w:rPr>
        <w:t>s Facilities</w:t>
      </w:r>
    </w:p>
    <w:p w:rsidR="008C2BC5" w:rsidRPr="002C0BF6" w:rsidRDefault="00A419A0" w:rsidP="00745241">
      <w:pPr>
        <w:pStyle w:val="IFACNumberedPara"/>
        <w:tabs>
          <w:tab w:val="clear" w:pos="720"/>
        </w:tabs>
        <w:rPr>
          <w:rFonts w:ascii="Arial" w:hAnsi="Arial" w:cs="Arial"/>
          <w:sz w:val="20"/>
          <w:szCs w:val="20"/>
        </w:rPr>
      </w:pPr>
      <w:ins w:id="432" w:author="Beverley Bahlmann" w:date="2012-03-22T15:50:00Z">
        <w:r w:rsidRPr="002C0BF6">
          <w:rPr>
            <w:rFonts w:ascii="Arial" w:hAnsi="Arial" w:cs="Arial"/>
            <w:kern w:val="0"/>
            <w:sz w:val="20"/>
            <w:szCs w:val="20"/>
            <w:lang w:bidi="ar-SA"/>
          </w:rPr>
          <w:t>31</w:t>
        </w:r>
      </w:ins>
      <w:del w:id="433" w:author="Beverley Bahlmann" w:date="2012-03-22T15:50:00Z">
        <w:r w:rsidR="009B1B82" w:rsidRPr="002C0BF6" w:rsidDel="00A419A0">
          <w:rPr>
            <w:rFonts w:ascii="Arial" w:hAnsi="Arial" w:cs="Arial"/>
            <w:kern w:val="0"/>
            <w:sz w:val="20"/>
            <w:szCs w:val="20"/>
            <w:lang w:bidi="ar-SA"/>
          </w:rPr>
          <w:delText>29</w:delText>
        </w:r>
      </w:del>
      <w:r w:rsidR="009B1B82" w:rsidRPr="002C0BF6">
        <w:rPr>
          <w:rFonts w:ascii="Arial" w:hAnsi="Arial" w:cs="Arial"/>
          <w:kern w:val="0"/>
          <w:sz w:val="20"/>
          <w:szCs w:val="20"/>
          <w:lang w:bidi="ar-SA"/>
        </w:rPr>
        <w:t>.</w:t>
      </w:r>
      <w:r w:rsidR="009B1B82" w:rsidRPr="002C0BF6">
        <w:rPr>
          <w:rFonts w:ascii="Arial" w:hAnsi="Arial" w:cs="Arial"/>
          <w:kern w:val="0"/>
          <w:sz w:val="20"/>
          <w:szCs w:val="20"/>
          <w:lang w:bidi="ar-SA"/>
        </w:rPr>
        <w:tab/>
      </w:r>
      <w:r w:rsidR="00935877" w:rsidRPr="002C0BF6">
        <w:rPr>
          <w:rFonts w:ascii="Arial" w:hAnsi="Arial" w:cs="Arial"/>
          <w:kern w:val="0"/>
          <w:sz w:val="20"/>
          <w:szCs w:val="20"/>
          <w:lang w:bidi="ar-SA"/>
        </w:rPr>
        <w:t xml:space="preserve">The practitioner shall determine whether it is necessary in the circumstances of the engagement to perform procedures on location at significant facilities. </w:t>
      </w:r>
      <w:r w:rsidR="00ED1A68" w:rsidRPr="002C0BF6">
        <w:rPr>
          <w:rFonts w:ascii="Arial" w:hAnsi="Arial" w:cs="Arial"/>
          <w:sz w:val="20"/>
          <w:szCs w:val="20"/>
        </w:rPr>
        <w:t xml:space="preserve">(Ref: Para. </w:t>
      </w:r>
      <w:r w:rsidR="008E4F23" w:rsidRPr="002C0BF6">
        <w:rPr>
          <w:rFonts w:ascii="Arial" w:hAnsi="Arial" w:cs="Arial"/>
          <w:sz w:val="20"/>
          <w:szCs w:val="20"/>
        </w:rPr>
        <w:t>A1</w:t>
      </w:r>
      <w:ins w:id="434" w:author="Beverley Bahlmann" w:date="2012-03-27T14:05:00Z">
        <w:r w:rsidR="00E21391" w:rsidRPr="002C0BF6">
          <w:rPr>
            <w:rFonts w:ascii="Arial" w:hAnsi="Arial" w:cs="Arial"/>
            <w:sz w:val="20"/>
            <w:szCs w:val="20"/>
          </w:rPr>
          <w:t>5</w:t>
        </w:r>
      </w:ins>
      <w:del w:id="435" w:author="Beverley Bahlmann" w:date="2012-03-27T14:05:00Z">
        <w:r w:rsidR="008E4F23" w:rsidRPr="002C0BF6" w:rsidDel="00E21391">
          <w:rPr>
            <w:rFonts w:ascii="Arial" w:hAnsi="Arial" w:cs="Arial"/>
            <w:sz w:val="20"/>
            <w:szCs w:val="20"/>
          </w:rPr>
          <w:delText>4</w:delText>
        </w:r>
      </w:del>
      <w:r w:rsidR="00C4031D" w:rsidRPr="002C0BF6">
        <w:rPr>
          <w:rFonts w:ascii="Arial" w:hAnsi="Arial" w:cs="Arial"/>
          <w:sz w:val="20"/>
          <w:szCs w:val="20"/>
        </w:rPr>
        <w:t>–</w:t>
      </w:r>
      <w:r w:rsidR="008E4F23" w:rsidRPr="002C0BF6">
        <w:rPr>
          <w:rFonts w:ascii="Arial" w:hAnsi="Arial" w:cs="Arial"/>
          <w:sz w:val="20"/>
          <w:szCs w:val="20"/>
        </w:rPr>
        <w:t>A1</w:t>
      </w:r>
      <w:ins w:id="436" w:author="Beverley Bahlmann" w:date="2012-03-27T14:05:00Z">
        <w:r w:rsidR="00E21391" w:rsidRPr="002C0BF6">
          <w:rPr>
            <w:rFonts w:ascii="Arial" w:hAnsi="Arial" w:cs="Arial"/>
            <w:sz w:val="20"/>
            <w:szCs w:val="20"/>
          </w:rPr>
          <w:t>6</w:t>
        </w:r>
      </w:ins>
      <w:del w:id="437" w:author="Beverley Bahlmann" w:date="2012-03-27T14:05:00Z">
        <w:r w:rsidR="008E4F23" w:rsidRPr="002C0BF6" w:rsidDel="00E21391">
          <w:rPr>
            <w:rFonts w:ascii="Arial" w:hAnsi="Arial" w:cs="Arial"/>
            <w:sz w:val="20"/>
            <w:szCs w:val="20"/>
          </w:rPr>
          <w:delText>5</w:delText>
        </w:r>
      </w:del>
      <w:r w:rsidR="008E4F23" w:rsidRPr="002C0BF6">
        <w:rPr>
          <w:rFonts w:ascii="Arial" w:hAnsi="Arial" w:cs="Arial"/>
          <w:sz w:val="20"/>
          <w:szCs w:val="20"/>
        </w:rPr>
        <w:t xml:space="preserve">, </w:t>
      </w:r>
      <w:r w:rsidR="00ED1A68" w:rsidRPr="002C0BF6">
        <w:rPr>
          <w:rFonts w:ascii="Arial" w:hAnsi="Arial" w:cs="Arial"/>
          <w:sz w:val="20"/>
          <w:szCs w:val="20"/>
        </w:rPr>
        <w:t>A7</w:t>
      </w:r>
      <w:ins w:id="438" w:author="Beverley Bahlmann" w:date="2012-03-27T14:05:00Z">
        <w:r w:rsidR="00E21391" w:rsidRPr="002C0BF6">
          <w:rPr>
            <w:rFonts w:ascii="Arial" w:hAnsi="Arial" w:cs="Arial"/>
            <w:sz w:val="20"/>
            <w:szCs w:val="20"/>
          </w:rPr>
          <w:t>4</w:t>
        </w:r>
      </w:ins>
      <w:del w:id="439" w:author="Beverley Bahlmann" w:date="2012-03-27T14:05:00Z">
        <w:r w:rsidR="00ED1A68" w:rsidRPr="002C0BF6" w:rsidDel="00E21391">
          <w:rPr>
            <w:rFonts w:ascii="Arial" w:hAnsi="Arial" w:cs="Arial"/>
            <w:sz w:val="20"/>
            <w:szCs w:val="20"/>
          </w:rPr>
          <w:delText>0</w:delText>
        </w:r>
      </w:del>
      <w:r w:rsidR="00ED1A68" w:rsidRPr="002C0BF6">
        <w:rPr>
          <w:rFonts w:ascii="Arial" w:hAnsi="Arial" w:cs="Arial"/>
          <w:sz w:val="20"/>
          <w:szCs w:val="20"/>
        </w:rPr>
        <w:t>–A7</w:t>
      </w:r>
      <w:ins w:id="440" w:author="Beverley Bahlmann" w:date="2012-03-27T14:05:00Z">
        <w:r w:rsidR="00E21391" w:rsidRPr="002C0BF6">
          <w:rPr>
            <w:rFonts w:ascii="Arial" w:hAnsi="Arial" w:cs="Arial"/>
            <w:sz w:val="20"/>
            <w:szCs w:val="20"/>
          </w:rPr>
          <w:t>7</w:t>
        </w:r>
      </w:ins>
      <w:del w:id="441" w:author="Beverley Bahlmann" w:date="2012-03-27T14:05:00Z">
        <w:r w:rsidR="00ED1A68" w:rsidRPr="002C0BF6" w:rsidDel="00E21391">
          <w:rPr>
            <w:rFonts w:ascii="Arial" w:hAnsi="Arial" w:cs="Arial"/>
            <w:sz w:val="20"/>
            <w:szCs w:val="20"/>
          </w:rPr>
          <w:delText>3</w:delText>
        </w:r>
      </w:del>
      <w:r w:rsidR="00ED1A68" w:rsidRPr="002C0BF6">
        <w:rPr>
          <w:rFonts w:ascii="Arial" w:hAnsi="Arial" w:cs="Arial"/>
          <w:sz w:val="20"/>
          <w:szCs w:val="20"/>
        </w:rPr>
        <w:t>)</w:t>
      </w:r>
    </w:p>
    <w:p w:rsidR="00A60CC3" w:rsidRPr="002C0BF6" w:rsidRDefault="00A60CC3" w:rsidP="00745241">
      <w:pPr>
        <w:pStyle w:val="IFACHeading4"/>
        <w:keepNext/>
        <w:keepLines/>
        <w:rPr>
          <w:rFonts w:ascii="Arial" w:hAnsi="Arial" w:cs="Arial"/>
          <w:i w:val="0"/>
          <w:sz w:val="20"/>
          <w:szCs w:val="20"/>
        </w:rPr>
      </w:pPr>
      <w:r w:rsidRPr="002C0BF6">
        <w:rPr>
          <w:rFonts w:ascii="Arial" w:hAnsi="Arial" w:cs="Arial"/>
          <w:i w:val="0"/>
          <w:sz w:val="20"/>
          <w:szCs w:val="20"/>
        </w:rPr>
        <w:t>Internal Audit</w:t>
      </w:r>
    </w:p>
    <w:p w:rsidR="00E03511" w:rsidRPr="002C0BF6" w:rsidRDefault="009B1B82" w:rsidP="00745241">
      <w:pPr>
        <w:pStyle w:val="IFACNumberedPara"/>
        <w:keepNext/>
        <w:keepLines/>
        <w:tabs>
          <w:tab w:val="clear" w:pos="720"/>
        </w:tabs>
        <w:rPr>
          <w:rFonts w:ascii="Arial" w:hAnsi="Arial" w:cs="Arial"/>
          <w:kern w:val="0"/>
          <w:sz w:val="20"/>
          <w:szCs w:val="20"/>
          <w:lang w:bidi="ar-SA"/>
        </w:rPr>
      </w:pPr>
      <w:r w:rsidRPr="002C0BF6">
        <w:rPr>
          <w:rFonts w:ascii="Arial" w:hAnsi="Arial" w:cs="Arial"/>
          <w:kern w:val="0"/>
          <w:sz w:val="20"/>
          <w:szCs w:val="20"/>
          <w:lang w:bidi="ar-SA"/>
        </w:rPr>
        <w:t>3</w:t>
      </w:r>
      <w:ins w:id="442" w:author="Beverley Bahlmann" w:date="2012-03-22T15:50:00Z">
        <w:r w:rsidR="00A419A0" w:rsidRPr="002C0BF6">
          <w:rPr>
            <w:rFonts w:ascii="Arial" w:hAnsi="Arial" w:cs="Arial"/>
            <w:kern w:val="0"/>
            <w:sz w:val="20"/>
            <w:szCs w:val="20"/>
            <w:lang w:bidi="ar-SA"/>
          </w:rPr>
          <w:t>2</w:t>
        </w:r>
      </w:ins>
      <w:del w:id="443" w:author="Beverley Bahlmann" w:date="2012-03-22T15:50:00Z">
        <w:r w:rsidRPr="002C0BF6" w:rsidDel="00A419A0">
          <w:rPr>
            <w:rFonts w:ascii="Arial" w:hAnsi="Arial" w:cs="Arial"/>
            <w:kern w:val="0"/>
            <w:sz w:val="20"/>
            <w:szCs w:val="20"/>
            <w:lang w:bidi="ar-SA"/>
          </w:rPr>
          <w:delText>0</w:delText>
        </w:r>
      </w:del>
      <w:r w:rsidRPr="002C0BF6">
        <w:rPr>
          <w:rFonts w:ascii="Arial" w:hAnsi="Arial" w:cs="Arial"/>
          <w:kern w:val="0"/>
          <w:sz w:val="20"/>
          <w:szCs w:val="20"/>
          <w:lang w:bidi="ar-SA"/>
        </w:rPr>
        <w:t>.</w:t>
      </w:r>
      <w:r w:rsidRPr="002C0BF6">
        <w:rPr>
          <w:rFonts w:ascii="Arial" w:hAnsi="Arial" w:cs="Arial"/>
          <w:kern w:val="0"/>
          <w:sz w:val="20"/>
          <w:szCs w:val="20"/>
          <w:lang w:bidi="ar-SA"/>
        </w:rPr>
        <w:tab/>
      </w:r>
      <w:r w:rsidR="00FB23C6" w:rsidRPr="002C0BF6">
        <w:rPr>
          <w:rFonts w:ascii="Arial" w:hAnsi="Arial" w:cs="Arial"/>
          <w:kern w:val="0"/>
          <w:sz w:val="20"/>
          <w:szCs w:val="20"/>
          <w:lang w:bidi="ar-SA"/>
        </w:rPr>
        <w:t>W</w:t>
      </w:r>
      <w:r w:rsidR="00A60CC3" w:rsidRPr="002C0BF6">
        <w:rPr>
          <w:rFonts w:ascii="Arial" w:hAnsi="Arial" w:cs="Arial"/>
          <w:kern w:val="0"/>
          <w:sz w:val="20"/>
          <w:szCs w:val="20"/>
          <w:lang w:bidi="ar-SA"/>
        </w:rPr>
        <w:t>here the entity has an internal audit function</w:t>
      </w:r>
      <w:r w:rsidR="00FB23C6" w:rsidRPr="002C0BF6">
        <w:rPr>
          <w:rFonts w:ascii="Arial" w:hAnsi="Arial" w:cs="Arial"/>
          <w:kern w:val="0"/>
          <w:sz w:val="20"/>
          <w:szCs w:val="20"/>
          <w:lang w:bidi="ar-SA"/>
        </w:rPr>
        <w:t xml:space="preserve"> that is</w:t>
      </w:r>
      <w:r w:rsidR="00A60CC3" w:rsidRPr="002C0BF6">
        <w:rPr>
          <w:rFonts w:ascii="Arial" w:hAnsi="Arial" w:cs="Arial"/>
          <w:kern w:val="0"/>
          <w:sz w:val="20"/>
          <w:szCs w:val="20"/>
          <w:lang w:bidi="ar-SA"/>
        </w:rPr>
        <w:t xml:space="preserve"> relevant to the engagement</w:t>
      </w:r>
      <w:ins w:id="444" w:author="Beverley Bahlmann" w:date="2012-04-02T10:57:00Z">
        <w:r w:rsidR="009416C7" w:rsidRPr="002C0BF6">
          <w:rPr>
            <w:rFonts w:ascii="Arial" w:hAnsi="Arial" w:cs="Arial"/>
            <w:kern w:val="0"/>
            <w:sz w:val="20"/>
            <w:szCs w:val="20"/>
            <w:lang w:bidi="ar-SA"/>
          </w:rPr>
          <w:t>,</w:t>
        </w:r>
      </w:ins>
      <w:r w:rsidR="00A60CC3" w:rsidRPr="002C0BF6">
        <w:rPr>
          <w:rFonts w:ascii="Arial" w:hAnsi="Arial" w:cs="Arial"/>
          <w:kern w:val="0"/>
          <w:sz w:val="20"/>
          <w:szCs w:val="20"/>
          <w:lang w:bidi="ar-SA"/>
        </w:rPr>
        <w:t xml:space="preserve"> </w:t>
      </w:r>
      <w:r w:rsidR="00FB23C6" w:rsidRPr="002C0BF6">
        <w:rPr>
          <w:rFonts w:ascii="Arial" w:hAnsi="Arial" w:cs="Arial"/>
          <w:kern w:val="0"/>
          <w:sz w:val="20"/>
          <w:szCs w:val="20"/>
          <w:lang w:bidi="ar-SA"/>
        </w:rPr>
        <w:t>the practitioner shall</w:t>
      </w:r>
      <w:r w:rsidR="00A60CC3" w:rsidRPr="002C0BF6">
        <w:rPr>
          <w:rFonts w:ascii="Arial" w:hAnsi="Arial" w:cs="Arial"/>
          <w:kern w:val="0"/>
          <w:sz w:val="20"/>
          <w:szCs w:val="20"/>
          <w:lang w:bidi="ar-SA"/>
        </w:rPr>
        <w:t xml:space="preserve">: </w:t>
      </w:r>
      <w:r w:rsidR="00ED1A68" w:rsidRPr="002C0BF6">
        <w:rPr>
          <w:rFonts w:ascii="Arial" w:hAnsi="Arial" w:cs="Arial"/>
          <w:sz w:val="20"/>
          <w:szCs w:val="20"/>
        </w:rPr>
        <w:t>(Ref: Para. A7</w:t>
      </w:r>
      <w:ins w:id="445" w:author="Beverley Bahlmann" w:date="2012-03-27T14:05:00Z">
        <w:r w:rsidR="00E21391" w:rsidRPr="002C0BF6">
          <w:rPr>
            <w:rFonts w:ascii="Arial" w:hAnsi="Arial" w:cs="Arial"/>
            <w:sz w:val="20"/>
            <w:szCs w:val="20"/>
          </w:rPr>
          <w:t>8</w:t>
        </w:r>
      </w:ins>
      <w:del w:id="446" w:author="Beverley Bahlmann" w:date="2012-03-27T14:05:00Z">
        <w:r w:rsidR="00ED1A68" w:rsidRPr="002C0BF6" w:rsidDel="00E21391">
          <w:rPr>
            <w:rFonts w:ascii="Arial" w:hAnsi="Arial" w:cs="Arial"/>
            <w:sz w:val="20"/>
            <w:szCs w:val="20"/>
          </w:rPr>
          <w:delText>4</w:delText>
        </w:r>
      </w:del>
      <w:r w:rsidR="00ED1A68" w:rsidRPr="002C0BF6">
        <w:rPr>
          <w:rFonts w:ascii="Arial" w:hAnsi="Arial" w:cs="Arial"/>
          <w:sz w:val="20"/>
          <w:szCs w:val="20"/>
        </w:rPr>
        <w:t>)</w:t>
      </w:r>
    </w:p>
    <w:p w:rsidR="00A60CC3" w:rsidRPr="002C0BF6" w:rsidRDefault="00A60CC3" w:rsidP="00745241">
      <w:pPr>
        <w:pStyle w:val="IFACIndentedAlpha"/>
        <w:rPr>
          <w:rFonts w:ascii="Arial" w:hAnsi="Arial" w:cs="Arial"/>
          <w:spacing w:val="-4"/>
          <w:kern w:val="0"/>
          <w:sz w:val="20"/>
          <w:szCs w:val="20"/>
          <w:lang w:bidi="ar-SA"/>
        </w:rPr>
      </w:pPr>
      <w:r w:rsidRPr="002C0BF6">
        <w:rPr>
          <w:rFonts w:ascii="Arial" w:hAnsi="Arial" w:cs="Arial"/>
          <w:kern w:val="0"/>
          <w:sz w:val="20"/>
          <w:szCs w:val="20"/>
          <w:lang w:bidi="ar-SA"/>
        </w:rPr>
        <w:t>(a)</w:t>
      </w:r>
      <w:r w:rsidRPr="002C0BF6">
        <w:rPr>
          <w:rFonts w:ascii="Arial" w:hAnsi="Arial" w:cs="Arial"/>
          <w:kern w:val="0"/>
          <w:sz w:val="20"/>
          <w:szCs w:val="20"/>
          <w:lang w:bidi="ar-SA"/>
        </w:rPr>
        <w:tab/>
      </w:r>
      <w:r w:rsidRPr="002C0BF6">
        <w:rPr>
          <w:rFonts w:ascii="Arial" w:hAnsi="Arial" w:cs="Arial"/>
          <w:spacing w:val="-4"/>
          <w:kern w:val="0"/>
          <w:sz w:val="20"/>
          <w:szCs w:val="20"/>
          <w:lang w:bidi="ar-SA"/>
        </w:rPr>
        <w:t>Determine whether, and to what extent, to use specific work of the internal audit</w:t>
      </w:r>
      <w:r w:rsidR="00711B80" w:rsidRPr="002C0BF6">
        <w:rPr>
          <w:rFonts w:ascii="Arial" w:hAnsi="Arial" w:cs="Arial"/>
          <w:spacing w:val="-4"/>
          <w:kern w:val="0"/>
          <w:sz w:val="20"/>
          <w:szCs w:val="20"/>
          <w:lang w:bidi="ar-SA"/>
        </w:rPr>
        <w:t xml:space="preserve"> function</w:t>
      </w:r>
      <w:r w:rsidRPr="002C0BF6">
        <w:rPr>
          <w:rFonts w:ascii="Arial" w:hAnsi="Arial" w:cs="Arial"/>
          <w:spacing w:val="-4"/>
          <w:kern w:val="0"/>
          <w:sz w:val="20"/>
          <w:szCs w:val="20"/>
          <w:lang w:bidi="ar-SA"/>
        </w:rPr>
        <w:t>; and</w:t>
      </w:r>
    </w:p>
    <w:p w:rsidR="00C64471" w:rsidRPr="002C0BF6" w:rsidRDefault="00A60CC3" w:rsidP="00745241">
      <w:pPr>
        <w:pStyle w:val="IFACIndentedAlpha"/>
        <w:rPr>
          <w:rFonts w:ascii="Arial" w:hAnsi="Arial" w:cs="Arial"/>
          <w:b/>
          <w:sz w:val="20"/>
          <w:szCs w:val="20"/>
        </w:rPr>
      </w:pPr>
      <w:r w:rsidRPr="002C0BF6">
        <w:rPr>
          <w:rFonts w:ascii="Arial" w:hAnsi="Arial" w:cs="Arial"/>
          <w:kern w:val="0"/>
          <w:sz w:val="20"/>
          <w:szCs w:val="20"/>
          <w:lang w:bidi="ar-SA"/>
        </w:rPr>
        <w:t>(b)</w:t>
      </w:r>
      <w:r w:rsidRPr="002C0BF6">
        <w:rPr>
          <w:rFonts w:ascii="Arial" w:hAnsi="Arial" w:cs="Arial"/>
          <w:kern w:val="0"/>
          <w:sz w:val="20"/>
          <w:szCs w:val="20"/>
          <w:lang w:bidi="ar-SA"/>
        </w:rPr>
        <w:tab/>
        <w:t>If using the specific work of the internal audit</w:t>
      </w:r>
      <w:r w:rsidR="00711B80" w:rsidRPr="002C0BF6">
        <w:rPr>
          <w:rFonts w:ascii="Arial" w:hAnsi="Arial" w:cs="Arial"/>
          <w:kern w:val="0"/>
          <w:sz w:val="20"/>
          <w:szCs w:val="20"/>
          <w:lang w:bidi="ar-SA"/>
        </w:rPr>
        <w:t xml:space="preserve"> function</w:t>
      </w:r>
      <w:r w:rsidRPr="002C0BF6">
        <w:rPr>
          <w:rFonts w:ascii="Arial" w:hAnsi="Arial" w:cs="Arial"/>
          <w:kern w:val="0"/>
          <w:sz w:val="20"/>
          <w:szCs w:val="20"/>
          <w:lang w:bidi="ar-SA"/>
        </w:rPr>
        <w:t>, determine whether that work is adequate for the purposes of the engagement.</w:t>
      </w:r>
      <w:r w:rsidR="00C64471" w:rsidRPr="002C0BF6">
        <w:rPr>
          <w:rFonts w:ascii="Arial" w:hAnsi="Arial" w:cs="Arial"/>
          <w:b/>
          <w:sz w:val="20"/>
          <w:szCs w:val="20"/>
        </w:rPr>
        <w:t xml:space="preserve"> </w:t>
      </w:r>
    </w:p>
    <w:p w:rsidR="00E03511" w:rsidRPr="002C0BF6" w:rsidRDefault="00C64471" w:rsidP="00745241">
      <w:pPr>
        <w:pStyle w:val="IFACHeading4"/>
        <w:spacing w:after="120"/>
        <w:rPr>
          <w:rFonts w:ascii="Arial" w:hAnsi="Arial" w:cs="Arial"/>
          <w:sz w:val="20"/>
          <w:szCs w:val="20"/>
        </w:rPr>
      </w:pPr>
      <w:r w:rsidRPr="002C0BF6">
        <w:rPr>
          <w:rFonts w:ascii="Arial" w:hAnsi="Arial" w:cs="Arial"/>
          <w:sz w:val="20"/>
          <w:szCs w:val="20"/>
        </w:rPr>
        <w:t>Identifying and Assessing Risks of Material Misstatement</w:t>
      </w: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70"/>
        <w:gridCol w:w="4770"/>
      </w:tblGrid>
      <w:tr w:rsidR="000F55C8" w:rsidRPr="002C0BF6" w:rsidTr="00F62CDB">
        <w:trPr>
          <w:tblHeader/>
        </w:trPr>
        <w:tc>
          <w:tcPr>
            <w:tcW w:w="4770" w:type="dxa"/>
          </w:tcPr>
          <w:p w:rsidR="000F55C8" w:rsidRPr="002C0BF6" w:rsidRDefault="000F55C8" w:rsidP="00745241">
            <w:pPr>
              <w:pStyle w:val="IFACNumberedPara"/>
              <w:tabs>
                <w:tab w:val="clear" w:pos="720"/>
              </w:tabs>
              <w:spacing w:after="120"/>
              <w:ind w:left="0" w:firstLine="0"/>
              <w:jc w:val="center"/>
              <w:rPr>
                <w:rFonts w:ascii="Arial" w:hAnsi="Arial" w:cs="Arial"/>
                <w:b/>
                <w:sz w:val="20"/>
                <w:szCs w:val="20"/>
              </w:rPr>
            </w:pPr>
            <w:r w:rsidRPr="002C0BF6">
              <w:rPr>
                <w:rFonts w:ascii="Arial" w:hAnsi="Arial" w:cs="Arial"/>
                <w:b/>
                <w:sz w:val="20"/>
                <w:szCs w:val="20"/>
              </w:rPr>
              <w:t>Limited Assurance</w:t>
            </w:r>
          </w:p>
        </w:tc>
        <w:tc>
          <w:tcPr>
            <w:tcW w:w="4770" w:type="dxa"/>
          </w:tcPr>
          <w:p w:rsidR="000F55C8" w:rsidRPr="002C0BF6" w:rsidRDefault="000F55C8" w:rsidP="00745241">
            <w:pPr>
              <w:pStyle w:val="IFACNumberedPara"/>
              <w:tabs>
                <w:tab w:val="clear" w:pos="720"/>
              </w:tabs>
              <w:spacing w:after="120"/>
              <w:ind w:left="0" w:firstLine="0"/>
              <w:jc w:val="center"/>
              <w:rPr>
                <w:rFonts w:ascii="Arial" w:hAnsi="Arial" w:cs="Arial"/>
                <w:b/>
                <w:sz w:val="20"/>
                <w:szCs w:val="20"/>
              </w:rPr>
            </w:pPr>
            <w:r w:rsidRPr="002C0BF6">
              <w:rPr>
                <w:rFonts w:ascii="Arial" w:hAnsi="Arial" w:cs="Arial"/>
                <w:b/>
                <w:sz w:val="20"/>
                <w:szCs w:val="20"/>
              </w:rPr>
              <w:t>Reasonable Assurance</w:t>
            </w:r>
          </w:p>
        </w:tc>
      </w:tr>
      <w:tr w:rsidR="00142D6B" w:rsidRPr="002C0BF6" w:rsidTr="00F62CDB">
        <w:tc>
          <w:tcPr>
            <w:tcW w:w="4770" w:type="dxa"/>
          </w:tcPr>
          <w:p w:rsidR="00142D6B" w:rsidRPr="002C0BF6" w:rsidRDefault="00161877" w:rsidP="00745241">
            <w:pPr>
              <w:pStyle w:val="IFACNumberedPara"/>
              <w:tabs>
                <w:tab w:val="clear" w:pos="720"/>
              </w:tabs>
              <w:ind w:left="576"/>
              <w:rPr>
                <w:rFonts w:ascii="Arial" w:hAnsi="Arial" w:cs="Arial"/>
                <w:sz w:val="20"/>
                <w:szCs w:val="20"/>
              </w:rPr>
            </w:pPr>
            <w:r w:rsidRPr="002C0BF6">
              <w:rPr>
                <w:rFonts w:ascii="Arial" w:hAnsi="Arial" w:cs="Arial"/>
                <w:sz w:val="20"/>
                <w:szCs w:val="20"/>
              </w:rPr>
              <w:t>3</w:t>
            </w:r>
            <w:ins w:id="447" w:author="Beverley Bahlmann" w:date="2012-03-22T15:50:00Z">
              <w:r w:rsidR="00A419A0" w:rsidRPr="002C0BF6">
                <w:rPr>
                  <w:rFonts w:ascii="Arial" w:hAnsi="Arial" w:cs="Arial"/>
                  <w:sz w:val="20"/>
                  <w:szCs w:val="20"/>
                </w:rPr>
                <w:t>3</w:t>
              </w:r>
            </w:ins>
            <w:del w:id="448" w:author="Beverley Bahlmann" w:date="2012-03-22T15:50:00Z">
              <w:r w:rsidR="004F4A07" w:rsidRPr="002C0BF6" w:rsidDel="00A419A0">
                <w:rPr>
                  <w:rFonts w:ascii="Arial" w:hAnsi="Arial" w:cs="Arial"/>
                  <w:sz w:val="20"/>
                  <w:szCs w:val="20"/>
                </w:rPr>
                <w:delText>1</w:delText>
              </w:r>
            </w:del>
            <w:r w:rsidR="00142D6B" w:rsidRPr="002C0BF6">
              <w:rPr>
                <w:rFonts w:ascii="Arial" w:hAnsi="Arial" w:cs="Arial"/>
                <w:sz w:val="20"/>
                <w:szCs w:val="20"/>
              </w:rPr>
              <w:t>L.</w:t>
            </w:r>
            <w:r w:rsidR="00FD10DF" w:rsidRPr="002C0BF6">
              <w:rPr>
                <w:rFonts w:ascii="Arial" w:hAnsi="Arial" w:cs="Arial"/>
                <w:sz w:val="20"/>
                <w:szCs w:val="20"/>
              </w:rPr>
              <w:t xml:space="preserve"> </w:t>
            </w:r>
            <w:r w:rsidR="00142D6B" w:rsidRPr="002C0BF6">
              <w:rPr>
                <w:rFonts w:ascii="Arial" w:hAnsi="Arial" w:cs="Arial"/>
                <w:sz w:val="20"/>
                <w:szCs w:val="20"/>
              </w:rPr>
              <w:t xml:space="preserve">The practitioner shall identify and assess risks of material misstatement: </w:t>
            </w:r>
          </w:p>
          <w:p w:rsidR="00142D6B" w:rsidRPr="002C0BF6" w:rsidRDefault="00142D6B" w:rsidP="00745241">
            <w:pPr>
              <w:pStyle w:val="IFACNumberedPara"/>
              <w:tabs>
                <w:tab w:val="clear" w:pos="720"/>
              </w:tabs>
              <w:ind w:left="1123"/>
              <w:rPr>
                <w:rFonts w:ascii="Arial" w:hAnsi="Arial" w:cs="Arial"/>
                <w:sz w:val="20"/>
                <w:szCs w:val="20"/>
              </w:rPr>
            </w:pPr>
            <w:r w:rsidRPr="002C0BF6">
              <w:rPr>
                <w:rFonts w:ascii="Arial" w:hAnsi="Arial" w:cs="Arial"/>
                <w:sz w:val="20"/>
                <w:szCs w:val="20"/>
              </w:rPr>
              <w:t>(a)</w:t>
            </w:r>
            <w:r w:rsidRPr="002C0BF6">
              <w:rPr>
                <w:rFonts w:ascii="Arial" w:hAnsi="Arial" w:cs="Arial"/>
                <w:spacing w:val="-4"/>
                <w:sz w:val="20"/>
                <w:szCs w:val="20"/>
              </w:rPr>
              <w:t xml:space="preserve"> </w:t>
            </w:r>
            <w:r w:rsidRPr="002C0BF6">
              <w:rPr>
                <w:rFonts w:ascii="Arial" w:hAnsi="Arial" w:cs="Arial"/>
                <w:spacing w:val="-4"/>
                <w:sz w:val="20"/>
                <w:szCs w:val="20"/>
              </w:rPr>
              <w:tab/>
            </w:r>
            <w:r w:rsidRPr="002C0BF6">
              <w:rPr>
                <w:rFonts w:ascii="Arial" w:hAnsi="Arial" w:cs="Arial"/>
                <w:sz w:val="20"/>
                <w:szCs w:val="20"/>
              </w:rPr>
              <w:t>At the GHG statement level</w:t>
            </w:r>
            <w:ins w:id="449" w:author="Beverley Bahlmann" w:date="2012-04-02T10:57:00Z">
              <w:r w:rsidR="00E37DAD" w:rsidRPr="002C0BF6">
                <w:rPr>
                  <w:rFonts w:ascii="Arial" w:hAnsi="Arial" w:cs="Arial"/>
                  <w:sz w:val="20"/>
                  <w:szCs w:val="20"/>
                </w:rPr>
                <w:t>;</w:t>
              </w:r>
            </w:ins>
            <w:del w:id="450" w:author="Beverley Bahlmann" w:date="2012-04-02T10:57:00Z">
              <w:r w:rsidRPr="002C0BF6" w:rsidDel="00E37DAD">
                <w:rPr>
                  <w:rFonts w:ascii="Arial" w:hAnsi="Arial" w:cs="Arial"/>
                  <w:sz w:val="20"/>
                  <w:szCs w:val="20"/>
                </w:rPr>
                <w:delText>,</w:delText>
              </w:r>
            </w:del>
            <w:r w:rsidRPr="002C0BF6">
              <w:rPr>
                <w:rFonts w:ascii="Arial" w:hAnsi="Arial" w:cs="Arial"/>
                <w:sz w:val="20"/>
                <w:szCs w:val="20"/>
              </w:rPr>
              <w:t xml:space="preserve"> and </w:t>
            </w:r>
            <w:r w:rsidR="0040201E" w:rsidRPr="002C0BF6">
              <w:rPr>
                <w:rFonts w:ascii="Arial" w:hAnsi="Arial" w:cs="Arial"/>
                <w:sz w:val="20"/>
                <w:szCs w:val="20"/>
              </w:rPr>
              <w:t>(</w:t>
            </w:r>
            <w:r w:rsidR="0040201E" w:rsidRPr="002C0BF6">
              <w:rPr>
                <w:rFonts w:ascii="Arial" w:hAnsi="Arial" w:cs="Arial"/>
                <w:kern w:val="0"/>
                <w:sz w:val="20"/>
                <w:szCs w:val="20"/>
                <w:lang w:bidi="ar-SA"/>
              </w:rPr>
              <w:t>Ref: Para. A7</w:t>
            </w:r>
            <w:ins w:id="451" w:author="Beverley Bahlmann" w:date="2012-03-27T14:06:00Z">
              <w:r w:rsidR="00E21391" w:rsidRPr="002C0BF6">
                <w:rPr>
                  <w:rFonts w:ascii="Arial" w:hAnsi="Arial" w:cs="Arial"/>
                  <w:kern w:val="0"/>
                  <w:sz w:val="20"/>
                  <w:szCs w:val="20"/>
                  <w:lang w:bidi="ar-SA"/>
                </w:rPr>
                <w:t>9</w:t>
              </w:r>
            </w:ins>
            <w:del w:id="452" w:author="Beverley Bahlmann" w:date="2012-03-27T14:06:00Z">
              <w:r w:rsidR="0040201E" w:rsidRPr="002C0BF6" w:rsidDel="00E21391">
                <w:rPr>
                  <w:rFonts w:ascii="Arial" w:hAnsi="Arial" w:cs="Arial"/>
                  <w:kern w:val="0"/>
                  <w:sz w:val="20"/>
                  <w:szCs w:val="20"/>
                  <w:lang w:bidi="ar-SA"/>
                </w:rPr>
                <w:delText>5</w:delText>
              </w:r>
            </w:del>
            <w:r w:rsidR="00DC6756" w:rsidRPr="002C0BF6">
              <w:rPr>
                <w:rFonts w:ascii="Arial" w:hAnsi="Arial" w:cs="Arial"/>
                <w:kern w:val="0"/>
                <w:sz w:val="20"/>
                <w:szCs w:val="20"/>
                <w:lang w:bidi="ar-SA"/>
              </w:rPr>
              <w:t>–A</w:t>
            </w:r>
            <w:ins w:id="453" w:author="Beverley Bahlmann" w:date="2012-03-27T14:06:00Z">
              <w:r w:rsidR="00E21391" w:rsidRPr="002C0BF6">
                <w:rPr>
                  <w:rFonts w:ascii="Arial" w:hAnsi="Arial" w:cs="Arial"/>
                  <w:kern w:val="0"/>
                  <w:sz w:val="20"/>
                  <w:szCs w:val="20"/>
                  <w:lang w:bidi="ar-SA"/>
                </w:rPr>
                <w:t>80</w:t>
              </w:r>
            </w:ins>
            <w:del w:id="454" w:author="Beverley Bahlmann" w:date="2012-03-27T14:06:00Z">
              <w:r w:rsidR="00DC6756" w:rsidRPr="002C0BF6" w:rsidDel="00E21391">
                <w:rPr>
                  <w:rFonts w:ascii="Arial" w:hAnsi="Arial" w:cs="Arial"/>
                  <w:kern w:val="0"/>
                  <w:sz w:val="20"/>
                  <w:szCs w:val="20"/>
                  <w:lang w:bidi="ar-SA"/>
                </w:rPr>
                <w:delText>76</w:delText>
              </w:r>
            </w:del>
            <w:r w:rsidR="0040201E" w:rsidRPr="002C0BF6">
              <w:rPr>
                <w:rFonts w:ascii="Arial" w:hAnsi="Arial" w:cs="Arial"/>
                <w:kern w:val="0"/>
                <w:sz w:val="20"/>
                <w:szCs w:val="20"/>
                <w:lang w:bidi="ar-SA"/>
              </w:rPr>
              <w:t>)</w:t>
            </w:r>
          </w:p>
          <w:p w:rsidR="00142D6B" w:rsidRPr="002C0BF6" w:rsidRDefault="00142D6B" w:rsidP="00745241">
            <w:pPr>
              <w:pStyle w:val="IFACNumberedPara"/>
              <w:tabs>
                <w:tab w:val="clear" w:pos="720"/>
              </w:tabs>
              <w:ind w:left="1123"/>
              <w:rPr>
                <w:rFonts w:ascii="Arial" w:hAnsi="Arial" w:cs="Arial"/>
                <w:sz w:val="20"/>
                <w:szCs w:val="20"/>
              </w:rPr>
            </w:pPr>
            <w:r w:rsidRPr="002C0BF6">
              <w:rPr>
                <w:rFonts w:ascii="Arial" w:hAnsi="Arial" w:cs="Arial"/>
                <w:sz w:val="20"/>
                <w:szCs w:val="20"/>
              </w:rPr>
              <w:t xml:space="preserve">(b) </w:t>
            </w:r>
            <w:r w:rsidRPr="002C0BF6">
              <w:rPr>
                <w:rFonts w:ascii="Arial" w:hAnsi="Arial" w:cs="Arial"/>
                <w:sz w:val="20"/>
                <w:szCs w:val="20"/>
              </w:rPr>
              <w:tab/>
              <w:t xml:space="preserve">For material </w:t>
            </w:r>
            <w:r w:rsidR="00B45AB6" w:rsidRPr="002C0BF6">
              <w:rPr>
                <w:rFonts w:ascii="Arial" w:hAnsi="Arial" w:cs="Arial"/>
                <w:sz w:val="20"/>
                <w:szCs w:val="20"/>
              </w:rPr>
              <w:t>types of emissions</w:t>
            </w:r>
            <w:r w:rsidRPr="002C0BF6">
              <w:rPr>
                <w:rFonts w:ascii="Arial" w:hAnsi="Arial" w:cs="Arial"/>
                <w:sz w:val="20"/>
                <w:szCs w:val="20"/>
              </w:rPr>
              <w:t xml:space="preserve"> and disclosure</w:t>
            </w:r>
            <w:r w:rsidR="00B45AB6" w:rsidRPr="002C0BF6">
              <w:rPr>
                <w:rFonts w:ascii="Arial" w:hAnsi="Arial" w:cs="Arial"/>
                <w:sz w:val="20"/>
                <w:szCs w:val="20"/>
              </w:rPr>
              <w:t>s</w:t>
            </w:r>
            <w:ins w:id="455" w:author="Beverley Bahlmann" w:date="2012-04-02T10:57:00Z">
              <w:r w:rsidR="00E37DAD" w:rsidRPr="002C0BF6">
                <w:rPr>
                  <w:rFonts w:ascii="Arial" w:hAnsi="Arial" w:cs="Arial"/>
                  <w:sz w:val="20"/>
                  <w:szCs w:val="20"/>
                </w:rPr>
                <w:t>,</w:t>
              </w:r>
            </w:ins>
            <w:del w:id="456" w:author="Beverley Bahlmann" w:date="2012-04-02T10:57:00Z">
              <w:r w:rsidR="00C14AA1" w:rsidRPr="002C0BF6" w:rsidDel="00E37DAD">
                <w:rPr>
                  <w:rFonts w:ascii="Arial" w:hAnsi="Arial" w:cs="Arial"/>
                  <w:sz w:val="20"/>
                  <w:szCs w:val="20"/>
                </w:rPr>
                <w:delText>.</w:delText>
              </w:r>
            </w:del>
            <w:r w:rsidR="0040201E" w:rsidRPr="002C0BF6">
              <w:rPr>
                <w:rFonts w:ascii="Arial" w:hAnsi="Arial" w:cs="Arial"/>
                <w:sz w:val="20"/>
                <w:szCs w:val="20"/>
              </w:rPr>
              <w:t xml:space="preserve"> </w:t>
            </w:r>
            <w:r w:rsidR="00844891" w:rsidRPr="002C0BF6">
              <w:rPr>
                <w:rFonts w:ascii="Arial" w:hAnsi="Arial" w:cs="Arial"/>
                <w:sz w:val="20"/>
                <w:szCs w:val="20"/>
              </w:rPr>
              <w:t>(</w:t>
            </w:r>
            <w:r w:rsidR="00844891" w:rsidRPr="002C0BF6">
              <w:rPr>
                <w:rFonts w:ascii="Arial" w:hAnsi="Arial" w:cs="Arial"/>
                <w:kern w:val="0"/>
                <w:sz w:val="20"/>
                <w:szCs w:val="20"/>
                <w:lang w:bidi="ar-SA"/>
              </w:rPr>
              <w:t>Ref: Para. A</w:t>
            </w:r>
            <w:ins w:id="457" w:author="Beverley Bahlmann" w:date="2012-03-27T14:07:00Z">
              <w:r w:rsidR="00E21391" w:rsidRPr="002C0BF6">
                <w:rPr>
                  <w:rFonts w:ascii="Arial" w:hAnsi="Arial" w:cs="Arial"/>
                  <w:kern w:val="0"/>
                  <w:sz w:val="20"/>
                  <w:szCs w:val="20"/>
                  <w:lang w:bidi="ar-SA"/>
                </w:rPr>
                <w:t>81</w:t>
              </w:r>
            </w:ins>
            <w:del w:id="458" w:author="Beverley Bahlmann" w:date="2012-03-27T14:07:00Z">
              <w:r w:rsidR="00844891" w:rsidRPr="002C0BF6" w:rsidDel="00E21391">
                <w:rPr>
                  <w:rFonts w:ascii="Arial" w:hAnsi="Arial" w:cs="Arial"/>
                  <w:kern w:val="0"/>
                  <w:sz w:val="20"/>
                  <w:szCs w:val="20"/>
                  <w:lang w:bidi="ar-SA"/>
                </w:rPr>
                <w:delText>77</w:delText>
              </w:r>
            </w:del>
            <w:del w:id="459" w:author="Beverley Bahlmann" w:date="2012-04-05T09:19:00Z">
              <w:r w:rsidR="00844891" w:rsidRPr="002C0BF6" w:rsidDel="004B7610">
                <w:rPr>
                  <w:rFonts w:ascii="Arial" w:hAnsi="Arial" w:cs="Arial"/>
                  <w:kern w:val="0"/>
                  <w:sz w:val="20"/>
                  <w:szCs w:val="20"/>
                  <w:lang w:bidi="ar-SA"/>
                </w:rPr>
                <w:delText>–A</w:delText>
              </w:r>
            </w:del>
            <w:del w:id="460" w:author="Beverley Bahlmann" w:date="2012-03-27T14:07:00Z">
              <w:r w:rsidR="00844891" w:rsidRPr="002C0BF6" w:rsidDel="00E21391">
                <w:rPr>
                  <w:rFonts w:ascii="Arial" w:hAnsi="Arial" w:cs="Arial"/>
                  <w:kern w:val="0"/>
                  <w:sz w:val="20"/>
                  <w:szCs w:val="20"/>
                  <w:lang w:bidi="ar-SA"/>
                </w:rPr>
                <w:delText>78</w:delText>
              </w:r>
            </w:del>
            <w:r w:rsidR="00844891" w:rsidRPr="002C0BF6">
              <w:rPr>
                <w:rFonts w:ascii="Arial" w:hAnsi="Arial" w:cs="Arial"/>
                <w:kern w:val="0"/>
                <w:sz w:val="20"/>
                <w:szCs w:val="20"/>
                <w:lang w:bidi="ar-SA"/>
              </w:rPr>
              <w:t>)</w:t>
            </w:r>
          </w:p>
          <w:p w:rsidR="00A10DA3" w:rsidRPr="002C0BF6" w:rsidRDefault="00FD10DF" w:rsidP="00745241">
            <w:pPr>
              <w:pStyle w:val="IFACNumberedPara"/>
              <w:tabs>
                <w:tab w:val="clear" w:pos="720"/>
              </w:tabs>
              <w:ind w:left="576"/>
              <w:rPr>
                <w:rFonts w:ascii="Arial" w:hAnsi="Arial" w:cs="Arial"/>
                <w:kern w:val="0"/>
                <w:sz w:val="20"/>
                <w:szCs w:val="20"/>
                <w:lang w:bidi="ar-SA"/>
              </w:rPr>
            </w:pPr>
            <w:r w:rsidRPr="002C0BF6">
              <w:rPr>
                <w:rFonts w:ascii="Arial" w:hAnsi="Arial" w:cs="Arial"/>
                <w:sz w:val="20"/>
                <w:szCs w:val="20"/>
              </w:rPr>
              <w:tab/>
              <w:t>a</w:t>
            </w:r>
            <w:r w:rsidR="00924705" w:rsidRPr="002C0BF6">
              <w:rPr>
                <w:rFonts w:ascii="Arial" w:hAnsi="Arial" w:cs="Arial"/>
                <w:sz w:val="20"/>
                <w:szCs w:val="20"/>
              </w:rPr>
              <w:t xml:space="preserve">s the basis for designing and performing procedures </w:t>
            </w:r>
            <w:r w:rsidR="00F2003F" w:rsidRPr="002C0BF6">
              <w:rPr>
                <w:rFonts w:ascii="Arial" w:hAnsi="Arial" w:cs="Arial"/>
                <w:kern w:val="0"/>
                <w:sz w:val="20"/>
                <w:szCs w:val="20"/>
                <w:lang w:bidi="ar-SA"/>
              </w:rPr>
              <w:t>whose nature</w:t>
            </w:r>
            <w:ins w:id="461" w:author="Beverley Bahlmann" w:date="2012-03-20T15:24:00Z">
              <w:r w:rsidR="00F2003F" w:rsidRPr="002C0BF6">
                <w:rPr>
                  <w:rFonts w:ascii="Arial" w:hAnsi="Arial" w:cs="Arial"/>
                  <w:kern w:val="0"/>
                  <w:sz w:val="20"/>
                  <w:szCs w:val="20"/>
                  <w:lang w:bidi="ar-SA"/>
                </w:rPr>
                <w:t>, timing</w:t>
              </w:r>
            </w:ins>
            <w:r w:rsidR="00F2003F" w:rsidRPr="002C0BF6">
              <w:rPr>
                <w:rFonts w:ascii="Arial" w:hAnsi="Arial" w:cs="Arial"/>
                <w:kern w:val="0"/>
                <w:sz w:val="20"/>
                <w:szCs w:val="20"/>
                <w:lang w:bidi="ar-SA"/>
              </w:rPr>
              <w:t xml:space="preserve"> </w:t>
            </w:r>
            <w:r w:rsidR="005372C3" w:rsidRPr="002C0BF6">
              <w:rPr>
                <w:rFonts w:ascii="Arial" w:hAnsi="Arial" w:cs="Arial"/>
                <w:kern w:val="0"/>
                <w:sz w:val="20"/>
                <w:szCs w:val="20"/>
                <w:lang w:bidi="ar-SA"/>
              </w:rPr>
              <w:t>and extent</w:t>
            </w:r>
            <w:r w:rsidR="00714249" w:rsidRPr="002C0BF6">
              <w:rPr>
                <w:rFonts w:ascii="Arial" w:hAnsi="Arial" w:cs="Arial"/>
                <w:kern w:val="0"/>
                <w:sz w:val="20"/>
                <w:szCs w:val="20"/>
                <w:lang w:bidi="ar-SA"/>
              </w:rPr>
              <w:t>:</w:t>
            </w:r>
            <w:r w:rsidR="00B449A5" w:rsidRPr="002C0BF6">
              <w:rPr>
                <w:rFonts w:ascii="Arial" w:hAnsi="Arial" w:cs="Arial"/>
                <w:kern w:val="0"/>
                <w:sz w:val="20"/>
                <w:szCs w:val="20"/>
                <w:lang w:bidi="ar-SA"/>
              </w:rPr>
              <w:t xml:space="preserve"> </w:t>
            </w:r>
          </w:p>
          <w:p w:rsidR="00A10DA3" w:rsidRPr="002C0BF6" w:rsidRDefault="00A10DA3" w:rsidP="00745241">
            <w:pPr>
              <w:pStyle w:val="IFACNumberedPara"/>
              <w:tabs>
                <w:tab w:val="clear" w:pos="720"/>
              </w:tabs>
              <w:ind w:left="1123"/>
              <w:rPr>
                <w:rFonts w:ascii="Arial" w:hAnsi="Arial" w:cs="Arial"/>
                <w:sz w:val="20"/>
                <w:szCs w:val="20"/>
              </w:rPr>
            </w:pPr>
            <w:r w:rsidRPr="002C0BF6">
              <w:rPr>
                <w:rFonts w:ascii="Arial" w:hAnsi="Arial" w:cs="Arial"/>
                <w:sz w:val="20"/>
                <w:szCs w:val="20"/>
              </w:rPr>
              <w:t xml:space="preserve">(c) </w:t>
            </w:r>
            <w:r w:rsidRPr="002C0BF6">
              <w:rPr>
                <w:rFonts w:ascii="Arial" w:hAnsi="Arial" w:cs="Arial"/>
                <w:sz w:val="20"/>
                <w:szCs w:val="20"/>
              </w:rPr>
              <w:tab/>
            </w:r>
            <w:r w:rsidR="00714249" w:rsidRPr="002C0BF6">
              <w:rPr>
                <w:rFonts w:ascii="Arial" w:hAnsi="Arial" w:cs="Arial"/>
                <w:sz w:val="20"/>
                <w:szCs w:val="20"/>
              </w:rPr>
              <w:t>Are r</w:t>
            </w:r>
            <w:r w:rsidRPr="002C0BF6">
              <w:rPr>
                <w:rFonts w:ascii="Arial" w:hAnsi="Arial" w:cs="Arial"/>
                <w:sz w:val="20"/>
                <w:szCs w:val="20"/>
              </w:rPr>
              <w:t>esponsive to assessed risks</w:t>
            </w:r>
            <w:r w:rsidR="008E4F23" w:rsidRPr="002C0BF6">
              <w:rPr>
                <w:rFonts w:ascii="Arial" w:hAnsi="Arial" w:cs="Arial"/>
                <w:sz w:val="20"/>
                <w:szCs w:val="20"/>
              </w:rPr>
              <w:t xml:space="preserve"> of material misstatement</w:t>
            </w:r>
            <w:r w:rsidRPr="002C0BF6">
              <w:rPr>
                <w:rFonts w:ascii="Arial" w:hAnsi="Arial" w:cs="Arial"/>
                <w:sz w:val="20"/>
                <w:szCs w:val="20"/>
              </w:rPr>
              <w:t xml:space="preserve">; and </w:t>
            </w:r>
          </w:p>
          <w:p w:rsidR="00924705" w:rsidRPr="002C0BF6" w:rsidRDefault="00A10DA3" w:rsidP="00745241">
            <w:pPr>
              <w:pStyle w:val="IFACNumberedPara"/>
              <w:tabs>
                <w:tab w:val="clear" w:pos="720"/>
              </w:tabs>
              <w:spacing w:after="120"/>
              <w:ind w:left="1123"/>
              <w:rPr>
                <w:rFonts w:ascii="Arial" w:hAnsi="Arial" w:cs="Arial"/>
                <w:sz w:val="20"/>
                <w:szCs w:val="20"/>
              </w:rPr>
            </w:pPr>
            <w:r w:rsidRPr="002C0BF6">
              <w:rPr>
                <w:rFonts w:ascii="Arial" w:hAnsi="Arial" w:cs="Arial"/>
                <w:sz w:val="20"/>
                <w:szCs w:val="20"/>
              </w:rPr>
              <w:t>(d)</w:t>
            </w:r>
            <w:r w:rsidRPr="002C0BF6">
              <w:rPr>
                <w:rFonts w:ascii="Arial" w:hAnsi="Arial" w:cs="Arial"/>
                <w:sz w:val="20"/>
                <w:szCs w:val="20"/>
              </w:rPr>
              <w:tab/>
              <w:t>A</w:t>
            </w:r>
            <w:r w:rsidR="00924705" w:rsidRPr="002C0BF6">
              <w:rPr>
                <w:rFonts w:ascii="Arial" w:hAnsi="Arial" w:cs="Arial"/>
                <w:sz w:val="20"/>
                <w:szCs w:val="20"/>
              </w:rPr>
              <w:t xml:space="preserve">llow the practitioner to </w:t>
            </w:r>
            <w:r w:rsidR="00233639" w:rsidRPr="002C0BF6">
              <w:rPr>
                <w:rFonts w:ascii="Arial" w:hAnsi="Arial" w:cs="Arial"/>
                <w:sz w:val="20"/>
                <w:szCs w:val="20"/>
              </w:rPr>
              <w:t xml:space="preserve">obtain </w:t>
            </w:r>
            <w:r w:rsidR="001B0C95" w:rsidRPr="002C0BF6">
              <w:rPr>
                <w:rFonts w:ascii="Arial" w:hAnsi="Arial" w:cs="Arial"/>
                <w:sz w:val="20"/>
                <w:szCs w:val="20"/>
              </w:rPr>
              <w:t xml:space="preserve">limited assurance </w:t>
            </w:r>
            <w:r w:rsidR="00924705" w:rsidRPr="002C0BF6">
              <w:rPr>
                <w:rFonts w:ascii="Arial" w:hAnsi="Arial" w:cs="Arial"/>
                <w:sz w:val="20"/>
                <w:szCs w:val="20"/>
              </w:rPr>
              <w:t>about whether the GHG statement is prepared, in all material respects, in accordance with the applicable criteria.</w:t>
            </w:r>
          </w:p>
        </w:tc>
        <w:tc>
          <w:tcPr>
            <w:tcW w:w="4770" w:type="dxa"/>
          </w:tcPr>
          <w:p w:rsidR="00142D6B" w:rsidRPr="002C0BF6" w:rsidRDefault="00161877" w:rsidP="00745241">
            <w:pPr>
              <w:pStyle w:val="IFACNumberedPara"/>
              <w:tabs>
                <w:tab w:val="clear" w:pos="720"/>
              </w:tabs>
              <w:ind w:left="576"/>
              <w:rPr>
                <w:rFonts w:ascii="Arial" w:hAnsi="Arial" w:cs="Arial"/>
                <w:sz w:val="20"/>
                <w:szCs w:val="20"/>
              </w:rPr>
            </w:pPr>
            <w:r w:rsidRPr="002C0BF6">
              <w:rPr>
                <w:rFonts w:ascii="Arial" w:hAnsi="Arial" w:cs="Arial"/>
                <w:sz w:val="20"/>
                <w:szCs w:val="20"/>
              </w:rPr>
              <w:t>3</w:t>
            </w:r>
            <w:ins w:id="462" w:author="Beverley Bahlmann" w:date="2012-03-22T15:50:00Z">
              <w:r w:rsidR="00A419A0" w:rsidRPr="002C0BF6">
                <w:rPr>
                  <w:rFonts w:ascii="Arial" w:hAnsi="Arial" w:cs="Arial"/>
                  <w:sz w:val="20"/>
                  <w:szCs w:val="20"/>
                </w:rPr>
                <w:t>3</w:t>
              </w:r>
            </w:ins>
            <w:del w:id="463" w:author="Beverley Bahlmann" w:date="2012-03-22T15:50:00Z">
              <w:r w:rsidR="004F4A07" w:rsidRPr="002C0BF6" w:rsidDel="00A419A0">
                <w:rPr>
                  <w:rFonts w:ascii="Arial" w:hAnsi="Arial" w:cs="Arial"/>
                  <w:sz w:val="20"/>
                  <w:szCs w:val="20"/>
                </w:rPr>
                <w:delText>1</w:delText>
              </w:r>
            </w:del>
            <w:r w:rsidR="00142D6B" w:rsidRPr="002C0BF6">
              <w:rPr>
                <w:rFonts w:ascii="Arial" w:hAnsi="Arial" w:cs="Arial"/>
                <w:sz w:val="20"/>
                <w:szCs w:val="20"/>
              </w:rPr>
              <w:t>R.</w:t>
            </w:r>
            <w:r w:rsidR="00FD10DF" w:rsidRPr="002C0BF6">
              <w:rPr>
                <w:rFonts w:ascii="Arial" w:hAnsi="Arial" w:cs="Arial"/>
                <w:sz w:val="20"/>
                <w:szCs w:val="20"/>
              </w:rPr>
              <w:t xml:space="preserve"> </w:t>
            </w:r>
            <w:r w:rsidR="00142D6B" w:rsidRPr="002C0BF6">
              <w:rPr>
                <w:rFonts w:ascii="Arial" w:hAnsi="Arial" w:cs="Arial"/>
                <w:sz w:val="20"/>
                <w:szCs w:val="20"/>
              </w:rPr>
              <w:t>The practitioner shall identify and assess risks of material misstatement</w:t>
            </w:r>
            <w:r w:rsidR="00F654A6" w:rsidRPr="002C0BF6">
              <w:rPr>
                <w:rFonts w:ascii="Arial" w:hAnsi="Arial" w:cs="Arial"/>
                <w:sz w:val="20"/>
                <w:szCs w:val="20"/>
              </w:rPr>
              <w:t xml:space="preserve">: </w:t>
            </w:r>
          </w:p>
          <w:p w:rsidR="00142D6B" w:rsidRPr="002C0BF6" w:rsidRDefault="00142D6B" w:rsidP="00745241">
            <w:pPr>
              <w:pStyle w:val="IFACNumberedPara"/>
              <w:tabs>
                <w:tab w:val="clear" w:pos="720"/>
              </w:tabs>
              <w:ind w:left="1123"/>
              <w:rPr>
                <w:rFonts w:ascii="Arial" w:hAnsi="Arial" w:cs="Arial"/>
                <w:sz w:val="20"/>
                <w:szCs w:val="20"/>
              </w:rPr>
            </w:pPr>
            <w:r w:rsidRPr="002C0BF6">
              <w:rPr>
                <w:rFonts w:ascii="Arial" w:hAnsi="Arial" w:cs="Arial"/>
                <w:sz w:val="20"/>
                <w:szCs w:val="20"/>
              </w:rPr>
              <w:t>(a)</w:t>
            </w:r>
            <w:r w:rsidRPr="002C0BF6">
              <w:rPr>
                <w:rFonts w:ascii="Arial" w:hAnsi="Arial" w:cs="Arial"/>
                <w:spacing w:val="-4"/>
                <w:sz w:val="20"/>
                <w:szCs w:val="20"/>
              </w:rPr>
              <w:t xml:space="preserve"> </w:t>
            </w:r>
            <w:r w:rsidRPr="002C0BF6">
              <w:rPr>
                <w:rFonts w:ascii="Arial" w:hAnsi="Arial" w:cs="Arial"/>
                <w:spacing w:val="-4"/>
                <w:sz w:val="20"/>
                <w:szCs w:val="20"/>
              </w:rPr>
              <w:tab/>
            </w:r>
            <w:r w:rsidRPr="002C0BF6">
              <w:rPr>
                <w:rFonts w:ascii="Arial" w:hAnsi="Arial" w:cs="Arial"/>
                <w:sz w:val="20"/>
                <w:szCs w:val="20"/>
              </w:rPr>
              <w:t>At the GHG statement level</w:t>
            </w:r>
            <w:r w:rsidR="0040201E" w:rsidRPr="002C0BF6">
              <w:rPr>
                <w:rFonts w:ascii="Arial" w:hAnsi="Arial" w:cs="Arial"/>
                <w:sz w:val="20"/>
                <w:szCs w:val="20"/>
              </w:rPr>
              <w:t xml:space="preserve">; </w:t>
            </w:r>
            <w:r w:rsidRPr="002C0BF6">
              <w:rPr>
                <w:rFonts w:ascii="Arial" w:hAnsi="Arial" w:cs="Arial"/>
                <w:sz w:val="20"/>
                <w:szCs w:val="20"/>
              </w:rPr>
              <w:t>and</w:t>
            </w:r>
            <w:r w:rsidR="0040201E" w:rsidRPr="002C0BF6">
              <w:rPr>
                <w:rFonts w:ascii="Arial" w:hAnsi="Arial" w:cs="Arial"/>
                <w:sz w:val="20"/>
                <w:szCs w:val="20"/>
              </w:rPr>
              <w:t xml:space="preserve"> (</w:t>
            </w:r>
            <w:r w:rsidR="0040201E" w:rsidRPr="002C0BF6">
              <w:rPr>
                <w:rFonts w:ascii="Arial" w:hAnsi="Arial" w:cs="Arial"/>
                <w:kern w:val="0"/>
                <w:sz w:val="20"/>
                <w:szCs w:val="20"/>
                <w:lang w:bidi="ar-SA"/>
              </w:rPr>
              <w:t>Ref: Para. A7</w:t>
            </w:r>
            <w:ins w:id="464" w:author="Beverley Bahlmann" w:date="2012-03-27T14:06:00Z">
              <w:r w:rsidR="00E21391" w:rsidRPr="002C0BF6">
                <w:rPr>
                  <w:rFonts w:ascii="Arial" w:hAnsi="Arial" w:cs="Arial"/>
                  <w:kern w:val="0"/>
                  <w:sz w:val="20"/>
                  <w:szCs w:val="20"/>
                  <w:lang w:bidi="ar-SA"/>
                </w:rPr>
                <w:t>9</w:t>
              </w:r>
            </w:ins>
            <w:del w:id="465" w:author="Beverley Bahlmann" w:date="2012-03-27T14:06:00Z">
              <w:r w:rsidR="0040201E" w:rsidRPr="002C0BF6" w:rsidDel="00E21391">
                <w:rPr>
                  <w:rFonts w:ascii="Arial" w:hAnsi="Arial" w:cs="Arial"/>
                  <w:kern w:val="0"/>
                  <w:sz w:val="20"/>
                  <w:szCs w:val="20"/>
                  <w:lang w:bidi="ar-SA"/>
                </w:rPr>
                <w:delText>5</w:delText>
              </w:r>
            </w:del>
            <w:r w:rsidR="00DC6756" w:rsidRPr="002C0BF6">
              <w:rPr>
                <w:rFonts w:ascii="Arial" w:hAnsi="Arial" w:cs="Arial"/>
                <w:kern w:val="0"/>
                <w:sz w:val="20"/>
                <w:szCs w:val="20"/>
                <w:lang w:bidi="ar-SA"/>
              </w:rPr>
              <w:t>–A</w:t>
            </w:r>
            <w:ins w:id="466" w:author="Beverley Bahlmann" w:date="2012-03-27T14:06:00Z">
              <w:r w:rsidR="00E21391" w:rsidRPr="002C0BF6">
                <w:rPr>
                  <w:rFonts w:ascii="Arial" w:hAnsi="Arial" w:cs="Arial"/>
                  <w:kern w:val="0"/>
                  <w:sz w:val="20"/>
                  <w:szCs w:val="20"/>
                  <w:lang w:bidi="ar-SA"/>
                </w:rPr>
                <w:t>80</w:t>
              </w:r>
            </w:ins>
            <w:del w:id="467" w:author="Beverley Bahlmann" w:date="2012-03-27T14:06:00Z">
              <w:r w:rsidR="00DC6756" w:rsidRPr="002C0BF6" w:rsidDel="00E21391">
                <w:rPr>
                  <w:rFonts w:ascii="Arial" w:hAnsi="Arial" w:cs="Arial"/>
                  <w:kern w:val="0"/>
                  <w:sz w:val="20"/>
                  <w:szCs w:val="20"/>
                  <w:lang w:bidi="ar-SA"/>
                </w:rPr>
                <w:delText>76</w:delText>
              </w:r>
            </w:del>
            <w:r w:rsidR="0040201E" w:rsidRPr="002C0BF6">
              <w:rPr>
                <w:rFonts w:ascii="Arial" w:hAnsi="Arial" w:cs="Arial"/>
                <w:kern w:val="0"/>
                <w:sz w:val="20"/>
                <w:szCs w:val="20"/>
                <w:lang w:bidi="ar-SA"/>
              </w:rPr>
              <w:t>)</w:t>
            </w:r>
          </w:p>
          <w:p w:rsidR="00FD10DF" w:rsidRPr="002C0BF6" w:rsidRDefault="00142D6B" w:rsidP="00745241">
            <w:pPr>
              <w:pStyle w:val="IFACNumberedPara"/>
              <w:tabs>
                <w:tab w:val="clear" w:pos="720"/>
              </w:tabs>
              <w:ind w:left="1123"/>
              <w:rPr>
                <w:rFonts w:ascii="Arial" w:hAnsi="Arial" w:cs="Arial"/>
                <w:sz w:val="20"/>
                <w:szCs w:val="20"/>
              </w:rPr>
            </w:pPr>
            <w:r w:rsidRPr="002C0BF6">
              <w:rPr>
                <w:rFonts w:ascii="Arial" w:hAnsi="Arial" w:cs="Arial"/>
                <w:sz w:val="20"/>
                <w:szCs w:val="20"/>
              </w:rPr>
              <w:t xml:space="preserve">(b) </w:t>
            </w:r>
            <w:r w:rsidRPr="002C0BF6">
              <w:rPr>
                <w:rFonts w:ascii="Arial" w:hAnsi="Arial" w:cs="Arial"/>
                <w:sz w:val="20"/>
                <w:szCs w:val="20"/>
              </w:rPr>
              <w:tab/>
              <w:t xml:space="preserve">At the assertion level for material </w:t>
            </w:r>
            <w:r w:rsidR="00D6235C" w:rsidRPr="002C0BF6">
              <w:rPr>
                <w:rFonts w:ascii="Arial" w:hAnsi="Arial" w:cs="Arial"/>
                <w:sz w:val="20"/>
                <w:szCs w:val="20"/>
              </w:rPr>
              <w:t>types of emissions</w:t>
            </w:r>
            <w:r w:rsidRPr="002C0BF6">
              <w:rPr>
                <w:rFonts w:ascii="Arial" w:hAnsi="Arial" w:cs="Arial"/>
                <w:sz w:val="20"/>
                <w:szCs w:val="20"/>
              </w:rPr>
              <w:t xml:space="preserve"> and disclosure</w:t>
            </w:r>
            <w:r w:rsidR="00B45AB6" w:rsidRPr="002C0BF6">
              <w:rPr>
                <w:rFonts w:ascii="Arial" w:hAnsi="Arial" w:cs="Arial"/>
                <w:sz w:val="20"/>
                <w:szCs w:val="20"/>
              </w:rPr>
              <w:t>s</w:t>
            </w:r>
            <w:ins w:id="468" w:author="Beverley Bahlmann" w:date="2012-04-02T10:57:00Z">
              <w:r w:rsidR="00E37DAD" w:rsidRPr="002C0BF6">
                <w:rPr>
                  <w:rFonts w:ascii="Arial" w:hAnsi="Arial" w:cs="Arial"/>
                  <w:sz w:val="20"/>
                  <w:szCs w:val="20"/>
                </w:rPr>
                <w:t>,</w:t>
              </w:r>
            </w:ins>
            <w:del w:id="469" w:author="Beverley Bahlmann" w:date="2012-04-02T10:57:00Z">
              <w:r w:rsidR="0040201E" w:rsidRPr="002C0BF6" w:rsidDel="00E37DAD">
                <w:rPr>
                  <w:rFonts w:ascii="Arial" w:hAnsi="Arial" w:cs="Arial"/>
                  <w:sz w:val="20"/>
                  <w:szCs w:val="20"/>
                </w:rPr>
                <w:delText>;</w:delText>
              </w:r>
            </w:del>
            <w:r w:rsidR="0040201E" w:rsidRPr="002C0BF6">
              <w:rPr>
                <w:rFonts w:ascii="Arial" w:hAnsi="Arial" w:cs="Arial"/>
                <w:sz w:val="20"/>
                <w:szCs w:val="20"/>
              </w:rPr>
              <w:t xml:space="preserve"> (</w:t>
            </w:r>
            <w:r w:rsidR="0040201E" w:rsidRPr="002C0BF6">
              <w:rPr>
                <w:rFonts w:ascii="Arial" w:hAnsi="Arial" w:cs="Arial"/>
                <w:kern w:val="0"/>
                <w:sz w:val="20"/>
                <w:szCs w:val="20"/>
                <w:lang w:bidi="ar-SA"/>
              </w:rPr>
              <w:t>Ref: Para. A</w:t>
            </w:r>
            <w:ins w:id="470" w:author="Beverley Bahlmann" w:date="2012-03-27T14:07:00Z">
              <w:r w:rsidR="00E21391" w:rsidRPr="002C0BF6">
                <w:rPr>
                  <w:rFonts w:ascii="Arial" w:hAnsi="Arial" w:cs="Arial"/>
                  <w:kern w:val="0"/>
                  <w:sz w:val="20"/>
                  <w:szCs w:val="20"/>
                  <w:lang w:bidi="ar-SA"/>
                </w:rPr>
                <w:t>81</w:t>
              </w:r>
            </w:ins>
            <w:del w:id="471" w:author="Beverley Bahlmann" w:date="2012-03-27T14:07:00Z">
              <w:r w:rsidR="0040201E" w:rsidRPr="002C0BF6" w:rsidDel="00E21391">
                <w:rPr>
                  <w:rFonts w:ascii="Arial" w:hAnsi="Arial" w:cs="Arial"/>
                  <w:kern w:val="0"/>
                  <w:sz w:val="20"/>
                  <w:szCs w:val="20"/>
                  <w:lang w:bidi="ar-SA"/>
                </w:rPr>
                <w:delText>7</w:delText>
              </w:r>
              <w:r w:rsidR="00042A8E" w:rsidRPr="002C0BF6" w:rsidDel="00E21391">
                <w:rPr>
                  <w:rFonts w:ascii="Arial" w:hAnsi="Arial" w:cs="Arial"/>
                  <w:kern w:val="0"/>
                  <w:sz w:val="20"/>
                  <w:szCs w:val="20"/>
                  <w:lang w:bidi="ar-SA"/>
                </w:rPr>
                <w:delText>7</w:delText>
              </w:r>
            </w:del>
            <w:r w:rsidR="00042A8E" w:rsidRPr="002C0BF6">
              <w:rPr>
                <w:rFonts w:ascii="Arial" w:hAnsi="Arial" w:cs="Arial"/>
                <w:kern w:val="0"/>
                <w:sz w:val="20"/>
                <w:szCs w:val="20"/>
                <w:lang w:bidi="ar-SA"/>
              </w:rPr>
              <w:t>–A</w:t>
            </w:r>
            <w:ins w:id="472" w:author="Beverley Bahlmann" w:date="2012-03-27T14:07:00Z">
              <w:r w:rsidR="00E21391" w:rsidRPr="002C0BF6">
                <w:rPr>
                  <w:rFonts w:ascii="Arial" w:hAnsi="Arial" w:cs="Arial"/>
                  <w:kern w:val="0"/>
                  <w:sz w:val="20"/>
                  <w:szCs w:val="20"/>
                  <w:lang w:bidi="ar-SA"/>
                </w:rPr>
                <w:t>82</w:t>
              </w:r>
            </w:ins>
            <w:del w:id="473" w:author="Beverley Bahlmann" w:date="2012-03-27T14:07:00Z">
              <w:r w:rsidR="00042A8E" w:rsidRPr="002C0BF6" w:rsidDel="00E21391">
                <w:rPr>
                  <w:rFonts w:ascii="Arial" w:hAnsi="Arial" w:cs="Arial"/>
                  <w:kern w:val="0"/>
                  <w:sz w:val="20"/>
                  <w:szCs w:val="20"/>
                  <w:lang w:bidi="ar-SA"/>
                </w:rPr>
                <w:delText>78</w:delText>
              </w:r>
            </w:del>
            <w:r w:rsidR="0040201E" w:rsidRPr="002C0BF6">
              <w:rPr>
                <w:rFonts w:ascii="Arial" w:hAnsi="Arial" w:cs="Arial"/>
                <w:kern w:val="0"/>
                <w:sz w:val="20"/>
                <w:szCs w:val="20"/>
                <w:lang w:bidi="ar-SA"/>
              </w:rPr>
              <w:t>)</w:t>
            </w:r>
          </w:p>
          <w:p w:rsidR="00A10DA3" w:rsidRPr="002C0BF6" w:rsidRDefault="00FD10DF" w:rsidP="00745241">
            <w:pPr>
              <w:pStyle w:val="IFACNumberedPara"/>
              <w:tabs>
                <w:tab w:val="clear" w:pos="720"/>
              </w:tabs>
              <w:ind w:left="576"/>
              <w:rPr>
                <w:rFonts w:ascii="Arial" w:hAnsi="Arial" w:cs="Arial"/>
                <w:kern w:val="0"/>
                <w:sz w:val="20"/>
                <w:szCs w:val="20"/>
                <w:lang w:bidi="ar-SA"/>
              </w:rPr>
            </w:pPr>
            <w:r w:rsidRPr="002C0BF6">
              <w:rPr>
                <w:rFonts w:ascii="Arial" w:hAnsi="Arial" w:cs="Arial"/>
                <w:sz w:val="20"/>
                <w:szCs w:val="20"/>
              </w:rPr>
              <w:tab/>
            </w:r>
            <w:proofErr w:type="gramStart"/>
            <w:r w:rsidRPr="002C0BF6">
              <w:rPr>
                <w:rFonts w:ascii="Arial" w:hAnsi="Arial" w:cs="Arial"/>
                <w:sz w:val="20"/>
                <w:szCs w:val="20"/>
              </w:rPr>
              <w:t>as</w:t>
            </w:r>
            <w:proofErr w:type="gramEnd"/>
            <w:r w:rsidRPr="002C0BF6">
              <w:rPr>
                <w:rFonts w:ascii="Arial" w:hAnsi="Arial" w:cs="Arial"/>
                <w:sz w:val="20"/>
                <w:szCs w:val="20"/>
              </w:rPr>
              <w:t xml:space="preserve"> the basis for designing and performing procedures </w:t>
            </w:r>
            <w:r w:rsidR="00233639" w:rsidRPr="002C0BF6">
              <w:rPr>
                <w:rFonts w:ascii="Arial" w:hAnsi="Arial" w:cs="Arial"/>
                <w:kern w:val="0"/>
                <w:sz w:val="20"/>
                <w:szCs w:val="20"/>
                <w:lang w:bidi="ar-SA"/>
              </w:rPr>
              <w:t>whose nature, timing and extent</w:t>
            </w:r>
            <w:r w:rsidR="00A10DA3" w:rsidRPr="002C0BF6">
              <w:rPr>
                <w:rFonts w:ascii="Arial" w:hAnsi="Arial" w:cs="Arial"/>
                <w:kern w:val="0"/>
                <w:sz w:val="20"/>
                <w:szCs w:val="20"/>
                <w:lang w:bidi="ar-SA"/>
              </w:rPr>
              <w:t>:</w:t>
            </w:r>
            <w:r w:rsidR="00150C51" w:rsidRPr="002C0BF6">
              <w:rPr>
                <w:rFonts w:ascii="Arial" w:hAnsi="Arial" w:cs="Arial"/>
                <w:sz w:val="20"/>
                <w:szCs w:val="20"/>
              </w:rPr>
              <w:t xml:space="preserve"> (</w:t>
            </w:r>
            <w:r w:rsidR="00150C51" w:rsidRPr="002C0BF6">
              <w:rPr>
                <w:rFonts w:ascii="Arial" w:hAnsi="Arial" w:cs="Arial"/>
                <w:kern w:val="0"/>
                <w:sz w:val="20"/>
                <w:szCs w:val="20"/>
                <w:lang w:bidi="ar-SA"/>
              </w:rPr>
              <w:t>Ref: Para. A</w:t>
            </w:r>
            <w:ins w:id="474" w:author="Beverley Bahlmann" w:date="2012-03-27T14:08:00Z">
              <w:r w:rsidR="00E21391" w:rsidRPr="002C0BF6">
                <w:rPr>
                  <w:rFonts w:ascii="Arial" w:hAnsi="Arial" w:cs="Arial"/>
                  <w:kern w:val="0"/>
                  <w:sz w:val="20"/>
                  <w:szCs w:val="20"/>
                  <w:lang w:bidi="ar-SA"/>
                </w:rPr>
                <w:t>83</w:t>
              </w:r>
            </w:ins>
            <w:del w:id="475" w:author="Beverley Bahlmann" w:date="2012-03-27T14:08:00Z">
              <w:r w:rsidR="00150C51" w:rsidRPr="002C0BF6" w:rsidDel="00E21391">
                <w:rPr>
                  <w:rFonts w:ascii="Arial" w:hAnsi="Arial" w:cs="Arial"/>
                  <w:kern w:val="0"/>
                  <w:sz w:val="20"/>
                  <w:szCs w:val="20"/>
                  <w:lang w:bidi="ar-SA"/>
                </w:rPr>
                <w:delText>7</w:delText>
              </w:r>
              <w:r w:rsidR="00E5392E" w:rsidRPr="002C0BF6" w:rsidDel="00E21391">
                <w:rPr>
                  <w:rFonts w:ascii="Arial" w:hAnsi="Arial" w:cs="Arial"/>
                  <w:kern w:val="0"/>
                  <w:sz w:val="20"/>
                  <w:szCs w:val="20"/>
                  <w:lang w:bidi="ar-SA"/>
                </w:rPr>
                <w:delText>9</w:delText>
              </w:r>
            </w:del>
            <w:r w:rsidR="00150C51" w:rsidRPr="002C0BF6">
              <w:rPr>
                <w:rFonts w:ascii="Arial" w:hAnsi="Arial" w:cs="Arial"/>
                <w:kern w:val="0"/>
                <w:sz w:val="20"/>
                <w:szCs w:val="20"/>
                <w:lang w:bidi="ar-SA"/>
              </w:rPr>
              <w:t>)</w:t>
            </w:r>
          </w:p>
          <w:p w:rsidR="00A10DA3" w:rsidRPr="002C0BF6" w:rsidRDefault="00A10DA3" w:rsidP="00745241">
            <w:pPr>
              <w:pStyle w:val="IFACNumberedPara"/>
              <w:tabs>
                <w:tab w:val="clear" w:pos="720"/>
              </w:tabs>
              <w:ind w:left="1123"/>
              <w:rPr>
                <w:rFonts w:ascii="Arial" w:hAnsi="Arial" w:cs="Arial"/>
                <w:sz w:val="20"/>
                <w:szCs w:val="20"/>
              </w:rPr>
            </w:pPr>
            <w:r w:rsidRPr="002C0BF6">
              <w:rPr>
                <w:rFonts w:ascii="Arial" w:hAnsi="Arial" w:cs="Arial"/>
                <w:sz w:val="20"/>
                <w:szCs w:val="20"/>
              </w:rPr>
              <w:t xml:space="preserve">(c) </w:t>
            </w:r>
            <w:r w:rsidRPr="002C0BF6">
              <w:rPr>
                <w:rFonts w:ascii="Arial" w:hAnsi="Arial" w:cs="Arial"/>
                <w:sz w:val="20"/>
                <w:szCs w:val="20"/>
              </w:rPr>
              <w:tab/>
            </w:r>
            <w:r w:rsidR="00714249" w:rsidRPr="002C0BF6">
              <w:rPr>
                <w:rFonts w:ascii="Arial" w:hAnsi="Arial" w:cs="Arial"/>
                <w:sz w:val="20"/>
                <w:szCs w:val="20"/>
              </w:rPr>
              <w:t>Are r</w:t>
            </w:r>
            <w:r w:rsidR="00FD10DF" w:rsidRPr="002C0BF6">
              <w:rPr>
                <w:rFonts w:ascii="Arial" w:hAnsi="Arial" w:cs="Arial"/>
                <w:sz w:val="20"/>
                <w:szCs w:val="20"/>
              </w:rPr>
              <w:t>esponsive to assessed risks</w:t>
            </w:r>
            <w:r w:rsidR="008E4F23" w:rsidRPr="002C0BF6">
              <w:rPr>
                <w:rFonts w:ascii="Arial" w:hAnsi="Arial" w:cs="Arial"/>
                <w:sz w:val="20"/>
                <w:szCs w:val="20"/>
              </w:rPr>
              <w:t xml:space="preserve"> of material misstatement</w:t>
            </w:r>
            <w:r w:rsidRPr="002C0BF6">
              <w:rPr>
                <w:rFonts w:ascii="Arial" w:hAnsi="Arial" w:cs="Arial"/>
                <w:sz w:val="20"/>
                <w:szCs w:val="20"/>
              </w:rPr>
              <w:t>;</w:t>
            </w:r>
            <w:r w:rsidR="00FD10DF" w:rsidRPr="002C0BF6">
              <w:rPr>
                <w:rFonts w:ascii="Arial" w:hAnsi="Arial" w:cs="Arial"/>
                <w:sz w:val="20"/>
                <w:szCs w:val="20"/>
              </w:rPr>
              <w:t xml:space="preserve"> and </w:t>
            </w:r>
          </w:p>
          <w:p w:rsidR="00142D6B" w:rsidRPr="002C0BF6" w:rsidRDefault="00A10DA3" w:rsidP="00745241">
            <w:pPr>
              <w:pStyle w:val="IFACNumberedPara"/>
              <w:tabs>
                <w:tab w:val="clear" w:pos="720"/>
              </w:tabs>
              <w:spacing w:after="120"/>
              <w:ind w:left="1123"/>
              <w:rPr>
                <w:rFonts w:ascii="Arial" w:hAnsi="Arial" w:cs="Arial"/>
                <w:sz w:val="20"/>
                <w:szCs w:val="20"/>
              </w:rPr>
            </w:pPr>
            <w:r w:rsidRPr="002C0BF6">
              <w:rPr>
                <w:rFonts w:ascii="Arial" w:hAnsi="Arial" w:cs="Arial"/>
                <w:sz w:val="20"/>
                <w:szCs w:val="20"/>
              </w:rPr>
              <w:t>(d)</w:t>
            </w:r>
            <w:r w:rsidRPr="002C0BF6">
              <w:rPr>
                <w:rFonts w:ascii="Arial" w:hAnsi="Arial" w:cs="Arial"/>
                <w:sz w:val="20"/>
                <w:szCs w:val="20"/>
              </w:rPr>
              <w:tab/>
              <w:t>A</w:t>
            </w:r>
            <w:r w:rsidR="00FD10DF" w:rsidRPr="002C0BF6">
              <w:rPr>
                <w:rFonts w:ascii="Arial" w:hAnsi="Arial" w:cs="Arial"/>
                <w:sz w:val="20"/>
                <w:szCs w:val="20"/>
              </w:rPr>
              <w:t>llow the practitioner to obtain reasonable assurance about whether the GHG statement is prepared, in all material respects, in accordance with the applicable criteria</w:t>
            </w:r>
            <w:r w:rsidR="00714249" w:rsidRPr="002C0BF6">
              <w:rPr>
                <w:rFonts w:ascii="Arial" w:hAnsi="Arial" w:cs="Arial"/>
                <w:sz w:val="20"/>
                <w:szCs w:val="20"/>
              </w:rPr>
              <w:t>.</w:t>
            </w:r>
          </w:p>
        </w:tc>
      </w:tr>
    </w:tbl>
    <w:p w:rsidR="00B4041B" w:rsidRPr="002C0BF6" w:rsidRDefault="00E54B55" w:rsidP="00745241">
      <w:pPr>
        <w:pStyle w:val="IFACHeading4"/>
        <w:rPr>
          <w:rFonts w:ascii="Arial" w:hAnsi="Arial" w:cs="Arial"/>
          <w:i w:val="0"/>
          <w:sz w:val="20"/>
          <w:szCs w:val="20"/>
        </w:rPr>
      </w:pPr>
      <w:r w:rsidRPr="002C0BF6">
        <w:rPr>
          <w:rFonts w:ascii="Arial" w:hAnsi="Arial" w:cs="Arial"/>
          <w:i w:val="0"/>
          <w:sz w:val="20"/>
          <w:szCs w:val="20"/>
        </w:rPr>
        <w:t>Causes of Risks of Material Misstatement</w:t>
      </w:r>
    </w:p>
    <w:p w:rsidR="009E3154" w:rsidRPr="002C0BF6" w:rsidRDefault="009B1B82" w:rsidP="00745241">
      <w:pPr>
        <w:pStyle w:val="IFACNumberedPara"/>
        <w:tabs>
          <w:tab w:val="clear" w:pos="720"/>
        </w:tabs>
        <w:rPr>
          <w:rFonts w:ascii="Arial" w:hAnsi="Arial" w:cs="Arial"/>
          <w:kern w:val="0"/>
          <w:sz w:val="20"/>
          <w:szCs w:val="20"/>
          <w:lang w:bidi="ar-SA"/>
        </w:rPr>
      </w:pPr>
      <w:r w:rsidRPr="002C0BF6">
        <w:rPr>
          <w:rFonts w:ascii="Arial" w:hAnsi="Arial" w:cs="Arial"/>
          <w:kern w:val="0"/>
          <w:sz w:val="20"/>
          <w:szCs w:val="20"/>
          <w:lang w:bidi="ar-SA"/>
        </w:rPr>
        <w:t>3</w:t>
      </w:r>
      <w:ins w:id="476" w:author="Beverley Bahlmann" w:date="2012-03-22T15:50:00Z">
        <w:r w:rsidR="00A419A0" w:rsidRPr="002C0BF6">
          <w:rPr>
            <w:rFonts w:ascii="Arial" w:hAnsi="Arial" w:cs="Arial"/>
            <w:kern w:val="0"/>
            <w:sz w:val="20"/>
            <w:szCs w:val="20"/>
            <w:lang w:bidi="ar-SA"/>
          </w:rPr>
          <w:t>4</w:t>
        </w:r>
      </w:ins>
      <w:del w:id="477" w:author="Beverley Bahlmann" w:date="2012-03-22T15:50:00Z">
        <w:r w:rsidRPr="002C0BF6" w:rsidDel="00A419A0">
          <w:rPr>
            <w:rFonts w:ascii="Arial" w:hAnsi="Arial" w:cs="Arial"/>
            <w:kern w:val="0"/>
            <w:sz w:val="20"/>
            <w:szCs w:val="20"/>
            <w:lang w:bidi="ar-SA"/>
          </w:rPr>
          <w:delText>2</w:delText>
        </w:r>
      </w:del>
      <w:r w:rsidRPr="002C0BF6">
        <w:rPr>
          <w:rFonts w:ascii="Arial" w:hAnsi="Arial" w:cs="Arial"/>
          <w:kern w:val="0"/>
          <w:sz w:val="20"/>
          <w:szCs w:val="20"/>
          <w:lang w:bidi="ar-SA"/>
        </w:rPr>
        <w:t>.</w:t>
      </w:r>
      <w:r w:rsidRPr="002C0BF6">
        <w:rPr>
          <w:rFonts w:ascii="Arial" w:hAnsi="Arial" w:cs="Arial"/>
          <w:kern w:val="0"/>
          <w:sz w:val="20"/>
          <w:szCs w:val="20"/>
          <w:lang w:bidi="ar-SA"/>
        </w:rPr>
        <w:tab/>
      </w:r>
      <w:r w:rsidR="00EA0931" w:rsidRPr="002C0BF6">
        <w:rPr>
          <w:rFonts w:ascii="Arial" w:hAnsi="Arial" w:cs="Arial"/>
          <w:sz w:val="20"/>
          <w:szCs w:val="20"/>
        </w:rPr>
        <w:t>When performing the procedures required by paragraph</w:t>
      </w:r>
      <w:r w:rsidR="00714249" w:rsidRPr="002C0BF6">
        <w:rPr>
          <w:rFonts w:ascii="Arial" w:hAnsi="Arial" w:cs="Arial"/>
          <w:sz w:val="20"/>
          <w:szCs w:val="20"/>
        </w:rPr>
        <w:t>s</w:t>
      </w:r>
      <w:r w:rsidR="00EA0931" w:rsidRPr="002C0BF6">
        <w:rPr>
          <w:rFonts w:ascii="Arial" w:hAnsi="Arial" w:cs="Arial"/>
          <w:sz w:val="20"/>
          <w:szCs w:val="20"/>
        </w:rPr>
        <w:t xml:space="preserve"> </w:t>
      </w:r>
      <w:r w:rsidR="00E5392E" w:rsidRPr="002C0BF6">
        <w:rPr>
          <w:rFonts w:ascii="Arial" w:hAnsi="Arial" w:cs="Arial"/>
          <w:sz w:val="20"/>
          <w:szCs w:val="20"/>
        </w:rPr>
        <w:t>3</w:t>
      </w:r>
      <w:ins w:id="478" w:author="Beverley Bahlmann" w:date="2012-03-27T14:09:00Z">
        <w:r w:rsidR="00481C8E" w:rsidRPr="002C0BF6">
          <w:rPr>
            <w:rFonts w:ascii="Arial" w:hAnsi="Arial" w:cs="Arial"/>
            <w:sz w:val="20"/>
            <w:szCs w:val="20"/>
          </w:rPr>
          <w:t>3</w:t>
        </w:r>
      </w:ins>
      <w:del w:id="479" w:author="Beverley Bahlmann" w:date="2012-03-27T14:09:00Z">
        <w:r w:rsidR="004F4A07" w:rsidRPr="002C0BF6" w:rsidDel="00481C8E">
          <w:rPr>
            <w:rFonts w:ascii="Arial" w:hAnsi="Arial" w:cs="Arial"/>
            <w:sz w:val="20"/>
            <w:szCs w:val="20"/>
          </w:rPr>
          <w:delText>1</w:delText>
        </w:r>
      </w:del>
      <w:r w:rsidR="004F4A07" w:rsidRPr="002C0BF6">
        <w:rPr>
          <w:rFonts w:ascii="Arial" w:hAnsi="Arial" w:cs="Arial"/>
          <w:sz w:val="20"/>
          <w:szCs w:val="20"/>
        </w:rPr>
        <w:t xml:space="preserve">L or </w:t>
      </w:r>
      <w:r w:rsidR="00E5392E" w:rsidRPr="002C0BF6">
        <w:rPr>
          <w:rFonts w:ascii="Arial" w:hAnsi="Arial" w:cs="Arial"/>
          <w:sz w:val="20"/>
          <w:szCs w:val="20"/>
        </w:rPr>
        <w:t>3</w:t>
      </w:r>
      <w:ins w:id="480" w:author="Beverley Bahlmann" w:date="2012-03-27T14:10:00Z">
        <w:r w:rsidR="00481C8E" w:rsidRPr="002C0BF6">
          <w:rPr>
            <w:rFonts w:ascii="Arial" w:hAnsi="Arial" w:cs="Arial"/>
            <w:sz w:val="20"/>
            <w:szCs w:val="20"/>
          </w:rPr>
          <w:t>3</w:t>
        </w:r>
      </w:ins>
      <w:del w:id="481" w:author="Beverley Bahlmann" w:date="2012-03-27T14:10:00Z">
        <w:r w:rsidR="004F4A07" w:rsidRPr="002C0BF6" w:rsidDel="00481C8E">
          <w:rPr>
            <w:rFonts w:ascii="Arial" w:hAnsi="Arial" w:cs="Arial"/>
            <w:sz w:val="20"/>
            <w:szCs w:val="20"/>
          </w:rPr>
          <w:delText>1</w:delText>
        </w:r>
      </w:del>
      <w:r w:rsidR="004F4A07" w:rsidRPr="002C0BF6">
        <w:rPr>
          <w:rFonts w:ascii="Arial" w:hAnsi="Arial" w:cs="Arial"/>
          <w:sz w:val="20"/>
          <w:szCs w:val="20"/>
        </w:rPr>
        <w:t>R</w:t>
      </w:r>
      <w:r w:rsidR="00EA0931" w:rsidRPr="002C0BF6">
        <w:rPr>
          <w:rFonts w:ascii="Arial" w:hAnsi="Arial" w:cs="Arial"/>
          <w:sz w:val="20"/>
          <w:szCs w:val="20"/>
        </w:rPr>
        <w:t xml:space="preserve">, </w:t>
      </w:r>
      <w:r w:rsidR="009E3154" w:rsidRPr="002C0BF6">
        <w:rPr>
          <w:rFonts w:ascii="Arial" w:hAnsi="Arial" w:cs="Arial"/>
          <w:kern w:val="0"/>
          <w:sz w:val="20"/>
          <w:szCs w:val="20"/>
          <w:lang w:bidi="ar-SA"/>
        </w:rPr>
        <w:t xml:space="preserve">the practitioner shall consider at least the following factors: (Ref: Para. </w:t>
      </w:r>
      <w:r w:rsidR="005A3352" w:rsidRPr="002C0BF6">
        <w:rPr>
          <w:rFonts w:ascii="Arial" w:hAnsi="Arial" w:cs="Arial"/>
          <w:kern w:val="0"/>
          <w:sz w:val="20"/>
          <w:szCs w:val="20"/>
          <w:lang w:bidi="ar-SA"/>
        </w:rPr>
        <w:t>A</w:t>
      </w:r>
      <w:r w:rsidR="00BC0AEA" w:rsidRPr="002C0BF6">
        <w:rPr>
          <w:rFonts w:ascii="Arial" w:hAnsi="Arial" w:cs="Arial"/>
          <w:kern w:val="0"/>
          <w:sz w:val="20"/>
          <w:szCs w:val="20"/>
          <w:lang w:bidi="ar-SA"/>
        </w:rPr>
        <w:t>8</w:t>
      </w:r>
      <w:ins w:id="482" w:author="Beverley Bahlmann" w:date="2012-03-27T14:10:00Z">
        <w:r w:rsidR="00481C8E" w:rsidRPr="002C0BF6">
          <w:rPr>
            <w:rFonts w:ascii="Arial" w:hAnsi="Arial" w:cs="Arial"/>
            <w:kern w:val="0"/>
            <w:sz w:val="20"/>
            <w:szCs w:val="20"/>
            <w:lang w:bidi="ar-SA"/>
          </w:rPr>
          <w:t>4</w:t>
        </w:r>
      </w:ins>
      <w:del w:id="483" w:author="Beverley Bahlmann" w:date="2012-03-27T14:10:00Z">
        <w:r w:rsidR="00BC0AEA" w:rsidRPr="002C0BF6" w:rsidDel="00481C8E">
          <w:rPr>
            <w:rFonts w:ascii="Arial" w:hAnsi="Arial" w:cs="Arial"/>
            <w:kern w:val="0"/>
            <w:sz w:val="20"/>
            <w:szCs w:val="20"/>
            <w:lang w:bidi="ar-SA"/>
          </w:rPr>
          <w:delText>0</w:delText>
        </w:r>
      </w:del>
      <w:r w:rsidR="00BC0AEA" w:rsidRPr="002C0BF6">
        <w:rPr>
          <w:rFonts w:ascii="Arial" w:hAnsi="Arial" w:cs="Arial"/>
          <w:kern w:val="0"/>
          <w:sz w:val="20"/>
          <w:szCs w:val="20"/>
          <w:lang w:bidi="ar-SA"/>
        </w:rPr>
        <w:t>–A8</w:t>
      </w:r>
      <w:ins w:id="484" w:author="Beverley Bahlmann" w:date="2012-03-27T14:10:00Z">
        <w:r w:rsidR="00481C8E" w:rsidRPr="002C0BF6">
          <w:rPr>
            <w:rFonts w:ascii="Arial" w:hAnsi="Arial" w:cs="Arial"/>
            <w:kern w:val="0"/>
            <w:sz w:val="20"/>
            <w:szCs w:val="20"/>
            <w:lang w:bidi="ar-SA"/>
          </w:rPr>
          <w:t>9</w:t>
        </w:r>
      </w:ins>
      <w:del w:id="485" w:author="Beverley Bahlmann" w:date="2012-03-27T14:10:00Z">
        <w:r w:rsidR="00BC0AEA" w:rsidRPr="002C0BF6" w:rsidDel="00481C8E">
          <w:rPr>
            <w:rFonts w:ascii="Arial" w:hAnsi="Arial" w:cs="Arial"/>
            <w:kern w:val="0"/>
            <w:sz w:val="20"/>
            <w:szCs w:val="20"/>
            <w:lang w:bidi="ar-SA"/>
          </w:rPr>
          <w:delText>5</w:delText>
        </w:r>
      </w:del>
      <w:r w:rsidR="009E3154" w:rsidRPr="002C0BF6">
        <w:rPr>
          <w:rFonts w:ascii="Arial" w:hAnsi="Arial" w:cs="Arial"/>
          <w:kern w:val="0"/>
          <w:sz w:val="20"/>
          <w:szCs w:val="20"/>
          <w:lang w:bidi="ar-SA"/>
        </w:rPr>
        <w:t>)</w:t>
      </w:r>
    </w:p>
    <w:p w:rsidR="00BF29E7" w:rsidRPr="002C0BF6" w:rsidRDefault="009E3154" w:rsidP="00745241">
      <w:pPr>
        <w:pStyle w:val="IFACIndentedAlpha"/>
        <w:rPr>
          <w:rFonts w:ascii="Arial" w:hAnsi="Arial" w:cs="Arial"/>
          <w:kern w:val="0"/>
          <w:sz w:val="20"/>
          <w:szCs w:val="20"/>
          <w:lang w:bidi="ar-SA"/>
        </w:rPr>
      </w:pPr>
      <w:r w:rsidRPr="002C0BF6">
        <w:rPr>
          <w:rFonts w:ascii="Arial" w:hAnsi="Arial" w:cs="Arial"/>
          <w:kern w:val="0"/>
          <w:sz w:val="20"/>
          <w:szCs w:val="20"/>
          <w:lang w:bidi="ar-SA"/>
        </w:rPr>
        <w:t>(a)</w:t>
      </w:r>
      <w:r w:rsidRPr="002C0BF6">
        <w:rPr>
          <w:rFonts w:ascii="Arial" w:hAnsi="Arial" w:cs="Arial"/>
          <w:kern w:val="0"/>
          <w:sz w:val="20"/>
          <w:szCs w:val="20"/>
          <w:lang w:bidi="ar-SA"/>
        </w:rPr>
        <w:tab/>
        <w:t xml:space="preserve">The </w:t>
      </w:r>
      <w:ins w:id="486" w:author="Beverley Bahlmann" w:date="2012-03-12T19:01:00Z">
        <w:r w:rsidR="00507FBF" w:rsidRPr="002C0BF6">
          <w:rPr>
            <w:rFonts w:ascii="Arial" w:hAnsi="Arial" w:cs="Arial"/>
            <w:kern w:val="0"/>
            <w:sz w:val="20"/>
            <w:szCs w:val="20"/>
            <w:lang w:bidi="ar-SA"/>
          </w:rPr>
          <w:t>likelihood</w:t>
        </w:r>
      </w:ins>
      <w:del w:id="487" w:author="Beverley Bahlmann" w:date="2012-03-12T19:01:00Z">
        <w:r w:rsidRPr="002C0BF6" w:rsidDel="00507FBF">
          <w:rPr>
            <w:rFonts w:ascii="Arial" w:hAnsi="Arial" w:cs="Arial"/>
            <w:kern w:val="0"/>
            <w:sz w:val="20"/>
            <w:szCs w:val="20"/>
            <w:lang w:bidi="ar-SA"/>
          </w:rPr>
          <w:delText>possibility</w:delText>
        </w:r>
      </w:del>
      <w:r w:rsidRPr="002C0BF6">
        <w:rPr>
          <w:rFonts w:ascii="Arial" w:hAnsi="Arial" w:cs="Arial"/>
          <w:kern w:val="0"/>
          <w:sz w:val="20"/>
          <w:szCs w:val="20"/>
          <w:lang w:bidi="ar-SA"/>
        </w:rPr>
        <w:t xml:space="preserve"> of intentional misstatement in the GHG statement</w:t>
      </w:r>
      <w:r w:rsidR="008D568C" w:rsidRPr="002C0BF6">
        <w:rPr>
          <w:rFonts w:ascii="Arial" w:hAnsi="Arial" w:cs="Arial"/>
          <w:kern w:val="0"/>
          <w:sz w:val="20"/>
          <w:szCs w:val="20"/>
          <w:lang w:bidi="ar-SA"/>
        </w:rPr>
        <w:t>;</w:t>
      </w:r>
      <w:r w:rsidRPr="002C0BF6">
        <w:rPr>
          <w:rFonts w:ascii="Arial" w:hAnsi="Arial" w:cs="Arial"/>
          <w:kern w:val="0"/>
          <w:sz w:val="20"/>
          <w:szCs w:val="20"/>
          <w:lang w:bidi="ar-SA"/>
        </w:rPr>
        <w:t xml:space="preserve"> </w:t>
      </w:r>
      <w:r w:rsidR="008D568C" w:rsidRPr="002C0BF6">
        <w:rPr>
          <w:rFonts w:ascii="Arial" w:hAnsi="Arial" w:cs="Arial"/>
          <w:kern w:val="0"/>
          <w:sz w:val="20"/>
          <w:szCs w:val="20"/>
          <w:lang w:bidi="ar-SA"/>
        </w:rPr>
        <w:t xml:space="preserve">(Ref: Para. </w:t>
      </w:r>
      <w:r w:rsidR="00F256EB" w:rsidRPr="002C0BF6">
        <w:rPr>
          <w:rFonts w:ascii="Arial" w:hAnsi="Arial" w:cs="Arial"/>
          <w:sz w:val="20"/>
          <w:szCs w:val="20"/>
        </w:rPr>
        <w:t>A8</w:t>
      </w:r>
      <w:ins w:id="488" w:author="Beverley Bahlmann" w:date="2012-03-27T14:11:00Z">
        <w:r w:rsidR="00481C8E" w:rsidRPr="002C0BF6">
          <w:rPr>
            <w:rFonts w:ascii="Arial" w:hAnsi="Arial" w:cs="Arial"/>
            <w:sz w:val="20"/>
            <w:szCs w:val="20"/>
          </w:rPr>
          <w:t>4</w:t>
        </w:r>
      </w:ins>
      <w:del w:id="489" w:author="Beverley Bahlmann" w:date="2012-03-27T14:11:00Z">
        <w:r w:rsidR="00F256EB" w:rsidRPr="002C0BF6" w:rsidDel="00481C8E">
          <w:rPr>
            <w:rFonts w:ascii="Arial" w:hAnsi="Arial" w:cs="Arial"/>
            <w:sz w:val="20"/>
            <w:szCs w:val="20"/>
          </w:rPr>
          <w:delText>0</w:delText>
        </w:r>
      </w:del>
      <w:r w:rsidR="00C75CA4" w:rsidRPr="002C0BF6">
        <w:rPr>
          <w:rFonts w:ascii="Arial" w:hAnsi="Arial" w:cs="Arial"/>
          <w:sz w:val="20"/>
          <w:szCs w:val="20"/>
        </w:rPr>
        <w:t>–A8</w:t>
      </w:r>
      <w:ins w:id="490" w:author="Beverley Bahlmann" w:date="2012-03-27T14:11:00Z">
        <w:r w:rsidR="00481C8E" w:rsidRPr="002C0BF6">
          <w:rPr>
            <w:rFonts w:ascii="Arial" w:hAnsi="Arial" w:cs="Arial"/>
            <w:sz w:val="20"/>
            <w:szCs w:val="20"/>
          </w:rPr>
          <w:t>6</w:t>
        </w:r>
      </w:ins>
      <w:del w:id="491" w:author="Beverley Bahlmann" w:date="2012-03-27T14:11:00Z">
        <w:r w:rsidR="00C75CA4" w:rsidRPr="002C0BF6" w:rsidDel="00481C8E">
          <w:rPr>
            <w:rFonts w:ascii="Arial" w:hAnsi="Arial" w:cs="Arial"/>
            <w:sz w:val="20"/>
            <w:szCs w:val="20"/>
          </w:rPr>
          <w:delText>2</w:delText>
        </w:r>
      </w:del>
      <w:r w:rsidR="008D568C" w:rsidRPr="002C0BF6">
        <w:rPr>
          <w:rFonts w:ascii="Arial" w:hAnsi="Arial" w:cs="Arial"/>
          <w:kern w:val="0"/>
          <w:sz w:val="20"/>
          <w:szCs w:val="20"/>
          <w:lang w:bidi="ar-SA"/>
        </w:rPr>
        <w:t>)</w:t>
      </w:r>
    </w:p>
    <w:p w:rsidR="00BF29E7" w:rsidRPr="002C0BF6" w:rsidRDefault="00BF29E7" w:rsidP="00745241">
      <w:pPr>
        <w:pStyle w:val="IFACIndentedAlpha"/>
        <w:rPr>
          <w:rFonts w:ascii="Arial" w:hAnsi="Arial" w:cs="Arial"/>
          <w:kern w:val="0"/>
          <w:sz w:val="20"/>
          <w:szCs w:val="20"/>
          <w:lang w:bidi="ar-SA"/>
        </w:rPr>
      </w:pPr>
      <w:r w:rsidRPr="002C0BF6">
        <w:rPr>
          <w:rFonts w:ascii="Arial" w:hAnsi="Arial" w:cs="Arial"/>
          <w:kern w:val="0"/>
          <w:sz w:val="20"/>
          <w:szCs w:val="20"/>
          <w:lang w:bidi="ar-SA"/>
        </w:rPr>
        <w:t>(b)</w:t>
      </w:r>
      <w:r w:rsidRPr="002C0BF6">
        <w:rPr>
          <w:rFonts w:ascii="Arial" w:hAnsi="Arial" w:cs="Arial"/>
          <w:kern w:val="0"/>
          <w:sz w:val="20"/>
          <w:szCs w:val="20"/>
          <w:lang w:bidi="ar-SA"/>
        </w:rPr>
        <w:tab/>
        <w:t xml:space="preserve">The </w:t>
      </w:r>
      <w:ins w:id="492" w:author="Beverley Bahlmann" w:date="2012-03-12T19:01:00Z">
        <w:r w:rsidR="00507FBF" w:rsidRPr="002C0BF6">
          <w:rPr>
            <w:rFonts w:ascii="Arial" w:hAnsi="Arial" w:cs="Arial"/>
            <w:kern w:val="0"/>
            <w:sz w:val="20"/>
            <w:szCs w:val="20"/>
            <w:lang w:bidi="ar-SA"/>
          </w:rPr>
          <w:t>likelihood</w:t>
        </w:r>
      </w:ins>
      <w:del w:id="493" w:author="Beverley Bahlmann" w:date="2012-03-12T19:01:00Z">
        <w:r w:rsidRPr="002C0BF6" w:rsidDel="00507FBF">
          <w:rPr>
            <w:rFonts w:ascii="Arial" w:hAnsi="Arial" w:cs="Arial"/>
            <w:kern w:val="0"/>
            <w:sz w:val="20"/>
            <w:szCs w:val="20"/>
            <w:lang w:bidi="ar-SA"/>
          </w:rPr>
          <w:delText>possibility</w:delText>
        </w:r>
      </w:del>
      <w:r w:rsidRPr="002C0BF6">
        <w:rPr>
          <w:rFonts w:ascii="Arial" w:hAnsi="Arial" w:cs="Arial"/>
          <w:kern w:val="0"/>
          <w:sz w:val="20"/>
          <w:szCs w:val="20"/>
          <w:lang w:bidi="ar-SA"/>
        </w:rPr>
        <w:t xml:space="preserve"> of </w:t>
      </w:r>
      <w:r w:rsidRPr="002C0BF6">
        <w:rPr>
          <w:rFonts w:ascii="Arial" w:hAnsi="Arial" w:cs="Arial"/>
          <w:spacing w:val="-4"/>
          <w:sz w:val="20"/>
          <w:szCs w:val="20"/>
        </w:rPr>
        <w:t>non-</w:t>
      </w:r>
      <w:r w:rsidRPr="002C0BF6">
        <w:rPr>
          <w:rFonts w:ascii="Arial" w:hAnsi="Arial" w:cs="Arial"/>
          <w:sz w:val="20"/>
          <w:szCs w:val="20"/>
        </w:rPr>
        <w:t>compliance with the provisions of those laws and regulations generally recognized to have a direct effect on the content of the GHG statement</w:t>
      </w:r>
      <w:r w:rsidR="00F256EB" w:rsidRPr="002C0BF6">
        <w:rPr>
          <w:rFonts w:ascii="Arial" w:hAnsi="Arial" w:cs="Arial"/>
          <w:sz w:val="20"/>
          <w:szCs w:val="20"/>
        </w:rPr>
        <w:t>;</w:t>
      </w:r>
      <w:r w:rsidRPr="002C0BF6">
        <w:rPr>
          <w:rFonts w:ascii="Arial" w:hAnsi="Arial" w:cs="Arial"/>
          <w:kern w:val="0"/>
          <w:sz w:val="20"/>
          <w:szCs w:val="20"/>
          <w:lang w:bidi="ar-SA"/>
        </w:rPr>
        <w:t xml:space="preserve"> </w:t>
      </w:r>
      <w:r w:rsidR="008D568C" w:rsidRPr="002C0BF6">
        <w:rPr>
          <w:rFonts w:ascii="Arial" w:hAnsi="Arial" w:cs="Arial"/>
          <w:sz w:val="20"/>
          <w:szCs w:val="20"/>
        </w:rPr>
        <w:t>(Ref: Para</w:t>
      </w:r>
      <w:r w:rsidR="00714249" w:rsidRPr="002C0BF6">
        <w:rPr>
          <w:rFonts w:ascii="Arial" w:hAnsi="Arial" w:cs="Arial"/>
          <w:sz w:val="20"/>
          <w:szCs w:val="20"/>
        </w:rPr>
        <w:t>.</w:t>
      </w:r>
      <w:r w:rsidR="008D568C" w:rsidRPr="002C0BF6">
        <w:rPr>
          <w:rFonts w:ascii="Arial" w:hAnsi="Arial" w:cs="Arial"/>
          <w:sz w:val="20"/>
          <w:szCs w:val="20"/>
        </w:rPr>
        <w:t xml:space="preserve"> </w:t>
      </w:r>
      <w:r w:rsidR="00C75CA4" w:rsidRPr="002C0BF6">
        <w:rPr>
          <w:rFonts w:ascii="Arial" w:hAnsi="Arial" w:cs="Arial"/>
          <w:sz w:val="20"/>
          <w:szCs w:val="20"/>
        </w:rPr>
        <w:t>A8</w:t>
      </w:r>
      <w:ins w:id="494" w:author="Beverley Bahlmann" w:date="2012-03-27T14:11:00Z">
        <w:r w:rsidR="00481C8E" w:rsidRPr="002C0BF6">
          <w:rPr>
            <w:rFonts w:ascii="Arial" w:hAnsi="Arial" w:cs="Arial"/>
            <w:sz w:val="20"/>
            <w:szCs w:val="20"/>
          </w:rPr>
          <w:t>7</w:t>
        </w:r>
      </w:ins>
      <w:del w:id="495" w:author="Beverley Bahlmann" w:date="2012-03-27T14:11:00Z">
        <w:r w:rsidR="00C75CA4" w:rsidRPr="002C0BF6" w:rsidDel="00481C8E">
          <w:rPr>
            <w:rFonts w:ascii="Arial" w:hAnsi="Arial" w:cs="Arial"/>
            <w:sz w:val="20"/>
            <w:szCs w:val="20"/>
          </w:rPr>
          <w:delText>3</w:delText>
        </w:r>
      </w:del>
      <w:r w:rsidR="008D568C" w:rsidRPr="002C0BF6">
        <w:rPr>
          <w:rFonts w:ascii="Arial" w:hAnsi="Arial" w:cs="Arial"/>
          <w:sz w:val="20"/>
          <w:szCs w:val="20"/>
        </w:rPr>
        <w:t>)</w:t>
      </w:r>
    </w:p>
    <w:p w:rsidR="00770CD6" w:rsidRPr="002C0BF6" w:rsidRDefault="00BF29E7" w:rsidP="00745241">
      <w:pPr>
        <w:pStyle w:val="IFACIndentedAlpha"/>
        <w:rPr>
          <w:rFonts w:ascii="Arial" w:hAnsi="Arial" w:cs="Arial"/>
          <w:kern w:val="0"/>
          <w:sz w:val="20"/>
          <w:szCs w:val="20"/>
          <w:lang w:bidi="ar-SA"/>
        </w:rPr>
      </w:pPr>
      <w:bookmarkStart w:id="496" w:name="_GoBack"/>
      <w:bookmarkEnd w:id="496"/>
      <w:r w:rsidRPr="002C0BF6">
        <w:rPr>
          <w:rFonts w:ascii="Arial" w:hAnsi="Arial" w:cs="Arial"/>
          <w:kern w:val="0"/>
          <w:sz w:val="20"/>
          <w:szCs w:val="20"/>
          <w:lang w:bidi="ar-SA"/>
        </w:rPr>
        <w:lastRenderedPageBreak/>
        <w:t>(c)</w:t>
      </w:r>
      <w:r w:rsidRPr="002C0BF6">
        <w:rPr>
          <w:rFonts w:ascii="Arial" w:hAnsi="Arial" w:cs="Arial"/>
          <w:kern w:val="0"/>
          <w:sz w:val="20"/>
          <w:szCs w:val="20"/>
          <w:lang w:bidi="ar-SA"/>
        </w:rPr>
        <w:tab/>
        <w:t>T</w:t>
      </w:r>
      <w:r w:rsidR="009E3154" w:rsidRPr="002C0BF6">
        <w:rPr>
          <w:rFonts w:ascii="Arial" w:hAnsi="Arial" w:cs="Arial"/>
          <w:kern w:val="0"/>
          <w:sz w:val="20"/>
          <w:szCs w:val="20"/>
          <w:lang w:bidi="ar-SA"/>
        </w:rPr>
        <w:t xml:space="preserve">he </w:t>
      </w:r>
      <w:ins w:id="497" w:author="Beverley Bahlmann" w:date="2012-03-12T19:01:00Z">
        <w:r w:rsidR="00507FBF" w:rsidRPr="002C0BF6">
          <w:rPr>
            <w:rFonts w:ascii="Arial" w:hAnsi="Arial" w:cs="Arial"/>
            <w:kern w:val="0"/>
            <w:sz w:val="20"/>
            <w:szCs w:val="20"/>
            <w:lang w:bidi="ar-SA"/>
          </w:rPr>
          <w:t>likelihood</w:t>
        </w:r>
      </w:ins>
      <w:del w:id="498" w:author="Beverley Bahlmann" w:date="2012-03-12T19:01:00Z">
        <w:r w:rsidR="009E3154" w:rsidRPr="002C0BF6" w:rsidDel="00507FBF">
          <w:rPr>
            <w:rFonts w:ascii="Arial" w:hAnsi="Arial" w:cs="Arial"/>
            <w:kern w:val="0"/>
            <w:sz w:val="20"/>
            <w:szCs w:val="20"/>
            <w:lang w:bidi="ar-SA"/>
          </w:rPr>
          <w:delText>possibility</w:delText>
        </w:r>
      </w:del>
      <w:r w:rsidR="009E3154" w:rsidRPr="002C0BF6">
        <w:rPr>
          <w:rFonts w:ascii="Arial" w:hAnsi="Arial" w:cs="Arial"/>
          <w:kern w:val="0"/>
          <w:sz w:val="20"/>
          <w:szCs w:val="20"/>
          <w:lang w:bidi="ar-SA"/>
        </w:rPr>
        <w:t xml:space="preserve"> of omission of a potentially significant </w:t>
      </w:r>
      <w:r w:rsidR="000D62CB" w:rsidRPr="002C0BF6">
        <w:rPr>
          <w:rFonts w:ascii="Arial" w:hAnsi="Arial" w:cs="Arial"/>
          <w:kern w:val="0"/>
          <w:sz w:val="20"/>
          <w:szCs w:val="20"/>
          <w:lang w:bidi="ar-SA"/>
        </w:rPr>
        <w:t>emission</w:t>
      </w:r>
      <w:r w:rsidR="009E3154" w:rsidRPr="002C0BF6">
        <w:rPr>
          <w:rFonts w:ascii="Arial" w:hAnsi="Arial" w:cs="Arial"/>
          <w:kern w:val="0"/>
          <w:sz w:val="20"/>
          <w:szCs w:val="20"/>
          <w:lang w:bidi="ar-SA"/>
        </w:rPr>
        <w:t xml:space="preserve">; (Ref: Para. </w:t>
      </w:r>
      <w:proofErr w:type="gramStart"/>
      <w:r w:rsidR="002E262B" w:rsidRPr="002C0BF6">
        <w:rPr>
          <w:rFonts w:ascii="Arial" w:hAnsi="Arial" w:cs="Arial"/>
          <w:kern w:val="0"/>
          <w:sz w:val="20"/>
          <w:szCs w:val="20"/>
          <w:lang w:bidi="ar-SA"/>
        </w:rPr>
        <w:t>A8</w:t>
      </w:r>
      <w:ins w:id="499" w:author="Beverley Bahlmann" w:date="2012-03-27T14:13:00Z">
        <w:r w:rsidR="00481C8E" w:rsidRPr="002C0BF6">
          <w:rPr>
            <w:rFonts w:ascii="Arial" w:hAnsi="Arial" w:cs="Arial"/>
            <w:kern w:val="0"/>
            <w:sz w:val="20"/>
            <w:szCs w:val="20"/>
            <w:lang w:bidi="ar-SA"/>
          </w:rPr>
          <w:t>8</w:t>
        </w:r>
      </w:ins>
      <w:proofErr w:type="gramEnd"/>
      <w:del w:id="500" w:author="Beverley Bahlmann" w:date="2012-03-27T14:13:00Z">
        <w:r w:rsidR="002E262B" w:rsidRPr="002C0BF6" w:rsidDel="00481C8E">
          <w:rPr>
            <w:rFonts w:ascii="Arial" w:hAnsi="Arial" w:cs="Arial"/>
            <w:kern w:val="0"/>
            <w:sz w:val="20"/>
            <w:szCs w:val="20"/>
            <w:lang w:bidi="ar-SA"/>
          </w:rPr>
          <w:delText xml:space="preserve">4 </w:delText>
        </w:r>
      </w:del>
      <w:r w:rsidR="002E262B" w:rsidRPr="002C0BF6">
        <w:rPr>
          <w:rFonts w:ascii="Arial" w:hAnsi="Arial" w:cs="Arial"/>
          <w:kern w:val="0"/>
          <w:sz w:val="20"/>
          <w:szCs w:val="20"/>
          <w:lang w:bidi="ar-SA"/>
        </w:rPr>
        <w:t>(</w:t>
      </w:r>
      <w:r w:rsidR="009E3154" w:rsidRPr="002C0BF6">
        <w:rPr>
          <w:rFonts w:ascii="Arial" w:hAnsi="Arial" w:cs="Arial"/>
          <w:kern w:val="0"/>
          <w:sz w:val="20"/>
          <w:szCs w:val="20"/>
          <w:lang w:bidi="ar-SA"/>
        </w:rPr>
        <w:t>a))</w:t>
      </w:r>
    </w:p>
    <w:p w:rsidR="009E3154" w:rsidRPr="002C0BF6" w:rsidRDefault="009E3154" w:rsidP="00745241">
      <w:pPr>
        <w:pStyle w:val="IFACIndentedAlpha"/>
        <w:rPr>
          <w:rFonts w:ascii="Arial" w:hAnsi="Arial" w:cs="Arial"/>
          <w:kern w:val="0"/>
          <w:sz w:val="20"/>
          <w:szCs w:val="20"/>
          <w:lang w:bidi="ar-SA"/>
        </w:rPr>
      </w:pPr>
      <w:r w:rsidRPr="002C0BF6">
        <w:rPr>
          <w:rFonts w:ascii="Arial" w:hAnsi="Arial" w:cs="Arial"/>
          <w:kern w:val="0"/>
          <w:sz w:val="20"/>
          <w:szCs w:val="20"/>
          <w:lang w:bidi="ar-SA"/>
        </w:rPr>
        <w:t>(</w:t>
      </w:r>
      <w:r w:rsidR="00C7460C" w:rsidRPr="002C0BF6">
        <w:rPr>
          <w:rFonts w:ascii="Arial" w:hAnsi="Arial" w:cs="Arial"/>
          <w:kern w:val="0"/>
          <w:sz w:val="20"/>
          <w:szCs w:val="20"/>
          <w:lang w:bidi="ar-SA"/>
        </w:rPr>
        <w:t>d</w:t>
      </w:r>
      <w:r w:rsidRPr="002C0BF6">
        <w:rPr>
          <w:rFonts w:ascii="Arial" w:hAnsi="Arial" w:cs="Arial"/>
          <w:kern w:val="0"/>
          <w:sz w:val="20"/>
          <w:szCs w:val="20"/>
          <w:lang w:bidi="ar-SA"/>
        </w:rPr>
        <w:t>)</w:t>
      </w:r>
      <w:r w:rsidRPr="002C0BF6">
        <w:rPr>
          <w:rFonts w:ascii="Arial" w:hAnsi="Arial" w:cs="Arial"/>
          <w:kern w:val="0"/>
          <w:sz w:val="20"/>
          <w:szCs w:val="20"/>
          <w:lang w:bidi="ar-SA"/>
        </w:rPr>
        <w:tab/>
      </w:r>
      <w:r w:rsidR="005942DF" w:rsidRPr="002C0BF6">
        <w:rPr>
          <w:rFonts w:ascii="Arial" w:hAnsi="Arial" w:cs="Arial"/>
          <w:kern w:val="0"/>
          <w:sz w:val="20"/>
          <w:szCs w:val="20"/>
          <w:lang w:bidi="ar-SA"/>
        </w:rPr>
        <w:t xml:space="preserve">Significant economic or </w:t>
      </w:r>
      <w:r w:rsidRPr="002C0BF6">
        <w:rPr>
          <w:rFonts w:ascii="Arial" w:hAnsi="Arial" w:cs="Arial"/>
          <w:kern w:val="0"/>
          <w:sz w:val="20"/>
          <w:szCs w:val="20"/>
          <w:lang w:bidi="ar-SA"/>
        </w:rPr>
        <w:t xml:space="preserve">regulatory </w:t>
      </w:r>
      <w:r w:rsidR="005942DF" w:rsidRPr="002C0BF6">
        <w:rPr>
          <w:rFonts w:ascii="Arial" w:hAnsi="Arial" w:cs="Arial"/>
          <w:kern w:val="0"/>
          <w:sz w:val="20"/>
          <w:szCs w:val="20"/>
          <w:lang w:bidi="ar-SA"/>
        </w:rPr>
        <w:t>changes</w:t>
      </w:r>
      <w:r w:rsidRPr="002C0BF6">
        <w:rPr>
          <w:rFonts w:ascii="Arial" w:hAnsi="Arial" w:cs="Arial"/>
          <w:kern w:val="0"/>
          <w:sz w:val="20"/>
          <w:szCs w:val="20"/>
          <w:lang w:bidi="ar-SA"/>
        </w:rPr>
        <w:t xml:space="preserve">; (Ref: Para. </w:t>
      </w:r>
      <w:proofErr w:type="gramStart"/>
      <w:r w:rsidR="002E262B" w:rsidRPr="002C0BF6">
        <w:rPr>
          <w:rFonts w:ascii="Arial" w:hAnsi="Arial" w:cs="Arial"/>
          <w:kern w:val="0"/>
          <w:sz w:val="20"/>
          <w:szCs w:val="20"/>
          <w:lang w:bidi="ar-SA"/>
        </w:rPr>
        <w:t>A8</w:t>
      </w:r>
      <w:ins w:id="501" w:author="Beverley Bahlmann" w:date="2012-03-27T14:13:00Z">
        <w:r w:rsidR="00481C8E" w:rsidRPr="002C0BF6">
          <w:rPr>
            <w:rFonts w:ascii="Arial" w:hAnsi="Arial" w:cs="Arial"/>
            <w:kern w:val="0"/>
            <w:sz w:val="20"/>
            <w:szCs w:val="20"/>
            <w:lang w:bidi="ar-SA"/>
          </w:rPr>
          <w:t>8</w:t>
        </w:r>
      </w:ins>
      <w:proofErr w:type="gramEnd"/>
      <w:del w:id="502" w:author="Beverley Bahlmann" w:date="2012-03-27T14:13:00Z">
        <w:r w:rsidR="002E262B" w:rsidRPr="002C0BF6" w:rsidDel="00481C8E">
          <w:rPr>
            <w:rFonts w:ascii="Arial" w:hAnsi="Arial" w:cs="Arial"/>
            <w:kern w:val="0"/>
            <w:sz w:val="20"/>
            <w:szCs w:val="20"/>
            <w:lang w:bidi="ar-SA"/>
          </w:rPr>
          <w:delText>4</w:delText>
        </w:r>
      </w:del>
      <w:del w:id="503" w:author="Beverley Bahlmann" w:date="2012-03-27T14:14:00Z">
        <w:r w:rsidR="002E262B" w:rsidRPr="002C0BF6" w:rsidDel="00481C8E">
          <w:rPr>
            <w:rFonts w:ascii="Arial" w:hAnsi="Arial" w:cs="Arial"/>
            <w:kern w:val="0"/>
            <w:sz w:val="20"/>
            <w:szCs w:val="20"/>
            <w:lang w:bidi="ar-SA"/>
          </w:rPr>
          <w:delText xml:space="preserve"> </w:delText>
        </w:r>
      </w:del>
      <w:r w:rsidR="002E262B" w:rsidRPr="002C0BF6">
        <w:rPr>
          <w:rFonts w:ascii="Arial" w:hAnsi="Arial" w:cs="Arial"/>
          <w:kern w:val="0"/>
          <w:sz w:val="20"/>
          <w:szCs w:val="20"/>
          <w:lang w:bidi="ar-SA"/>
        </w:rPr>
        <w:t>(</w:t>
      </w:r>
      <w:r w:rsidRPr="002C0BF6">
        <w:rPr>
          <w:rFonts w:ascii="Arial" w:hAnsi="Arial" w:cs="Arial"/>
          <w:kern w:val="0"/>
          <w:sz w:val="20"/>
          <w:szCs w:val="20"/>
          <w:lang w:bidi="ar-SA"/>
        </w:rPr>
        <w:t>b))</w:t>
      </w:r>
    </w:p>
    <w:p w:rsidR="009E3154" w:rsidRPr="002C0BF6" w:rsidRDefault="009E3154" w:rsidP="00745241">
      <w:pPr>
        <w:pStyle w:val="IFACIndentedAlpha"/>
        <w:rPr>
          <w:rFonts w:ascii="Arial" w:hAnsi="Arial" w:cs="Arial"/>
          <w:kern w:val="0"/>
          <w:sz w:val="20"/>
          <w:szCs w:val="20"/>
          <w:lang w:bidi="ar-SA"/>
        </w:rPr>
      </w:pPr>
      <w:r w:rsidRPr="002C0BF6">
        <w:rPr>
          <w:rFonts w:ascii="Arial" w:hAnsi="Arial" w:cs="Arial"/>
          <w:kern w:val="0"/>
          <w:sz w:val="20"/>
          <w:szCs w:val="20"/>
          <w:lang w:bidi="ar-SA"/>
        </w:rPr>
        <w:t>(</w:t>
      </w:r>
      <w:r w:rsidR="00C7460C" w:rsidRPr="002C0BF6">
        <w:rPr>
          <w:rFonts w:ascii="Arial" w:hAnsi="Arial" w:cs="Arial"/>
          <w:kern w:val="0"/>
          <w:sz w:val="20"/>
          <w:szCs w:val="20"/>
          <w:lang w:bidi="ar-SA"/>
        </w:rPr>
        <w:t>e</w:t>
      </w:r>
      <w:r w:rsidRPr="002C0BF6">
        <w:rPr>
          <w:rFonts w:ascii="Arial" w:hAnsi="Arial" w:cs="Arial"/>
          <w:kern w:val="0"/>
          <w:sz w:val="20"/>
          <w:szCs w:val="20"/>
          <w:lang w:bidi="ar-SA"/>
        </w:rPr>
        <w:t>)</w:t>
      </w:r>
      <w:r w:rsidRPr="002C0BF6">
        <w:rPr>
          <w:rFonts w:ascii="Arial" w:hAnsi="Arial" w:cs="Arial"/>
          <w:kern w:val="0"/>
          <w:sz w:val="20"/>
          <w:szCs w:val="20"/>
          <w:lang w:bidi="ar-SA"/>
        </w:rPr>
        <w:tab/>
        <w:t xml:space="preserve">The nature of operations; (Ref: Para. </w:t>
      </w:r>
      <w:r w:rsidR="00C75CA4" w:rsidRPr="002C0BF6">
        <w:rPr>
          <w:rFonts w:ascii="Arial" w:hAnsi="Arial" w:cs="Arial"/>
          <w:kern w:val="0"/>
          <w:sz w:val="20"/>
          <w:szCs w:val="20"/>
          <w:lang w:bidi="ar-SA"/>
        </w:rPr>
        <w:t>A8</w:t>
      </w:r>
      <w:ins w:id="504" w:author="Beverley Bahlmann" w:date="2012-03-27T14:13:00Z">
        <w:r w:rsidR="00481C8E" w:rsidRPr="002C0BF6">
          <w:rPr>
            <w:rFonts w:ascii="Arial" w:hAnsi="Arial" w:cs="Arial"/>
            <w:kern w:val="0"/>
            <w:sz w:val="20"/>
            <w:szCs w:val="20"/>
            <w:lang w:bidi="ar-SA"/>
          </w:rPr>
          <w:t>8</w:t>
        </w:r>
      </w:ins>
      <w:del w:id="505" w:author="Beverley Bahlmann" w:date="2012-03-27T14:13:00Z">
        <w:r w:rsidR="00C75CA4" w:rsidRPr="002C0BF6" w:rsidDel="00481C8E">
          <w:rPr>
            <w:rFonts w:ascii="Arial" w:hAnsi="Arial" w:cs="Arial"/>
            <w:kern w:val="0"/>
            <w:sz w:val="20"/>
            <w:szCs w:val="20"/>
            <w:lang w:bidi="ar-SA"/>
          </w:rPr>
          <w:delText>4</w:delText>
        </w:r>
      </w:del>
      <w:r w:rsidRPr="002C0BF6">
        <w:rPr>
          <w:rFonts w:ascii="Arial" w:hAnsi="Arial" w:cs="Arial"/>
          <w:kern w:val="0"/>
          <w:sz w:val="20"/>
          <w:szCs w:val="20"/>
          <w:lang w:bidi="ar-SA"/>
        </w:rPr>
        <w:t>(c))</w:t>
      </w:r>
    </w:p>
    <w:p w:rsidR="009E3154" w:rsidRPr="002C0BF6" w:rsidRDefault="009E3154" w:rsidP="00745241">
      <w:pPr>
        <w:pStyle w:val="IFACIndentedAlpha"/>
        <w:rPr>
          <w:rFonts w:ascii="Arial" w:hAnsi="Arial" w:cs="Arial"/>
          <w:kern w:val="0"/>
          <w:sz w:val="20"/>
          <w:szCs w:val="20"/>
          <w:lang w:bidi="ar-SA"/>
        </w:rPr>
      </w:pPr>
      <w:r w:rsidRPr="002C0BF6">
        <w:rPr>
          <w:rFonts w:ascii="Arial" w:hAnsi="Arial" w:cs="Arial"/>
          <w:kern w:val="0"/>
          <w:sz w:val="20"/>
          <w:szCs w:val="20"/>
          <w:lang w:bidi="ar-SA"/>
        </w:rPr>
        <w:t>(</w:t>
      </w:r>
      <w:r w:rsidR="00C7460C" w:rsidRPr="002C0BF6">
        <w:rPr>
          <w:rFonts w:ascii="Arial" w:hAnsi="Arial" w:cs="Arial"/>
          <w:kern w:val="0"/>
          <w:sz w:val="20"/>
          <w:szCs w:val="20"/>
          <w:lang w:bidi="ar-SA"/>
        </w:rPr>
        <w:t>f</w:t>
      </w:r>
      <w:r w:rsidRPr="002C0BF6">
        <w:rPr>
          <w:rFonts w:ascii="Arial" w:hAnsi="Arial" w:cs="Arial"/>
          <w:kern w:val="0"/>
          <w:sz w:val="20"/>
          <w:szCs w:val="20"/>
          <w:lang w:bidi="ar-SA"/>
        </w:rPr>
        <w:t>)</w:t>
      </w:r>
      <w:r w:rsidRPr="002C0BF6">
        <w:rPr>
          <w:rFonts w:ascii="Arial" w:hAnsi="Arial" w:cs="Arial"/>
          <w:kern w:val="0"/>
          <w:sz w:val="20"/>
          <w:szCs w:val="20"/>
          <w:lang w:bidi="ar-SA"/>
        </w:rPr>
        <w:tab/>
        <w:t xml:space="preserve">The nature of quantification methods; (Ref: Para. </w:t>
      </w:r>
      <w:proofErr w:type="gramStart"/>
      <w:r w:rsidR="002E262B" w:rsidRPr="002C0BF6">
        <w:rPr>
          <w:rFonts w:ascii="Arial" w:hAnsi="Arial" w:cs="Arial"/>
          <w:kern w:val="0"/>
          <w:sz w:val="20"/>
          <w:szCs w:val="20"/>
          <w:lang w:bidi="ar-SA"/>
        </w:rPr>
        <w:t>A8</w:t>
      </w:r>
      <w:ins w:id="506" w:author="Beverley Bahlmann" w:date="2012-03-28T15:58:00Z">
        <w:r w:rsidR="00BF42AA" w:rsidRPr="002C0BF6">
          <w:rPr>
            <w:rFonts w:ascii="Arial" w:hAnsi="Arial" w:cs="Arial"/>
            <w:kern w:val="0"/>
            <w:sz w:val="20"/>
            <w:szCs w:val="20"/>
            <w:lang w:bidi="ar-SA"/>
          </w:rPr>
          <w:t>8</w:t>
        </w:r>
      </w:ins>
      <w:proofErr w:type="gramEnd"/>
      <w:del w:id="507" w:author="Beverley Bahlmann" w:date="2012-03-27T14:13:00Z">
        <w:r w:rsidR="002E262B" w:rsidRPr="002C0BF6" w:rsidDel="00481C8E">
          <w:rPr>
            <w:rFonts w:ascii="Arial" w:hAnsi="Arial" w:cs="Arial"/>
            <w:kern w:val="0"/>
            <w:sz w:val="20"/>
            <w:szCs w:val="20"/>
            <w:lang w:bidi="ar-SA"/>
          </w:rPr>
          <w:delText xml:space="preserve">4 </w:delText>
        </w:r>
      </w:del>
      <w:r w:rsidR="002E262B" w:rsidRPr="002C0BF6">
        <w:rPr>
          <w:rFonts w:ascii="Arial" w:hAnsi="Arial" w:cs="Arial"/>
          <w:kern w:val="0"/>
          <w:sz w:val="20"/>
          <w:szCs w:val="20"/>
          <w:lang w:bidi="ar-SA"/>
        </w:rPr>
        <w:t>(</w:t>
      </w:r>
      <w:r w:rsidRPr="002C0BF6">
        <w:rPr>
          <w:rFonts w:ascii="Arial" w:hAnsi="Arial" w:cs="Arial"/>
          <w:kern w:val="0"/>
          <w:sz w:val="20"/>
          <w:szCs w:val="20"/>
          <w:lang w:bidi="ar-SA"/>
        </w:rPr>
        <w:t>d))</w:t>
      </w:r>
    </w:p>
    <w:p w:rsidR="009E3154" w:rsidRPr="002C0BF6" w:rsidRDefault="009E3154" w:rsidP="00745241">
      <w:pPr>
        <w:pStyle w:val="IFACIndentedAlpha"/>
        <w:rPr>
          <w:rFonts w:ascii="Arial" w:hAnsi="Arial" w:cs="Arial"/>
          <w:kern w:val="0"/>
          <w:sz w:val="20"/>
          <w:szCs w:val="20"/>
          <w:lang w:bidi="ar-SA"/>
        </w:rPr>
      </w:pPr>
      <w:r w:rsidRPr="002C0BF6">
        <w:rPr>
          <w:rFonts w:ascii="Arial" w:hAnsi="Arial" w:cs="Arial"/>
          <w:kern w:val="0"/>
          <w:sz w:val="20"/>
          <w:szCs w:val="20"/>
          <w:lang w:bidi="ar-SA"/>
        </w:rPr>
        <w:t>(</w:t>
      </w:r>
      <w:r w:rsidR="00C7460C" w:rsidRPr="002C0BF6">
        <w:rPr>
          <w:rFonts w:ascii="Arial" w:hAnsi="Arial" w:cs="Arial"/>
          <w:kern w:val="0"/>
          <w:sz w:val="20"/>
          <w:szCs w:val="20"/>
          <w:lang w:bidi="ar-SA"/>
        </w:rPr>
        <w:t>g</w:t>
      </w:r>
      <w:r w:rsidRPr="002C0BF6">
        <w:rPr>
          <w:rFonts w:ascii="Arial" w:hAnsi="Arial" w:cs="Arial"/>
          <w:kern w:val="0"/>
          <w:sz w:val="20"/>
          <w:szCs w:val="20"/>
          <w:lang w:bidi="ar-SA"/>
        </w:rPr>
        <w:t>)</w:t>
      </w:r>
      <w:r w:rsidRPr="002C0BF6">
        <w:rPr>
          <w:rFonts w:ascii="Arial" w:hAnsi="Arial" w:cs="Arial"/>
          <w:kern w:val="0"/>
          <w:sz w:val="20"/>
          <w:szCs w:val="20"/>
          <w:lang w:bidi="ar-SA"/>
        </w:rPr>
        <w:tab/>
        <w:t xml:space="preserve">The degree of complexity in determining the organizational boundary and whether </w:t>
      </w:r>
      <w:proofErr w:type="gramStart"/>
      <w:r w:rsidRPr="002C0BF6">
        <w:rPr>
          <w:rFonts w:ascii="Arial" w:hAnsi="Arial" w:cs="Arial"/>
          <w:kern w:val="0"/>
          <w:sz w:val="20"/>
          <w:szCs w:val="20"/>
          <w:lang w:bidi="ar-SA"/>
        </w:rPr>
        <w:t>related parties</w:t>
      </w:r>
      <w:proofErr w:type="gramEnd"/>
      <w:r w:rsidRPr="002C0BF6">
        <w:rPr>
          <w:rFonts w:ascii="Arial" w:hAnsi="Arial" w:cs="Arial"/>
          <w:kern w:val="0"/>
          <w:sz w:val="20"/>
          <w:szCs w:val="20"/>
          <w:lang w:bidi="ar-SA"/>
        </w:rPr>
        <w:t xml:space="preserve"> are involved; (Ref: Para. </w:t>
      </w:r>
      <w:r w:rsidR="00177BC3" w:rsidRPr="002C0BF6">
        <w:rPr>
          <w:rFonts w:ascii="Arial" w:hAnsi="Arial" w:cs="Arial"/>
          <w:sz w:val="20"/>
          <w:szCs w:val="20"/>
        </w:rPr>
        <w:t>A</w:t>
      </w:r>
      <w:ins w:id="508" w:author="Beverley Bahlmann" w:date="2012-03-27T14:15:00Z">
        <w:r w:rsidR="00481C8E" w:rsidRPr="002C0BF6">
          <w:rPr>
            <w:rFonts w:ascii="Arial" w:hAnsi="Arial" w:cs="Arial"/>
            <w:sz w:val="20"/>
            <w:szCs w:val="20"/>
          </w:rPr>
          <w:t>27</w:t>
        </w:r>
      </w:ins>
      <w:del w:id="509" w:author="Beverley Bahlmann" w:date="2012-03-27T14:15:00Z">
        <w:r w:rsidR="00177BC3" w:rsidRPr="002C0BF6" w:rsidDel="00481C8E">
          <w:rPr>
            <w:rFonts w:ascii="Arial" w:hAnsi="Arial" w:cs="Arial"/>
            <w:sz w:val="20"/>
            <w:szCs w:val="20"/>
          </w:rPr>
          <w:delText>3</w:delText>
        </w:r>
        <w:r w:rsidR="00C7460C" w:rsidRPr="002C0BF6" w:rsidDel="00481C8E">
          <w:rPr>
            <w:rFonts w:ascii="Arial" w:hAnsi="Arial" w:cs="Arial"/>
            <w:sz w:val="20"/>
            <w:szCs w:val="20"/>
          </w:rPr>
          <w:delText>2</w:delText>
        </w:r>
      </w:del>
      <w:r w:rsidR="00501663" w:rsidRPr="002C0BF6">
        <w:rPr>
          <w:rFonts w:ascii="Arial" w:hAnsi="Arial" w:cs="Arial"/>
          <w:sz w:val="20"/>
          <w:szCs w:val="20"/>
        </w:rPr>
        <w:t>–A</w:t>
      </w:r>
      <w:ins w:id="510" w:author="Beverley Bahlmann" w:date="2012-03-27T14:15:00Z">
        <w:r w:rsidR="00481C8E" w:rsidRPr="002C0BF6">
          <w:rPr>
            <w:rFonts w:ascii="Arial" w:hAnsi="Arial" w:cs="Arial"/>
            <w:sz w:val="20"/>
            <w:szCs w:val="20"/>
          </w:rPr>
          <w:t>28</w:t>
        </w:r>
      </w:ins>
      <w:del w:id="511" w:author="Beverley Bahlmann" w:date="2012-03-27T14:15:00Z">
        <w:r w:rsidR="00501663" w:rsidRPr="002C0BF6" w:rsidDel="00481C8E">
          <w:rPr>
            <w:rFonts w:ascii="Arial" w:hAnsi="Arial" w:cs="Arial"/>
            <w:sz w:val="20"/>
            <w:szCs w:val="20"/>
          </w:rPr>
          <w:delText>33</w:delText>
        </w:r>
      </w:del>
      <w:r w:rsidRPr="002C0BF6">
        <w:rPr>
          <w:rFonts w:ascii="Arial" w:hAnsi="Arial" w:cs="Arial"/>
          <w:kern w:val="0"/>
          <w:sz w:val="20"/>
          <w:szCs w:val="20"/>
          <w:lang w:bidi="ar-SA"/>
        </w:rPr>
        <w:t>)</w:t>
      </w:r>
    </w:p>
    <w:p w:rsidR="009E3154" w:rsidRPr="002C0BF6" w:rsidRDefault="009E3154" w:rsidP="00745241">
      <w:pPr>
        <w:pStyle w:val="IFACIndentedAlpha"/>
        <w:rPr>
          <w:rFonts w:ascii="Arial" w:hAnsi="Arial" w:cs="Arial"/>
          <w:kern w:val="0"/>
          <w:sz w:val="20"/>
          <w:szCs w:val="20"/>
          <w:lang w:bidi="ar-SA"/>
        </w:rPr>
      </w:pPr>
      <w:r w:rsidRPr="002C0BF6">
        <w:rPr>
          <w:rFonts w:ascii="Arial" w:hAnsi="Arial" w:cs="Arial"/>
          <w:kern w:val="0"/>
          <w:sz w:val="20"/>
          <w:szCs w:val="20"/>
          <w:lang w:bidi="ar-SA"/>
        </w:rPr>
        <w:t>(</w:t>
      </w:r>
      <w:r w:rsidR="00C7460C" w:rsidRPr="002C0BF6">
        <w:rPr>
          <w:rFonts w:ascii="Arial" w:hAnsi="Arial" w:cs="Arial"/>
          <w:kern w:val="0"/>
          <w:sz w:val="20"/>
          <w:szCs w:val="20"/>
          <w:lang w:bidi="ar-SA"/>
        </w:rPr>
        <w:t>h</w:t>
      </w:r>
      <w:r w:rsidRPr="002C0BF6">
        <w:rPr>
          <w:rFonts w:ascii="Arial" w:hAnsi="Arial" w:cs="Arial"/>
          <w:kern w:val="0"/>
          <w:sz w:val="20"/>
          <w:szCs w:val="20"/>
          <w:lang w:bidi="ar-SA"/>
        </w:rPr>
        <w:t>)</w:t>
      </w:r>
      <w:r w:rsidRPr="002C0BF6">
        <w:rPr>
          <w:rFonts w:ascii="Arial" w:hAnsi="Arial" w:cs="Arial"/>
          <w:kern w:val="0"/>
          <w:sz w:val="20"/>
          <w:szCs w:val="20"/>
          <w:lang w:bidi="ar-SA"/>
        </w:rPr>
        <w:tab/>
        <w:t xml:space="preserve">Whether there are significant emissions that are outside the normal course of business for the entity, or that otherwise appear to be unusual; (Ref: Para. </w:t>
      </w:r>
      <w:proofErr w:type="gramStart"/>
      <w:r w:rsidR="002E262B" w:rsidRPr="002C0BF6">
        <w:rPr>
          <w:rFonts w:ascii="Arial" w:hAnsi="Arial" w:cs="Arial"/>
          <w:kern w:val="0"/>
          <w:sz w:val="20"/>
          <w:szCs w:val="20"/>
          <w:lang w:bidi="ar-SA"/>
        </w:rPr>
        <w:t>A8</w:t>
      </w:r>
      <w:ins w:id="512" w:author="Beverley Bahlmann" w:date="2012-03-27T14:13:00Z">
        <w:r w:rsidR="00481C8E" w:rsidRPr="002C0BF6">
          <w:rPr>
            <w:rFonts w:ascii="Arial" w:hAnsi="Arial" w:cs="Arial"/>
            <w:kern w:val="0"/>
            <w:sz w:val="20"/>
            <w:szCs w:val="20"/>
            <w:lang w:bidi="ar-SA"/>
          </w:rPr>
          <w:t>8</w:t>
        </w:r>
      </w:ins>
      <w:proofErr w:type="gramEnd"/>
      <w:del w:id="513" w:author="Beverley Bahlmann" w:date="2012-03-27T14:13:00Z">
        <w:r w:rsidR="002E262B" w:rsidRPr="002C0BF6" w:rsidDel="00481C8E">
          <w:rPr>
            <w:rFonts w:ascii="Arial" w:hAnsi="Arial" w:cs="Arial"/>
            <w:kern w:val="0"/>
            <w:sz w:val="20"/>
            <w:szCs w:val="20"/>
            <w:lang w:bidi="ar-SA"/>
          </w:rPr>
          <w:delText>4</w:delText>
        </w:r>
      </w:del>
      <w:del w:id="514" w:author="Beverley Bahlmann" w:date="2012-03-27T14:14:00Z">
        <w:r w:rsidR="002E262B" w:rsidRPr="002C0BF6" w:rsidDel="00481C8E">
          <w:rPr>
            <w:rFonts w:ascii="Arial" w:hAnsi="Arial" w:cs="Arial"/>
            <w:kern w:val="0"/>
            <w:sz w:val="20"/>
            <w:szCs w:val="20"/>
            <w:lang w:bidi="ar-SA"/>
          </w:rPr>
          <w:delText xml:space="preserve"> </w:delText>
        </w:r>
      </w:del>
      <w:r w:rsidR="002E262B" w:rsidRPr="002C0BF6">
        <w:rPr>
          <w:rFonts w:ascii="Arial" w:hAnsi="Arial" w:cs="Arial"/>
          <w:kern w:val="0"/>
          <w:sz w:val="20"/>
          <w:szCs w:val="20"/>
          <w:lang w:bidi="ar-SA"/>
        </w:rPr>
        <w:t>(</w:t>
      </w:r>
      <w:r w:rsidRPr="002C0BF6">
        <w:rPr>
          <w:rFonts w:ascii="Arial" w:hAnsi="Arial" w:cs="Arial"/>
          <w:kern w:val="0"/>
          <w:sz w:val="20"/>
          <w:szCs w:val="20"/>
          <w:lang w:bidi="ar-SA"/>
        </w:rPr>
        <w:t>e))</w:t>
      </w:r>
    </w:p>
    <w:p w:rsidR="009E3154" w:rsidRPr="002C0BF6" w:rsidRDefault="009E3154" w:rsidP="00745241">
      <w:pPr>
        <w:pStyle w:val="IFACIndentedAlpha"/>
        <w:rPr>
          <w:rFonts w:ascii="Arial" w:hAnsi="Arial" w:cs="Arial"/>
          <w:kern w:val="0"/>
          <w:sz w:val="20"/>
          <w:szCs w:val="20"/>
          <w:lang w:bidi="ar-SA"/>
        </w:rPr>
      </w:pPr>
      <w:r w:rsidRPr="002C0BF6">
        <w:rPr>
          <w:rFonts w:ascii="Arial" w:hAnsi="Arial" w:cs="Arial"/>
          <w:kern w:val="0"/>
          <w:sz w:val="20"/>
          <w:szCs w:val="20"/>
          <w:lang w:bidi="ar-SA"/>
        </w:rPr>
        <w:t>(</w:t>
      </w:r>
      <w:proofErr w:type="spellStart"/>
      <w:r w:rsidR="00C7460C" w:rsidRPr="002C0BF6">
        <w:rPr>
          <w:rFonts w:ascii="Arial" w:hAnsi="Arial" w:cs="Arial"/>
          <w:kern w:val="0"/>
          <w:sz w:val="20"/>
          <w:szCs w:val="20"/>
          <w:lang w:bidi="ar-SA"/>
        </w:rPr>
        <w:t>i</w:t>
      </w:r>
      <w:proofErr w:type="spellEnd"/>
      <w:r w:rsidRPr="002C0BF6">
        <w:rPr>
          <w:rFonts w:ascii="Arial" w:hAnsi="Arial" w:cs="Arial"/>
          <w:kern w:val="0"/>
          <w:sz w:val="20"/>
          <w:szCs w:val="20"/>
          <w:lang w:bidi="ar-SA"/>
        </w:rPr>
        <w:t>)</w:t>
      </w:r>
      <w:r w:rsidRPr="002C0BF6">
        <w:rPr>
          <w:rFonts w:ascii="Arial" w:hAnsi="Arial" w:cs="Arial"/>
          <w:kern w:val="0"/>
          <w:sz w:val="20"/>
          <w:szCs w:val="20"/>
          <w:lang w:bidi="ar-SA"/>
        </w:rPr>
        <w:tab/>
        <w:t xml:space="preserve">The degree of subjectivity in the quantification of emissions; (Ref: Para. </w:t>
      </w:r>
      <w:proofErr w:type="gramStart"/>
      <w:r w:rsidR="002E262B" w:rsidRPr="002C0BF6">
        <w:rPr>
          <w:rFonts w:ascii="Arial" w:hAnsi="Arial" w:cs="Arial"/>
          <w:kern w:val="0"/>
          <w:sz w:val="20"/>
          <w:szCs w:val="20"/>
          <w:lang w:bidi="ar-SA"/>
        </w:rPr>
        <w:t>A8</w:t>
      </w:r>
      <w:ins w:id="515" w:author="Beverley Bahlmann" w:date="2012-03-27T14:13:00Z">
        <w:r w:rsidR="00481C8E" w:rsidRPr="002C0BF6">
          <w:rPr>
            <w:rFonts w:ascii="Arial" w:hAnsi="Arial" w:cs="Arial"/>
            <w:kern w:val="0"/>
            <w:sz w:val="20"/>
            <w:szCs w:val="20"/>
            <w:lang w:bidi="ar-SA"/>
          </w:rPr>
          <w:t>8</w:t>
        </w:r>
      </w:ins>
      <w:proofErr w:type="gramEnd"/>
      <w:del w:id="516" w:author="Beverley Bahlmann" w:date="2012-03-27T14:13:00Z">
        <w:r w:rsidR="002E262B" w:rsidRPr="002C0BF6" w:rsidDel="00481C8E">
          <w:rPr>
            <w:rFonts w:ascii="Arial" w:hAnsi="Arial" w:cs="Arial"/>
            <w:kern w:val="0"/>
            <w:sz w:val="20"/>
            <w:szCs w:val="20"/>
            <w:lang w:bidi="ar-SA"/>
          </w:rPr>
          <w:delText>4</w:delText>
        </w:r>
      </w:del>
      <w:del w:id="517" w:author="Beverley Bahlmann" w:date="2012-03-27T14:14:00Z">
        <w:r w:rsidR="002E262B" w:rsidRPr="002C0BF6" w:rsidDel="00481C8E">
          <w:rPr>
            <w:rFonts w:ascii="Arial" w:hAnsi="Arial" w:cs="Arial"/>
            <w:kern w:val="0"/>
            <w:sz w:val="20"/>
            <w:szCs w:val="20"/>
            <w:lang w:bidi="ar-SA"/>
          </w:rPr>
          <w:delText xml:space="preserve"> </w:delText>
        </w:r>
      </w:del>
      <w:r w:rsidR="002E262B" w:rsidRPr="002C0BF6">
        <w:rPr>
          <w:rFonts w:ascii="Arial" w:hAnsi="Arial" w:cs="Arial"/>
          <w:kern w:val="0"/>
          <w:sz w:val="20"/>
          <w:szCs w:val="20"/>
          <w:lang w:bidi="ar-SA"/>
        </w:rPr>
        <w:t>(</w:t>
      </w:r>
      <w:r w:rsidRPr="002C0BF6">
        <w:rPr>
          <w:rFonts w:ascii="Arial" w:hAnsi="Arial" w:cs="Arial"/>
          <w:kern w:val="0"/>
          <w:sz w:val="20"/>
          <w:szCs w:val="20"/>
          <w:lang w:bidi="ar-SA"/>
        </w:rPr>
        <w:t>e))</w:t>
      </w:r>
    </w:p>
    <w:p w:rsidR="00434E7D" w:rsidRPr="002C0BF6" w:rsidRDefault="009E3154" w:rsidP="00745241">
      <w:pPr>
        <w:pStyle w:val="IFACIndentedAlpha"/>
        <w:rPr>
          <w:rFonts w:ascii="Arial" w:hAnsi="Arial" w:cs="Arial"/>
          <w:kern w:val="0"/>
          <w:sz w:val="20"/>
          <w:szCs w:val="20"/>
        </w:rPr>
      </w:pPr>
      <w:r w:rsidRPr="002C0BF6">
        <w:rPr>
          <w:rFonts w:ascii="Arial" w:hAnsi="Arial" w:cs="Arial"/>
          <w:kern w:val="0"/>
          <w:sz w:val="20"/>
          <w:szCs w:val="20"/>
          <w:lang w:bidi="ar-SA"/>
        </w:rPr>
        <w:t>(</w:t>
      </w:r>
      <w:r w:rsidR="00C7460C" w:rsidRPr="002C0BF6">
        <w:rPr>
          <w:rFonts w:ascii="Arial" w:hAnsi="Arial" w:cs="Arial"/>
          <w:kern w:val="0"/>
          <w:sz w:val="20"/>
          <w:szCs w:val="20"/>
          <w:lang w:bidi="ar-SA"/>
        </w:rPr>
        <w:t>j</w:t>
      </w:r>
      <w:r w:rsidRPr="002C0BF6">
        <w:rPr>
          <w:rFonts w:ascii="Arial" w:hAnsi="Arial" w:cs="Arial"/>
          <w:kern w:val="0"/>
          <w:sz w:val="20"/>
          <w:szCs w:val="20"/>
          <w:lang w:bidi="ar-SA"/>
        </w:rPr>
        <w:t>)</w:t>
      </w:r>
      <w:r w:rsidRPr="002C0BF6">
        <w:rPr>
          <w:rFonts w:ascii="Arial" w:hAnsi="Arial" w:cs="Arial"/>
          <w:kern w:val="0"/>
          <w:sz w:val="20"/>
          <w:szCs w:val="20"/>
          <w:lang w:bidi="ar-SA"/>
        </w:rPr>
        <w:tab/>
        <w:t xml:space="preserve">Whether Scope 3 emissions are included in the </w:t>
      </w:r>
      <w:r w:rsidR="00434E7D" w:rsidRPr="002C0BF6">
        <w:rPr>
          <w:rFonts w:ascii="Arial" w:hAnsi="Arial" w:cs="Arial"/>
          <w:kern w:val="0"/>
          <w:sz w:val="20"/>
          <w:szCs w:val="20"/>
        </w:rPr>
        <w:t>GHG statement</w:t>
      </w:r>
      <w:r w:rsidR="000C22D9" w:rsidRPr="002C0BF6">
        <w:rPr>
          <w:rFonts w:ascii="Arial" w:hAnsi="Arial" w:cs="Arial"/>
          <w:kern w:val="0"/>
          <w:sz w:val="20"/>
          <w:szCs w:val="20"/>
        </w:rPr>
        <w:t>;</w:t>
      </w:r>
      <w:r w:rsidR="00434E7D" w:rsidRPr="002C0BF6">
        <w:rPr>
          <w:rFonts w:ascii="Arial" w:hAnsi="Arial" w:cs="Arial"/>
          <w:kern w:val="0"/>
          <w:sz w:val="20"/>
          <w:szCs w:val="20"/>
        </w:rPr>
        <w:t xml:space="preserve"> </w:t>
      </w:r>
      <w:r w:rsidR="00C31B08" w:rsidRPr="002C0BF6">
        <w:rPr>
          <w:rFonts w:ascii="Arial" w:hAnsi="Arial" w:cs="Arial"/>
          <w:kern w:val="0"/>
          <w:sz w:val="20"/>
          <w:szCs w:val="20"/>
        </w:rPr>
        <w:t xml:space="preserve">and </w:t>
      </w:r>
      <w:r w:rsidR="00434E7D" w:rsidRPr="002C0BF6">
        <w:rPr>
          <w:rFonts w:ascii="Arial" w:hAnsi="Arial" w:cs="Arial"/>
          <w:kern w:val="0"/>
          <w:sz w:val="20"/>
          <w:szCs w:val="20"/>
        </w:rPr>
        <w:t xml:space="preserve">(Ref: Para. </w:t>
      </w:r>
      <w:proofErr w:type="gramStart"/>
      <w:r w:rsidR="002E262B" w:rsidRPr="002C0BF6">
        <w:rPr>
          <w:rFonts w:ascii="Arial" w:hAnsi="Arial" w:cs="Arial"/>
          <w:kern w:val="0"/>
          <w:sz w:val="20"/>
          <w:szCs w:val="20"/>
        </w:rPr>
        <w:t>A8</w:t>
      </w:r>
      <w:ins w:id="518" w:author="Beverley Bahlmann" w:date="2012-03-27T14:13:00Z">
        <w:r w:rsidR="00481C8E" w:rsidRPr="002C0BF6">
          <w:rPr>
            <w:rFonts w:ascii="Arial" w:hAnsi="Arial" w:cs="Arial"/>
            <w:kern w:val="0"/>
            <w:sz w:val="20"/>
            <w:szCs w:val="20"/>
          </w:rPr>
          <w:t>8</w:t>
        </w:r>
      </w:ins>
      <w:proofErr w:type="gramEnd"/>
      <w:del w:id="519" w:author="Beverley Bahlmann" w:date="2012-03-27T14:13:00Z">
        <w:r w:rsidR="002E262B" w:rsidRPr="002C0BF6" w:rsidDel="00481C8E">
          <w:rPr>
            <w:rFonts w:ascii="Arial" w:hAnsi="Arial" w:cs="Arial"/>
            <w:kern w:val="0"/>
            <w:sz w:val="20"/>
            <w:szCs w:val="20"/>
          </w:rPr>
          <w:delText>4</w:delText>
        </w:r>
      </w:del>
      <w:del w:id="520" w:author="Beverley Bahlmann" w:date="2012-03-27T14:14:00Z">
        <w:r w:rsidR="002E262B" w:rsidRPr="002C0BF6" w:rsidDel="00481C8E">
          <w:rPr>
            <w:rFonts w:ascii="Arial" w:hAnsi="Arial" w:cs="Arial"/>
            <w:kern w:val="0"/>
            <w:sz w:val="20"/>
            <w:szCs w:val="20"/>
          </w:rPr>
          <w:delText xml:space="preserve"> </w:delText>
        </w:r>
      </w:del>
      <w:r w:rsidR="002E262B" w:rsidRPr="002C0BF6">
        <w:rPr>
          <w:rFonts w:ascii="Arial" w:hAnsi="Arial" w:cs="Arial"/>
          <w:kern w:val="0"/>
          <w:sz w:val="20"/>
          <w:szCs w:val="20"/>
        </w:rPr>
        <w:t>(</w:t>
      </w:r>
      <w:r w:rsidRPr="002C0BF6">
        <w:rPr>
          <w:rFonts w:ascii="Arial" w:hAnsi="Arial" w:cs="Arial"/>
          <w:kern w:val="0"/>
          <w:sz w:val="20"/>
          <w:szCs w:val="20"/>
          <w:lang w:bidi="ar-SA"/>
        </w:rPr>
        <w:t>f</w:t>
      </w:r>
      <w:r w:rsidR="008416D3" w:rsidRPr="002C0BF6">
        <w:rPr>
          <w:rFonts w:ascii="Arial" w:hAnsi="Arial" w:cs="Arial"/>
          <w:kern w:val="0"/>
          <w:sz w:val="20"/>
          <w:szCs w:val="20"/>
        </w:rPr>
        <w:t>)</w:t>
      </w:r>
      <w:r w:rsidR="00434E7D" w:rsidRPr="002C0BF6">
        <w:rPr>
          <w:rFonts w:ascii="Arial" w:hAnsi="Arial" w:cs="Arial"/>
          <w:kern w:val="0"/>
          <w:sz w:val="20"/>
          <w:szCs w:val="20"/>
        </w:rPr>
        <w:t>)</w:t>
      </w:r>
    </w:p>
    <w:p w:rsidR="00BE7B4B" w:rsidRPr="002C0BF6" w:rsidRDefault="00BE7B4B" w:rsidP="00745241">
      <w:pPr>
        <w:pStyle w:val="IFACIndentedAlpha"/>
        <w:rPr>
          <w:rFonts w:ascii="Arial" w:hAnsi="Arial" w:cs="Arial"/>
          <w:kern w:val="0"/>
          <w:sz w:val="20"/>
          <w:szCs w:val="20"/>
        </w:rPr>
      </w:pPr>
      <w:r w:rsidRPr="002C0BF6">
        <w:rPr>
          <w:rFonts w:ascii="Arial" w:hAnsi="Arial" w:cs="Arial"/>
          <w:kern w:val="0"/>
          <w:sz w:val="20"/>
          <w:szCs w:val="20"/>
          <w:lang w:bidi="ar-SA"/>
        </w:rPr>
        <w:t>(</w:t>
      </w:r>
      <w:r w:rsidR="00C7460C" w:rsidRPr="002C0BF6">
        <w:rPr>
          <w:rFonts w:ascii="Arial" w:hAnsi="Arial" w:cs="Arial"/>
          <w:kern w:val="0"/>
          <w:sz w:val="20"/>
          <w:szCs w:val="20"/>
          <w:lang w:bidi="ar-SA"/>
        </w:rPr>
        <w:t>k</w:t>
      </w:r>
      <w:r w:rsidRPr="002C0BF6">
        <w:rPr>
          <w:rFonts w:ascii="Arial" w:hAnsi="Arial" w:cs="Arial"/>
          <w:kern w:val="0"/>
          <w:sz w:val="20"/>
          <w:szCs w:val="20"/>
          <w:lang w:bidi="ar-SA"/>
        </w:rPr>
        <w:t>)</w:t>
      </w:r>
      <w:r w:rsidR="00B12CC8" w:rsidRPr="002C0BF6">
        <w:rPr>
          <w:rFonts w:ascii="Arial" w:hAnsi="Arial" w:cs="Arial"/>
          <w:kern w:val="0"/>
          <w:sz w:val="20"/>
          <w:szCs w:val="20"/>
          <w:lang w:bidi="ar-SA"/>
        </w:rPr>
        <w:tab/>
        <w:t>How the entity makes significant estimates and the data on which they are based</w:t>
      </w:r>
      <w:r w:rsidR="00FC0017" w:rsidRPr="002C0BF6">
        <w:rPr>
          <w:rFonts w:ascii="Arial" w:hAnsi="Arial" w:cs="Arial"/>
          <w:kern w:val="0"/>
          <w:sz w:val="20"/>
          <w:szCs w:val="20"/>
          <w:lang w:bidi="ar-SA"/>
        </w:rPr>
        <w:t xml:space="preserve">. </w:t>
      </w:r>
      <w:r w:rsidR="00FC0017" w:rsidRPr="002C0BF6">
        <w:rPr>
          <w:rFonts w:ascii="Arial" w:hAnsi="Arial" w:cs="Arial"/>
          <w:kern w:val="0"/>
          <w:sz w:val="20"/>
          <w:szCs w:val="20"/>
        </w:rPr>
        <w:t xml:space="preserve">(Ref: Para. </w:t>
      </w:r>
      <w:proofErr w:type="gramStart"/>
      <w:r w:rsidR="002E262B" w:rsidRPr="002C0BF6">
        <w:rPr>
          <w:rFonts w:ascii="Arial" w:hAnsi="Arial" w:cs="Arial"/>
          <w:kern w:val="0"/>
          <w:sz w:val="20"/>
          <w:szCs w:val="20"/>
        </w:rPr>
        <w:t>A8</w:t>
      </w:r>
      <w:ins w:id="521" w:author="Beverley Bahlmann" w:date="2012-03-27T14:18:00Z">
        <w:r w:rsidR="00481C8E" w:rsidRPr="002C0BF6">
          <w:rPr>
            <w:rFonts w:ascii="Arial" w:hAnsi="Arial" w:cs="Arial"/>
            <w:kern w:val="0"/>
            <w:sz w:val="20"/>
            <w:szCs w:val="20"/>
          </w:rPr>
          <w:t>8</w:t>
        </w:r>
      </w:ins>
      <w:proofErr w:type="gramEnd"/>
      <w:del w:id="522" w:author="Beverley Bahlmann" w:date="2012-03-27T14:13:00Z">
        <w:r w:rsidR="002E262B" w:rsidRPr="002C0BF6" w:rsidDel="00481C8E">
          <w:rPr>
            <w:rFonts w:ascii="Arial" w:hAnsi="Arial" w:cs="Arial"/>
            <w:kern w:val="0"/>
            <w:sz w:val="20"/>
            <w:szCs w:val="20"/>
          </w:rPr>
          <w:delText xml:space="preserve">4 </w:delText>
        </w:r>
      </w:del>
      <w:r w:rsidR="002E262B" w:rsidRPr="002C0BF6">
        <w:rPr>
          <w:rFonts w:ascii="Arial" w:hAnsi="Arial" w:cs="Arial"/>
          <w:kern w:val="0"/>
          <w:sz w:val="20"/>
          <w:szCs w:val="20"/>
        </w:rPr>
        <w:t>(</w:t>
      </w:r>
      <w:r w:rsidR="00FC0017" w:rsidRPr="002C0BF6">
        <w:rPr>
          <w:rFonts w:ascii="Arial" w:hAnsi="Arial" w:cs="Arial"/>
          <w:kern w:val="0"/>
          <w:sz w:val="20"/>
          <w:szCs w:val="20"/>
          <w:lang w:bidi="ar-SA"/>
        </w:rPr>
        <w:t>g</w:t>
      </w:r>
      <w:r w:rsidR="007B4192" w:rsidRPr="002C0BF6">
        <w:rPr>
          <w:rFonts w:ascii="Arial" w:hAnsi="Arial" w:cs="Arial"/>
          <w:kern w:val="0"/>
          <w:sz w:val="20"/>
          <w:szCs w:val="20"/>
          <w:lang w:bidi="ar-SA"/>
        </w:rPr>
        <w:t>))</w:t>
      </w:r>
    </w:p>
    <w:p w:rsidR="009E3154" w:rsidRPr="002C0BF6" w:rsidRDefault="00D55CE4" w:rsidP="00745241">
      <w:pPr>
        <w:pStyle w:val="Heading3"/>
        <w:keepNext w:val="0"/>
        <w:keepLines w:val="0"/>
        <w:rPr>
          <w:rFonts w:ascii="Arial" w:hAnsi="Arial" w:cs="Arial"/>
          <w:kern w:val="0"/>
          <w:sz w:val="20"/>
          <w:szCs w:val="20"/>
          <w:lang w:bidi="ar-SA"/>
        </w:rPr>
      </w:pPr>
      <w:r w:rsidRPr="002C0BF6">
        <w:rPr>
          <w:rFonts w:ascii="Arial" w:hAnsi="Arial" w:cs="Arial"/>
          <w:sz w:val="20"/>
          <w:szCs w:val="20"/>
        </w:rPr>
        <w:t xml:space="preserve">Overall </w:t>
      </w:r>
      <w:r w:rsidR="009E3154" w:rsidRPr="002C0BF6">
        <w:rPr>
          <w:rFonts w:ascii="Arial" w:hAnsi="Arial" w:cs="Arial"/>
          <w:kern w:val="0"/>
          <w:sz w:val="20"/>
          <w:szCs w:val="20"/>
          <w:lang w:bidi="ar-SA"/>
        </w:rPr>
        <w:t>Responses to Assessed Risks</w:t>
      </w:r>
      <w:r w:rsidR="00843FC5" w:rsidRPr="002C0BF6">
        <w:rPr>
          <w:rFonts w:ascii="Arial" w:hAnsi="Arial" w:cs="Arial"/>
          <w:kern w:val="0"/>
          <w:sz w:val="20"/>
          <w:szCs w:val="20"/>
          <w:lang w:bidi="ar-SA"/>
        </w:rPr>
        <w:t xml:space="preserve"> </w:t>
      </w:r>
      <w:r w:rsidR="00E2140D" w:rsidRPr="002C0BF6">
        <w:rPr>
          <w:rFonts w:ascii="Arial" w:hAnsi="Arial" w:cs="Arial"/>
          <w:kern w:val="0"/>
          <w:sz w:val="20"/>
          <w:szCs w:val="20"/>
          <w:lang w:bidi="ar-SA"/>
        </w:rPr>
        <w:t xml:space="preserve">of Material Misstatement </w:t>
      </w:r>
      <w:r w:rsidR="00843FC5" w:rsidRPr="002C0BF6">
        <w:rPr>
          <w:rFonts w:ascii="Arial" w:hAnsi="Arial" w:cs="Arial"/>
          <w:kern w:val="0"/>
          <w:sz w:val="20"/>
          <w:szCs w:val="20"/>
          <w:lang w:bidi="ar-SA"/>
        </w:rPr>
        <w:t>and Further Procedures</w:t>
      </w:r>
    </w:p>
    <w:p w:rsidR="009E3154" w:rsidRPr="002C0BF6" w:rsidRDefault="009B1B82" w:rsidP="00745241">
      <w:pPr>
        <w:pStyle w:val="IFACNumberedPara"/>
        <w:tabs>
          <w:tab w:val="clear" w:pos="720"/>
        </w:tabs>
        <w:rPr>
          <w:rFonts w:ascii="Arial" w:hAnsi="Arial" w:cs="Arial"/>
          <w:sz w:val="20"/>
          <w:szCs w:val="20"/>
        </w:rPr>
      </w:pPr>
      <w:r w:rsidRPr="002C0BF6">
        <w:rPr>
          <w:rFonts w:ascii="Arial" w:hAnsi="Arial" w:cs="Arial"/>
          <w:sz w:val="20"/>
          <w:szCs w:val="20"/>
        </w:rPr>
        <w:t>3</w:t>
      </w:r>
      <w:ins w:id="523" w:author="Beverley Bahlmann" w:date="2012-03-22T15:50:00Z">
        <w:r w:rsidR="00A419A0" w:rsidRPr="002C0BF6">
          <w:rPr>
            <w:rFonts w:ascii="Arial" w:hAnsi="Arial" w:cs="Arial"/>
            <w:sz w:val="20"/>
            <w:szCs w:val="20"/>
          </w:rPr>
          <w:t>5</w:t>
        </w:r>
      </w:ins>
      <w:del w:id="524" w:author="Beverley Bahlmann" w:date="2012-03-22T15:50:00Z">
        <w:r w:rsidRPr="002C0BF6" w:rsidDel="00A419A0">
          <w:rPr>
            <w:rFonts w:ascii="Arial" w:hAnsi="Arial" w:cs="Arial"/>
            <w:sz w:val="20"/>
            <w:szCs w:val="20"/>
          </w:rPr>
          <w:delText>3</w:delText>
        </w:r>
      </w:del>
      <w:r w:rsidRPr="002C0BF6">
        <w:rPr>
          <w:rFonts w:ascii="Arial" w:hAnsi="Arial" w:cs="Arial"/>
          <w:sz w:val="20"/>
          <w:szCs w:val="20"/>
        </w:rPr>
        <w:t>.</w:t>
      </w:r>
      <w:r w:rsidRPr="002C0BF6">
        <w:rPr>
          <w:rFonts w:ascii="Arial" w:hAnsi="Arial" w:cs="Arial"/>
          <w:sz w:val="20"/>
          <w:szCs w:val="20"/>
        </w:rPr>
        <w:tab/>
      </w:r>
      <w:r w:rsidR="009E3154" w:rsidRPr="002C0BF6">
        <w:rPr>
          <w:rFonts w:ascii="Arial" w:hAnsi="Arial" w:cs="Arial"/>
          <w:sz w:val="20"/>
          <w:szCs w:val="20"/>
        </w:rPr>
        <w:t xml:space="preserve">The practitioner shall design and implement overall responses to address the assessed risks of material misstatement at the GHG statement level. </w:t>
      </w:r>
      <w:r w:rsidR="00B44F09" w:rsidRPr="002C0BF6">
        <w:rPr>
          <w:rFonts w:ascii="Arial" w:hAnsi="Arial" w:cs="Arial"/>
          <w:sz w:val="20"/>
          <w:szCs w:val="20"/>
        </w:rPr>
        <w:t xml:space="preserve">(Ref: Para. </w:t>
      </w:r>
      <w:r w:rsidR="000130B5" w:rsidRPr="002C0BF6">
        <w:rPr>
          <w:rFonts w:ascii="Arial" w:hAnsi="Arial" w:cs="Arial"/>
          <w:sz w:val="20"/>
          <w:szCs w:val="20"/>
        </w:rPr>
        <w:t>A</w:t>
      </w:r>
      <w:ins w:id="525" w:author="Beverley Bahlmann" w:date="2012-03-27T14:19:00Z">
        <w:r w:rsidR="00A10F01" w:rsidRPr="002C0BF6">
          <w:rPr>
            <w:rFonts w:ascii="Arial" w:hAnsi="Arial" w:cs="Arial"/>
            <w:sz w:val="20"/>
            <w:szCs w:val="20"/>
          </w:rPr>
          <w:t>90</w:t>
        </w:r>
      </w:ins>
      <w:del w:id="526" w:author="Beverley Bahlmann" w:date="2012-03-27T14:19:00Z">
        <w:r w:rsidR="009B50D5" w:rsidRPr="002C0BF6" w:rsidDel="00A10F01">
          <w:rPr>
            <w:rFonts w:ascii="Arial" w:hAnsi="Arial" w:cs="Arial"/>
            <w:sz w:val="20"/>
            <w:szCs w:val="20"/>
          </w:rPr>
          <w:delText>86</w:delText>
        </w:r>
      </w:del>
      <w:r w:rsidR="005266D2" w:rsidRPr="002C0BF6">
        <w:rPr>
          <w:rFonts w:ascii="Arial" w:hAnsi="Arial" w:cs="Arial"/>
          <w:sz w:val="20"/>
          <w:szCs w:val="20"/>
        </w:rPr>
        <w:t>–A</w:t>
      </w:r>
      <w:ins w:id="527" w:author="Beverley Bahlmann" w:date="2012-03-27T14:19:00Z">
        <w:r w:rsidR="00A10F01" w:rsidRPr="002C0BF6">
          <w:rPr>
            <w:rFonts w:ascii="Arial" w:hAnsi="Arial" w:cs="Arial"/>
            <w:sz w:val="20"/>
            <w:szCs w:val="20"/>
          </w:rPr>
          <w:t>93</w:t>
        </w:r>
      </w:ins>
      <w:del w:id="528" w:author="Beverley Bahlmann" w:date="2012-03-27T14:19:00Z">
        <w:r w:rsidR="005266D2" w:rsidRPr="002C0BF6" w:rsidDel="00A10F01">
          <w:rPr>
            <w:rFonts w:ascii="Arial" w:hAnsi="Arial" w:cs="Arial"/>
            <w:sz w:val="20"/>
            <w:szCs w:val="20"/>
          </w:rPr>
          <w:delText>89</w:delText>
        </w:r>
      </w:del>
      <w:r w:rsidR="00B44F09" w:rsidRPr="002C0BF6">
        <w:rPr>
          <w:rFonts w:ascii="Arial" w:hAnsi="Arial" w:cs="Arial"/>
          <w:sz w:val="20"/>
          <w:szCs w:val="20"/>
        </w:rPr>
        <w:t>)</w:t>
      </w:r>
    </w:p>
    <w:p w:rsidR="00533D2C" w:rsidRPr="002C0BF6" w:rsidRDefault="009B1B82" w:rsidP="00745241">
      <w:pPr>
        <w:pStyle w:val="IFACNumberedPara"/>
        <w:tabs>
          <w:tab w:val="clear" w:pos="720"/>
        </w:tabs>
        <w:spacing w:after="240"/>
        <w:rPr>
          <w:rFonts w:ascii="Arial" w:hAnsi="Arial" w:cs="Arial"/>
          <w:sz w:val="20"/>
          <w:szCs w:val="20"/>
        </w:rPr>
      </w:pPr>
      <w:r w:rsidRPr="002C0BF6">
        <w:rPr>
          <w:rFonts w:ascii="Arial" w:hAnsi="Arial" w:cs="Arial"/>
          <w:sz w:val="20"/>
          <w:szCs w:val="20"/>
        </w:rPr>
        <w:t>3</w:t>
      </w:r>
      <w:ins w:id="529" w:author="Beverley Bahlmann" w:date="2012-03-22T15:50:00Z">
        <w:r w:rsidR="00A419A0" w:rsidRPr="002C0BF6">
          <w:rPr>
            <w:rFonts w:ascii="Arial" w:hAnsi="Arial" w:cs="Arial"/>
            <w:sz w:val="20"/>
            <w:szCs w:val="20"/>
          </w:rPr>
          <w:t>6</w:t>
        </w:r>
      </w:ins>
      <w:del w:id="530" w:author="Beverley Bahlmann" w:date="2012-03-22T15:50:00Z">
        <w:r w:rsidRPr="002C0BF6" w:rsidDel="00A419A0">
          <w:rPr>
            <w:rFonts w:ascii="Arial" w:hAnsi="Arial" w:cs="Arial"/>
            <w:sz w:val="20"/>
            <w:szCs w:val="20"/>
          </w:rPr>
          <w:delText>4</w:delText>
        </w:r>
      </w:del>
      <w:r w:rsidRPr="002C0BF6">
        <w:rPr>
          <w:rFonts w:ascii="Arial" w:hAnsi="Arial" w:cs="Arial"/>
          <w:sz w:val="20"/>
          <w:szCs w:val="20"/>
        </w:rPr>
        <w:t>.</w:t>
      </w:r>
      <w:r w:rsidRPr="002C0BF6">
        <w:rPr>
          <w:rFonts w:ascii="Arial" w:hAnsi="Arial" w:cs="Arial"/>
          <w:sz w:val="20"/>
          <w:szCs w:val="20"/>
        </w:rPr>
        <w:tab/>
      </w:r>
      <w:r w:rsidR="00533D2C" w:rsidRPr="002C0BF6">
        <w:rPr>
          <w:rFonts w:ascii="Arial" w:hAnsi="Arial" w:cs="Arial"/>
          <w:sz w:val="20"/>
          <w:szCs w:val="20"/>
        </w:rPr>
        <w:t>The practitioner shall design and perform further procedures whose nature, timing and extent are responsive to the assessed risks of material misstatement</w:t>
      </w:r>
      <w:ins w:id="531" w:author="Beverley Bahlmann" w:date="2012-04-02T10:58:00Z">
        <w:r w:rsidR="00D22351" w:rsidRPr="002C0BF6">
          <w:rPr>
            <w:rFonts w:ascii="Arial" w:hAnsi="Arial" w:cs="Arial"/>
            <w:sz w:val="20"/>
            <w:szCs w:val="20"/>
          </w:rPr>
          <w:t>,</w:t>
        </w:r>
      </w:ins>
      <w:r w:rsidR="00713A8E" w:rsidRPr="002C0BF6">
        <w:rPr>
          <w:rFonts w:ascii="Arial" w:hAnsi="Arial" w:cs="Arial"/>
          <w:sz w:val="20"/>
          <w:szCs w:val="20"/>
        </w:rPr>
        <w:t xml:space="preserve"> having regard to the level of assurance, reasonable or limited, as appropriate. </w:t>
      </w:r>
      <w:r w:rsidR="00AF1932" w:rsidRPr="002C0BF6">
        <w:rPr>
          <w:rFonts w:ascii="Arial" w:hAnsi="Arial" w:cs="Arial"/>
          <w:sz w:val="20"/>
          <w:szCs w:val="20"/>
        </w:rPr>
        <w:t xml:space="preserve">(Ref: Para. </w:t>
      </w:r>
      <w:r w:rsidR="005266D2" w:rsidRPr="002C0BF6">
        <w:rPr>
          <w:rFonts w:ascii="Arial" w:hAnsi="Arial" w:cs="Arial"/>
          <w:sz w:val="20"/>
          <w:szCs w:val="20"/>
        </w:rPr>
        <w:t>A</w:t>
      </w:r>
      <w:ins w:id="532" w:author="Beverley Bahlmann" w:date="2012-03-27T14:19:00Z">
        <w:r w:rsidR="00A10F01" w:rsidRPr="002C0BF6">
          <w:rPr>
            <w:rFonts w:ascii="Arial" w:hAnsi="Arial" w:cs="Arial"/>
            <w:sz w:val="20"/>
            <w:szCs w:val="20"/>
          </w:rPr>
          <w:t>90</w:t>
        </w:r>
      </w:ins>
      <w:del w:id="533" w:author="Beverley Bahlmann" w:date="2012-03-27T14:19:00Z">
        <w:r w:rsidR="005266D2" w:rsidRPr="002C0BF6" w:rsidDel="00A10F01">
          <w:rPr>
            <w:rFonts w:ascii="Arial" w:hAnsi="Arial" w:cs="Arial"/>
            <w:sz w:val="20"/>
            <w:szCs w:val="20"/>
          </w:rPr>
          <w:delText>86</w:delText>
        </w:r>
      </w:del>
      <w:r w:rsidR="00AF1932" w:rsidRPr="002C0BF6">
        <w:rPr>
          <w:rFonts w:ascii="Arial" w:hAnsi="Arial" w:cs="Arial"/>
          <w:sz w:val="20"/>
          <w:szCs w:val="20"/>
        </w:rPr>
        <w:t>)</w:t>
      </w: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90"/>
        <w:gridCol w:w="4950"/>
      </w:tblGrid>
      <w:tr w:rsidR="007D4387" w:rsidRPr="002C0BF6" w:rsidTr="00AF757F">
        <w:trPr>
          <w:tblHeader/>
        </w:trPr>
        <w:tc>
          <w:tcPr>
            <w:tcW w:w="4590" w:type="dxa"/>
            <w:vAlign w:val="bottom"/>
          </w:tcPr>
          <w:p w:rsidR="007D4387" w:rsidRPr="002C0BF6" w:rsidRDefault="007D4387" w:rsidP="00745241">
            <w:pPr>
              <w:pStyle w:val="IFACNumberedPara"/>
              <w:tabs>
                <w:tab w:val="clear" w:pos="720"/>
              </w:tabs>
              <w:spacing w:after="120"/>
              <w:ind w:left="0" w:firstLine="0"/>
              <w:jc w:val="center"/>
              <w:rPr>
                <w:rFonts w:ascii="Arial" w:hAnsi="Arial" w:cs="Arial"/>
                <w:b/>
                <w:sz w:val="20"/>
                <w:szCs w:val="20"/>
              </w:rPr>
            </w:pPr>
            <w:r w:rsidRPr="002C0BF6">
              <w:rPr>
                <w:rFonts w:ascii="Arial" w:hAnsi="Arial" w:cs="Arial"/>
                <w:b/>
                <w:sz w:val="20"/>
                <w:szCs w:val="20"/>
              </w:rPr>
              <w:t xml:space="preserve">Limited </w:t>
            </w:r>
            <w:r w:rsidR="004E0A60" w:rsidRPr="002C0BF6">
              <w:rPr>
                <w:rFonts w:ascii="Arial" w:hAnsi="Arial" w:cs="Arial"/>
                <w:b/>
                <w:sz w:val="20"/>
                <w:szCs w:val="20"/>
              </w:rPr>
              <w:t>Assurance</w:t>
            </w:r>
          </w:p>
        </w:tc>
        <w:tc>
          <w:tcPr>
            <w:tcW w:w="4950" w:type="dxa"/>
            <w:vAlign w:val="bottom"/>
          </w:tcPr>
          <w:p w:rsidR="007D4387" w:rsidRPr="002C0BF6" w:rsidRDefault="007D4387" w:rsidP="00745241">
            <w:pPr>
              <w:pStyle w:val="IFACNumberedPara"/>
              <w:tabs>
                <w:tab w:val="clear" w:pos="720"/>
              </w:tabs>
              <w:spacing w:after="120"/>
              <w:ind w:left="0" w:firstLine="0"/>
              <w:jc w:val="center"/>
              <w:rPr>
                <w:rFonts w:ascii="Arial" w:hAnsi="Arial" w:cs="Arial"/>
                <w:b/>
                <w:sz w:val="20"/>
                <w:szCs w:val="20"/>
              </w:rPr>
            </w:pPr>
            <w:r w:rsidRPr="002C0BF6">
              <w:rPr>
                <w:rFonts w:ascii="Arial" w:hAnsi="Arial" w:cs="Arial"/>
                <w:b/>
                <w:sz w:val="20"/>
                <w:szCs w:val="20"/>
              </w:rPr>
              <w:t xml:space="preserve">Reasonable </w:t>
            </w:r>
            <w:r w:rsidR="004E0A60" w:rsidRPr="002C0BF6">
              <w:rPr>
                <w:rFonts w:ascii="Arial" w:hAnsi="Arial" w:cs="Arial"/>
                <w:b/>
                <w:sz w:val="20"/>
                <w:szCs w:val="20"/>
              </w:rPr>
              <w:t>Assurance</w:t>
            </w:r>
          </w:p>
        </w:tc>
      </w:tr>
      <w:tr w:rsidR="003033AA" w:rsidRPr="002C0BF6" w:rsidTr="00AF757F">
        <w:trPr>
          <w:trHeight w:val="260"/>
        </w:trPr>
        <w:tc>
          <w:tcPr>
            <w:tcW w:w="4590" w:type="dxa"/>
          </w:tcPr>
          <w:p w:rsidR="003033AA" w:rsidRPr="002C0BF6" w:rsidRDefault="00D40448" w:rsidP="00745241">
            <w:pPr>
              <w:pStyle w:val="IFACNumberedPara"/>
              <w:tabs>
                <w:tab w:val="clear" w:pos="720"/>
              </w:tabs>
              <w:ind w:left="576"/>
              <w:rPr>
                <w:rFonts w:ascii="Arial" w:hAnsi="Arial" w:cs="Arial"/>
                <w:spacing w:val="-4"/>
                <w:kern w:val="0"/>
                <w:sz w:val="20"/>
                <w:szCs w:val="20"/>
              </w:rPr>
            </w:pPr>
            <w:r w:rsidRPr="002C0BF6">
              <w:rPr>
                <w:rFonts w:ascii="Arial" w:hAnsi="Arial" w:cs="Arial"/>
                <w:spacing w:val="-4"/>
                <w:kern w:val="0"/>
                <w:sz w:val="20"/>
                <w:szCs w:val="20"/>
              </w:rPr>
              <w:t>3</w:t>
            </w:r>
            <w:ins w:id="534" w:author="Beverley Bahlmann" w:date="2012-03-22T15:50:00Z">
              <w:r w:rsidR="00A419A0" w:rsidRPr="002C0BF6">
                <w:rPr>
                  <w:rFonts w:ascii="Arial" w:hAnsi="Arial" w:cs="Arial"/>
                  <w:spacing w:val="-4"/>
                  <w:kern w:val="0"/>
                  <w:sz w:val="20"/>
                  <w:szCs w:val="20"/>
                </w:rPr>
                <w:t>7</w:t>
              </w:r>
            </w:ins>
            <w:del w:id="535" w:author="Beverley Bahlmann" w:date="2012-03-22T15:50:00Z">
              <w:r w:rsidRPr="002C0BF6" w:rsidDel="00A419A0">
                <w:rPr>
                  <w:rFonts w:ascii="Arial" w:hAnsi="Arial" w:cs="Arial"/>
                  <w:spacing w:val="-4"/>
                  <w:kern w:val="0"/>
                  <w:sz w:val="20"/>
                  <w:szCs w:val="20"/>
                </w:rPr>
                <w:delText>5</w:delText>
              </w:r>
            </w:del>
            <w:r w:rsidRPr="002C0BF6">
              <w:rPr>
                <w:rFonts w:ascii="Arial" w:hAnsi="Arial" w:cs="Arial"/>
                <w:spacing w:val="-4"/>
                <w:kern w:val="0"/>
                <w:sz w:val="20"/>
                <w:szCs w:val="20"/>
              </w:rPr>
              <w:t>L</w:t>
            </w:r>
            <w:r w:rsidR="004D180E" w:rsidRPr="002C0BF6">
              <w:rPr>
                <w:rFonts w:ascii="Arial" w:hAnsi="Arial" w:cs="Arial"/>
                <w:spacing w:val="-4"/>
                <w:kern w:val="0"/>
                <w:sz w:val="20"/>
                <w:szCs w:val="20"/>
              </w:rPr>
              <w:t>.</w:t>
            </w:r>
            <w:r w:rsidR="00DF5A5D" w:rsidRPr="002C0BF6">
              <w:rPr>
                <w:rFonts w:ascii="Arial" w:hAnsi="Arial" w:cs="Arial"/>
                <w:spacing w:val="-4"/>
                <w:kern w:val="0"/>
                <w:sz w:val="20"/>
                <w:szCs w:val="20"/>
              </w:rPr>
              <w:tab/>
            </w:r>
            <w:r w:rsidR="00521A5D" w:rsidRPr="002C0BF6">
              <w:rPr>
                <w:rFonts w:ascii="Arial" w:hAnsi="Arial" w:cs="Arial"/>
                <w:spacing w:val="-4"/>
                <w:kern w:val="0"/>
                <w:sz w:val="20"/>
                <w:szCs w:val="20"/>
              </w:rPr>
              <w:t xml:space="preserve">In designing </w:t>
            </w:r>
            <w:r w:rsidR="00D80E0B" w:rsidRPr="002C0BF6">
              <w:rPr>
                <w:rFonts w:ascii="Arial" w:hAnsi="Arial" w:cs="Arial"/>
                <w:spacing w:val="-4"/>
                <w:kern w:val="0"/>
                <w:sz w:val="20"/>
                <w:szCs w:val="20"/>
              </w:rPr>
              <w:t xml:space="preserve">and performing </w:t>
            </w:r>
            <w:r w:rsidR="00521A5D" w:rsidRPr="002C0BF6">
              <w:rPr>
                <w:rFonts w:ascii="Arial" w:hAnsi="Arial" w:cs="Arial"/>
                <w:spacing w:val="-4"/>
                <w:kern w:val="0"/>
                <w:sz w:val="20"/>
                <w:szCs w:val="20"/>
              </w:rPr>
              <w:t xml:space="preserve">the further procedures </w:t>
            </w:r>
            <w:r w:rsidR="00AF1932" w:rsidRPr="002C0BF6">
              <w:rPr>
                <w:rFonts w:ascii="Arial" w:hAnsi="Arial" w:cs="Arial"/>
                <w:spacing w:val="-4"/>
                <w:kern w:val="0"/>
                <w:sz w:val="20"/>
                <w:szCs w:val="20"/>
              </w:rPr>
              <w:t>i</w:t>
            </w:r>
            <w:r w:rsidRPr="002C0BF6">
              <w:rPr>
                <w:rFonts w:ascii="Arial" w:hAnsi="Arial" w:cs="Arial"/>
                <w:spacing w:val="-4"/>
                <w:kern w:val="0"/>
                <w:sz w:val="20"/>
                <w:szCs w:val="20"/>
              </w:rPr>
              <w:t>n a</w:t>
            </w:r>
            <w:r w:rsidR="00AF1932" w:rsidRPr="002C0BF6">
              <w:rPr>
                <w:rFonts w:ascii="Arial" w:hAnsi="Arial" w:cs="Arial"/>
                <w:spacing w:val="-4"/>
                <w:kern w:val="0"/>
                <w:sz w:val="20"/>
                <w:szCs w:val="20"/>
              </w:rPr>
              <w:t>ccordance with paragraph 3</w:t>
            </w:r>
            <w:ins w:id="536" w:author="Beverley Bahlmann" w:date="2012-04-02T11:00:00Z">
              <w:r w:rsidR="00D22351" w:rsidRPr="002C0BF6">
                <w:rPr>
                  <w:rFonts w:ascii="Arial" w:hAnsi="Arial" w:cs="Arial"/>
                  <w:spacing w:val="-4"/>
                  <w:kern w:val="0"/>
                  <w:sz w:val="20"/>
                  <w:szCs w:val="20"/>
                </w:rPr>
                <w:t>6</w:t>
              </w:r>
            </w:ins>
            <w:del w:id="537" w:author="Beverley Bahlmann" w:date="2012-04-02T11:00:00Z">
              <w:r w:rsidR="00AA5C9E" w:rsidRPr="002C0BF6" w:rsidDel="00D22351">
                <w:rPr>
                  <w:rFonts w:ascii="Arial" w:hAnsi="Arial" w:cs="Arial"/>
                  <w:spacing w:val="-4"/>
                  <w:kern w:val="0"/>
                  <w:sz w:val="20"/>
                  <w:szCs w:val="20"/>
                </w:rPr>
                <w:delText>4</w:delText>
              </w:r>
            </w:del>
            <w:r w:rsidR="00521A5D" w:rsidRPr="002C0BF6">
              <w:rPr>
                <w:rFonts w:ascii="Arial" w:hAnsi="Arial" w:cs="Arial"/>
                <w:spacing w:val="-4"/>
                <w:kern w:val="0"/>
                <w:sz w:val="20"/>
                <w:szCs w:val="20"/>
              </w:rPr>
              <w:t xml:space="preserve">, </w:t>
            </w:r>
            <w:r w:rsidR="003033AA" w:rsidRPr="002C0BF6">
              <w:rPr>
                <w:rFonts w:ascii="Arial" w:hAnsi="Arial" w:cs="Arial"/>
                <w:spacing w:val="-4"/>
                <w:kern w:val="0"/>
                <w:sz w:val="20"/>
                <w:szCs w:val="20"/>
              </w:rPr>
              <w:t>the practitioner shall</w:t>
            </w:r>
            <w:r w:rsidR="00C7460C" w:rsidRPr="002C0BF6">
              <w:rPr>
                <w:rFonts w:ascii="Arial" w:hAnsi="Arial" w:cs="Arial"/>
                <w:spacing w:val="-4"/>
                <w:kern w:val="0"/>
                <w:sz w:val="20"/>
                <w:szCs w:val="20"/>
              </w:rPr>
              <w:t>:</w:t>
            </w:r>
            <w:r w:rsidR="003033AA" w:rsidRPr="002C0BF6">
              <w:rPr>
                <w:rFonts w:ascii="Arial" w:hAnsi="Arial" w:cs="Arial"/>
                <w:spacing w:val="-4"/>
                <w:kern w:val="0"/>
                <w:sz w:val="20"/>
                <w:szCs w:val="20"/>
              </w:rPr>
              <w:t xml:space="preserve"> </w:t>
            </w:r>
            <w:r w:rsidR="003033AA" w:rsidRPr="002C0BF6">
              <w:rPr>
                <w:rFonts w:ascii="Arial" w:hAnsi="Arial" w:cs="Arial"/>
                <w:spacing w:val="-4"/>
                <w:sz w:val="20"/>
                <w:szCs w:val="20"/>
              </w:rPr>
              <w:t>(Ref: Para. A</w:t>
            </w:r>
            <w:ins w:id="538" w:author="Beverley Bahlmann" w:date="2012-03-27T14:18:00Z">
              <w:r w:rsidR="00481C8E" w:rsidRPr="002C0BF6">
                <w:rPr>
                  <w:rFonts w:ascii="Arial" w:hAnsi="Arial" w:cs="Arial"/>
                  <w:spacing w:val="-4"/>
                  <w:sz w:val="20"/>
                  <w:szCs w:val="20"/>
                </w:rPr>
                <w:t>90</w:t>
              </w:r>
            </w:ins>
            <w:del w:id="539" w:author="Beverley Bahlmann" w:date="2012-03-27T14:18:00Z">
              <w:r w:rsidR="000058B8" w:rsidRPr="002C0BF6" w:rsidDel="00481C8E">
                <w:rPr>
                  <w:rFonts w:ascii="Arial" w:hAnsi="Arial" w:cs="Arial"/>
                  <w:spacing w:val="-4"/>
                  <w:sz w:val="20"/>
                  <w:szCs w:val="20"/>
                </w:rPr>
                <w:delText>8</w:delText>
              </w:r>
              <w:r w:rsidR="00F266F1" w:rsidRPr="002C0BF6" w:rsidDel="00481C8E">
                <w:rPr>
                  <w:rFonts w:ascii="Arial" w:hAnsi="Arial" w:cs="Arial"/>
                  <w:spacing w:val="-4"/>
                  <w:sz w:val="20"/>
                  <w:szCs w:val="20"/>
                </w:rPr>
                <w:delText>6</w:delText>
              </w:r>
            </w:del>
            <w:r w:rsidR="00557075" w:rsidRPr="002C0BF6">
              <w:rPr>
                <w:rFonts w:ascii="Arial" w:hAnsi="Arial" w:cs="Arial"/>
                <w:spacing w:val="-4"/>
                <w:sz w:val="20"/>
                <w:szCs w:val="20"/>
              </w:rPr>
              <w:t xml:space="preserve">, </w:t>
            </w:r>
            <w:r w:rsidR="003033AA" w:rsidRPr="002C0BF6">
              <w:rPr>
                <w:rFonts w:ascii="Arial" w:hAnsi="Arial" w:cs="Arial"/>
                <w:spacing w:val="-4"/>
                <w:sz w:val="20"/>
                <w:szCs w:val="20"/>
              </w:rPr>
              <w:t>A</w:t>
            </w:r>
            <w:r w:rsidR="00F266F1" w:rsidRPr="002C0BF6">
              <w:rPr>
                <w:rFonts w:ascii="Arial" w:hAnsi="Arial" w:cs="Arial"/>
                <w:spacing w:val="-4"/>
                <w:sz w:val="20"/>
                <w:szCs w:val="20"/>
              </w:rPr>
              <w:t>9</w:t>
            </w:r>
            <w:ins w:id="540" w:author="Beverley Bahlmann" w:date="2012-03-27T14:18:00Z">
              <w:r w:rsidR="00481C8E" w:rsidRPr="002C0BF6">
                <w:rPr>
                  <w:rFonts w:ascii="Arial" w:hAnsi="Arial" w:cs="Arial"/>
                  <w:spacing w:val="-4"/>
                  <w:sz w:val="20"/>
                  <w:szCs w:val="20"/>
                </w:rPr>
                <w:t>4</w:t>
              </w:r>
            </w:ins>
            <w:del w:id="541" w:author="Beverley Bahlmann" w:date="2012-03-27T14:18:00Z">
              <w:r w:rsidR="00F266F1" w:rsidRPr="002C0BF6" w:rsidDel="00481C8E">
                <w:rPr>
                  <w:rFonts w:ascii="Arial" w:hAnsi="Arial" w:cs="Arial"/>
                  <w:spacing w:val="-4"/>
                  <w:sz w:val="20"/>
                  <w:szCs w:val="20"/>
                </w:rPr>
                <w:delText>0</w:delText>
              </w:r>
            </w:del>
            <w:r w:rsidR="003033AA" w:rsidRPr="002C0BF6">
              <w:rPr>
                <w:rFonts w:ascii="Arial" w:hAnsi="Arial" w:cs="Arial"/>
                <w:spacing w:val="-4"/>
                <w:sz w:val="20"/>
                <w:szCs w:val="20"/>
              </w:rPr>
              <w:t>)</w:t>
            </w:r>
          </w:p>
          <w:p w:rsidR="003033AA" w:rsidRPr="002C0BF6" w:rsidRDefault="003033AA" w:rsidP="00745241">
            <w:pPr>
              <w:pStyle w:val="IFACNumberedPara"/>
              <w:tabs>
                <w:tab w:val="clear" w:pos="720"/>
              </w:tabs>
              <w:spacing w:line="260" w:lineRule="exact"/>
              <w:ind w:left="1123"/>
              <w:rPr>
                <w:rFonts w:ascii="Arial" w:hAnsi="Arial" w:cs="Arial"/>
                <w:spacing w:val="-4"/>
                <w:kern w:val="0"/>
                <w:sz w:val="20"/>
                <w:szCs w:val="20"/>
              </w:rPr>
            </w:pPr>
            <w:r w:rsidRPr="002C0BF6">
              <w:rPr>
                <w:rFonts w:ascii="Arial" w:hAnsi="Arial" w:cs="Arial"/>
                <w:spacing w:val="-4"/>
                <w:kern w:val="0"/>
                <w:sz w:val="20"/>
                <w:szCs w:val="20"/>
              </w:rPr>
              <w:t>(a)</w:t>
            </w:r>
            <w:r w:rsidRPr="002C0BF6">
              <w:rPr>
                <w:rFonts w:ascii="Arial" w:hAnsi="Arial" w:cs="Arial"/>
                <w:spacing w:val="-4"/>
                <w:kern w:val="0"/>
                <w:sz w:val="20"/>
                <w:szCs w:val="20"/>
              </w:rPr>
              <w:tab/>
              <w:t xml:space="preserve">Consider the reasons for the </w:t>
            </w:r>
            <w:r w:rsidRPr="002C0BF6">
              <w:rPr>
                <w:rFonts w:ascii="Arial" w:hAnsi="Arial" w:cs="Arial"/>
                <w:spacing w:val="-4"/>
                <w:sz w:val="20"/>
                <w:szCs w:val="20"/>
              </w:rPr>
              <w:t>assessment</w:t>
            </w:r>
            <w:r w:rsidRPr="002C0BF6">
              <w:rPr>
                <w:rFonts w:ascii="Arial" w:hAnsi="Arial" w:cs="Arial"/>
                <w:spacing w:val="-4"/>
                <w:kern w:val="0"/>
                <w:sz w:val="20"/>
                <w:szCs w:val="20"/>
              </w:rPr>
              <w:t xml:space="preserve"> given to the risks of material misstatement for </w:t>
            </w:r>
            <w:r w:rsidR="00B600DC" w:rsidRPr="002C0BF6">
              <w:rPr>
                <w:rFonts w:ascii="Arial" w:hAnsi="Arial" w:cs="Arial"/>
                <w:spacing w:val="-4"/>
                <w:kern w:val="0"/>
                <w:sz w:val="20"/>
                <w:szCs w:val="20"/>
              </w:rPr>
              <w:t xml:space="preserve">material </w:t>
            </w:r>
            <w:r w:rsidRPr="002C0BF6">
              <w:rPr>
                <w:rFonts w:ascii="Arial" w:hAnsi="Arial" w:cs="Arial"/>
                <w:spacing w:val="-4"/>
                <w:kern w:val="0"/>
                <w:sz w:val="20"/>
                <w:szCs w:val="20"/>
              </w:rPr>
              <w:t>type</w:t>
            </w:r>
            <w:r w:rsidR="00B600DC" w:rsidRPr="002C0BF6">
              <w:rPr>
                <w:rFonts w:ascii="Arial" w:hAnsi="Arial" w:cs="Arial"/>
                <w:spacing w:val="-4"/>
                <w:kern w:val="0"/>
                <w:sz w:val="20"/>
                <w:szCs w:val="20"/>
              </w:rPr>
              <w:t>s</w:t>
            </w:r>
            <w:r w:rsidRPr="002C0BF6">
              <w:rPr>
                <w:rFonts w:ascii="Arial" w:hAnsi="Arial" w:cs="Arial"/>
                <w:spacing w:val="-4"/>
                <w:kern w:val="0"/>
                <w:sz w:val="20"/>
                <w:szCs w:val="20"/>
              </w:rPr>
              <w:t xml:space="preserve"> of emission</w:t>
            </w:r>
            <w:r w:rsidR="005F7DFD" w:rsidRPr="002C0BF6">
              <w:rPr>
                <w:rFonts w:ascii="Arial" w:hAnsi="Arial" w:cs="Arial"/>
                <w:spacing w:val="-4"/>
                <w:kern w:val="0"/>
                <w:sz w:val="20"/>
                <w:szCs w:val="20"/>
              </w:rPr>
              <w:t>s</w:t>
            </w:r>
            <w:r w:rsidRPr="002C0BF6">
              <w:rPr>
                <w:rFonts w:ascii="Arial" w:hAnsi="Arial" w:cs="Arial"/>
                <w:spacing w:val="-4"/>
                <w:kern w:val="0"/>
                <w:sz w:val="20"/>
                <w:szCs w:val="20"/>
              </w:rPr>
              <w:t xml:space="preserve"> and disclosure</w:t>
            </w:r>
            <w:r w:rsidR="005F7DFD" w:rsidRPr="002C0BF6">
              <w:rPr>
                <w:rFonts w:ascii="Arial" w:hAnsi="Arial" w:cs="Arial"/>
                <w:spacing w:val="-4"/>
                <w:kern w:val="0"/>
                <w:sz w:val="20"/>
                <w:szCs w:val="20"/>
              </w:rPr>
              <w:t>s</w:t>
            </w:r>
            <w:r w:rsidR="009559AA" w:rsidRPr="002C0BF6">
              <w:rPr>
                <w:rFonts w:ascii="Arial" w:hAnsi="Arial" w:cs="Arial"/>
                <w:spacing w:val="-4"/>
                <w:kern w:val="0"/>
                <w:sz w:val="20"/>
                <w:szCs w:val="20"/>
              </w:rPr>
              <w:t>;</w:t>
            </w:r>
            <w:r w:rsidRPr="002C0BF6">
              <w:rPr>
                <w:rFonts w:ascii="Arial" w:hAnsi="Arial" w:cs="Arial"/>
                <w:spacing w:val="-4"/>
                <w:kern w:val="0"/>
                <w:sz w:val="20"/>
                <w:szCs w:val="20"/>
              </w:rPr>
              <w:t xml:space="preserve"> </w:t>
            </w:r>
            <w:r w:rsidR="003B6743" w:rsidRPr="002C0BF6">
              <w:rPr>
                <w:rFonts w:ascii="Arial" w:hAnsi="Arial" w:cs="Arial"/>
                <w:spacing w:val="-4"/>
                <w:kern w:val="0"/>
                <w:sz w:val="20"/>
                <w:szCs w:val="20"/>
                <w:lang w:bidi="ar-SA"/>
              </w:rPr>
              <w:t>and</w:t>
            </w:r>
            <w:r w:rsidR="00714249" w:rsidRPr="002C0BF6">
              <w:rPr>
                <w:rFonts w:ascii="Arial" w:hAnsi="Arial" w:cs="Arial"/>
                <w:spacing w:val="-4"/>
                <w:kern w:val="0"/>
                <w:sz w:val="20"/>
                <w:szCs w:val="20"/>
                <w:lang w:bidi="ar-SA"/>
              </w:rPr>
              <w:t xml:space="preserve"> </w:t>
            </w:r>
            <w:r w:rsidR="00714249" w:rsidRPr="002C0BF6">
              <w:rPr>
                <w:rFonts w:ascii="Arial" w:hAnsi="Arial" w:cs="Arial"/>
                <w:spacing w:val="-4"/>
                <w:kern w:val="0"/>
                <w:sz w:val="20"/>
                <w:szCs w:val="20"/>
              </w:rPr>
              <w:t>(</w:t>
            </w:r>
            <w:r w:rsidR="00714249" w:rsidRPr="002C0BF6">
              <w:rPr>
                <w:rFonts w:ascii="Arial" w:hAnsi="Arial" w:cs="Arial"/>
                <w:spacing w:val="-4"/>
                <w:sz w:val="20"/>
                <w:szCs w:val="20"/>
              </w:rPr>
              <w:t>Ref: Para. A9</w:t>
            </w:r>
            <w:ins w:id="542" w:author="Beverley Bahlmann" w:date="2012-03-27T14:21:00Z">
              <w:r w:rsidR="00A10F01" w:rsidRPr="002C0BF6">
                <w:rPr>
                  <w:rFonts w:ascii="Arial" w:hAnsi="Arial" w:cs="Arial"/>
                  <w:spacing w:val="-4"/>
                  <w:sz w:val="20"/>
                  <w:szCs w:val="20"/>
                </w:rPr>
                <w:t>5</w:t>
              </w:r>
            </w:ins>
            <w:del w:id="543" w:author="Beverley Bahlmann" w:date="2012-03-27T14:21:00Z">
              <w:r w:rsidR="00714249" w:rsidRPr="002C0BF6" w:rsidDel="00A10F01">
                <w:rPr>
                  <w:rFonts w:ascii="Arial" w:hAnsi="Arial" w:cs="Arial"/>
                  <w:spacing w:val="-4"/>
                  <w:sz w:val="20"/>
                  <w:szCs w:val="20"/>
                </w:rPr>
                <w:delText>1</w:delText>
              </w:r>
            </w:del>
            <w:r w:rsidR="00714249" w:rsidRPr="002C0BF6">
              <w:rPr>
                <w:rFonts w:ascii="Arial" w:hAnsi="Arial" w:cs="Arial"/>
                <w:spacing w:val="-4"/>
                <w:sz w:val="20"/>
                <w:szCs w:val="20"/>
              </w:rPr>
              <w:t>)</w:t>
            </w:r>
          </w:p>
          <w:p w:rsidR="003033AA" w:rsidRPr="002C0BF6" w:rsidRDefault="003033AA" w:rsidP="00745241">
            <w:pPr>
              <w:pStyle w:val="IFACNumberedPara"/>
              <w:tabs>
                <w:tab w:val="clear" w:pos="720"/>
              </w:tabs>
              <w:ind w:left="1123"/>
              <w:rPr>
                <w:rFonts w:ascii="Arial" w:hAnsi="Arial" w:cs="Arial"/>
                <w:spacing w:val="-4"/>
                <w:sz w:val="20"/>
                <w:szCs w:val="20"/>
              </w:rPr>
            </w:pPr>
            <w:r w:rsidRPr="002C0BF6">
              <w:rPr>
                <w:rFonts w:ascii="Arial" w:hAnsi="Arial" w:cs="Arial"/>
                <w:spacing w:val="-4"/>
                <w:kern w:val="0"/>
                <w:sz w:val="20"/>
                <w:szCs w:val="20"/>
              </w:rPr>
              <w:t>(b)</w:t>
            </w:r>
            <w:r w:rsidRPr="002C0BF6">
              <w:rPr>
                <w:rFonts w:ascii="Arial" w:hAnsi="Arial" w:cs="Arial"/>
                <w:spacing w:val="-4"/>
                <w:kern w:val="0"/>
                <w:sz w:val="20"/>
                <w:szCs w:val="20"/>
              </w:rPr>
              <w:tab/>
              <w:t xml:space="preserve">Obtain more </w:t>
            </w:r>
            <w:r w:rsidRPr="002C0BF6">
              <w:rPr>
                <w:rFonts w:ascii="Arial" w:hAnsi="Arial" w:cs="Arial"/>
                <w:spacing w:val="-4"/>
                <w:sz w:val="20"/>
                <w:szCs w:val="20"/>
              </w:rPr>
              <w:t>persuasive</w:t>
            </w:r>
            <w:r w:rsidRPr="002C0BF6">
              <w:rPr>
                <w:rFonts w:ascii="Arial" w:hAnsi="Arial" w:cs="Arial"/>
                <w:spacing w:val="-4"/>
                <w:kern w:val="0"/>
                <w:sz w:val="20"/>
                <w:szCs w:val="20"/>
              </w:rPr>
              <w:t xml:space="preserve"> evidence the higher the practitioner</w:t>
            </w:r>
            <w:r w:rsidR="00B23E35" w:rsidRPr="002C0BF6">
              <w:rPr>
                <w:rFonts w:ascii="Arial" w:hAnsi="Arial" w:cs="Arial"/>
                <w:spacing w:val="-4"/>
                <w:kern w:val="0"/>
                <w:sz w:val="20"/>
                <w:szCs w:val="20"/>
              </w:rPr>
              <w:t>’</w:t>
            </w:r>
            <w:r w:rsidRPr="002C0BF6">
              <w:rPr>
                <w:rFonts w:ascii="Arial" w:hAnsi="Arial" w:cs="Arial"/>
                <w:spacing w:val="-4"/>
                <w:kern w:val="0"/>
                <w:sz w:val="20"/>
                <w:szCs w:val="20"/>
              </w:rPr>
              <w:t>s assessment of risk. (</w:t>
            </w:r>
            <w:r w:rsidRPr="002C0BF6">
              <w:rPr>
                <w:rFonts w:ascii="Arial" w:hAnsi="Arial" w:cs="Arial"/>
                <w:spacing w:val="-4"/>
                <w:sz w:val="20"/>
                <w:szCs w:val="20"/>
              </w:rPr>
              <w:t>Ref: Para. A9</w:t>
            </w:r>
            <w:ins w:id="544" w:author="Beverley Bahlmann" w:date="2012-03-27T14:22:00Z">
              <w:r w:rsidR="00A10F01" w:rsidRPr="002C0BF6">
                <w:rPr>
                  <w:rFonts w:ascii="Arial" w:hAnsi="Arial" w:cs="Arial"/>
                  <w:spacing w:val="-4"/>
                  <w:sz w:val="20"/>
                  <w:szCs w:val="20"/>
                </w:rPr>
                <w:t>7</w:t>
              </w:r>
            </w:ins>
            <w:del w:id="545" w:author="Beverley Bahlmann" w:date="2012-03-27T14:22:00Z">
              <w:r w:rsidR="009C5C44" w:rsidRPr="002C0BF6" w:rsidDel="00A10F01">
                <w:rPr>
                  <w:rFonts w:ascii="Arial" w:hAnsi="Arial" w:cs="Arial"/>
                  <w:spacing w:val="-4"/>
                  <w:sz w:val="20"/>
                  <w:szCs w:val="20"/>
                </w:rPr>
                <w:delText>3</w:delText>
              </w:r>
            </w:del>
            <w:r w:rsidRPr="002C0BF6">
              <w:rPr>
                <w:rFonts w:ascii="Arial" w:hAnsi="Arial" w:cs="Arial"/>
                <w:spacing w:val="-4"/>
                <w:sz w:val="20"/>
                <w:szCs w:val="20"/>
              </w:rPr>
              <w:t>)</w:t>
            </w:r>
          </w:p>
        </w:tc>
        <w:tc>
          <w:tcPr>
            <w:tcW w:w="4950" w:type="dxa"/>
          </w:tcPr>
          <w:p w:rsidR="003033AA" w:rsidRPr="002C0BF6" w:rsidRDefault="004D180E" w:rsidP="00745241">
            <w:pPr>
              <w:pStyle w:val="IFACNumberedPara"/>
              <w:keepLines/>
              <w:tabs>
                <w:tab w:val="clear" w:pos="720"/>
              </w:tabs>
              <w:ind w:left="576"/>
              <w:rPr>
                <w:rFonts w:ascii="Arial" w:hAnsi="Arial" w:cs="Arial"/>
                <w:spacing w:val="-4"/>
                <w:kern w:val="0"/>
                <w:sz w:val="20"/>
                <w:szCs w:val="20"/>
              </w:rPr>
            </w:pPr>
            <w:r w:rsidRPr="002C0BF6">
              <w:rPr>
                <w:rFonts w:ascii="Arial" w:hAnsi="Arial" w:cs="Arial"/>
                <w:spacing w:val="-4"/>
                <w:kern w:val="0"/>
                <w:sz w:val="20"/>
                <w:szCs w:val="20"/>
              </w:rPr>
              <w:t>3</w:t>
            </w:r>
            <w:ins w:id="546" w:author="Beverley Bahlmann" w:date="2012-03-22T15:50:00Z">
              <w:r w:rsidR="00A419A0" w:rsidRPr="002C0BF6">
                <w:rPr>
                  <w:rFonts w:ascii="Arial" w:hAnsi="Arial" w:cs="Arial"/>
                  <w:spacing w:val="-4"/>
                  <w:kern w:val="0"/>
                  <w:sz w:val="20"/>
                  <w:szCs w:val="20"/>
                </w:rPr>
                <w:t>7</w:t>
              </w:r>
            </w:ins>
            <w:del w:id="547" w:author="Beverley Bahlmann" w:date="2012-03-22T15:50:00Z">
              <w:r w:rsidRPr="002C0BF6" w:rsidDel="00A419A0">
                <w:rPr>
                  <w:rFonts w:ascii="Arial" w:hAnsi="Arial" w:cs="Arial"/>
                  <w:spacing w:val="-4"/>
                  <w:kern w:val="0"/>
                  <w:sz w:val="20"/>
                  <w:szCs w:val="20"/>
                </w:rPr>
                <w:delText>5</w:delText>
              </w:r>
            </w:del>
            <w:r w:rsidRPr="002C0BF6">
              <w:rPr>
                <w:rFonts w:ascii="Arial" w:hAnsi="Arial" w:cs="Arial"/>
                <w:spacing w:val="-4"/>
                <w:kern w:val="0"/>
                <w:sz w:val="20"/>
                <w:szCs w:val="20"/>
              </w:rPr>
              <w:t>R</w:t>
            </w:r>
            <w:r w:rsidR="003033AA" w:rsidRPr="002C0BF6">
              <w:rPr>
                <w:rFonts w:ascii="Arial" w:hAnsi="Arial" w:cs="Arial"/>
                <w:spacing w:val="-4"/>
                <w:kern w:val="0"/>
                <w:sz w:val="20"/>
                <w:szCs w:val="20"/>
              </w:rPr>
              <w:t>.</w:t>
            </w:r>
            <w:r w:rsidR="003033AA" w:rsidRPr="002C0BF6">
              <w:rPr>
                <w:rFonts w:ascii="Arial" w:hAnsi="Arial" w:cs="Arial"/>
                <w:spacing w:val="-4"/>
                <w:kern w:val="0"/>
                <w:sz w:val="20"/>
                <w:szCs w:val="20"/>
              </w:rPr>
              <w:tab/>
              <w:t xml:space="preserve">In designing </w:t>
            </w:r>
            <w:r w:rsidR="00D80E0B" w:rsidRPr="002C0BF6">
              <w:rPr>
                <w:rFonts w:ascii="Arial" w:hAnsi="Arial" w:cs="Arial"/>
                <w:spacing w:val="-4"/>
                <w:kern w:val="0"/>
                <w:sz w:val="20"/>
                <w:szCs w:val="20"/>
              </w:rPr>
              <w:t xml:space="preserve">and performing </w:t>
            </w:r>
            <w:r w:rsidR="003033AA" w:rsidRPr="002C0BF6">
              <w:rPr>
                <w:rFonts w:ascii="Arial" w:hAnsi="Arial" w:cs="Arial"/>
                <w:spacing w:val="-4"/>
                <w:kern w:val="0"/>
                <w:sz w:val="20"/>
                <w:szCs w:val="20"/>
              </w:rPr>
              <w:t xml:space="preserve">the further procedures </w:t>
            </w:r>
            <w:r w:rsidR="00AF1932" w:rsidRPr="002C0BF6">
              <w:rPr>
                <w:rFonts w:ascii="Arial" w:hAnsi="Arial" w:cs="Arial"/>
                <w:spacing w:val="-4"/>
                <w:kern w:val="0"/>
                <w:sz w:val="20"/>
                <w:szCs w:val="20"/>
              </w:rPr>
              <w:t>i</w:t>
            </w:r>
            <w:r w:rsidR="00D40448" w:rsidRPr="002C0BF6">
              <w:rPr>
                <w:rFonts w:ascii="Arial" w:hAnsi="Arial" w:cs="Arial"/>
                <w:spacing w:val="-4"/>
                <w:kern w:val="0"/>
                <w:sz w:val="20"/>
                <w:szCs w:val="20"/>
              </w:rPr>
              <w:t>n a</w:t>
            </w:r>
            <w:r w:rsidR="00AF1932" w:rsidRPr="002C0BF6">
              <w:rPr>
                <w:rFonts w:ascii="Arial" w:hAnsi="Arial" w:cs="Arial"/>
                <w:spacing w:val="-4"/>
                <w:kern w:val="0"/>
                <w:sz w:val="20"/>
                <w:szCs w:val="20"/>
              </w:rPr>
              <w:t>ccordance with paragraph 3</w:t>
            </w:r>
            <w:ins w:id="548" w:author="Beverley Bahlmann" w:date="2012-04-02T11:00:00Z">
              <w:r w:rsidR="00D22351" w:rsidRPr="002C0BF6">
                <w:rPr>
                  <w:rFonts w:ascii="Arial" w:hAnsi="Arial" w:cs="Arial"/>
                  <w:spacing w:val="-4"/>
                  <w:kern w:val="0"/>
                  <w:sz w:val="20"/>
                  <w:szCs w:val="20"/>
                </w:rPr>
                <w:t>6</w:t>
              </w:r>
            </w:ins>
            <w:del w:id="549" w:author="Beverley Bahlmann" w:date="2012-04-02T11:00:00Z">
              <w:r w:rsidR="00AA5C9E" w:rsidRPr="002C0BF6" w:rsidDel="00D22351">
                <w:rPr>
                  <w:rFonts w:ascii="Arial" w:hAnsi="Arial" w:cs="Arial"/>
                  <w:spacing w:val="-4"/>
                  <w:kern w:val="0"/>
                  <w:sz w:val="20"/>
                  <w:szCs w:val="20"/>
                </w:rPr>
                <w:delText>4</w:delText>
              </w:r>
            </w:del>
            <w:r w:rsidR="003033AA" w:rsidRPr="002C0BF6">
              <w:rPr>
                <w:rFonts w:ascii="Arial" w:hAnsi="Arial" w:cs="Arial"/>
                <w:spacing w:val="-4"/>
                <w:kern w:val="0"/>
                <w:sz w:val="20"/>
                <w:szCs w:val="20"/>
              </w:rPr>
              <w:t>, the practitioner shall:</w:t>
            </w:r>
            <w:r w:rsidR="00521A5D" w:rsidRPr="002C0BF6">
              <w:rPr>
                <w:rFonts w:ascii="Arial" w:hAnsi="Arial" w:cs="Arial"/>
                <w:spacing w:val="-4"/>
                <w:kern w:val="0"/>
                <w:sz w:val="20"/>
                <w:szCs w:val="20"/>
              </w:rPr>
              <w:t xml:space="preserve"> (Ref: Para. A</w:t>
            </w:r>
            <w:ins w:id="550" w:author="Beverley Bahlmann" w:date="2012-03-27T14:18:00Z">
              <w:r w:rsidR="00481C8E" w:rsidRPr="002C0BF6">
                <w:rPr>
                  <w:rFonts w:ascii="Arial" w:hAnsi="Arial" w:cs="Arial"/>
                  <w:spacing w:val="-4"/>
                  <w:kern w:val="0"/>
                  <w:sz w:val="20"/>
                  <w:szCs w:val="20"/>
                </w:rPr>
                <w:t>90</w:t>
              </w:r>
            </w:ins>
            <w:del w:id="551" w:author="Beverley Bahlmann" w:date="2012-03-27T14:18:00Z">
              <w:r w:rsidR="0032723E" w:rsidRPr="002C0BF6" w:rsidDel="00481C8E">
                <w:rPr>
                  <w:rFonts w:ascii="Arial" w:hAnsi="Arial" w:cs="Arial"/>
                  <w:spacing w:val="-4"/>
                  <w:kern w:val="0"/>
                  <w:sz w:val="20"/>
                  <w:szCs w:val="20"/>
                </w:rPr>
                <w:delText>8</w:delText>
              </w:r>
              <w:r w:rsidR="009C5C44" w:rsidRPr="002C0BF6" w:rsidDel="00481C8E">
                <w:rPr>
                  <w:rFonts w:ascii="Arial" w:hAnsi="Arial" w:cs="Arial"/>
                  <w:spacing w:val="-4"/>
                  <w:kern w:val="0"/>
                  <w:sz w:val="20"/>
                  <w:szCs w:val="20"/>
                </w:rPr>
                <w:delText>6</w:delText>
              </w:r>
            </w:del>
            <w:r w:rsidR="00557075" w:rsidRPr="002C0BF6">
              <w:rPr>
                <w:rFonts w:ascii="Arial" w:hAnsi="Arial" w:cs="Arial"/>
                <w:spacing w:val="-4"/>
                <w:kern w:val="0"/>
                <w:sz w:val="20"/>
                <w:szCs w:val="20"/>
                <w:lang w:bidi="ar-SA"/>
              </w:rPr>
              <w:t>,</w:t>
            </w:r>
            <w:r w:rsidR="00557075" w:rsidRPr="002C0BF6">
              <w:rPr>
                <w:rFonts w:ascii="Arial" w:hAnsi="Arial" w:cs="Arial"/>
                <w:spacing w:val="-4"/>
                <w:kern w:val="0"/>
                <w:sz w:val="20"/>
                <w:szCs w:val="20"/>
              </w:rPr>
              <w:t xml:space="preserve"> </w:t>
            </w:r>
            <w:r w:rsidR="00521A5D" w:rsidRPr="002C0BF6">
              <w:rPr>
                <w:rFonts w:ascii="Arial" w:hAnsi="Arial" w:cs="Arial"/>
                <w:spacing w:val="-4"/>
                <w:kern w:val="0"/>
                <w:sz w:val="20"/>
                <w:szCs w:val="20"/>
              </w:rPr>
              <w:t>A</w:t>
            </w:r>
            <w:r w:rsidR="009C5C44" w:rsidRPr="002C0BF6">
              <w:rPr>
                <w:rFonts w:ascii="Arial" w:hAnsi="Arial" w:cs="Arial"/>
                <w:spacing w:val="-4"/>
                <w:kern w:val="0"/>
                <w:sz w:val="20"/>
                <w:szCs w:val="20"/>
              </w:rPr>
              <w:t>9</w:t>
            </w:r>
            <w:ins w:id="552" w:author="Beverley Bahlmann" w:date="2012-03-27T14:18:00Z">
              <w:r w:rsidR="00481C8E" w:rsidRPr="002C0BF6">
                <w:rPr>
                  <w:rFonts w:ascii="Arial" w:hAnsi="Arial" w:cs="Arial"/>
                  <w:spacing w:val="-4"/>
                  <w:kern w:val="0"/>
                  <w:sz w:val="20"/>
                  <w:szCs w:val="20"/>
                </w:rPr>
                <w:t>4</w:t>
              </w:r>
            </w:ins>
            <w:del w:id="553" w:author="Beverley Bahlmann" w:date="2012-03-27T14:18:00Z">
              <w:r w:rsidR="009C5C44" w:rsidRPr="002C0BF6" w:rsidDel="00481C8E">
                <w:rPr>
                  <w:rFonts w:ascii="Arial" w:hAnsi="Arial" w:cs="Arial"/>
                  <w:spacing w:val="-4"/>
                  <w:kern w:val="0"/>
                  <w:sz w:val="20"/>
                  <w:szCs w:val="20"/>
                </w:rPr>
                <w:delText>0</w:delText>
              </w:r>
            </w:del>
            <w:r w:rsidR="00521A5D" w:rsidRPr="002C0BF6">
              <w:rPr>
                <w:rFonts w:ascii="Arial" w:hAnsi="Arial" w:cs="Arial"/>
                <w:spacing w:val="-4"/>
                <w:kern w:val="0"/>
                <w:sz w:val="20"/>
                <w:szCs w:val="20"/>
              </w:rPr>
              <w:t>)</w:t>
            </w:r>
          </w:p>
          <w:p w:rsidR="003033AA" w:rsidRPr="002C0BF6" w:rsidRDefault="003033AA" w:rsidP="00745241">
            <w:pPr>
              <w:pStyle w:val="IFACNumberedPara"/>
              <w:keepLines/>
              <w:tabs>
                <w:tab w:val="clear" w:pos="720"/>
              </w:tabs>
              <w:spacing w:before="60" w:line="260" w:lineRule="exact"/>
              <w:ind w:left="1123"/>
              <w:rPr>
                <w:rFonts w:ascii="Arial" w:hAnsi="Arial" w:cs="Arial"/>
                <w:spacing w:val="-4"/>
                <w:kern w:val="0"/>
                <w:sz w:val="20"/>
                <w:szCs w:val="20"/>
              </w:rPr>
            </w:pPr>
            <w:r w:rsidRPr="002C0BF6">
              <w:rPr>
                <w:rFonts w:ascii="Arial" w:hAnsi="Arial" w:cs="Arial"/>
                <w:spacing w:val="-4"/>
                <w:kern w:val="0"/>
                <w:sz w:val="20"/>
                <w:szCs w:val="20"/>
              </w:rPr>
              <w:t>(a)</w:t>
            </w:r>
            <w:r w:rsidRPr="002C0BF6">
              <w:rPr>
                <w:rFonts w:ascii="Arial" w:hAnsi="Arial" w:cs="Arial"/>
                <w:spacing w:val="-4"/>
                <w:kern w:val="0"/>
                <w:sz w:val="20"/>
                <w:szCs w:val="20"/>
              </w:rPr>
              <w:tab/>
              <w:t xml:space="preserve">Consider the reasons for the </w:t>
            </w:r>
            <w:r w:rsidRPr="002C0BF6">
              <w:rPr>
                <w:rFonts w:ascii="Arial" w:hAnsi="Arial" w:cs="Arial"/>
                <w:spacing w:val="-4"/>
                <w:sz w:val="20"/>
                <w:szCs w:val="20"/>
              </w:rPr>
              <w:t>assessment</w:t>
            </w:r>
            <w:r w:rsidRPr="002C0BF6">
              <w:rPr>
                <w:rFonts w:ascii="Arial" w:hAnsi="Arial" w:cs="Arial"/>
                <w:spacing w:val="-4"/>
                <w:kern w:val="0"/>
                <w:sz w:val="20"/>
                <w:szCs w:val="20"/>
              </w:rPr>
              <w:t xml:space="preserve"> given to the risk</w:t>
            </w:r>
            <w:r w:rsidR="00C7460C" w:rsidRPr="002C0BF6">
              <w:rPr>
                <w:rFonts w:ascii="Arial" w:hAnsi="Arial" w:cs="Arial"/>
                <w:spacing w:val="-4"/>
                <w:kern w:val="0"/>
                <w:sz w:val="20"/>
                <w:szCs w:val="20"/>
              </w:rPr>
              <w:t>s</w:t>
            </w:r>
            <w:r w:rsidRPr="002C0BF6">
              <w:rPr>
                <w:rFonts w:ascii="Arial" w:hAnsi="Arial" w:cs="Arial"/>
                <w:spacing w:val="-4"/>
                <w:kern w:val="0"/>
                <w:sz w:val="20"/>
                <w:szCs w:val="20"/>
              </w:rPr>
              <w:t xml:space="preserve"> of material misstatement at the assertion level for </w:t>
            </w:r>
            <w:r w:rsidR="00B600DC" w:rsidRPr="002C0BF6">
              <w:rPr>
                <w:rFonts w:ascii="Arial" w:hAnsi="Arial" w:cs="Arial"/>
                <w:spacing w:val="-4"/>
                <w:kern w:val="0"/>
                <w:sz w:val="20"/>
                <w:szCs w:val="20"/>
              </w:rPr>
              <w:t xml:space="preserve">material </w:t>
            </w:r>
            <w:r w:rsidR="00D6235C" w:rsidRPr="002C0BF6">
              <w:rPr>
                <w:rFonts w:ascii="Arial" w:hAnsi="Arial" w:cs="Arial"/>
                <w:spacing w:val="-4"/>
                <w:kern w:val="0"/>
                <w:sz w:val="20"/>
                <w:szCs w:val="20"/>
              </w:rPr>
              <w:t>types of emissions</w:t>
            </w:r>
            <w:r w:rsidRPr="002C0BF6">
              <w:rPr>
                <w:rFonts w:ascii="Arial" w:hAnsi="Arial" w:cs="Arial"/>
                <w:spacing w:val="-4"/>
                <w:kern w:val="0"/>
                <w:sz w:val="20"/>
                <w:szCs w:val="20"/>
              </w:rPr>
              <w:t xml:space="preserve"> and disclosure</w:t>
            </w:r>
            <w:r w:rsidR="005F7DFD" w:rsidRPr="002C0BF6">
              <w:rPr>
                <w:rFonts w:ascii="Arial" w:hAnsi="Arial" w:cs="Arial"/>
                <w:spacing w:val="-4"/>
                <w:kern w:val="0"/>
                <w:sz w:val="20"/>
                <w:szCs w:val="20"/>
              </w:rPr>
              <w:t>s</w:t>
            </w:r>
            <w:r w:rsidRPr="002C0BF6">
              <w:rPr>
                <w:rFonts w:ascii="Arial" w:hAnsi="Arial" w:cs="Arial"/>
                <w:spacing w:val="-4"/>
                <w:kern w:val="0"/>
                <w:sz w:val="20"/>
                <w:szCs w:val="20"/>
              </w:rPr>
              <w:t>, including: (</w:t>
            </w:r>
            <w:r w:rsidRPr="002C0BF6">
              <w:rPr>
                <w:rFonts w:ascii="Arial" w:hAnsi="Arial" w:cs="Arial"/>
                <w:spacing w:val="-4"/>
                <w:sz w:val="20"/>
                <w:szCs w:val="20"/>
              </w:rPr>
              <w:t>Ref: Para. A</w:t>
            </w:r>
            <w:r w:rsidR="009C5C44" w:rsidRPr="002C0BF6">
              <w:rPr>
                <w:rFonts w:ascii="Arial" w:hAnsi="Arial" w:cs="Arial"/>
                <w:spacing w:val="-4"/>
                <w:sz w:val="20"/>
                <w:szCs w:val="20"/>
              </w:rPr>
              <w:t>9</w:t>
            </w:r>
            <w:ins w:id="554" w:author="Beverley Bahlmann" w:date="2012-03-27T14:21:00Z">
              <w:r w:rsidR="00A10F01" w:rsidRPr="002C0BF6">
                <w:rPr>
                  <w:rFonts w:ascii="Arial" w:hAnsi="Arial" w:cs="Arial"/>
                  <w:spacing w:val="-4"/>
                  <w:sz w:val="20"/>
                  <w:szCs w:val="20"/>
                </w:rPr>
                <w:t>5</w:t>
              </w:r>
            </w:ins>
            <w:del w:id="555" w:author="Beverley Bahlmann" w:date="2012-03-27T14:21:00Z">
              <w:r w:rsidR="009C5C44" w:rsidRPr="002C0BF6" w:rsidDel="00A10F01">
                <w:rPr>
                  <w:rFonts w:ascii="Arial" w:hAnsi="Arial" w:cs="Arial"/>
                  <w:spacing w:val="-4"/>
                  <w:sz w:val="20"/>
                  <w:szCs w:val="20"/>
                </w:rPr>
                <w:delText>1</w:delText>
              </w:r>
            </w:del>
            <w:r w:rsidRPr="002C0BF6">
              <w:rPr>
                <w:rFonts w:ascii="Arial" w:hAnsi="Arial" w:cs="Arial"/>
                <w:spacing w:val="-4"/>
                <w:sz w:val="20"/>
                <w:szCs w:val="20"/>
              </w:rPr>
              <w:t>)</w:t>
            </w:r>
          </w:p>
          <w:p w:rsidR="003033AA" w:rsidRPr="002C0BF6" w:rsidRDefault="003033AA" w:rsidP="00745241">
            <w:pPr>
              <w:pStyle w:val="NumberedParagraph0"/>
              <w:keepLines/>
              <w:widowControl w:val="0"/>
              <w:tabs>
                <w:tab w:val="clear" w:pos="312"/>
                <w:tab w:val="clear" w:pos="480"/>
              </w:tabs>
              <w:spacing w:before="60"/>
              <w:ind w:left="1670" w:hanging="547"/>
              <w:rPr>
                <w:rFonts w:ascii="Arial" w:hAnsi="Arial" w:cs="Arial"/>
                <w:spacing w:val="-4"/>
                <w:kern w:val="0"/>
                <w:sz w:val="20"/>
                <w:szCs w:val="20"/>
              </w:rPr>
            </w:pPr>
            <w:r w:rsidRPr="002C0BF6">
              <w:rPr>
                <w:rFonts w:ascii="Arial" w:hAnsi="Arial" w:cs="Arial"/>
                <w:spacing w:val="-4"/>
                <w:kern w:val="0"/>
                <w:sz w:val="20"/>
                <w:szCs w:val="20"/>
              </w:rPr>
              <w:t>(</w:t>
            </w:r>
            <w:proofErr w:type="spellStart"/>
            <w:r w:rsidRPr="002C0BF6">
              <w:rPr>
                <w:rFonts w:ascii="Arial" w:hAnsi="Arial" w:cs="Arial"/>
                <w:spacing w:val="-4"/>
                <w:kern w:val="0"/>
                <w:sz w:val="20"/>
                <w:szCs w:val="20"/>
              </w:rPr>
              <w:t>i</w:t>
            </w:r>
            <w:proofErr w:type="spellEnd"/>
            <w:r w:rsidRPr="002C0BF6">
              <w:rPr>
                <w:rFonts w:ascii="Arial" w:hAnsi="Arial" w:cs="Arial"/>
                <w:spacing w:val="-4"/>
                <w:kern w:val="0"/>
                <w:sz w:val="20"/>
                <w:szCs w:val="20"/>
              </w:rPr>
              <w:t>)</w:t>
            </w:r>
            <w:r w:rsidRPr="002C0BF6">
              <w:rPr>
                <w:rFonts w:ascii="Arial" w:hAnsi="Arial" w:cs="Arial"/>
                <w:spacing w:val="-4"/>
                <w:kern w:val="0"/>
                <w:sz w:val="20"/>
                <w:szCs w:val="20"/>
              </w:rPr>
              <w:tab/>
              <w:t>The likelihood of material misstatement due to the particular characteristics of the relevant type of emission or disclosure (that is, the inherent risk); and</w:t>
            </w:r>
          </w:p>
          <w:p w:rsidR="003033AA" w:rsidRPr="002C0BF6" w:rsidRDefault="003033AA" w:rsidP="00745241">
            <w:pPr>
              <w:pStyle w:val="NumberedParagraph0"/>
              <w:keepLines/>
              <w:widowControl w:val="0"/>
              <w:tabs>
                <w:tab w:val="clear" w:pos="312"/>
                <w:tab w:val="clear" w:pos="480"/>
              </w:tabs>
              <w:spacing w:before="60"/>
              <w:ind w:left="1670" w:hanging="547"/>
              <w:rPr>
                <w:rFonts w:ascii="Arial" w:hAnsi="Arial" w:cs="Arial"/>
                <w:spacing w:val="-4"/>
                <w:kern w:val="0"/>
                <w:sz w:val="20"/>
                <w:szCs w:val="20"/>
              </w:rPr>
            </w:pPr>
            <w:r w:rsidRPr="002C0BF6">
              <w:rPr>
                <w:rFonts w:ascii="Arial" w:hAnsi="Arial" w:cs="Arial"/>
                <w:spacing w:val="-4"/>
                <w:kern w:val="0"/>
                <w:sz w:val="20"/>
                <w:szCs w:val="20"/>
              </w:rPr>
              <w:t>(ii)</w:t>
            </w:r>
            <w:r w:rsidRPr="002C0BF6">
              <w:rPr>
                <w:rFonts w:ascii="Arial" w:hAnsi="Arial" w:cs="Arial"/>
                <w:spacing w:val="-4"/>
                <w:kern w:val="0"/>
                <w:sz w:val="20"/>
                <w:szCs w:val="20"/>
              </w:rPr>
              <w:tab/>
              <w:t xml:space="preserve">Whether the practitioner intends to rely on the operating effectiveness of controls in determining the nature, timing and extent of </w:t>
            </w:r>
            <w:r w:rsidRPr="002C0BF6">
              <w:rPr>
                <w:rFonts w:ascii="Arial" w:hAnsi="Arial" w:cs="Arial"/>
                <w:spacing w:val="-4"/>
                <w:sz w:val="20"/>
                <w:szCs w:val="20"/>
              </w:rPr>
              <w:t xml:space="preserve">other </w:t>
            </w:r>
            <w:r w:rsidRPr="002C0BF6">
              <w:rPr>
                <w:rFonts w:ascii="Arial" w:hAnsi="Arial" w:cs="Arial"/>
                <w:spacing w:val="-4"/>
                <w:kern w:val="0"/>
                <w:sz w:val="20"/>
                <w:szCs w:val="20"/>
              </w:rPr>
              <w:t>procedures; and (</w:t>
            </w:r>
            <w:r w:rsidRPr="002C0BF6">
              <w:rPr>
                <w:rFonts w:ascii="Arial" w:hAnsi="Arial" w:cs="Arial"/>
                <w:spacing w:val="-4"/>
                <w:sz w:val="20"/>
                <w:szCs w:val="20"/>
              </w:rPr>
              <w:t>Ref: Para. A9</w:t>
            </w:r>
            <w:ins w:id="556" w:author="Beverley Bahlmann" w:date="2012-03-27T14:22:00Z">
              <w:r w:rsidR="00A10F01" w:rsidRPr="002C0BF6">
                <w:rPr>
                  <w:rFonts w:ascii="Arial" w:hAnsi="Arial" w:cs="Arial"/>
                  <w:spacing w:val="-4"/>
                  <w:sz w:val="20"/>
                  <w:szCs w:val="20"/>
                </w:rPr>
                <w:t>6</w:t>
              </w:r>
            </w:ins>
            <w:del w:id="557" w:author="Beverley Bahlmann" w:date="2012-03-27T14:22:00Z">
              <w:r w:rsidR="009C5C44" w:rsidRPr="002C0BF6" w:rsidDel="00A10F01">
                <w:rPr>
                  <w:rFonts w:ascii="Arial" w:hAnsi="Arial" w:cs="Arial"/>
                  <w:spacing w:val="-4"/>
                  <w:sz w:val="20"/>
                  <w:szCs w:val="20"/>
                </w:rPr>
                <w:delText>2</w:delText>
              </w:r>
            </w:del>
            <w:r w:rsidRPr="002C0BF6">
              <w:rPr>
                <w:rFonts w:ascii="Arial" w:hAnsi="Arial" w:cs="Arial"/>
                <w:spacing w:val="-4"/>
                <w:sz w:val="20"/>
                <w:szCs w:val="20"/>
              </w:rPr>
              <w:t>)</w:t>
            </w:r>
          </w:p>
          <w:p w:rsidR="003033AA" w:rsidRPr="002C0BF6" w:rsidDel="00C86F5A" w:rsidRDefault="003033AA" w:rsidP="00745241">
            <w:pPr>
              <w:pStyle w:val="IFACNumberedPara"/>
              <w:keepLines/>
              <w:tabs>
                <w:tab w:val="clear" w:pos="720"/>
              </w:tabs>
              <w:ind w:left="1123"/>
              <w:rPr>
                <w:del w:id="558" w:author="Beverley Bahlmann" w:date="2012-03-14T12:03:00Z"/>
                <w:rFonts w:ascii="Arial" w:hAnsi="Arial" w:cs="Arial"/>
                <w:spacing w:val="-4"/>
                <w:sz w:val="20"/>
                <w:szCs w:val="20"/>
              </w:rPr>
            </w:pPr>
            <w:r w:rsidRPr="002C0BF6">
              <w:rPr>
                <w:rFonts w:ascii="Arial" w:hAnsi="Arial" w:cs="Arial"/>
                <w:spacing w:val="-4"/>
                <w:kern w:val="0"/>
                <w:sz w:val="20"/>
                <w:szCs w:val="20"/>
              </w:rPr>
              <w:lastRenderedPageBreak/>
              <w:t>(b)</w:t>
            </w:r>
            <w:r w:rsidRPr="002C0BF6">
              <w:rPr>
                <w:rFonts w:ascii="Arial" w:hAnsi="Arial" w:cs="Arial"/>
                <w:spacing w:val="-4"/>
                <w:kern w:val="0"/>
                <w:sz w:val="20"/>
                <w:szCs w:val="20"/>
              </w:rPr>
              <w:tab/>
              <w:t xml:space="preserve">Obtain more persuasive evidence the </w:t>
            </w:r>
            <w:r w:rsidRPr="002C0BF6">
              <w:rPr>
                <w:rFonts w:ascii="Arial" w:hAnsi="Arial" w:cs="Arial"/>
                <w:spacing w:val="-4"/>
                <w:sz w:val="20"/>
                <w:szCs w:val="20"/>
              </w:rPr>
              <w:t>higher</w:t>
            </w:r>
            <w:r w:rsidRPr="002C0BF6">
              <w:rPr>
                <w:rFonts w:ascii="Arial" w:hAnsi="Arial" w:cs="Arial"/>
                <w:spacing w:val="-4"/>
                <w:kern w:val="0"/>
                <w:sz w:val="20"/>
                <w:szCs w:val="20"/>
              </w:rPr>
              <w:t xml:space="preserve"> the practitioner</w:t>
            </w:r>
            <w:r w:rsidR="00B23E35" w:rsidRPr="002C0BF6">
              <w:rPr>
                <w:rFonts w:ascii="Arial" w:hAnsi="Arial" w:cs="Arial"/>
                <w:spacing w:val="-4"/>
                <w:kern w:val="0"/>
                <w:sz w:val="20"/>
                <w:szCs w:val="20"/>
              </w:rPr>
              <w:t>’</w:t>
            </w:r>
            <w:r w:rsidRPr="002C0BF6">
              <w:rPr>
                <w:rFonts w:ascii="Arial" w:hAnsi="Arial" w:cs="Arial"/>
                <w:spacing w:val="-4"/>
                <w:kern w:val="0"/>
                <w:sz w:val="20"/>
                <w:szCs w:val="20"/>
              </w:rPr>
              <w:t>s assessment of risk</w:t>
            </w:r>
            <w:r w:rsidR="00714249" w:rsidRPr="002C0BF6">
              <w:rPr>
                <w:rFonts w:ascii="Arial" w:hAnsi="Arial" w:cs="Arial"/>
                <w:spacing w:val="-4"/>
                <w:kern w:val="0"/>
                <w:sz w:val="20"/>
                <w:szCs w:val="20"/>
                <w:lang w:bidi="ar-SA"/>
              </w:rPr>
              <w:t>.</w:t>
            </w:r>
            <w:r w:rsidRPr="002C0BF6">
              <w:rPr>
                <w:rFonts w:ascii="Arial" w:hAnsi="Arial" w:cs="Arial"/>
                <w:spacing w:val="-4"/>
                <w:kern w:val="0"/>
                <w:sz w:val="20"/>
                <w:szCs w:val="20"/>
              </w:rPr>
              <w:t xml:space="preserve"> (</w:t>
            </w:r>
            <w:r w:rsidR="00CB47FE" w:rsidRPr="002C0BF6">
              <w:rPr>
                <w:rFonts w:ascii="Arial" w:hAnsi="Arial" w:cs="Arial"/>
                <w:spacing w:val="-4"/>
                <w:sz w:val="20"/>
                <w:szCs w:val="20"/>
              </w:rPr>
              <w:t>Ref: Par</w:t>
            </w:r>
            <w:r w:rsidRPr="002C0BF6">
              <w:rPr>
                <w:rFonts w:ascii="Arial" w:hAnsi="Arial" w:cs="Arial"/>
                <w:spacing w:val="-4"/>
                <w:sz w:val="20"/>
                <w:szCs w:val="20"/>
              </w:rPr>
              <w:t>a. A9</w:t>
            </w:r>
            <w:ins w:id="559" w:author="Beverley Bahlmann" w:date="2012-03-27T14:22:00Z">
              <w:r w:rsidR="00A10F01" w:rsidRPr="002C0BF6">
                <w:rPr>
                  <w:rFonts w:ascii="Arial" w:hAnsi="Arial" w:cs="Arial"/>
                  <w:spacing w:val="-4"/>
                  <w:sz w:val="20"/>
                  <w:szCs w:val="20"/>
                </w:rPr>
                <w:t>7</w:t>
              </w:r>
            </w:ins>
            <w:del w:id="560" w:author="Beverley Bahlmann" w:date="2012-03-27T14:22:00Z">
              <w:r w:rsidR="00046A24" w:rsidRPr="002C0BF6" w:rsidDel="00A10F01">
                <w:rPr>
                  <w:rFonts w:ascii="Arial" w:hAnsi="Arial" w:cs="Arial"/>
                  <w:spacing w:val="-4"/>
                  <w:sz w:val="20"/>
                  <w:szCs w:val="20"/>
                </w:rPr>
                <w:delText>3</w:delText>
              </w:r>
            </w:del>
            <w:r w:rsidRPr="002C0BF6">
              <w:rPr>
                <w:rFonts w:ascii="Arial" w:hAnsi="Arial" w:cs="Arial"/>
                <w:spacing w:val="-4"/>
                <w:sz w:val="20"/>
                <w:szCs w:val="20"/>
              </w:rPr>
              <w:t>)</w:t>
            </w:r>
          </w:p>
          <w:p w:rsidR="008A4648" w:rsidRPr="002C0BF6" w:rsidRDefault="008A4648" w:rsidP="00745241">
            <w:pPr>
              <w:pStyle w:val="IFACNumberedPara"/>
              <w:keepLines/>
              <w:tabs>
                <w:tab w:val="clear" w:pos="720"/>
              </w:tabs>
              <w:rPr>
                <w:rFonts w:ascii="Arial" w:hAnsi="Arial" w:cs="Arial"/>
                <w:spacing w:val="-4"/>
                <w:kern w:val="0"/>
                <w:sz w:val="20"/>
                <w:szCs w:val="20"/>
              </w:rPr>
            </w:pPr>
          </w:p>
        </w:tc>
      </w:tr>
      <w:tr w:rsidR="00CB47FE" w:rsidRPr="002C0BF6" w:rsidTr="00AF757F">
        <w:trPr>
          <w:trHeight w:val="260"/>
        </w:trPr>
        <w:tc>
          <w:tcPr>
            <w:tcW w:w="4590" w:type="dxa"/>
          </w:tcPr>
          <w:p w:rsidR="00CB47FE" w:rsidRPr="002C0BF6" w:rsidRDefault="00CB47FE" w:rsidP="00745241">
            <w:pPr>
              <w:pStyle w:val="IFACNumberedPara"/>
              <w:tabs>
                <w:tab w:val="clear" w:pos="720"/>
              </w:tabs>
              <w:ind w:left="576"/>
              <w:rPr>
                <w:rFonts w:ascii="Arial" w:hAnsi="Arial" w:cs="Arial"/>
                <w:spacing w:val="-4"/>
                <w:kern w:val="0"/>
                <w:sz w:val="20"/>
                <w:szCs w:val="20"/>
              </w:rPr>
            </w:pPr>
          </w:p>
        </w:tc>
        <w:tc>
          <w:tcPr>
            <w:tcW w:w="4950" w:type="dxa"/>
          </w:tcPr>
          <w:p w:rsidR="00CB47FE" w:rsidRPr="002C0BF6" w:rsidRDefault="00CB47FE" w:rsidP="00745241">
            <w:pPr>
              <w:pStyle w:val="IFACHeading4"/>
              <w:tabs>
                <w:tab w:val="num" w:pos="360"/>
                <w:tab w:val="left" w:pos="907"/>
              </w:tabs>
              <w:ind w:left="389" w:right="360" w:hanging="360"/>
              <w:rPr>
                <w:rFonts w:ascii="Arial" w:hAnsi="Arial" w:cs="Arial"/>
                <w:sz w:val="20"/>
                <w:szCs w:val="20"/>
              </w:rPr>
            </w:pPr>
            <w:r w:rsidRPr="002C0BF6">
              <w:rPr>
                <w:rFonts w:ascii="Arial" w:hAnsi="Arial" w:cs="Arial"/>
                <w:sz w:val="20"/>
                <w:szCs w:val="20"/>
              </w:rPr>
              <w:t>Tests of Controls</w:t>
            </w:r>
          </w:p>
          <w:p w:rsidR="00CB47FE" w:rsidRPr="002C0BF6" w:rsidRDefault="00CB47FE" w:rsidP="00745241">
            <w:pPr>
              <w:pStyle w:val="IFACNumberedPara"/>
              <w:tabs>
                <w:tab w:val="clear" w:pos="720"/>
              </w:tabs>
              <w:spacing w:before="100"/>
              <w:ind w:left="576"/>
              <w:rPr>
                <w:rFonts w:ascii="Arial" w:hAnsi="Arial" w:cs="Arial"/>
                <w:spacing w:val="-4"/>
                <w:kern w:val="0"/>
                <w:sz w:val="20"/>
                <w:szCs w:val="20"/>
                <w:lang w:bidi="ar-SA"/>
              </w:rPr>
            </w:pPr>
            <w:r w:rsidRPr="002C0BF6">
              <w:rPr>
                <w:rFonts w:ascii="Arial" w:hAnsi="Arial" w:cs="Arial"/>
                <w:spacing w:val="-4"/>
                <w:kern w:val="0"/>
                <w:sz w:val="20"/>
                <w:szCs w:val="20"/>
                <w:lang w:bidi="ar-SA"/>
              </w:rPr>
              <w:t>3</w:t>
            </w:r>
            <w:ins w:id="561" w:author="Beverley Bahlmann" w:date="2012-03-22T15:50:00Z">
              <w:r w:rsidRPr="002C0BF6">
                <w:rPr>
                  <w:rFonts w:ascii="Arial" w:hAnsi="Arial" w:cs="Arial"/>
                  <w:spacing w:val="-4"/>
                  <w:kern w:val="0"/>
                  <w:sz w:val="20"/>
                  <w:szCs w:val="20"/>
                  <w:lang w:bidi="ar-SA"/>
                </w:rPr>
                <w:t>8</w:t>
              </w:r>
            </w:ins>
            <w:del w:id="562" w:author="Beverley Bahlmann" w:date="2012-03-22T15:50:00Z">
              <w:r w:rsidRPr="002C0BF6" w:rsidDel="00A419A0">
                <w:rPr>
                  <w:rFonts w:ascii="Arial" w:hAnsi="Arial" w:cs="Arial"/>
                  <w:spacing w:val="-4"/>
                  <w:kern w:val="0"/>
                  <w:sz w:val="20"/>
                  <w:szCs w:val="20"/>
                  <w:lang w:bidi="ar-SA"/>
                </w:rPr>
                <w:delText>6</w:delText>
              </w:r>
            </w:del>
            <w:r w:rsidRPr="002C0BF6">
              <w:rPr>
                <w:rFonts w:ascii="Arial" w:hAnsi="Arial" w:cs="Arial"/>
                <w:spacing w:val="-4"/>
                <w:kern w:val="0"/>
                <w:sz w:val="20"/>
                <w:szCs w:val="20"/>
                <w:lang w:bidi="ar-SA"/>
              </w:rPr>
              <w:t>R.</w:t>
            </w:r>
            <w:r w:rsidRPr="002C0BF6">
              <w:rPr>
                <w:rFonts w:ascii="Arial" w:hAnsi="Arial" w:cs="Arial"/>
                <w:spacing w:val="-4"/>
                <w:kern w:val="0"/>
                <w:sz w:val="20"/>
                <w:szCs w:val="20"/>
                <w:lang w:bidi="ar-SA"/>
              </w:rPr>
              <w:tab/>
              <w:t>The practitioner shall design and perform tests of controls to obtain sufficient appropriate evidence as to the operating effectiveness of relevant controls if: (Ref: Para. A</w:t>
            </w:r>
            <w:ins w:id="563" w:author="Beverley Bahlmann" w:date="2012-03-27T14:51:00Z">
              <w:r w:rsidRPr="002C0BF6">
                <w:rPr>
                  <w:rFonts w:ascii="Arial" w:hAnsi="Arial" w:cs="Arial"/>
                  <w:spacing w:val="-4"/>
                  <w:kern w:val="0"/>
                  <w:sz w:val="20"/>
                  <w:szCs w:val="20"/>
                  <w:lang w:bidi="ar-SA"/>
                </w:rPr>
                <w:t>90</w:t>
              </w:r>
            </w:ins>
            <w:del w:id="564" w:author="Beverley Bahlmann" w:date="2012-03-27T14:51:00Z">
              <w:r w:rsidRPr="002C0BF6" w:rsidDel="00FD2C19">
                <w:rPr>
                  <w:rFonts w:ascii="Arial" w:hAnsi="Arial" w:cs="Arial"/>
                  <w:spacing w:val="-4"/>
                  <w:kern w:val="0"/>
                  <w:sz w:val="20"/>
                  <w:szCs w:val="20"/>
                  <w:lang w:bidi="ar-SA"/>
                </w:rPr>
                <w:delText>86</w:delText>
              </w:r>
            </w:del>
            <w:r w:rsidRPr="002C0BF6">
              <w:rPr>
                <w:rFonts w:ascii="Arial" w:hAnsi="Arial" w:cs="Arial"/>
                <w:spacing w:val="-4"/>
                <w:kern w:val="0"/>
                <w:sz w:val="20"/>
                <w:szCs w:val="20"/>
                <w:lang w:bidi="ar-SA"/>
              </w:rPr>
              <w:t>(a))</w:t>
            </w:r>
          </w:p>
          <w:p w:rsidR="00CB47FE" w:rsidRPr="002C0BF6" w:rsidRDefault="00CB47FE" w:rsidP="00745241">
            <w:pPr>
              <w:pStyle w:val="IFACNumberedPara"/>
              <w:tabs>
                <w:tab w:val="clear" w:pos="720"/>
              </w:tabs>
              <w:spacing w:before="80"/>
              <w:ind w:left="1123"/>
              <w:rPr>
                <w:rFonts w:ascii="Arial" w:hAnsi="Arial" w:cs="Arial"/>
                <w:spacing w:val="-4"/>
                <w:kern w:val="0"/>
                <w:sz w:val="20"/>
                <w:szCs w:val="20"/>
              </w:rPr>
            </w:pPr>
            <w:r w:rsidRPr="002C0BF6">
              <w:rPr>
                <w:rFonts w:ascii="Arial" w:hAnsi="Arial" w:cs="Arial"/>
                <w:spacing w:val="-4"/>
                <w:kern w:val="0"/>
                <w:sz w:val="20"/>
                <w:szCs w:val="20"/>
              </w:rPr>
              <w:t>(a)</w:t>
            </w:r>
            <w:r w:rsidRPr="002C0BF6">
              <w:rPr>
                <w:rFonts w:ascii="Arial" w:hAnsi="Arial" w:cs="Arial"/>
                <w:spacing w:val="-4"/>
                <w:kern w:val="0"/>
                <w:sz w:val="20"/>
                <w:szCs w:val="20"/>
              </w:rPr>
              <w:tab/>
              <w:t>The practitioner intends to rely on the operating effectiveness of controls in determining the nature, timing and extent of other procedures;</w:t>
            </w:r>
            <w:r w:rsidRPr="002C0BF6">
              <w:rPr>
                <w:rFonts w:ascii="Arial" w:hAnsi="Arial" w:cs="Arial"/>
                <w:spacing w:val="-4"/>
                <w:sz w:val="20"/>
                <w:szCs w:val="20"/>
              </w:rPr>
              <w:t xml:space="preserve"> </w:t>
            </w:r>
            <w:r w:rsidRPr="002C0BF6">
              <w:rPr>
                <w:rFonts w:ascii="Arial" w:hAnsi="Arial" w:cs="Arial"/>
                <w:spacing w:val="-4"/>
                <w:kern w:val="0"/>
                <w:sz w:val="20"/>
                <w:szCs w:val="20"/>
              </w:rPr>
              <w:t>or</w:t>
            </w:r>
            <w:r w:rsidRPr="002C0BF6">
              <w:rPr>
                <w:rFonts w:ascii="Arial" w:hAnsi="Arial" w:cs="Arial"/>
                <w:spacing w:val="-4"/>
                <w:sz w:val="20"/>
                <w:szCs w:val="20"/>
              </w:rPr>
              <w:t xml:space="preserve"> </w:t>
            </w:r>
            <w:r w:rsidRPr="002C0BF6">
              <w:rPr>
                <w:rFonts w:ascii="Arial" w:hAnsi="Arial" w:cs="Arial"/>
                <w:spacing w:val="-4"/>
                <w:kern w:val="0"/>
                <w:sz w:val="20"/>
                <w:szCs w:val="20"/>
              </w:rPr>
              <w:t>(</w:t>
            </w:r>
            <w:r w:rsidRPr="002C0BF6">
              <w:rPr>
                <w:rFonts w:ascii="Arial" w:hAnsi="Arial" w:cs="Arial"/>
                <w:spacing w:val="-4"/>
                <w:sz w:val="20"/>
                <w:szCs w:val="20"/>
              </w:rPr>
              <w:t>Ref: Para. A9</w:t>
            </w:r>
            <w:ins w:id="565" w:author="Beverley Bahlmann" w:date="2012-03-27T14:51:00Z">
              <w:r w:rsidRPr="002C0BF6">
                <w:rPr>
                  <w:rFonts w:ascii="Arial" w:hAnsi="Arial" w:cs="Arial"/>
                  <w:spacing w:val="-4"/>
                  <w:sz w:val="20"/>
                  <w:szCs w:val="20"/>
                </w:rPr>
                <w:t>6</w:t>
              </w:r>
            </w:ins>
            <w:del w:id="566" w:author="Beverley Bahlmann" w:date="2012-03-27T14:51:00Z">
              <w:r w:rsidRPr="002C0BF6" w:rsidDel="00FD2C19">
                <w:rPr>
                  <w:rFonts w:ascii="Arial" w:hAnsi="Arial" w:cs="Arial"/>
                  <w:spacing w:val="-4"/>
                  <w:sz w:val="20"/>
                  <w:szCs w:val="20"/>
                </w:rPr>
                <w:delText>2</w:delText>
              </w:r>
            </w:del>
            <w:r w:rsidRPr="002C0BF6">
              <w:rPr>
                <w:rFonts w:ascii="Arial" w:hAnsi="Arial" w:cs="Arial"/>
                <w:spacing w:val="-4"/>
                <w:sz w:val="20"/>
                <w:szCs w:val="20"/>
              </w:rPr>
              <w:t>)</w:t>
            </w:r>
          </w:p>
          <w:p w:rsidR="00CB47FE" w:rsidRPr="002C0BF6" w:rsidRDefault="00CB47FE" w:rsidP="00745241">
            <w:pPr>
              <w:pStyle w:val="IFACNumberedPara"/>
              <w:tabs>
                <w:tab w:val="clear" w:pos="720"/>
              </w:tabs>
              <w:spacing w:before="80"/>
              <w:ind w:left="1123"/>
              <w:rPr>
                <w:rFonts w:ascii="Arial" w:hAnsi="Arial" w:cs="Arial"/>
                <w:spacing w:val="-4"/>
                <w:kern w:val="0"/>
                <w:sz w:val="20"/>
                <w:szCs w:val="20"/>
                <w:lang w:bidi="ar-SA"/>
              </w:rPr>
            </w:pPr>
            <w:r w:rsidRPr="002C0BF6">
              <w:rPr>
                <w:rFonts w:ascii="Arial" w:hAnsi="Arial" w:cs="Arial"/>
                <w:spacing w:val="-4"/>
                <w:kern w:val="0"/>
                <w:sz w:val="20"/>
                <w:szCs w:val="20"/>
              </w:rPr>
              <w:t>(b)</w:t>
            </w:r>
            <w:r w:rsidRPr="002C0BF6">
              <w:rPr>
                <w:rFonts w:ascii="Arial" w:hAnsi="Arial" w:cs="Arial"/>
                <w:spacing w:val="-4"/>
                <w:kern w:val="0"/>
                <w:sz w:val="20"/>
                <w:szCs w:val="20"/>
              </w:rPr>
              <w:tab/>
              <w:t>Procedures other than tests of controls cannot alone provide sufficient appropriate evidence at the assertion level. (Ref: Para. A</w:t>
            </w:r>
            <w:ins w:id="567" w:author="Beverley Bahlmann" w:date="2012-03-27T14:51:00Z">
              <w:r w:rsidRPr="002C0BF6">
                <w:rPr>
                  <w:rFonts w:ascii="Arial" w:hAnsi="Arial" w:cs="Arial"/>
                  <w:spacing w:val="-4"/>
                  <w:kern w:val="0"/>
                  <w:sz w:val="20"/>
                  <w:szCs w:val="20"/>
                </w:rPr>
                <w:t>98</w:t>
              </w:r>
            </w:ins>
            <w:del w:id="568" w:author="Beverley Bahlmann" w:date="2012-03-27T14:51:00Z">
              <w:r w:rsidRPr="002C0BF6" w:rsidDel="00FD2C19">
                <w:rPr>
                  <w:rFonts w:ascii="Arial" w:hAnsi="Arial" w:cs="Arial"/>
                  <w:spacing w:val="-4"/>
                  <w:kern w:val="0"/>
                  <w:sz w:val="20"/>
                  <w:szCs w:val="20"/>
                </w:rPr>
                <w:delText>103</w:delText>
              </w:r>
            </w:del>
            <w:r w:rsidRPr="002C0BF6">
              <w:rPr>
                <w:rFonts w:ascii="Arial" w:hAnsi="Arial" w:cs="Arial"/>
                <w:spacing w:val="-4"/>
                <w:kern w:val="0"/>
                <w:sz w:val="20"/>
                <w:szCs w:val="20"/>
              </w:rPr>
              <w:t>)</w:t>
            </w:r>
          </w:p>
          <w:p w:rsidR="00CB47FE" w:rsidRPr="002C0BF6" w:rsidRDefault="00CB47FE" w:rsidP="00745241">
            <w:pPr>
              <w:pStyle w:val="IFACNumberedPara"/>
              <w:tabs>
                <w:tab w:val="clear" w:pos="720"/>
              </w:tabs>
              <w:spacing w:before="100"/>
              <w:ind w:left="576"/>
              <w:rPr>
                <w:rFonts w:ascii="Arial" w:hAnsi="Arial" w:cs="Arial"/>
                <w:spacing w:val="-4"/>
                <w:kern w:val="0"/>
                <w:sz w:val="20"/>
                <w:szCs w:val="20"/>
              </w:rPr>
            </w:pPr>
            <w:r w:rsidRPr="002C0BF6">
              <w:rPr>
                <w:rFonts w:ascii="Arial" w:hAnsi="Arial" w:cs="Arial"/>
                <w:spacing w:val="-4"/>
                <w:kern w:val="0"/>
                <w:sz w:val="20"/>
                <w:szCs w:val="20"/>
              </w:rPr>
              <w:t>3</w:t>
            </w:r>
            <w:ins w:id="569" w:author="Beverley Bahlmann" w:date="2012-03-22T15:50:00Z">
              <w:r w:rsidRPr="002C0BF6">
                <w:rPr>
                  <w:rFonts w:ascii="Arial" w:hAnsi="Arial" w:cs="Arial"/>
                  <w:spacing w:val="-4"/>
                  <w:kern w:val="0"/>
                  <w:sz w:val="20"/>
                  <w:szCs w:val="20"/>
                </w:rPr>
                <w:t>9</w:t>
              </w:r>
            </w:ins>
            <w:del w:id="570" w:author="Beverley Bahlmann" w:date="2012-03-22T15:50:00Z">
              <w:r w:rsidRPr="002C0BF6" w:rsidDel="00A419A0">
                <w:rPr>
                  <w:rFonts w:ascii="Arial" w:hAnsi="Arial" w:cs="Arial"/>
                  <w:spacing w:val="-4"/>
                  <w:kern w:val="0"/>
                  <w:sz w:val="20"/>
                  <w:szCs w:val="20"/>
                </w:rPr>
                <w:delText>7</w:delText>
              </w:r>
            </w:del>
            <w:r w:rsidRPr="002C0BF6">
              <w:rPr>
                <w:rFonts w:ascii="Arial" w:hAnsi="Arial" w:cs="Arial"/>
                <w:spacing w:val="-4"/>
                <w:kern w:val="0"/>
                <w:sz w:val="20"/>
                <w:szCs w:val="20"/>
              </w:rPr>
              <w:t>R.</w:t>
            </w:r>
            <w:r w:rsidRPr="002C0BF6">
              <w:rPr>
                <w:rFonts w:ascii="Arial" w:hAnsi="Arial" w:cs="Arial"/>
                <w:spacing w:val="-4"/>
                <w:kern w:val="0"/>
                <w:sz w:val="20"/>
                <w:szCs w:val="20"/>
              </w:rPr>
              <w:tab/>
              <w:t>If deviations from controls upon which the practitioner intends to rely are detected, the practitioner shall make specific inquiries to understand these matters and their potential consequences, and shall determine whether:</w:t>
            </w:r>
            <w:ins w:id="571" w:author="Beverley Bahlmann" w:date="2012-04-20T15:49:00Z">
              <w:r w:rsidR="00F45F34" w:rsidRPr="002C0BF6">
                <w:rPr>
                  <w:rFonts w:ascii="Arial" w:hAnsi="Arial" w:cs="Arial"/>
                  <w:spacing w:val="-4"/>
                  <w:kern w:val="0"/>
                  <w:sz w:val="20"/>
                  <w:szCs w:val="20"/>
                  <w:lang w:bidi="ar-SA"/>
                </w:rPr>
                <w:t xml:space="preserve"> (Ref: Para. A90</w:t>
              </w:r>
              <w:r w:rsidR="00F45F34">
                <w:rPr>
                  <w:rFonts w:ascii="Arial" w:hAnsi="Arial" w:cs="Arial"/>
                  <w:spacing w:val="-4"/>
                  <w:kern w:val="0"/>
                  <w:sz w:val="20"/>
                  <w:szCs w:val="20"/>
                  <w:lang w:bidi="ar-SA"/>
                </w:rPr>
                <w:t>)</w:t>
              </w:r>
            </w:ins>
          </w:p>
          <w:p w:rsidR="00CB47FE" w:rsidRPr="002C0BF6" w:rsidRDefault="00CB47FE" w:rsidP="00745241">
            <w:pPr>
              <w:pStyle w:val="IFACNumberedPara"/>
              <w:tabs>
                <w:tab w:val="clear" w:pos="720"/>
              </w:tabs>
              <w:spacing w:before="100"/>
              <w:ind w:left="1123"/>
              <w:rPr>
                <w:rFonts w:ascii="Arial" w:hAnsi="Arial" w:cs="Arial"/>
                <w:spacing w:val="-4"/>
                <w:kern w:val="0"/>
                <w:sz w:val="20"/>
                <w:szCs w:val="20"/>
              </w:rPr>
            </w:pPr>
            <w:r w:rsidRPr="002C0BF6">
              <w:rPr>
                <w:rFonts w:ascii="Arial" w:hAnsi="Arial" w:cs="Arial"/>
                <w:spacing w:val="-4"/>
                <w:kern w:val="0"/>
                <w:sz w:val="20"/>
                <w:szCs w:val="20"/>
              </w:rPr>
              <w:t>(a)</w:t>
            </w:r>
            <w:r w:rsidRPr="002C0BF6">
              <w:rPr>
                <w:rFonts w:ascii="Arial" w:hAnsi="Arial" w:cs="Arial"/>
                <w:spacing w:val="-4"/>
                <w:kern w:val="0"/>
                <w:sz w:val="20"/>
                <w:szCs w:val="20"/>
              </w:rPr>
              <w:tab/>
              <w:t>The tests of controls that have been performed provide an appropriate basis for reliance on the controls;</w:t>
            </w:r>
          </w:p>
          <w:p w:rsidR="00CB47FE" w:rsidRPr="002C0BF6" w:rsidRDefault="00CB47FE" w:rsidP="00745241">
            <w:pPr>
              <w:pStyle w:val="IFACNumberedPara"/>
              <w:tabs>
                <w:tab w:val="clear" w:pos="720"/>
              </w:tabs>
              <w:spacing w:before="100"/>
              <w:ind w:left="1123"/>
              <w:rPr>
                <w:rFonts w:ascii="Arial" w:hAnsi="Arial" w:cs="Arial"/>
                <w:spacing w:val="-4"/>
                <w:kern w:val="0"/>
                <w:sz w:val="20"/>
                <w:szCs w:val="20"/>
              </w:rPr>
            </w:pPr>
            <w:r w:rsidRPr="002C0BF6">
              <w:rPr>
                <w:rFonts w:ascii="Arial" w:hAnsi="Arial" w:cs="Arial"/>
                <w:spacing w:val="-4"/>
                <w:kern w:val="0"/>
                <w:sz w:val="20"/>
                <w:szCs w:val="20"/>
              </w:rPr>
              <w:t>(b)</w:t>
            </w:r>
            <w:r w:rsidRPr="002C0BF6">
              <w:rPr>
                <w:rFonts w:ascii="Arial" w:hAnsi="Arial" w:cs="Arial"/>
                <w:spacing w:val="-4"/>
                <w:kern w:val="0"/>
                <w:sz w:val="20"/>
                <w:szCs w:val="20"/>
              </w:rPr>
              <w:tab/>
              <w:t>Additional tests of controls are necessary; or</w:t>
            </w:r>
          </w:p>
          <w:p w:rsidR="00CB47FE" w:rsidRPr="002C0BF6" w:rsidRDefault="00CB47FE" w:rsidP="00745241">
            <w:pPr>
              <w:pStyle w:val="IFACNumberedPara"/>
              <w:tabs>
                <w:tab w:val="clear" w:pos="720"/>
              </w:tabs>
              <w:spacing w:before="100"/>
              <w:ind w:left="1123"/>
              <w:rPr>
                <w:rFonts w:ascii="Arial" w:hAnsi="Arial" w:cs="Arial"/>
                <w:spacing w:val="-4"/>
                <w:kern w:val="0"/>
                <w:sz w:val="20"/>
                <w:szCs w:val="20"/>
                <w:lang w:bidi="ar-SA"/>
              </w:rPr>
            </w:pPr>
            <w:r w:rsidRPr="002C0BF6">
              <w:rPr>
                <w:rFonts w:ascii="Arial" w:hAnsi="Arial" w:cs="Arial"/>
                <w:spacing w:val="-4"/>
                <w:kern w:val="0"/>
                <w:sz w:val="20"/>
                <w:szCs w:val="20"/>
              </w:rPr>
              <w:t>(c)</w:t>
            </w:r>
            <w:r w:rsidRPr="002C0BF6">
              <w:rPr>
                <w:rFonts w:ascii="Arial" w:hAnsi="Arial" w:cs="Arial"/>
                <w:spacing w:val="-4"/>
                <w:kern w:val="0"/>
                <w:sz w:val="20"/>
                <w:szCs w:val="20"/>
              </w:rPr>
              <w:tab/>
              <w:t xml:space="preserve">The potential risks of </w:t>
            </w:r>
            <w:r w:rsidRPr="002C0BF6">
              <w:rPr>
                <w:rFonts w:ascii="Arial" w:hAnsi="Arial" w:cs="Arial"/>
                <w:sz w:val="20"/>
                <w:szCs w:val="20"/>
              </w:rPr>
              <w:t xml:space="preserve">material </w:t>
            </w:r>
            <w:r w:rsidRPr="002C0BF6">
              <w:rPr>
                <w:rFonts w:ascii="Arial" w:hAnsi="Arial" w:cs="Arial"/>
                <w:spacing w:val="-4"/>
                <w:kern w:val="0"/>
                <w:sz w:val="20"/>
                <w:szCs w:val="20"/>
              </w:rPr>
              <w:t xml:space="preserve">misstatement need to be addressed using </w:t>
            </w:r>
            <w:r w:rsidRPr="002C0BF6">
              <w:rPr>
                <w:rFonts w:ascii="Arial" w:hAnsi="Arial" w:cs="Arial"/>
                <w:spacing w:val="-4"/>
                <w:sz w:val="20"/>
                <w:szCs w:val="20"/>
              </w:rPr>
              <w:t xml:space="preserve">other </w:t>
            </w:r>
            <w:r w:rsidRPr="002C0BF6">
              <w:rPr>
                <w:rFonts w:ascii="Arial" w:hAnsi="Arial" w:cs="Arial"/>
                <w:spacing w:val="-4"/>
                <w:kern w:val="0"/>
                <w:sz w:val="20"/>
                <w:szCs w:val="20"/>
              </w:rPr>
              <w:t>procedures.</w:t>
            </w:r>
          </w:p>
          <w:p w:rsidR="00CB47FE" w:rsidRPr="002C0BF6" w:rsidRDefault="00CB47FE" w:rsidP="00745241">
            <w:pPr>
              <w:pStyle w:val="IFACHeading5"/>
              <w:tabs>
                <w:tab w:val="clear" w:pos="312"/>
                <w:tab w:val="clear" w:pos="480"/>
                <w:tab w:val="left" w:pos="907"/>
              </w:tabs>
              <w:ind w:left="72" w:right="360" w:hanging="72"/>
              <w:rPr>
                <w:rFonts w:ascii="Arial" w:hAnsi="Arial" w:cs="Arial"/>
                <w:i/>
                <w:spacing w:val="-4"/>
                <w:sz w:val="20"/>
                <w:szCs w:val="20"/>
              </w:rPr>
            </w:pPr>
            <w:r w:rsidRPr="002C0BF6">
              <w:rPr>
                <w:rFonts w:ascii="Arial" w:hAnsi="Arial" w:cs="Arial"/>
                <w:i/>
                <w:spacing w:val="-4"/>
                <w:sz w:val="20"/>
                <w:szCs w:val="20"/>
              </w:rPr>
              <w:t>Procedures Other than Tests of Controls</w:t>
            </w:r>
          </w:p>
          <w:p w:rsidR="00CB47FE" w:rsidRPr="002C0BF6" w:rsidRDefault="00CB47FE" w:rsidP="00745241">
            <w:pPr>
              <w:pStyle w:val="IFACNumberedPara"/>
              <w:tabs>
                <w:tab w:val="clear" w:pos="720"/>
              </w:tabs>
              <w:spacing w:before="100"/>
              <w:ind w:left="576"/>
              <w:rPr>
                <w:rFonts w:ascii="Arial" w:hAnsi="Arial" w:cs="Arial"/>
                <w:spacing w:val="-4"/>
                <w:sz w:val="20"/>
                <w:szCs w:val="20"/>
              </w:rPr>
            </w:pPr>
            <w:ins w:id="572" w:author="Beverley Bahlmann" w:date="2012-03-22T15:50:00Z">
              <w:r w:rsidRPr="002C0BF6">
                <w:rPr>
                  <w:rFonts w:ascii="Arial" w:hAnsi="Arial" w:cs="Arial"/>
                  <w:spacing w:val="-4"/>
                  <w:kern w:val="0"/>
                  <w:sz w:val="20"/>
                  <w:szCs w:val="20"/>
                </w:rPr>
                <w:t>40</w:t>
              </w:r>
            </w:ins>
            <w:del w:id="573" w:author="Beverley Bahlmann" w:date="2012-03-22T15:50:00Z">
              <w:r w:rsidRPr="002C0BF6" w:rsidDel="00A419A0">
                <w:rPr>
                  <w:rFonts w:ascii="Arial" w:hAnsi="Arial" w:cs="Arial"/>
                  <w:spacing w:val="-4"/>
                  <w:kern w:val="0"/>
                  <w:sz w:val="20"/>
                  <w:szCs w:val="20"/>
                </w:rPr>
                <w:delText>38</w:delText>
              </w:r>
            </w:del>
            <w:r w:rsidRPr="002C0BF6">
              <w:rPr>
                <w:rFonts w:ascii="Arial" w:hAnsi="Arial" w:cs="Arial"/>
                <w:spacing w:val="-4"/>
                <w:kern w:val="0"/>
                <w:sz w:val="20"/>
                <w:szCs w:val="20"/>
              </w:rPr>
              <w:t>R.</w:t>
            </w:r>
            <w:r w:rsidRPr="002C0BF6">
              <w:rPr>
                <w:rFonts w:ascii="Arial" w:hAnsi="Arial" w:cs="Arial"/>
                <w:spacing w:val="-4"/>
                <w:kern w:val="0"/>
                <w:sz w:val="20"/>
                <w:szCs w:val="20"/>
              </w:rPr>
              <w:tab/>
              <w:t xml:space="preserve">Irrespective of the assessed risks of material misstatement, the practitioner shall design and perform tests of details or analytical procedures </w:t>
            </w:r>
            <w:r w:rsidRPr="002C0BF6">
              <w:rPr>
                <w:rFonts w:ascii="Arial" w:hAnsi="Arial" w:cs="Arial"/>
                <w:spacing w:val="-4"/>
                <w:sz w:val="20"/>
                <w:szCs w:val="20"/>
              </w:rPr>
              <w:t xml:space="preserve">in addition to tests of controls, if any, </w:t>
            </w:r>
            <w:r w:rsidRPr="002C0BF6">
              <w:rPr>
                <w:rFonts w:ascii="Arial" w:hAnsi="Arial" w:cs="Arial"/>
                <w:spacing w:val="-4"/>
                <w:kern w:val="0"/>
                <w:sz w:val="20"/>
                <w:szCs w:val="20"/>
              </w:rPr>
              <w:t xml:space="preserve">for each material type of emission and disclosure. </w:t>
            </w:r>
            <w:r w:rsidRPr="002C0BF6">
              <w:rPr>
                <w:rFonts w:ascii="Arial" w:hAnsi="Arial" w:cs="Arial"/>
                <w:spacing w:val="-4"/>
                <w:sz w:val="20"/>
                <w:szCs w:val="20"/>
              </w:rPr>
              <w:t xml:space="preserve">(Ref: Para. </w:t>
            </w:r>
            <w:ins w:id="574" w:author="Beverley Bahlmann" w:date="2012-04-20T15:49:00Z">
              <w:r w:rsidR="00F45F34">
                <w:rPr>
                  <w:rFonts w:ascii="Arial" w:hAnsi="Arial" w:cs="Arial"/>
                  <w:spacing w:val="-4"/>
                  <w:sz w:val="20"/>
                  <w:szCs w:val="20"/>
                </w:rPr>
                <w:t xml:space="preserve">A90, </w:t>
              </w:r>
            </w:ins>
            <w:r w:rsidRPr="002C0BF6">
              <w:rPr>
                <w:rFonts w:ascii="Arial" w:hAnsi="Arial" w:cs="Arial"/>
                <w:spacing w:val="-4"/>
                <w:sz w:val="20"/>
                <w:szCs w:val="20"/>
              </w:rPr>
              <w:t>A9</w:t>
            </w:r>
            <w:ins w:id="575" w:author="Beverley Bahlmann" w:date="2012-03-27T14:54:00Z">
              <w:r w:rsidRPr="002C0BF6">
                <w:rPr>
                  <w:rFonts w:ascii="Arial" w:hAnsi="Arial" w:cs="Arial"/>
                  <w:spacing w:val="-4"/>
                  <w:sz w:val="20"/>
                  <w:szCs w:val="20"/>
                </w:rPr>
                <w:t>4</w:t>
              </w:r>
            </w:ins>
            <w:del w:id="576" w:author="Beverley Bahlmann" w:date="2012-03-27T14:54:00Z">
              <w:r w:rsidRPr="002C0BF6" w:rsidDel="00FD2C19">
                <w:rPr>
                  <w:rFonts w:ascii="Arial" w:hAnsi="Arial" w:cs="Arial"/>
                  <w:spacing w:val="-4"/>
                  <w:sz w:val="20"/>
                  <w:szCs w:val="20"/>
                </w:rPr>
                <w:delText>0</w:delText>
              </w:r>
            </w:del>
            <w:r w:rsidRPr="002C0BF6">
              <w:rPr>
                <w:rFonts w:ascii="Arial" w:hAnsi="Arial" w:cs="Arial"/>
                <w:spacing w:val="-4"/>
                <w:sz w:val="20"/>
                <w:szCs w:val="20"/>
              </w:rPr>
              <w:t>)</w:t>
            </w:r>
          </w:p>
          <w:p w:rsidR="00E74EDC" w:rsidRPr="002C0BF6" w:rsidRDefault="00E74EDC" w:rsidP="00745241">
            <w:pPr>
              <w:pStyle w:val="IFACNumberedPara"/>
              <w:tabs>
                <w:tab w:val="clear" w:pos="720"/>
              </w:tabs>
              <w:spacing w:before="100"/>
              <w:ind w:left="576"/>
              <w:rPr>
                <w:rFonts w:ascii="Arial" w:hAnsi="Arial" w:cs="Arial"/>
                <w:spacing w:val="-4"/>
                <w:kern w:val="0"/>
                <w:sz w:val="20"/>
                <w:szCs w:val="20"/>
                <w:lang w:bidi="ar-SA"/>
              </w:rPr>
            </w:pPr>
          </w:p>
          <w:p w:rsidR="00CB47FE" w:rsidRPr="002C0BF6" w:rsidRDefault="00CB47FE" w:rsidP="00745241">
            <w:pPr>
              <w:pStyle w:val="IFACNumberedPara"/>
              <w:tabs>
                <w:tab w:val="clear" w:pos="720"/>
              </w:tabs>
              <w:spacing w:before="100" w:after="240"/>
              <w:ind w:left="576"/>
              <w:rPr>
                <w:rFonts w:ascii="Arial" w:hAnsi="Arial" w:cs="Arial"/>
                <w:spacing w:val="-4"/>
                <w:kern w:val="0"/>
                <w:sz w:val="20"/>
                <w:szCs w:val="20"/>
              </w:rPr>
            </w:pPr>
            <w:ins w:id="577" w:author="Beverley Bahlmann" w:date="2012-03-22T15:50:00Z">
              <w:r w:rsidRPr="002C0BF6">
                <w:rPr>
                  <w:rFonts w:ascii="Arial" w:hAnsi="Arial" w:cs="Arial"/>
                  <w:spacing w:val="-4"/>
                  <w:kern w:val="0"/>
                  <w:sz w:val="20"/>
                  <w:szCs w:val="20"/>
                </w:rPr>
                <w:t>41</w:t>
              </w:r>
            </w:ins>
            <w:del w:id="578" w:author="Beverley Bahlmann" w:date="2012-03-22T15:50:00Z">
              <w:r w:rsidRPr="002C0BF6" w:rsidDel="00A419A0">
                <w:rPr>
                  <w:rFonts w:ascii="Arial" w:hAnsi="Arial" w:cs="Arial"/>
                  <w:spacing w:val="-4"/>
                  <w:kern w:val="0"/>
                  <w:sz w:val="20"/>
                  <w:szCs w:val="20"/>
                </w:rPr>
                <w:delText>39</w:delText>
              </w:r>
            </w:del>
            <w:r w:rsidRPr="002C0BF6">
              <w:rPr>
                <w:rFonts w:ascii="Arial" w:hAnsi="Arial" w:cs="Arial"/>
                <w:spacing w:val="-4"/>
                <w:kern w:val="0"/>
                <w:sz w:val="20"/>
                <w:szCs w:val="20"/>
              </w:rPr>
              <w:t>R.</w:t>
            </w:r>
            <w:r w:rsidRPr="002C0BF6">
              <w:rPr>
                <w:rFonts w:ascii="Arial" w:hAnsi="Arial" w:cs="Arial"/>
                <w:spacing w:val="-4"/>
                <w:kern w:val="0"/>
                <w:sz w:val="20"/>
                <w:szCs w:val="20"/>
              </w:rPr>
              <w:tab/>
              <w:t xml:space="preserve">The practitioner shall consider whether external confirmation procedures are to be performed. </w:t>
            </w:r>
            <w:r w:rsidRPr="002C0BF6">
              <w:rPr>
                <w:rFonts w:ascii="Arial" w:hAnsi="Arial" w:cs="Arial"/>
                <w:spacing w:val="-4"/>
                <w:sz w:val="20"/>
                <w:szCs w:val="20"/>
              </w:rPr>
              <w:t>(Ref: Para.</w:t>
            </w:r>
            <w:ins w:id="579" w:author="Beverley Bahlmann" w:date="2012-04-20T15:49:00Z">
              <w:r w:rsidR="00F45F34">
                <w:rPr>
                  <w:rFonts w:ascii="Arial" w:hAnsi="Arial" w:cs="Arial"/>
                  <w:spacing w:val="-4"/>
                  <w:sz w:val="20"/>
                  <w:szCs w:val="20"/>
                </w:rPr>
                <w:t xml:space="preserve">A90, </w:t>
              </w:r>
            </w:ins>
            <w:r w:rsidRPr="002C0BF6">
              <w:rPr>
                <w:rFonts w:ascii="Arial" w:hAnsi="Arial" w:cs="Arial"/>
                <w:spacing w:val="-4"/>
                <w:sz w:val="20"/>
                <w:szCs w:val="20"/>
              </w:rPr>
              <w:t xml:space="preserve"> A</w:t>
            </w:r>
            <w:ins w:id="580" w:author="Beverley Bahlmann" w:date="2012-03-27T14:54:00Z">
              <w:r w:rsidRPr="002C0BF6">
                <w:rPr>
                  <w:rFonts w:ascii="Arial" w:hAnsi="Arial" w:cs="Arial"/>
                  <w:spacing w:val="-4"/>
                  <w:sz w:val="20"/>
                  <w:szCs w:val="20"/>
                </w:rPr>
                <w:t>99</w:t>
              </w:r>
            </w:ins>
            <w:del w:id="581" w:author="Beverley Bahlmann" w:date="2012-03-27T14:54:00Z">
              <w:r w:rsidRPr="002C0BF6" w:rsidDel="00FD2C19">
                <w:rPr>
                  <w:rFonts w:ascii="Arial" w:hAnsi="Arial" w:cs="Arial"/>
                  <w:spacing w:val="-4"/>
                  <w:sz w:val="20"/>
                  <w:szCs w:val="20"/>
                </w:rPr>
                <w:delText>104</w:delText>
              </w:r>
            </w:del>
            <w:r w:rsidRPr="002C0BF6">
              <w:rPr>
                <w:rFonts w:ascii="Arial" w:hAnsi="Arial" w:cs="Arial"/>
                <w:spacing w:val="-4"/>
                <w:sz w:val="20"/>
                <w:szCs w:val="20"/>
              </w:rPr>
              <w:t>)</w:t>
            </w:r>
          </w:p>
        </w:tc>
      </w:tr>
      <w:tr w:rsidR="003033AA" w:rsidRPr="002C0BF6" w:rsidTr="00AF757F">
        <w:tc>
          <w:tcPr>
            <w:tcW w:w="4590" w:type="dxa"/>
          </w:tcPr>
          <w:p w:rsidR="003033AA" w:rsidRPr="002C0BF6" w:rsidRDefault="003033AA" w:rsidP="00745241">
            <w:pPr>
              <w:pStyle w:val="IFACHeading5"/>
              <w:tabs>
                <w:tab w:val="clear" w:pos="312"/>
                <w:tab w:val="clear" w:pos="480"/>
                <w:tab w:val="left" w:pos="907"/>
              </w:tabs>
              <w:ind w:left="0" w:right="360" w:firstLine="0"/>
              <w:jc w:val="left"/>
              <w:rPr>
                <w:rFonts w:ascii="Arial" w:hAnsi="Arial" w:cs="Arial"/>
                <w:i/>
                <w:sz w:val="20"/>
                <w:szCs w:val="20"/>
              </w:rPr>
            </w:pPr>
            <w:r w:rsidRPr="002C0BF6">
              <w:rPr>
                <w:rFonts w:ascii="Arial" w:hAnsi="Arial" w:cs="Arial"/>
                <w:i/>
                <w:sz w:val="20"/>
                <w:szCs w:val="20"/>
              </w:rPr>
              <w:lastRenderedPageBreak/>
              <w:t>Analytical Procedures Performed in Response to Assessed Risks</w:t>
            </w:r>
            <w:r w:rsidR="00E2140D" w:rsidRPr="002C0BF6">
              <w:rPr>
                <w:rFonts w:ascii="Arial" w:hAnsi="Arial" w:cs="Arial"/>
                <w:i/>
                <w:sz w:val="20"/>
                <w:szCs w:val="20"/>
              </w:rPr>
              <w:t xml:space="preserve"> of Material Misstatement</w:t>
            </w:r>
          </w:p>
          <w:p w:rsidR="003033AA" w:rsidRPr="002C0BF6" w:rsidRDefault="00370474" w:rsidP="00745241">
            <w:pPr>
              <w:pStyle w:val="IFACNumberedPara"/>
              <w:tabs>
                <w:tab w:val="clear" w:pos="720"/>
              </w:tabs>
              <w:ind w:left="576"/>
              <w:rPr>
                <w:rFonts w:ascii="Arial" w:hAnsi="Arial" w:cs="Arial"/>
                <w:spacing w:val="-4"/>
                <w:kern w:val="0"/>
                <w:sz w:val="20"/>
                <w:szCs w:val="20"/>
              </w:rPr>
            </w:pPr>
            <w:r w:rsidRPr="002C0BF6">
              <w:rPr>
                <w:rFonts w:ascii="Arial" w:hAnsi="Arial" w:cs="Arial"/>
                <w:spacing w:val="-4"/>
                <w:kern w:val="0"/>
                <w:sz w:val="20"/>
                <w:szCs w:val="20"/>
              </w:rPr>
              <w:t>4</w:t>
            </w:r>
            <w:ins w:id="582" w:author="Beverley Bahlmann" w:date="2012-03-22T15:50:00Z">
              <w:r w:rsidR="00A419A0" w:rsidRPr="002C0BF6">
                <w:rPr>
                  <w:rFonts w:ascii="Arial" w:hAnsi="Arial" w:cs="Arial"/>
                  <w:spacing w:val="-4"/>
                  <w:kern w:val="0"/>
                  <w:sz w:val="20"/>
                  <w:szCs w:val="20"/>
                </w:rPr>
                <w:t>2</w:t>
              </w:r>
            </w:ins>
            <w:del w:id="583" w:author="Beverley Bahlmann" w:date="2012-03-22T15:50:00Z">
              <w:r w:rsidRPr="002C0BF6" w:rsidDel="00A419A0">
                <w:rPr>
                  <w:rFonts w:ascii="Arial" w:hAnsi="Arial" w:cs="Arial"/>
                  <w:spacing w:val="-4"/>
                  <w:kern w:val="0"/>
                  <w:sz w:val="20"/>
                  <w:szCs w:val="20"/>
                </w:rPr>
                <w:delText>0</w:delText>
              </w:r>
            </w:del>
            <w:r w:rsidRPr="002C0BF6">
              <w:rPr>
                <w:rFonts w:ascii="Arial" w:hAnsi="Arial" w:cs="Arial"/>
                <w:spacing w:val="-4"/>
                <w:kern w:val="0"/>
                <w:sz w:val="20"/>
                <w:szCs w:val="20"/>
              </w:rPr>
              <w:t>L.</w:t>
            </w:r>
            <w:r w:rsidR="003033AA" w:rsidRPr="002C0BF6">
              <w:rPr>
                <w:rFonts w:ascii="Arial" w:hAnsi="Arial" w:cs="Arial"/>
                <w:spacing w:val="-4"/>
                <w:kern w:val="0"/>
                <w:sz w:val="20"/>
                <w:szCs w:val="20"/>
              </w:rPr>
              <w:tab/>
            </w:r>
            <w:r w:rsidR="00D80E0B" w:rsidRPr="002C0BF6">
              <w:rPr>
                <w:rFonts w:ascii="Arial" w:hAnsi="Arial" w:cs="Arial"/>
                <w:spacing w:val="-4"/>
                <w:kern w:val="0"/>
                <w:sz w:val="20"/>
                <w:szCs w:val="20"/>
              </w:rPr>
              <w:t xml:space="preserve">If </w:t>
            </w:r>
            <w:r w:rsidR="003033AA" w:rsidRPr="002C0BF6">
              <w:rPr>
                <w:rFonts w:ascii="Arial" w:hAnsi="Arial" w:cs="Arial"/>
                <w:spacing w:val="-4"/>
                <w:kern w:val="0"/>
                <w:sz w:val="20"/>
                <w:szCs w:val="20"/>
              </w:rPr>
              <w:t xml:space="preserve">designing and performing analytical procedures, the practitioner shall: </w:t>
            </w:r>
            <w:r w:rsidR="003033AA" w:rsidRPr="002C0BF6">
              <w:rPr>
                <w:rFonts w:ascii="Arial" w:hAnsi="Arial" w:cs="Arial"/>
                <w:spacing w:val="-4"/>
                <w:sz w:val="20"/>
                <w:szCs w:val="20"/>
              </w:rPr>
              <w:t xml:space="preserve">(Ref: Para. </w:t>
            </w:r>
            <w:r w:rsidR="00E617F2" w:rsidRPr="002C0BF6">
              <w:rPr>
                <w:rFonts w:ascii="Arial" w:hAnsi="Arial" w:cs="Arial"/>
                <w:spacing w:val="-4"/>
                <w:sz w:val="20"/>
                <w:szCs w:val="20"/>
              </w:rPr>
              <w:t>A</w:t>
            </w:r>
            <w:ins w:id="584" w:author="Beverley Bahlmann" w:date="2012-03-27T14:55:00Z">
              <w:r w:rsidR="00FD2C19" w:rsidRPr="002C0BF6">
                <w:rPr>
                  <w:rFonts w:ascii="Arial" w:hAnsi="Arial" w:cs="Arial"/>
                  <w:spacing w:val="-4"/>
                  <w:sz w:val="20"/>
                  <w:szCs w:val="20"/>
                </w:rPr>
                <w:t>90</w:t>
              </w:r>
            </w:ins>
            <w:del w:id="585" w:author="Beverley Bahlmann" w:date="2012-03-27T14:55:00Z">
              <w:r w:rsidR="00E617F2" w:rsidRPr="002C0BF6" w:rsidDel="00FD2C19">
                <w:rPr>
                  <w:rFonts w:ascii="Arial" w:hAnsi="Arial" w:cs="Arial"/>
                  <w:spacing w:val="-4"/>
                  <w:sz w:val="20"/>
                  <w:szCs w:val="20"/>
                </w:rPr>
                <w:delText>8</w:delText>
              </w:r>
              <w:r w:rsidR="00CC03C1" w:rsidRPr="002C0BF6" w:rsidDel="00FD2C19">
                <w:rPr>
                  <w:rFonts w:ascii="Arial" w:hAnsi="Arial" w:cs="Arial"/>
                  <w:spacing w:val="-4"/>
                  <w:sz w:val="20"/>
                  <w:szCs w:val="20"/>
                </w:rPr>
                <w:delText>6</w:delText>
              </w:r>
            </w:del>
            <w:r w:rsidR="003033AA" w:rsidRPr="002C0BF6">
              <w:rPr>
                <w:rFonts w:ascii="Arial" w:hAnsi="Arial" w:cs="Arial"/>
                <w:spacing w:val="-4"/>
                <w:sz w:val="20"/>
                <w:szCs w:val="20"/>
              </w:rPr>
              <w:t>(c)</w:t>
            </w:r>
            <w:r w:rsidR="00557075" w:rsidRPr="002C0BF6">
              <w:rPr>
                <w:rFonts w:ascii="Arial" w:hAnsi="Arial" w:cs="Arial"/>
                <w:spacing w:val="-4"/>
                <w:sz w:val="20"/>
                <w:szCs w:val="20"/>
              </w:rPr>
              <w:t xml:space="preserve">, </w:t>
            </w:r>
            <w:r w:rsidR="00E96D8C" w:rsidRPr="002C0BF6">
              <w:rPr>
                <w:rFonts w:ascii="Arial" w:hAnsi="Arial" w:cs="Arial"/>
                <w:spacing w:val="-4"/>
                <w:sz w:val="20"/>
                <w:szCs w:val="20"/>
              </w:rPr>
              <w:t>A</w:t>
            </w:r>
            <w:ins w:id="586" w:author="Beverley Bahlmann" w:date="2012-03-27T14:56:00Z">
              <w:r w:rsidR="00FD2C19" w:rsidRPr="002C0BF6">
                <w:rPr>
                  <w:rFonts w:ascii="Arial" w:hAnsi="Arial" w:cs="Arial"/>
                  <w:spacing w:val="-4"/>
                  <w:sz w:val="20"/>
                  <w:szCs w:val="20"/>
                </w:rPr>
                <w:t>100</w:t>
              </w:r>
            </w:ins>
            <w:del w:id="587" w:author="Beverley Bahlmann" w:date="2012-03-27T14:56:00Z">
              <w:r w:rsidR="00E96D8C" w:rsidRPr="002C0BF6" w:rsidDel="00FD2C19">
                <w:rPr>
                  <w:rFonts w:ascii="Arial" w:hAnsi="Arial" w:cs="Arial"/>
                  <w:spacing w:val="-4"/>
                  <w:sz w:val="20"/>
                  <w:szCs w:val="20"/>
                </w:rPr>
                <w:delText>94</w:delText>
              </w:r>
            </w:del>
            <w:r w:rsidR="00CC03C1" w:rsidRPr="002C0BF6">
              <w:rPr>
                <w:rFonts w:ascii="Arial" w:hAnsi="Arial" w:cs="Arial"/>
                <w:spacing w:val="-4"/>
                <w:sz w:val="20"/>
                <w:szCs w:val="20"/>
              </w:rPr>
              <w:t>–A</w:t>
            </w:r>
            <w:ins w:id="588" w:author="Beverley Bahlmann" w:date="2012-03-27T14:56:00Z">
              <w:r w:rsidR="00FD2C19" w:rsidRPr="002C0BF6">
                <w:rPr>
                  <w:rFonts w:ascii="Arial" w:hAnsi="Arial" w:cs="Arial"/>
                  <w:spacing w:val="-4"/>
                  <w:sz w:val="20"/>
                  <w:szCs w:val="20"/>
                </w:rPr>
                <w:t>102</w:t>
              </w:r>
            </w:ins>
            <w:del w:id="589" w:author="Beverley Bahlmann" w:date="2012-03-27T14:56:00Z">
              <w:r w:rsidR="00CC03C1" w:rsidRPr="002C0BF6" w:rsidDel="00FD2C19">
                <w:rPr>
                  <w:rFonts w:ascii="Arial" w:hAnsi="Arial" w:cs="Arial"/>
                  <w:spacing w:val="-4"/>
                  <w:sz w:val="20"/>
                  <w:szCs w:val="20"/>
                </w:rPr>
                <w:delText>96</w:delText>
              </w:r>
            </w:del>
            <w:r w:rsidR="003033AA" w:rsidRPr="002C0BF6">
              <w:rPr>
                <w:rFonts w:ascii="Arial" w:hAnsi="Arial" w:cs="Arial"/>
                <w:spacing w:val="-4"/>
                <w:sz w:val="20"/>
                <w:szCs w:val="20"/>
              </w:rPr>
              <w:t>)</w:t>
            </w:r>
          </w:p>
          <w:p w:rsidR="003033AA" w:rsidRPr="002C0BF6" w:rsidRDefault="003033AA" w:rsidP="00745241">
            <w:pPr>
              <w:pStyle w:val="IFACNumberedPara"/>
              <w:tabs>
                <w:tab w:val="clear" w:pos="720"/>
              </w:tabs>
              <w:ind w:left="1123"/>
              <w:rPr>
                <w:rFonts w:ascii="Arial" w:hAnsi="Arial" w:cs="Arial"/>
                <w:spacing w:val="-4"/>
                <w:kern w:val="0"/>
                <w:sz w:val="20"/>
                <w:szCs w:val="20"/>
              </w:rPr>
            </w:pPr>
            <w:r w:rsidRPr="002C0BF6">
              <w:rPr>
                <w:rFonts w:ascii="Arial" w:hAnsi="Arial" w:cs="Arial"/>
                <w:spacing w:val="-4"/>
                <w:kern w:val="0"/>
                <w:sz w:val="20"/>
                <w:szCs w:val="20"/>
              </w:rPr>
              <w:t xml:space="preserve">(a) </w:t>
            </w:r>
            <w:r w:rsidRPr="002C0BF6">
              <w:rPr>
                <w:rFonts w:ascii="Arial" w:hAnsi="Arial" w:cs="Arial"/>
                <w:spacing w:val="-4"/>
                <w:kern w:val="0"/>
                <w:sz w:val="20"/>
                <w:szCs w:val="20"/>
              </w:rPr>
              <w:tab/>
              <w:t xml:space="preserve">Determine the suitability of particular analytical procedures, taking account of the assessed risks of material misstatement and tests of details, if any; </w:t>
            </w:r>
          </w:p>
          <w:p w:rsidR="003033AA" w:rsidRPr="002C0BF6" w:rsidRDefault="003033AA" w:rsidP="00745241">
            <w:pPr>
              <w:pStyle w:val="IFACNumberedPara"/>
              <w:tabs>
                <w:tab w:val="clear" w:pos="720"/>
              </w:tabs>
              <w:ind w:left="1123"/>
              <w:rPr>
                <w:rFonts w:ascii="Arial" w:hAnsi="Arial" w:cs="Arial"/>
                <w:spacing w:val="-4"/>
                <w:kern w:val="0"/>
                <w:sz w:val="20"/>
                <w:szCs w:val="20"/>
                <w:lang w:bidi="ar-SA"/>
              </w:rPr>
            </w:pPr>
            <w:r w:rsidRPr="002C0BF6">
              <w:rPr>
                <w:rFonts w:ascii="Arial" w:hAnsi="Arial" w:cs="Arial"/>
                <w:spacing w:val="-4"/>
                <w:kern w:val="0"/>
                <w:sz w:val="20"/>
                <w:szCs w:val="20"/>
                <w:lang w:bidi="ar-SA"/>
              </w:rPr>
              <w:t xml:space="preserve">(b) </w:t>
            </w:r>
            <w:r w:rsidRPr="002C0BF6">
              <w:rPr>
                <w:rFonts w:ascii="Arial" w:hAnsi="Arial" w:cs="Arial"/>
                <w:spacing w:val="-4"/>
                <w:kern w:val="0"/>
                <w:sz w:val="20"/>
                <w:szCs w:val="20"/>
                <w:lang w:bidi="ar-SA"/>
              </w:rPr>
              <w:tab/>
            </w:r>
            <w:r w:rsidRPr="002C0BF6">
              <w:rPr>
                <w:rFonts w:ascii="Arial" w:hAnsi="Arial" w:cs="Arial"/>
                <w:spacing w:val="-4"/>
                <w:kern w:val="0"/>
                <w:sz w:val="20"/>
                <w:szCs w:val="20"/>
              </w:rPr>
              <w:t>Evaluate the reliability of data from which the practitioner</w:t>
            </w:r>
            <w:r w:rsidR="00B23E35" w:rsidRPr="002C0BF6">
              <w:rPr>
                <w:rFonts w:ascii="Arial" w:hAnsi="Arial" w:cs="Arial"/>
                <w:spacing w:val="-4"/>
                <w:kern w:val="0"/>
                <w:sz w:val="20"/>
                <w:szCs w:val="20"/>
              </w:rPr>
              <w:t>’</w:t>
            </w:r>
            <w:r w:rsidRPr="002C0BF6">
              <w:rPr>
                <w:rFonts w:ascii="Arial" w:hAnsi="Arial" w:cs="Arial"/>
                <w:spacing w:val="-4"/>
                <w:kern w:val="0"/>
                <w:sz w:val="20"/>
                <w:szCs w:val="20"/>
              </w:rPr>
              <w:t xml:space="preserve">s expectation of recorded quantities or ratios is developed, taking account of </w:t>
            </w:r>
            <w:r w:rsidR="005407C1" w:rsidRPr="002C0BF6">
              <w:rPr>
                <w:rFonts w:ascii="Arial" w:hAnsi="Arial" w:cs="Arial"/>
                <w:spacing w:val="-4"/>
                <w:kern w:val="0"/>
                <w:sz w:val="20"/>
                <w:szCs w:val="20"/>
              </w:rPr>
              <w:t xml:space="preserve">the </w:t>
            </w:r>
            <w:r w:rsidRPr="002C0BF6">
              <w:rPr>
                <w:rFonts w:ascii="Arial" w:hAnsi="Arial" w:cs="Arial"/>
                <w:spacing w:val="-4"/>
                <w:kern w:val="0"/>
                <w:sz w:val="20"/>
                <w:szCs w:val="20"/>
              </w:rPr>
              <w:t>source, comparability, and nature and relevance of information available, and controls over preparation; and</w:t>
            </w:r>
          </w:p>
          <w:p w:rsidR="003033AA" w:rsidRPr="002C0BF6" w:rsidRDefault="003033AA" w:rsidP="00745241">
            <w:pPr>
              <w:pStyle w:val="IFACNumberedPara"/>
              <w:tabs>
                <w:tab w:val="clear" w:pos="720"/>
              </w:tabs>
              <w:ind w:left="1123"/>
              <w:rPr>
                <w:rFonts w:ascii="Arial" w:hAnsi="Arial" w:cs="Arial"/>
                <w:spacing w:val="-4"/>
                <w:kern w:val="0"/>
                <w:sz w:val="20"/>
                <w:szCs w:val="20"/>
                <w:lang w:bidi="ar-SA"/>
              </w:rPr>
            </w:pPr>
            <w:r w:rsidRPr="002C0BF6">
              <w:rPr>
                <w:rFonts w:ascii="Arial" w:hAnsi="Arial" w:cs="Arial"/>
                <w:spacing w:val="-4"/>
                <w:kern w:val="0"/>
                <w:sz w:val="20"/>
                <w:szCs w:val="20"/>
                <w:lang w:bidi="ar-SA"/>
              </w:rPr>
              <w:t xml:space="preserve">(c) </w:t>
            </w:r>
            <w:r w:rsidRPr="002C0BF6">
              <w:rPr>
                <w:rFonts w:ascii="Arial" w:hAnsi="Arial" w:cs="Arial"/>
                <w:spacing w:val="-4"/>
                <w:kern w:val="0"/>
                <w:sz w:val="20"/>
                <w:szCs w:val="20"/>
                <w:lang w:bidi="ar-SA"/>
              </w:rPr>
              <w:tab/>
              <w:t xml:space="preserve">Develop an expectation with respect to recorded quantities or ratios. </w:t>
            </w:r>
          </w:p>
          <w:p w:rsidR="003033AA" w:rsidRPr="002C0BF6" w:rsidRDefault="00200DC1" w:rsidP="00745241">
            <w:pPr>
              <w:pStyle w:val="IFACNumberedPara"/>
              <w:tabs>
                <w:tab w:val="clear" w:pos="720"/>
              </w:tabs>
              <w:spacing w:after="120"/>
              <w:ind w:left="576"/>
              <w:rPr>
                <w:rFonts w:ascii="Arial" w:hAnsi="Arial" w:cs="Arial"/>
                <w:kern w:val="0"/>
                <w:sz w:val="20"/>
                <w:szCs w:val="20"/>
                <w:lang w:bidi="ar-SA"/>
              </w:rPr>
            </w:pPr>
            <w:r w:rsidRPr="002C0BF6">
              <w:rPr>
                <w:rFonts w:ascii="Arial" w:hAnsi="Arial" w:cs="Arial"/>
                <w:spacing w:val="-4"/>
                <w:kern w:val="0"/>
                <w:sz w:val="20"/>
                <w:szCs w:val="20"/>
                <w:lang w:bidi="ar-SA"/>
              </w:rPr>
              <w:t>4</w:t>
            </w:r>
            <w:ins w:id="590" w:author="Beverley Bahlmann" w:date="2012-03-22T15:51:00Z">
              <w:r w:rsidR="00A419A0" w:rsidRPr="002C0BF6">
                <w:rPr>
                  <w:rFonts w:ascii="Arial" w:hAnsi="Arial" w:cs="Arial"/>
                  <w:spacing w:val="-4"/>
                  <w:kern w:val="0"/>
                  <w:sz w:val="20"/>
                  <w:szCs w:val="20"/>
                  <w:lang w:bidi="ar-SA"/>
                </w:rPr>
                <w:t>3</w:t>
              </w:r>
            </w:ins>
            <w:del w:id="591" w:author="Beverley Bahlmann" w:date="2012-03-22T15:51:00Z">
              <w:r w:rsidRPr="002C0BF6" w:rsidDel="00A419A0">
                <w:rPr>
                  <w:rFonts w:ascii="Arial" w:hAnsi="Arial" w:cs="Arial"/>
                  <w:spacing w:val="-4"/>
                  <w:kern w:val="0"/>
                  <w:sz w:val="20"/>
                  <w:szCs w:val="20"/>
                  <w:lang w:bidi="ar-SA"/>
                </w:rPr>
                <w:delText>1</w:delText>
              </w:r>
            </w:del>
            <w:r w:rsidRPr="002C0BF6">
              <w:rPr>
                <w:rFonts w:ascii="Arial" w:hAnsi="Arial" w:cs="Arial"/>
                <w:spacing w:val="-4"/>
                <w:kern w:val="0"/>
                <w:sz w:val="20"/>
                <w:szCs w:val="20"/>
                <w:lang w:bidi="ar-SA"/>
              </w:rPr>
              <w:t>L</w:t>
            </w:r>
            <w:r w:rsidR="001D4639" w:rsidRPr="002C0BF6">
              <w:rPr>
                <w:rFonts w:ascii="Arial" w:hAnsi="Arial" w:cs="Arial"/>
                <w:spacing w:val="-4"/>
                <w:kern w:val="0"/>
                <w:sz w:val="20"/>
                <w:szCs w:val="20"/>
                <w:lang w:bidi="ar-SA"/>
              </w:rPr>
              <w:t>.</w:t>
            </w:r>
            <w:r w:rsidR="001D4639" w:rsidRPr="002C0BF6">
              <w:rPr>
                <w:rFonts w:ascii="Arial" w:hAnsi="Arial" w:cs="Arial"/>
                <w:spacing w:val="-4"/>
                <w:kern w:val="0"/>
                <w:sz w:val="20"/>
                <w:szCs w:val="20"/>
                <w:lang w:bidi="ar-SA"/>
              </w:rPr>
              <w:tab/>
              <w:t xml:space="preserve">If analytical procedures identify fluctuations or relationships that are inconsistent with other relevant information or that differ significantly from expected quantities or ratios, the practitioner shall </w:t>
            </w:r>
            <w:r w:rsidR="00E2140D" w:rsidRPr="002C0BF6">
              <w:rPr>
                <w:rFonts w:ascii="Arial" w:hAnsi="Arial" w:cs="Arial"/>
                <w:spacing w:val="-4"/>
                <w:kern w:val="0"/>
                <w:sz w:val="20"/>
                <w:szCs w:val="20"/>
                <w:lang w:bidi="ar-SA"/>
              </w:rPr>
              <w:t xml:space="preserve">make </w:t>
            </w:r>
            <w:r w:rsidR="0027461C" w:rsidRPr="002C0BF6">
              <w:rPr>
                <w:rFonts w:ascii="Arial" w:hAnsi="Arial" w:cs="Arial"/>
                <w:spacing w:val="-4"/>
                <w:kern w:val="0"/>
                <w:sz w:val="20"/>
                <w:szCs w:val="20"/>
                <w:lang w:bidi="ar-SA"/>
              </w:rPr>
              <w:t>inquir</w:t>
            </w:r>
            <w:r w:rsidR="00E2140D" w:rsidRPr="002C0BF6">
              <w:rPr>
                <w:rFonts w:ascii="Arial" w:hAnsi="Arial" w:cs="Arial"/>
                <w:spacing w:val="-4"/>
                <w:kern w:val="0"/>
                <w:sz w:val="20"/>
                <w:szCs w:val="20"/>
                <w:lang w:bidi="ar-SA"/>
              </w:rPr>
              <w:t>i</w:t>
            </w:r>
            <w:r w:rsidR="0027461C" w:rsidRPr="002C0BF6">
              <w:rPr>
                <w:rFonts w:ascii="Arial" w:hAnsi="Arial" w:cs="Arial"/>
                <w:spacing w:val="-4"/>
                <w:kern w:val="0"/>
                <w:sz w:val="20"/>
                <w:szCs w:val="20"/>
                <w:lang w:bidi="ar-SA"/>
              </w:rPr>
              <w:t>e</w:t>
            </w:r>
            <w:r w:rsidR="00E2140D" w:rsidRPr="002C0BF6">
              <w:rPr>
                <w:rFonts w:ascii="Arial" w:hAnsi="Arial" w:cs="Arial"/>
                <w:spacing w:val="-4"/>
                <w:kern w:val="0"/>
                <w:sz w:val="20"/>
                <w:szCs w:val="20"/>
                <w:lang w:bidi="ar-SA"/>
              </w:rPr>
              <w:t>s</w:t>
            </w:r>
            <w:r w:rsidR="0027461C" w:rsidRPr="002C0BF6">
              <w:rPr>
                <w:rFonts w:ascii="Arial" w:hAnsi="Arial" w:cs="Arial"/>
                <w:spacing w:val="-4"/>
                <w:kern w:val="0"/>
                <w:sz w:val="20"/>
                <w:szCs w:val="20"/>
                <w:lang w:bidi="ar-SA"/>
              </w:rPr>
              <w:t xml:space="preserve"> of the entity about </w:t>
            </w:r>
            <w:r w:rsidR="001D4639" w:rsidRPr="002C0BF6">
              <w:rPr>
                <w:rFonts w:ascii="Arial" w:hAnsi="Arial" w:cs="Arial"/>
                <w:spacing w:val="-4"/>
                <w:kern w:val="0"/>
                <w:sz w:val="20"/>
                <w:szCs w:val="20"/>
                <w:lang w:bidi="ar-SA"/>
              </w:rPr>
              <w:t>such differences</w:t>
            </w:r>
            <w:r w:rsidR="00474348" w:rsidRPr="002C0BF6">
              <w:rPr>
                <w:rFonts w:ascii="Arial" w:hAnsi="Arial" w:cs="Arial"/>
                <w:spacing w:val="-4"/>
                <w:kern w:val="0"/>
                <w:sz w:val="20"/>
                <w:szCs w:val="20"/>
                <w:lang w:bidi="ar-SA"/>
              </w:rPr>
              <w:t>.</w:t>
            </w:r>
            <w:r w:rsidR="00D80E0B" w:rsidRPr="002C0BF6">
              <w:rPr>
                <w:rFonts w:ascii="Arial" w:hAnsi="Arial" w:cs="Arial"/>
                <w:spacing w:val="-4"/>
                <w:kern w:val="0"/>
                <w:sz w:val="20"/>
                <w:szCs w:val="20"/>
                <w:lang w:bidi="ar-SA"/>
              </w:rPr>
              <w:t xml:space="preserve"> The practitioner shall consider the responses to these inquiries to determine w</w:t>
            </w:r>
            <w:r w:rsidR="002744FA" w:rsidRPr="002C0BF6">
              <w:rPr>
                <w:rFonts w:ascii="Arial" w:hAnsi="Arial" w:cs="Arial"/>
                <w:spacing w:val="-4"/>
                <w:kern w:val="0"/>
                <w:sz w:val="20"/>
                <w:szCs w:val="20"/>
                <w:lang w:bidi="ar-SA"/>
              </w:rPr>
              <w:t>hether other procedures are necessary in the circumstances</w:t>
            </w:r>
            <w:r w:rsidR="001D4639" w:rsidRPr="002C0BF6">
              <w:rPr>
                <w:rFonts w:ascii="Arial" w:hAnsi="Arial" w:cs="Arial"/>
                <w:spacing w:val="-4"/>
                <w:kern w:val="0"/>
                <w:sz w:val="20"/>
                <w:szCs w:val="20"/>
                <w:lang w:bidi="ar-SA"/>
              </w:rPr>
              <w:t>.</w:t>
            </w:r>
            <w:r w:rsidR="00586352" w:rsidRPr="002C0BF6">
              <w:rPr>
                <w:rFonts w:ascii="Arial" w:hAnsi="Arial" w:cs="Arial"/>
                <w:spacing w:val="-4"/>
                <w:sz w:val="20"/>
                <w:szCs w:val="20"/>
              </w:rPr>
              <w:t xml:space="preserve"> (Ref: Para. </w:t>
            </w:r>
            <w:r w:rsidR="00A96243" w:rsidRPr="002C0BF6">
              <w:rPr>
                <w:rFonts w:ascii="Arial" w:hAnsi="Arial" w:cs="Arial"/>
                <w:spacing w:val="-4"/>
                <w:sz w:val="20"/>
                <w:szCs w:val="20"/>
              </w:rPr>
              <w:t>A</w:t>
            </w:r>
            <w:ins w:id="592" w:author="Beverley Bahlmann" w:date="2012-03-27T14:57:00Z">
              <w:r w:rsidR="00FD2C19" w:rsidRPr="002C0BF6">
                <w:rPr>
                  <w:rFonts w:ascii="Arial" w:hAnsi="Arial" w:cs="Arial"/>
                  <w:spacing w:val="-4"/>
                  <w:sz w:val="20"/>
                  <w:szCs w:val="20"/>
                </w:rPr>
                <w:t>90</w:t>
              </w:r>
            </w:ins>
            <w:del w:id="593" w:author="Beverley Bahlmann" w:date="2012-03-27T14:57:00Z">
              <w:r w:rsidR="00A96243" w:rsidRPr="002C0BF6" w:rsidDel="00FD2C19">
                <w:rPr>
                  <w:rFonts w:ascii="Arial" w:hAnsi="Arial" w:cs="Arial"/>
                  <w:spacing w:val="-4"/>
                  <w:sz w:val="20"/>
                  <w:szCs w:val="20"/>
                </w:rPr>
                <w:delText>8</w:delText>
              </w:r>
              <w:r w:rsidR="00CC03C1" w:rsidRPr="002C0BF6" w:rsidDel="00FD2C19">
                <w:rPr>
                  <w:rFonts w:ascii="Arial" w:hAnsi="Arial" w:cs="Arial"/>
                  <w:spacing w:val="-4"/>
                  <w:sz w:val="20"/>
                  <w:szCs w:val="20"/>
                </w:rPr>
                <w:delText>6</w:delText>
              </w:r>
            </w:del>
            <w:r w:rsidR="00586352" w:rsidRPr="002C0BF6">
              <w:rPr>
                <w:rFonts w:ascii="Arial" w:hAnsi="Arial" w:cs="Arial"/>
                <w:spacing w:val="-4"/>
                <w:sz w:val="20"/>
                <w:szCs w:val="20"/>
              </w:rPr>
              <w:t>(c))</w:t>
            </w:r>
          </w:p>
        </w:tc>
        <w:tc>
          <w:tcPr>
            <w:tcW w:w="4950" w:type="dxa"/>
          </w:tcPr>
          <w:p w:rsidR="003033AA" w:rsidRPr="002C0BF6" w:rsidRDefault="003033AA" w:rsidP="00745241">
            <w:pPr>
              <w:pStyle w:val="IFACHeading5"/>
              <w:tabs>
                <w:tab w:val="clear" w:pos="312"/>
                <w:tab w:val="clear" w:pos="480"/>
                <w:tab w:val="left" w:pos="907"/>
              </w:tabs>
              <w:ind w:left="0" w:right="360" w:firstLine="0"/>
              <w:jc w:val="left"/>
              <w:rPr>
                <w:rFonts w:ascii="Arial" w:hAnsi="Arial" w:cs="Arial"/>
                <w:i/>
                <w:sz w:val="20"/>
                <w:szCs w:val="20"/>
              </w:rPr>
            </w:pPr>
            <w:r w:rsidRPr="002C0BF6">
              <w:rPr>
                <w:rFonts w:ascii="Arial" w:hAnsi="Arial" w:cs="Arial"/>
                <w:i/>
                <w:sz w:val="20"/>
                <w:szCs w:val="20"/>
              </w:rPr>
              <w:t>Analytical Procedures Performed in Response to Assessed Risks</w:t>
            </w:r>
            <w:r w:rsidR="00E2140D" w:rsidRPr="002C0BF6">
              <w:rPr>
                <w:rFonts w:ascii="Arial" w:hAnsi="Arial" w:cs="Arial"/>
                <w:i/>
                <w:sz w:val="20"/>
                <w:szCs w:val="20"/>
              </w:rPr>
              <w:t xml:space="preserve"> of Material Misstatement</w:t>
            </w:r>
          </w:p>
          <w:p w:rsidR="003033AA" w:rsidRPr="002C0BF6" w:rsidRDefault="00370474" w:rsidP="00745241">
            <w:pPr>
              <w:pStyle w:val="IFACNumberedPara"/>
              <w:tabs>
                <w:tab w:val="clear" w:pos="720"/>
              </w:tabs>
              <w:ind w:left="576"/>
              <w:rPr>
                <w:rFonts w:ascii="Arial" w:hAnsi="Arial" w:cs="Arial"/>
                <w:spacing w:val="-4"/>
                <w:kern w:val="0"/>
                <w:sz w:val="20"/>
                <w:szCs w:val="20"/>
                <w:lang w:bidi="ar-SA"/>
              </w:rPr>
            </w:pPr>
            <w:r w:rsidRPr="002C0BF6">
              <w:rPr>
                <w:rFonts w:ascii="Arial" w:hAnsi="Arial" w:cs="Arial"/>
                <w:spacing w:val="-4"/>
                <w:kern w:val="0"/>
                <w:sz w:val="20"/>
                <w:szCs w:val="20"/>
                <w:lang w:bidi="ar-SA"/>
              </w:rPr>
              <w:t>4</w:t>
            </w:r>
            <w:ins w:id="594" w:author="Beverley Bahlmann" w:date="2012-03-22T15:51:00Z">
              <w:r w:rsidR="00A419A0" w:rsidRPr="002C0BF6">
                <w:rPr>
                  <w:rFonts w:ascii="Arial" w:hAnsi="Arial" w:cs="Arial"/>
                  <w:spacing w:val="-4"/>
                  <w:kern w:val="0"/>
                  <w:sz w:val="20"/>
                  <w:szCs w:val="20"/>
                  <w:lang w:bidi="ar-SA"/>
                </w:rPr>
                <w:t>2</w:t>
              </w:r>
            </w:ins>
            <w:del w:id="595" w:author="Beverley Bahlmann" w:date="2012-03-22T15:51:00Z">
              <w:r w:rsidRPr="002C0BF6" w:rsidDel="00A419A0">
                <w:rPr>
                  <w:rFonts w:ascii="Arial" w:hAnsi="Arial" w:cs="Arial"/>
                  <w:spacing w:val="-4"/>
                  <w:kern w:val="0"/>
                  <w:sz w:val="20"/>
                  <w:szCs w:val="20"/>
                  <w:lang w:bidi="ar-SA"/>
                </w:rPr>
                <w:delText>0</w:delText>
              </w:r>
            </w:del>
            <w:r w:rsidRPr="002C0BF6">
              <w:rPr>
                <w:rFonts w:ascii="Arial" w:hAnsi="Arial" w:cs="Arial"/>
                <w:spacing w:val="-4"/>
                <w:kern w:val="0"/>
                <w:sz w:val="20"/>
                <w:szCs w:val="20"/>
                <w:lang w:bidi="ar-SA"/>
              </w:rPr>
              <w:t>R</w:t>
            </w:r>
            <w:r w:rsidR="003033AA" w:rsidRPr="002C0BF6">
              <w:rPr>
                <w:rFonts w:ascii="Arial" w:hAnsi="Arial" w:cs="Arial"/>
                <w:spacing w:val="-4"/>
                <w:kern w:val="0"/>
                <w:sz w:val="20"/>
                <w:szCs w:val="20"/>
                <w:lang w:bidi="ar-SA"/>
              </w:rPr>
              <w:t>.</w:t>
            </w:r>
            <w:r w:rsidR="003033AA" w:rsidRPr="002C0BF6">
              <w:rPr>
                <w:rFonts w:ascii="Arial" w:hAnsi="Arial" w:cs="Arial"/>
                <w:spacing w:val="-4"/>
                <w:kern w:val="0"/>
                <w:sz w:val="20"/>
                <w:szCs w:val="20"/>
                <w:lang w:bidi="ar-SA"/>
              </w:rPr>
              <w:tab/>
            </w:r>
            <w:r w:rsidR="00465C01" w:rsidRPr="002C0BF6">
              <w:rPr>
                <w:rFonts w:ascii="Arial" w:hAnsi="Arial" w:cs="Arial"/>
                <w:spacing w:val="-4"/>
                <w:kern w:val="0"/>
                <w:sz w:val="20"/>
                <w:szCs w:val="20"/>
                <w:lang w:bidi="ar-SA"/>
              </w:rPr>
              <w:t>If</w:t>
            </w:r>
            <w:r w:rsidR="003033AA" w:rsidRPr="002C0BF6">
              <w:rPr>
                <w:rFonts w:ascii="Arial" w:hAnsi="Arial" w:cs="Arial"/>
                <w:spacing w:val="-4"/>
                <w:kern w:val="0"/>
                <w:sz w:val="20"/>
                <w:szCs w:val="20"/>
                <w:lang w:bidi="ar-SA"/>
              </w:rPr>
              <w:t xml:space="preserve"> designing and performing analytical procedures, the practitioner shall: </w:t>
            </w:r>
            <w:r w:rsidR="003033AA" w:rsidRPr="002C0BF6">
              <w:rPr>
                <w:rFonts w:ascii="Arial" w:hAnsi="Arial" w:cs="Arial"/>
                <w:spacing w:val="-4"/>
                <w:sz w:val="20"/>
                <w:szCs w:val="20"/>
              </w:rPr>
              <w:t xml:space="preserve">(Ref: Para. </w:t>
            </w:r>
            <w:r w:rsidR="00E617F2" w:rsidRPr="002C0BF6">
              <w:rPr>
                <w:rFonts w:ascii="Arial" w:hAnsi="Arial" w:cs="Arial"/>
                <w:spacing w:val="-4"/>
                <w:sz w:val="20"/>
                <w:szCs w:val="20"/>
              </w:rPr>
              <w:t>A</w:t>
            </w:r>
            <w:ins w:id="596" w:author="Beverley Bahlmann" w:date="2012-03-27T14:55:00Z">
              <w:r w:rsidR="00FD2C19" w:rsidRPr="002C0BF6">
                <w:rPr>
                  <w:rFonts w:ascii="Arial" w:hAnsi="Arial" w:cs="Arial"/>
                  <w:spacing w:val="-4"/>
                  <w:sz w:val="20"/>
                  <w:szCs w:val="20"/>
                </w:rPr>
                <w:t>90</w:t>
              </w:r>
            </w:ins>
            <w:del w:id="597" w:author="Beverley Bahlmann" w:date="2012-03-27T14:55:00Z">
              <w:r w:rsidR="00E617F2" w:rsidRPr="002C0BF6" w:rsidDel="00FD2C19">
                <w:rPr>
                  <w:rFonts w:ascii="Arial" w:hAnsi="Arial" w:cs="Arial"/>
                  <w:spacing w:val="-4"/>
                  <w:sz w:val="20"/>
                  <w:szCs w:val="20"/>
                </w:rPr>
                <w:delText>8</w:delText>
              </w:r>
              <w:r w:rsidR="00C339D0" w:rsidRPr="002C0BF6" w:rsidDel="00FD2C19">
                <w:rPr>
                  <w:rFonts w:ascii="Arial" w:hAnsi="Arial" w:cs="Arial"/>
                  <w:spacing w:val="-4"/>
                  <w:sz w:val="20"/>
                  <w:szCs w:val="20"/>
                </w:rPr>
                <w:delText>6</w:delText>
              </w:r>
            </w:del>
            <w:r w:rsidR="003033AA" w:rsidRPr="002C0BF6">
              <w:rPr>
                <w:rFonts w:ascii="Arial" w:hAnsi="Arial" w:cs="Arial"/>
                <w:spacing w:val="-4"/>
                <w:sz w:val="20"/>
                <w:szCs w:val="20"/>
              </w:rPr>
              <w:t>(</w:t>
            </w:r>
            <w:r w:rsidR="007A0FDD" w:rsidRPr="002C0BF6">
              <w:rPr>
                <w:rFonts w:ascii="Arial" w:hAnsi="Arial" w:cs="Arial"/>
                <w:spacing w:val="-4"/>
                <w:sz w:val="20"/>
                <w:szCs w:val="20"/>
              </w:rPr>
              <w:t>c</w:t>
            </w:r>
            <w:r w:rsidR="003033AA" w:rsidRPr="002C0BF6">
              <w:rPr>
                <w:rFonts w:ascii="Arial" w:hAnsi="Arial" w:cs="Arial"/>
                <w:spacing w:val="-4"/>
                <w:sz w:val="20"/>
                <w:szCs w:val="20"/>
              </w:rPr>
              <w:t>)</w:t>
            </w:r>
            <w:r w:rsidR="00557075" w:rsidRPr="002C0BF6">
              <w:rPr>
                <w:rFonts w:ascii="Arial" w:hAnsi="Arial" w:cs="Arial"/>
                <w:spacing w:val="-4"/>
                <w:sz w:val="20"/>
                <w:szCs w:val="20"/>
              </w:rPr>
              <w:t xml:space="preserve">, </w:t>
            </w:r>
            <w:r w:rsidR="00E96D8C" w:rsidRPr="002C0BF6">
              <w:rPr>
                <w:rFonts w:ascii="Arial" w:hAnsi="Arial" w:cs="Arial"/>
                <w:spacing w:val="-4"/>
                <w:sz w:val="20"/>
                <w:szCs w:val="20"/>
              </w:rPr>
              <w:t>A</w:t>
            </w:r>
            <w:ins w:id="598" w:author="Beverley Bahlmann" w:date="2012-03-27T14:56:00Z">
              <w:r w:rsidR="00FD2C19" w:rsidRPr="002C0BF6">
                <w:rPr>
                  <w:rFonts w:ascii="Arial" w:hAnsi="Arial" w:cs="Arial"/>
                  <w:spacing w:val="-4"/>
                  <w:sz w:val="20"/>
                  <w:szCs w:val="20"/>
                </w:rPr>
                <w:t>100</w:t>
              </w:r>
            </w:ins>
            <w:del w:id="599" w:author="Beverley Bahlmann" w:date="2012-03-27T14:56:00Z">
              <w:r w:rsidR="00E96D8C" w:rsidRPr="002C0BF6" w:rsidDel="00FD2C19">
                <w:rPr>
                  <w:rFonts w:ascii="Arial" w:hAnsi="Arial" w:cs="Arial"/>
                  <w:spacing w:val="-4"/>
                  <w:sz w:val="20"/>
                  <w:szCs w:val="20"/>
                </w:rPr>
                <w:delText>94</w:delText>
              </w:r>
            </w:del>
            <w:r w:rsidR="00C339D0" w:rsidRPr="002C0BF6">
              <w:rPr>
                <w:rFonts w:ascii="Arial" w:hAnsi="Arial" w:cs="Arial"/>
                <w:spacing w:val="-4"/>
                <w:sz w:val="20"/>
                <w:szCs w:val="20"/>
              </w:rPr>
              <w:t>–A</w:t>
            </w:r>
            <w:ins w:id="600" w:author="Beverley Bahlmann" w:date="2012-03-27T14:56:00Z">
              <w:r w:rsidR="00FD2C19" w:rsidRPr="002C0BF6">
                <w:rPr>
                  <w:rFonts w:ascii="Arial" w:hAnsi="Arial" w:cs="Arial"/>
                  <w:spacing w:val="-4"/>
                  <w:sz w:val="20"/>
                  <w:szCs w:val="20"/>
                </w:rPr>
                <w:t>102</w:t>
              </w:r>
            </w:ins>
            <w:del w:id="601" w:author="Beverley Bahlmann" w:date="2012-03-27T14:56:00Z">
              <w:r w:rsidR="00C339D0" w:rsidRPr="002C0BF6" w:rsidDel="00FD2C19">
                <w:rPr>
                  <w:rFonts w:ascii="Arial" w:hAnsi="Arial" w:cs="Arial"/>
                  <w:spacing w:val="-4"/>
                  <w:sz w:val="20"/>
                  <w:szCs w:val="20"/>
                </w:rPr>
                <w:delText>96</w:delText>
              </w:r>
            </w:del>
            <w:r w:rsidR="003033AA" w:rsidRPr="002C0BF6">
              <w:rPr>
                <w:rFonts w:ascii="Arial" w:hAnsi="Arial" w:cs="Arial"/>
                <w:spacing w:val="-4"/>
                <w:sz w:val="20"/>
                <w:szCs w:val="20"/>
              </w:rPr>
              <w:t>)</w:t>
            </w:r>
          </w:p>
          <w:p w:rsidR="003033AA" w:rsidRPr="002C0BF6" w:rsidRDefault="003033AA" w:rsidP="00745241">
            <w:pPr>
              <w:pStyle w:val="IFACNumberedPara"/>
              <w:tabs>
                <w:tab w:val="clear" w:pos="720"/>
              </w:tabs>
              <w:ind w:left="1123"/>
              <w:rPr>
                <w:rFonts w:ascii="Arial" w:hAnsi="Arial" w:cs="Arial"/>
                <w:spacing w:val="-4"/>
                <w:kern w:val="0"/>
                <w:sz w:val="20"/>
                <w:szCs w:val="20"/>
                <w:lang w:bidi="ar-SA"/>
              </w:rPr>
            </w:pPr>
            <w:r w:rsidRPr="002C0BF6">
              <w:rPr>
                <w:rFonts w:ascii="Arial" w:hAnsi="Arial" w:cs="Arial"/>
                <w:spacing w:val="-4"/>
                <w:kern w:val="0"/>
                <w:sz w:val="20"/>
                <w:szCs w:val="20"/>
                <w:lang w:bidi="ar-SA"/>
              </w:rPr>
              <w:t xml:space="preserve">(a) </w:t>
            </w:r>
            <w:r w:rsidRPr="002C0BF6">
              <w:rPr>
                <w:rFonts w:ascii="Arial" w:hAnsi="Arial" w:cs="Arial"/>
                <w:spacing w:val="-4"/>
                <w:kern w:val="0"/>
                <w:sz w:val="20"/>
                <w:szCs w:val="20"/>
                <w:lang w:bidi="ar-SA"/>
              </w:rPr>
              <w:tab/>
              <w:t xml:space="preserve">Determine the suitability of particular analytical procedures for given assertions, taking account of the assessed risks of material misstatement and tests of details, if any, for these assertions; </w:t>
            </w:r>
          </w:p>
          <w:p w:rsidR="003033AA" w:rsidRPr="002C0BF6" w:rsidRDefault="003033AA" w:rsidP="00745241">
            <w:pPr>
              <w:pStyle w:val="IFACNumberedPara"/>
              <w:tabs>
                <w:tab w:val="clear" w:pos="720"/>
              </w:tabs>
              <w:ind w:left="1123"/>
              <w:rPr>
                <w:rFonts w:ascii="Arial" w:hAnsi="Arial" w:cs="Arial"/>
                <w:spacing w:val="-4"/>
                <w:kern w:val="0"/>
                <w:sz w:val="20"/>
                <w:szCs w:val="20"/>
                <w:lang w:bidi="ar-SA"/>
              </w:rPr>
            </w:pPr>
            <w:r w:rsidRPr="002C0BF6">
              <w:rPr>
                <w:rFonts w:ascii="Arial" w:hAnsi="Arial" w:cs="Arial"/>
                <w:spacing w:val="-4"/>
                <w:kern w:val="0"/>
                <w:sz w:val="20"/>
                <w:szCs w:val="20"/>
                <w:lang w:bidi="ar-SA"/>
              </w:rPr>
              <w:t xml:space="preserve">(b) </w:t>
            </w:r>
            <w:r w:rsidRPr="002C0BF6">
              <w:rPr>
                <w:rFonts w:ascii="Arial" w:hAnsi="Arial" w:cs="Arial"/>
                <w:spacing w:val="-4"/>
                <w:kern w:val="0"/>
                <w:sz w:val="20"/>
                <w:szCs w:val="20"/>
                <w:lang w:bidi="ar-SA"/>
              </w:rPr>
              <w:tab/>
              <w:t>Evaluate the reliability of data from which the practitioner</w:t>
            </w:r>
            <w:r w:rsidR="00B23E35" w:rsidRPr="002C0BF6">
              <w:rPr>
                <w:rFonts w:ascii="Arial" w:hAnsi="Arial" w:cs="Arial"/>
                <w:spacing w:val="-4"/>
                <w:kern w:val="0"/>
                <w:sz w:val="20"/>
                <w:szCs w:val="20"/>
                <w:lang w:bidi="ar-SA"/>
              </w:rPr>
              <w:t>’</w:t>
            </w:r>
            <w:r w:rsidRPr="002C0BF6">
              <w:rPr>
                <w:rFonts w:ascii="Arial" w:hAnsi="Arial" w:cs="Arial"/>
                <w:spacing w:val="-4"/>
                <w:kern w:val="0"/>
                <w:sz w:val="20"/>
                <w:szCs w:val="20"/>
                <w:lang w:bidi="ar-SA"/>
              </w:rPr>
              <w:t xml:space="preserve">s expectation of recorded quantities or ratios is developed, taking account of </w:t>
            </w:r>
            <w:r w:rsidR="005407C1" w:rsidRPr="002C0BF6">
              <w:rPr>
                <w:rFonts w:ascii="Arial" w:hAnsi="Arial" w:cs="Arial"/>
                <w:spacing w:val="-4"/>
                <w:kern w:val="0"/>
                <w:sz w:val="20"/>
                <w:szCs w:val="20"/>
                <w:lang w:bidi="ar-SA"/>
              </w:rPr>
              <w:t xml:space="preserve">the </w:t>
            </w:r>
            <w:r w:rsidRPr="002C0BF6">
              <w:rPr>
                <w:rFonts w:ascii="Arial" w:hAnsi="Arial" w:cs="Arial"/>
                <w:spacing w:val="-4"/>
                <w:kern w:val="0"/>
                <w:sz w:val="20"/>
                <w:szCs w:val="20"/>
                <w:lang w:bidi="ar-SA"/>
              </w:rPr>
              <w:t>source, comparability, and nature and relevance of information available, and controls over preparation; and</w:t>
            </w:r>
          </w:p>
          <w:p w:rsidR="003033AA" w:rsidRPr="002C0BF6" w:rsidRDefault="003033AA" w:rsidP="00745241">
            <w:pPr>
              <w:pStyle w:val="IFACNumberedPara"/>
              <w:tabs>
                <w:tab w:val="clear" w:pos="720"/>
              </w:tabs>
              <w:ind w:left="1123"/>
              <w:rPr>
                <w:rFonts w:ascii="Arial" w:hAnsi="Arial" w:cs="Arial"/>
                <w:spacing w:val="-4"/>
                <w:kern w:val="0"/>
                <w:sz w:val="20"/>
                <w:szCs w:val="20"/>
                <w:lang w:bidi="ar-SA"/>
              </w:rPr>
            </w:pPr>
            <w:r w:rsidRPr="002C0BF6">
              <w:rPr>
                <w:rFonts w:ascii="Arial" w:hAnsi="Arial" w:cs="Arial"/>
                <w:spacing w:val="-4"/>
                <w:kern w:val="0"/>
                <w:sz w:val="20"/>
                <w:szCs w:val="20"/>
                <w:lang w:bidi="ar-SA"/>
              </w:rPr>
              <w:t xml:space="preserve">(c) </w:t>
            </w:r>
            <w:r w:rsidRPr="002C0BF6">
              <w:rPr>
                <w:rFonts w:ascii="Arial" w:hAnsi="Arial" w:cs="Arial"/>
                <w:spacing w:val="-4"/>
                <w:kern w:val="0"/>
                <w:sz w:val="20"/>
                <w:szCs w:val="20"/>
                <w:lang w:bidi="ar-SA"/>
              </w:rPr>
              <w:tab/>
              <w:t xml:space="preserve">Develop an expectation </w:t>
            </w:r>
            <w:r w:rsidR="000E4883" w:rsidRPr="002C0BF6">
              <w:rPr>
                <w:rFonts w:ascii="Arial" w:hAnsi="Arial" w:cs="Arial"/>
                <w:spacing w:val="-4"/>
                <w:kern w:val="0"/>
                <w:sz w:val="20"/>
                <w:szCs w:val="20"/>
                <w:lang w:bidi="ar-SA"/>
              </w:rPr>
              <w:t>of</w:t>
            </w:r>
            <w:r w:rsidRPr="002C0BF6">
              <w:rPr>
                <w:rFonts w:ascii="Arial" w:hAnsi="Arial" w:cs="Arial"/>
                <w:spacing w:val="-4"/>
                <w:kern w:val="0"/>
                <w:sz w:val="20"/>
                <w:szCs w:val="20"/>
                <w:lang w:bidi="ar-SA"/>
              </w:rPr>
              <w:t xml:space="preserve"> recorded quantities or ratios which </w:t>
            </w:r>
            <w:del w:id="602" w:author="Beverley Bahlmann" w:date="2012-03-12T16:56:00Z">
              <w:r w:rsidRPr="002C0BF6" w:rsidDel="00827550">
                <w:rPr>
                  <w:rFonts w:ascii="Arial" w:hAnsi="Arial" w:cs="Arial"/>
                  <w:spacing w:val="-4"/>
                  <w:kern w:val="0"/>
                  <w:sz w:val="20"/>
                  <w:szCs w:val="20"/>
                  <w:lang w:bidi="ar-SA"/>
                </w:rPr>
                <w:delText xml:space="preserve">are </w:delText>
              </w:r>
            </w:del>
            <w:ins w:id="603" w:author="Beverley Bahlmann" w:date="2012-03-12T16:56:00Z">
              <w:r w:rsidR="00827550" w:rsidRPr="002C0BF6">
                <w:rPr>
                  <w:rFonts w:ascii="Arial" w:hAnsi="Arial" w:cs="Arial"/>
                  <w:spacing w:val="-4"/>
                  <w:kern w:val="0"/>
                  <w:sz w:val="20"/>
                  <w:szCs w:val="20"/>
                  <w:lang w:bidi="ar-SA"/>
                </w:rPr>
                <w:t xml:space="preserve">is </w:t>
              </w:r>
            </w:ins>
            <w:r w:rsidRPr="002C0BF6">
              <w:rPr>
                <w:rFonts w:ascii="Arial" w:hAnsi="Arial" w:cs="Arial"/>
                <w:spacing w:val="-4"/>
                <w:kern w:val="0"/>
                <w:sz w:val="20"/>
                <w:szCs w:val="20"/>
                <w:lang w:bidi="ar-SA"/>
              </w:rPr>
              <w:t xml:space="preserve">sufficiently precise to identify </w:t>
            </w:r>
            <w:ins w:id="604" w:author="Beverley Bahlmann" w:date="2012-03-20T16:33:00Z">
              <w:r w:rsidR="00B77875" w:rsidRPr="002C0BF6">
                <w:rPr>
                  <w:rFonts w:ascii="Arial" w:hAnsi="Arial" w:cs="Arial"/>
                  <w:spacing w:val="-4"/>
                  <w:kern w:val="0"/>
                  <w:sz w:val="20"/>
                  <w:szCs w:val="20"/>
                  <w:lang w:bidi="ar-SA"/>
                </w:rPr>
                <w:t xml:space="preserve">possible </w:t>
              </w:r>
            </w:ins>
            <w:r w:rsidRPr="002C0BF6">
              <w:rPr>
                <w:rFonts w:ascii="Arial" w:hAnsi="Arial" w:cs="Arial"/>
                <w:spacing w:val="-4"/>
                <w:kern w:val="0"/>
                <w:sz w:val="20"/>
                <w:szCs w:val="20"/>
                <w:lang w:bidi="ar-SA"/>
              </w:rPr>
              <w:t xml:space="preserve">material misstatements. </w:t>
            </w:r>
          </w:p>
          <w:p w:rsidR="003033AA" w:rsidRPr="002C0BF6" w:rsidRDefault="00200DC1" w:rsidP="00745241">
            <w:pPr>
              <w:pStyle w:val="IFACNumberedPara"/>
              <w:tabs>
                <w:tab w:val="num" w:pos="360"/>
                <w:tab w:val="left" w:pos="907"/>
              </w:tabs>
              <w:ind w:left="576"/>
              <w:rPr>
                <w:rFonts w:ascii="Arial" w:hAnsi="Arial" w:cs="Arial"/>
                <w:spacing w:val="-4"/>
                <w:kern w:val="0"/>
                <w:sz w:val="20"/>
                <w:szCs w:val="20"/>
                <w:lang w:bidi="ar-SA"/>
              </w:rPr>
            </w:pPr>
            <w:r w:rsidRPr="002C0BF6">
              <w:rPr>
                <w:rFonts w:ascii="Arial" w:hAnsi="Arial" w:cs="Arial"/>
                <w:spacing w:val="-4"/>
                <w:kern w:val="0"/>
                <w:sz w:val="20"/>
                <w:szCs w:val="20"/>
                <w:lang w:bidi="ar-SA"/>
              </w:rPr>
              <w:t>4</w:t>
            </w:r>
            <w:ins w:id="605" w:author="Beverley Bahlmann" w:date="2012-03-22T15:51:00Z">
              <w:r w:rsidR="00A419A0" w:rsidRPr="002C0BF6">
                <w:rPr>
                  <w:rFonts w:ascii="Arial" w:hAnsi="Arial" w:cs="Arial"/>
                  <w:spacing w:val="-4"/>
                  <w:kern w:val="0"/>
                  <w:sz w:val="20"/>
                  <w:szCs w:val="20"/>
                  <w:lang w:bidi="ar-SA"/>
                </w:rPr>
                <w:t>3</w:t>
              </w:r>
            </w:ins>
            <w:del w:id="606" w:author="Beverley Bahlmann" w:date="2012-03-22T15:51:00Z">
              <w:r w:rsidRPr="002C0BF6" w:rsidDel="00A419A0">
                <w:rPr>
                  <w:rFonts w:ascii="Arial" w:hAnsi="Arial" w:cs="Arial"/>
                  <w:spacing w:val="-4"/>
                  <w:kern w:val="0"/>
                  <w:sz w:val="20"/>
                  <w:szCs w:val="20"/>
                  <w:lang w:bidi="ar-SA"/>
                </w:rPr>
                <w:delText>1</w:delText>
              </w:r>
            </w:del>
            <w:r w:rsidR="008B7F91" w:rsidRPr="002C0BF6">
              <w:rPr>
                <w:rFonts w:ascii="Arial" w:hAnsi="Arial" w:cs="Arial"/>
                <w:spacing w:val="-4"/>
                <w:kern w:val="0"/>
                <w:sz w:val="20"/>
                <w:szCs w:val="20"/>
                <w:lang w:bidi="ar-SA"/>
              </w:rPr>
              <w:t>R</w:t>
            </w:r>
            <w:r w:rsidR="003033AA" w:rsidRPr="002C0BF6">
              <w:rPr>
                <w:rFonts w:ascii="Arial" w:hAnsi="Arial" w:cs="Arial"/>
                <w:spacing w:val="-4"/>
                <w:kern w:val="0"/>
                <w:sz w:val="20"/>
                <w:szCs w:val="20"/>
                <w:lang w:bidi="ar-SA"/>
              </w:rPr>
              <w:t>.</w:t>
            </w:r>
            <w:r w:rsidR="003033AA" w:rsidRPr="002C0BF6">
              <w:rPr>
                <w:rFonts w:ascii="Arial" w:hAnsi="Arial" w:cs="Arial"/>
                <w:spacing w:val="-4"/>
                <w:kern w:val="0"/>
                <w:sz w:val="20"/>
                <w:szCs w:val="20"/>
                <w:lang w:bidi="ar-SA"/>
              </w:rPr>
              <w:tab/>
              <w:t xml:space="preserve">If analytical procedures identify fluctuations or relationships that are inconsistent with other relevant information or that differ significantly from expected quantities or ratios, the practitioner shall investigate such differences by: </w:t>
            </w:r>
            <w:r w:rsidR="00586352" w:rsidRPr="002C0BF6">
              <w:rPr>
                <w:rFonts w:ascii="Arial" w:hAnsi="Arial" w:cs="Arial"/>
                <w:spacing w:val="-4"/>
                <w:sz w:val="20"/>
                <w:szCs w:val="20"/>
              </w:rPr>
              <w:t xml:space="preserve">(Ref: Para. </w:t>
            </w:r>
            <w:r w:rsidR="00A96243" w:rsidRPr="002C0BF6">
              <w:rPr>
                <w:rFonts w:ascii="Arial" w:hAnsi="Arial" w:cs="Arial"/>
                <w:spacing w:val="-4"/>
                <w:sz w:val="20"/>
                <w:szCs w:val="20"/>
              </w:rPr>
              <w:t>A</w:t>
            </w:r>
            <w:ins w:id="607" w:author="Beverley Bahlmann" w:date="2012-03-27T14:57:00Z">
              <w:r w:rsidR="00FD2C19" w:rsidRPr="002C0BF6">
                <w:rPr>
                  <w:rFonts w:ascii="Arial" w:hAnsi="Arial" w:cs="Arial"/>
                  <w:spacing w:val="-4"/>
                  <w:sz w:val="20"/>
                  <w:szCs w:val="20"/>
                </w:rPr>
                <w:t>90</w:t>
              </w:r>
            </w:ins>
            <w:del w:id="608" w:author="Beverley Bahlmann" w:date="2012-03-27T14:57:00Z">
              <w:r w:rsidR="00A96243" w:rsidRPr="002C0BF6" w:rsidDel="00FD2C19">
                <w:rPr>
                  <w:rFonts w:ascii="Arial" w:hAnsi="Arial" w:cs="Arial"/>
                  <w:spacing w:val="-4"/>
                  <w:sz w:val="20"/>
                  <w:szCs w:val="20"/>
                </w:rPr>
                <w:delText>8</w:delText>
              </w:r>
              <w:r w:rsidR="003A7A35" w:rsidRPr="002C0BF6" w:rsidDel="00FD2C19">
                <w:rPr>
                  <w:rFonts w:ascii="Arial" w:hAnsi="Arial" w:cs="Arial"/>
                  <w:spacing w:val="-4"/>
                  <w:sz w:val="20"/>
                  <w:szCs w:val="20"/>
                </w:rPr>
                <w:delText>6</w:delText>
              </w:r>
            </w:del>
            <w:r w:rsidR="00586352" w:rsidRPr="002C0BF6">
              <w:rPr>
                <w:rFonts w:ascii="Arial" w:hAnsi="Arial" w:cs="Arial"/>
                <w:spacing w:val="-4"/>
                <w:sz w:val="20"/>
                <w:szCs w:val="20"/>
              </w:rPr>
              <w:t>(c))</w:t>
            </w:r>
          </w:p>
          <w:p w:rsidR="003033AA" w:rsidRPr="002C0BF6" w:rsidRDefault="003033AA" w:rsidP="00745241">
            <w:pPr>
              <w:pStyle w:val="IFACIndentedAlpha"/>
              <w:ind w:left="1123"/>
              <w:rPr>
                <w:rFonts w:ascii="Arial" w:hAnsi="Arial" w:cs="Arial"/>
                <w:spacing w:val="-4"/>
                <w:kern w:val="0"/>
                <w:sz w:val="20"/>
                <w:szCs w:val="20"/>
                <w:lang w:bidi="ar-SA"/>
              </w:rPr>
            </w:pPr>
            <w:r w:rsidRPr="002C0BF6">
              <w:rPr>
                <w:rFonts w:ascii="Arial" w:hAnsi="Arial" w:cs="Arial"/>
                <w:spacing w:val="-4"/>
                <w:kern w:val="0"/>
                <w:sz w:val="20"/>
                <w:szCs w:val="20"/>
                <w:lang w:bidi="ar-SA"/>
              </w:rPr>
              <w:t xml:space="preserve">(a) </w:t>
            </w:r>
            <w:r w:rsidRPr="002C0BF6">
              <w:rPr>
                <w:rFonts w:ascii="Arial" w:hAnsi="Arial" w:cs="Arial"/>
                <w:spacing w:val="-4"/>
                <w:kern w:val="0"/>
                <w:sz w:val="20"/>
                <w:szCs w:val="20"/>
                <w:lang w:bidi="ar-SA"/>
              </w:rPr>
              <w:tab/>
              <w:t>Inquiring of the entity and obtaining additional evidence relevant to the entity</w:t>
            </w:r>
            <w:r w:rsidR="00B23E35" w:rsidRPr="002C0BF6">
              <w:rPr>
                <w:rFonts w:ascii="Arial" w:hAnsi="Arial" w:cs="Arial"/>
                <w:spacing w:val="-4"/>
                <w:kern w:val="0"/>
                <w:sz w:val="20"/>
                <w:szCs w:val="20"/>
                <w:lang w:bidi="ar-SA"/>
              </w:rPr>
              <w:t>’</w:t>
            </w:r>
            <w:r w:rsidRPr="002C0BF6">
              <w:rPr>
                <w:rFonts w:ascii="Arial" w:hAnsi="Arial" w:cs="Arial"/>
                <w:spacing w:val="-4"/>
                <w:kern w:val="0"/>
                <w:sz w:val="20"/>
                <w:szCs w:val="20"/>
                <w:lang w:bidi="ar-SA"/>
              </w:rPr>
              <w:t>s responses; and</w:t>
            </w:r>
          </w:p>
          <w:p w:rsidR="00C940D5" w:rsidRDefault="003033AA" w:rsidP="00745241">
            <w:pPr>
              <w:pStyle w:val="IFACIndentedAlpha"/>
              <w:spacing w:after="120"/>
              <w:ind w:left="1123"/>
              <w:rPr>
                <w:ins w:id="609" w:author="Beverley Bahlmann" w:date="2012-04-20T15:52:00Z"/>
                <w:rFonts w:ascii="Arial" w:hAnsi="Arial" w:cs="Arial"/>
                <w:spacing w:val="-4"/>
                <w:kern w:val="0"/>
                <w:sz w:val="20"/>
                <w:szCs w:val="20"/>
                <w:lang w:bidi="ar-SA"/>
              </w:rPr>
            </w:pPr>
            <w:r w:rsidRPr="002C0BF6">
              <w:rPr>
                <w:rFonts w:ascii="Arial" w:hAnsi="Arial" w:cs="Arial"/>
                <w:spacing w:val="-4"/>
                <w:kern w:val="0"/>
                <w:sz w:val="20"/>
                <w:szCs w:val="20"/>
                <w:lang w:bidi="ar-SA"/>
              </w:rPr>
              <w:t xml:space="preserve">(b) </w:t>
            </w:r>
            <w:r w:rsidRPr="002C0BF6">
              <w:rPr>
                <w:rFonts w:ascii="Arial" w:hAnsi="Arial" w:cs="Arial"/>
                <w:spacing w:val="-4"/>
                <w:kern w:val="0"/>
                <w:sz w:val="20"/>
                <w:szCs w:val="20"/>
                <w:lang w:bidi="ar-SA"/>
              </w:rPr>
              <w:tab/>
              <w:t>Performing other procedures as necessary in the circumstances.</w:t>
            </w:r>
          </w:p>
          <w:p w:rsidR="00C30C52" w:rsidRPr="002C0BF6" w:rsidRDefault="00C30C52" w:rsidP="00745241">
            <w:pPr>
              <w:pStyle w:val="IFACIndentedAlpha"/>
              <w:spacing w:after="120"/>
              <w:ind w:left="1123"/>
              <w:rPr>
                <w:rFonts w:ascii="Arial" w:hAnsi="Arial" w:cs="Arial"/>
                <w:spacing w:val="-4"/>
                <w:kern w:val="0"/>
                <w:sz w:val="20"/>
                <w:szCs w:val="20"/>
                <w:lang w:bidi="ar-SA"/>
              </w:rPr>
            </w:pPr>
          </w:p>
        </w:tc>
      </w:tr>
      <w:tr w:rsidR="00F64CE4" w:rsidRPr="002C0BF6" w:rsidTr="00AF757F">
        <w:tc>
          <w:tcPr>
            <w:tcW w:w="4590" w:type="dxa"/>
          </w:tcPr>
          <w:p w:rsidR="00F64CE4" w:rsidRPr="002C0BF6" w:rsidRDefault="00F64CE4" w:rsidP="00745241">
            <w:pPr>
              <w:pStyle w:val="IFACHeading5"/>
              <w:tabs>
                <w:tab w:val="clear" w:pos="312"/>
                <w:tab w:val="clear" w:pos="480"/>
                <w:tab w:val="left" w:pos="907"/>
              </w:tabs>
              <w:ind w:left="72" w:right="360" w:hanging="72"/>
              <w:rPr>
                <w:rFonts w:ascii="Arial" w:hAnsi="Arial" w:cs="Arial"/>
                <w:i/>
                <w:sz w:val="20"/>
                <w:szCs w:val="20"/>
              </w:rPr>
            </w:pPr>
            <w:r w:rsidRPr="002C0BF6">
              <w:rPr>
                <w:rFonts w:ascii="Arial" w:hAnsi="Arial" w:cs="Arial"/>
                <w:i/>
                <w:sz w:val="20"/>
                <w:szCs w:val="20"/>
              </w:rPr>
              <w:lastRenderedPageBreak/>
              <w:t>Procedures Regarding Estimates</w:t>
            </w:r>
          </w:p>
          <w:p w:rsidR="00F64CE4" w:rsidRPr="002C0BF6" w:rsidRDefault="00F64CE4" w:rsidP="00745241">
            <w:pPr>
              <w:pStyle w:val="IFACNumberedPara"/>
              <w:tabs>
                <w:tab w:val="clear" w:pos="720"/>
              </w:tabs>
              <w:ind w:left="576"/>
              <w:rPr>
                <w:rFonts w:ascii="Arial" w:hAnsi="Arial" w:cs="Arial"/>
                <w:spacing w:val="-4"/>
                <w:kern w:val="0"/>
                <w:sz w:val="20"/>
                <w:szCs w:val="20"/>
                <w:lang w:bidi="ar-SA"/>
              </w:rPr>
            </w:pPr>
            <w:r w:rsidRPr="002C0BF6">
              <w:rPr>
                <w:rFonts w:ascii="Arial" w:hAnsi="Arial" w:cs="Arial"/>
                <w:spacing w:val="-4"/>
                <w:kern w:val="0"/>
                <w:sz w:val="20"/>
                <w:szCs w:val="20"/>
                <w:lang w:bidi="ar-SA"/>
              </w:rPr>
              <w:t>44L.</w:t>
            </w:r>
            <w:r w:rsidRPr="002C0BF6">
              <w:rPr>
                <w:rFonts w:ascii="Arial" w:hAnsi="Arial" w:cs="Arial"/>
                <w:spacing w:val="-4"/>
                <w:kern w:val="0"/>
                <w:sz w:val="20"/>
                <w:szCs w:val="20"/>
                <w:lang w:bidi="ar-SA"/>
              </w:rPr>
              <w:tab/>
              <w:t xml:space="preserve">Based on the assessed risks of material </w:t>
            </w:r>
            <w:r w:rsidRPr="002C0BF6">
              <w:rPr>
                <w:rFonts w:ascii="Arial" w:hAnsi="Arial" w:cs="Arial"/>
                <w:spacing w:val="-4"/>
                <w:sz w:val="20"/>
                <w:szCs w:val="20"/>
              </w:rPr>
              <w:t>misstatement</w:t>
            </w:r>
            <w:r w:rsidRPr="002C0BF6">
              <w:rPr>
                <w:rFonts w:ascii="Arial" w:hAnsi="Arial" w:cs="Arial"/>
                <w:spacing w:val="-4"/>
                <w:kern w:val="0"/>
                <w:sz w:val="20"/>
                <w:szCs w:val="20"/>
                <w:lang w:bidi="ar-SA"/>
              </w:rPr>
              <w:t>, the practitioner shall: (Ref: Para. A103–A104)</w:t>
            </w:r>
          </w:p>
          <w:p w:rsidR="00F64CE4" w:rsidRPr="002C0BF6" w:rsidRDefault="00F64CE4" w:rsidP="00745241">
            <w:pPr>
              <w:pStyle w:val="IFACNumberedPara"/>
              <w:tabs>
                <w:tab w:val="clear" w:pos="720"/>
              </w:tabs>
              <w:ind w:left="1123"/>
              <w:rPr>
                <w:rFonts w:ascii="Arial" w:hAnsi="Arial" w:cs="Arial"/>
                <w:spacing w:val="-4"/>
                <w:kern w:val="0"/>
                <w:sz w:val="20"/>
                <w:szCs w:val="20"/>
                <w:lang w:bidi="ar-SA"/>
              </w:rPr>
            </w:pPr>
            <w:r w:rsidRPr="002C0BF6">
              <w:rPr>
                <w:rFonts w:ascii="Arial" w:hAnsi="Arial" w:cs="Arial"/>
                <w:spacing w:val="-4"/>
                <w:kern w:val="0"/>
                <w:sz w:val="20"/>
                <w:szCs w:val="20"/>
                <w:lang w:bidi="ar-SA"/>
              </w:rPr>
              <w:t>(a)</w:t>
            </w:r>
            <w:r w:rsidRPr="002C0BF6">
              <w:rPr>
                <w:rFonts w:ascii="Arial" w:hAnsi="Arial" w:cs="Arial"/>
                <w:spacing w:val="-4"/>
                <w:kern w:val="0"/>
                <w:sz w:val="20"/>
                <w:szCs w:val="20"/>
                <w:lang w:bidi="ar-SA"/>
              </w:rPr>
              <w:tab/>
              <w:t xml:space="preserve">Evaluate whether: </w:t>
            </w:r>
          </w:p>
          <w:p w:rsidR="00F64CE4" w:rsidRPr="002C0BF6" w:rsidRDefault="00F64CE4" w:rsidP="00745241">
            <w:pPr>
              <w:pStyle w:val="IFACIndentedAlpha"/>
              <w:ind w:left="1785"/>
              <w:rPr>
                <w:rFonts w:ascii="Arial" w:hAnsi="Arial" w:cs="Arial"/>
                <w:spacing w:val="-4"/>
                <w:kern w:val="0"/>
                <w:sz w:val="20"/>
                <w:szCs w:val="20"/>
                <w:lang w:bidi="ar-SA"/>
              </w:rPr>
            </w:pPr>
            <w:r w:rsidRPr="002C0BF6">
              <w:rPr>
                <w:rFonts w:ascii="Arial" w:hAnsi="Arial" w:cs="Arial"/>
                <w:spacing w:val="-4"/>
                <w:kern w:val="0"/>
                <w:sz w:val="20"/>
                <w:szCs w:val="20"/>
                <w:lang w:bidi="ar-SA"/>
              </w:rPr>
              <w:t>(</w:t>
            </w:r>
            <w:proofErr w:type="spellStart"/>
            <w:r w:rsidRPr="002C0BF6">
              <w:rPr>
                <w:rFonts w:ascii="Arial" w:hAnsi="Arial" w:cs="Arial"/>
                <w:spacing w:val="-4"/>
                <w:kern w:val="0"/>
                <w:sz w:val="20"/>
                <w:szCs w:val="20"/>
                <w:lang w:bidi="ar-SA"/>
              </w:rPr>
              <w:t>i</w:t>
            </w:r>
            <w:proofErr w:type="spellEnd"/>
            <w:r w:rsidRPr="002C0BF6">
              <w:rPr>
                <w:rFonts w:ascii="Arial" w:hAnsi="Arial" w:cs="Arial"/>
                <w:spacing w:val="-4"/>
                <w:kern w:val="0"/>
                <w:sz w:val="20"/>
                <w:szCs w:val="20"/>
                <w:lang w:bidi="ar-SA"/>
              </w:rPr>
              <w:t>)</w:t>
            </w:r>
            <w:r w:rsidRPr="002C0BF6">
              <w:rPr>
                <w:rFonts w:ascii="Arial" w:hAnsi="Arial" w:cs="Arial"/>
                <w:spacing w:val="-4"/>
                <w:kern w:val="0"/>
                <w:sz w:val="20"/>
                <w:szCs w:val="20"/>
                <w:lang w:bidi="ar-SA"/>
              </w:rPr>
              <w:tab/>
              <w:t xml:space="preserve">The entity has appropriately applied the requirements of the applicable criteria relevant to estimates; and </w:t>
            </w:r>
          </w:p>
          <w:p w:rsidR="00F64CE4" w:rsidRPr="002C0BF6" w:rsidRDefault="00F64CE4" w:rsidP="00745241">
            <w:pPr>
              <w:pStyle w:val="IFACIndentedAlpha"/>
              <w:ind w:left="1785"/>
              <w:rPr>
                <w:rFonts w:ascii="Arial" w:hAnsi="Arial" w:cs="Arial"/>
                <w:spacing w:val="-4"/>
                <w:kern w:val="0"/>
                <w:sz w:val="20"/>
                <w:szCs w:val="20"/>
                <w:lang w:bidi="ar-SA"/>
              </w:rPr>
            </w:pPr>
            <w:r w:rsidRPr="002C0BF6">
              <w:rPr>
                <w:rFonts w:ascii="Arial" w:hAnsi="Arial" w:cs="Arial"/>
                <w:spacing w:val="-4"/>
                <w:kern w:val="0"/>
                <w:sz w:val="20"/>
                <w:szCs w:val="20"/>
                <w:lang w:bidi="ar-SA"/>
              </w:rPr>
              <w:t>(ii)</w:t>
            </w:r>
            <w:r w:rsidRPr="002C0BF6">
              <w:rPr>
                <w:rFonts w:ascii="Arial" w:hAnsi="Arial" w:cs="Arial"/>
                <w:spacing w:val="-4"/>
                <w:kern w:val="0"/>
                <w:sz w:val="20"/>
                <w:szCs w:val="20"/>
                <w:lang w:bidi="ar-SA"/>
              </w:rPr>
              <w:tab/>
              <w:t>The methods for making estimates are appropriate and have been applied consistently, and whether changes, if any, in reported estimates or in the method for making them from the prior period are appropriate in the circumstances; and</w:t>
            </w:r>
          </w:p>
          <w:p w:rsidR="00F64CE4" w:rsidRPr="002C0BF6" w:rsidRDefault="00F64CE4" w:rsidP="00745241">
            <w:pPr>
              <w:pStyle w:val="IFACNumberedPara"/>
              <w:tabs>
                <w:tab w:val="clear" w:pos="720"/>
              </w:tabs>
              <w:spacing w:after="120"/>
              <w:ind w:left="1123"/>
              <w:rPr>
                <w:rFonts w:ascii="Arial" w:hAnsi="Arial" w:cs="Arial"/>
                <w:kern w:val="0"/>
                <w:sz w:val="20"/>
                <w:szCs w:val="20"/>
              </w:rPr>
            </w:pPr>
            <w:r w:rsidRPr="002C0BF6">
              <w:rPr>
                <w:rFonts w:ascii="Arial" w:hAnsi="Arial" w:cs="Arial"/>
                <w:spacing w:val="-4"/>
                <w:kern w:val="0"/>
                <w:sz w:val="20"/>
                <w:szCs w:val="20"/>
                <w:lang w:bidi="ar-SA"/>
              </w:rPr>
              <w:t>(b)</w:t>
            </w:r>
            <w:r w:rsidRPr="002C0BF6">
              <w:rPr>
                <w:rFonts w:ascii="Arial" w:hAnsi="Arial" w:cs="Arial"/>
                <w:spacing w:val="-4"/>
                <w:kern w:val="0"/>
                <w:sz w:val="20"/>
                <w:szCs w:val="20"/>
                <w:lang w:bidi="ar-SA"/>
              </w:rPr>
              <w:tab/>
              <w:t>Consider whether other procedures are necessary in the circumstances.</w:t>
            </w:r>
            <w:r w:rsidRPr="002C0BF6">
              <w:rPr>
                <w:rFonts w:ascii="Arial" w:hAnsi="Arial" w:cs="Arial"/>
                <w:kern w:val="0"/>
                <w:sz w:val="20"/>
                <w:szCs w:val="20"/>
                <w:lang w:bidi="ar-SA"/>
              </w:rPr>
              <w:t xml:space="preserve"> </w:t>
            </w:r>
          </w:p>
        </w:tc>
        <w:tc>
          <w:tcPr>
            <w:tcW w:w="4950" w:type="dxa"/>
          </w:tcPr>
          <w:p w:rsidR="00F64CE4" w:rsidRPr="002C0BF6" w:rsidRDefault="00F64CE4" w:rsidP="00745241">
            <w:pPr>
              <w:pStyle w:val="IFACHeading5"/>
              <w:tabs>
                <w:tab w:val="clear" w:pos="312"/>
                <w:tab w:val="clear" w:pos="480"/>
                <w:tab w:val="left" w:pos="907"/>
              </w:tabs>
              <w:ind w:left="72" w:right="360" w:hanging="72"/>
              <w:rPr>
                <w:rFonts w:ascii="Arial" w:hAnsi="Arial" w:cs="Arial"/>
                <w:i/>
                <w:sz w:val="20"/>
                <w:szCs w:val="20"/>
              </w:rPr>
            </w:pPr>
            <w:r w:rsidRPr="002C0BF6">
              <w:rPr>
                <w:rFonts w:ascii="Arial" w:hAnsi="Arial" w:cs="Arial"/>
                <w:i/>
                <w:sz w:val="20"/>
                <w:szCs w:val="20"/>
              </w:rPr>
              <w:t>Procedures Regarding Estimates</w:t>
            </w:r>
          </w:p>
          <w:p w:rsidR="00F64CE4" w:rsidRPr="002C0BF6" w:rsidRDefault="00F64CE4" w:rsidP="00745241">
            <w:pPr>
              <w:pStyle w:val="IFACNumberedPara"/>
              <w:tabs>
                <w:tab w:val="clear" w:pos="720"/>
              </w:tabs>
              <w:ind w:left="576"/>
              <w:rPr>
                <w:rFonts w:ascii="Arial" w:hAnsi="Arial" w:cs="Arial"/>
                <w:spacing w:val="-4"/>
                <w:kern w:val="0"/>
                <w:sz w:val="20"/>
                <w:szCs w:val="20"/>
                <w:lang w:bidi="ar-SA"/>
              </w:rPr>
            </w:pPr>
            <w:r w:rsidRPr="002C0BF6">
              <w:rPr>
                <w:rFonts w:ascii="Arial" w:hAnsi="Arial" w:cs="Arial"/>
                <w:spacing w:val="-4"/>
                <w:kern w:val="0"/>
                <w:sz w:val="20"/>
                <w:szCs w:val="20"/>
                <w:lang w:bidi="ar-SA"/>
              </w:rPr>
              <w:t>44R.</w:t>
            </w:r>
            <w:r w:rsidRPr="002C0BF6">
              <w:rPr>
                <w:rFonts w:ascii="Arial" w:hAnsi="Arial" w:cs="Arial"/>
                <w:spacing w:val="-4"/>
                <w:kern w:val="0"/>
                <w:sz w:val="20"/>
                <w:szCs w:val="20"/>
                <w:lang w:bidi="ar-SA"/>
              </w:rPr>
              <w:tab/>
              <w:t>Based on the assessed risks of material misstatement, the practitioner shall evaluate whether: (Ref: Para. A103)</w:t>
            </w:r>
          </w:p>
          <w:p w:rsidR="00F64CE4" w:rsidRPr="002C0BF6" w:rsidRDefault="00F64CE4" w:rsidP="00745241">
            <w:pPr>
              <w:pStyle w:val="IFACNumberedPara"/>
              <w:tabs>
                <w:tab w:val="clear" w:pos="720"/>
              </w:tabs>
              <w:ind w:left="1123"/>
              <w:rPr>
                <w:rFonts w:ascii="Arial" w:hAnsi="Arial" w:cs="Arial"/>
                <w:spacing w:val="-4"/>
                <w:kern w:val="0"/>
                <w:sz w:val="20"/>
                <w:szCs w:val="20"/>
                <w:lang w:bidi="ar-SA"/>
              </w:rPr>
            </w:pPr>
            <w:r w:rsidRPr="002C0BF6">
              <w:rPr>
                <w:rFonts w:ascii="Arial" w:hAnsi="Arial" w:cs="Arial"/>
                <w:spacing w:val="-4"/>
                <w:kern w:val="0"/>
                <w:sz w:val="20"/>
                <w:szCs w:val="20"/>
                <w:lang w:bidi="ar-SA"/>
              </w:rPr>
              <w:t>(a)</w:t>
            </w:r>
            <w:r w:rsidRPr="002C0BF6">
              <w:rPr>
                <w:rFonts w:ascii="Arial" w:hAnsi="Arial" w:cs="Arial"/>
                <w:spacing w:val="-4"/>
                <w:kern w:val="0"/>
                <w:sz w:val="20"/>
                <w:szCs w:val="20"/>
                <w:lang w:bidi="ar-SA"/>
              </w:rPr>
              <w:tab/>
              <w:t xml:space="preserve">The entity has appropriately applied the requirements of the applicable criteria relevant to estimates; and </w:t>
            </w:r>
          </w:p>
          <w:p w:rsidR="00F64CE4" w:rsidRPr="002C0BF6" w:rsidRDefault="00F64CE4" w:rsidP="00745241">
            <w:pPr>
              <w:pStyle w:val="IFACNumberedPara"/>
              <w:tabs>
                <w:tab w:val="clear" w:pos="720"/>
              </w:tabs>
              <w:ind w:left="1123"/>
              <w:rPr>
                <w:rFonts w:ascii="Arial" w:hAnsi="Arial" w:cs="Arial"/>
                <w:spacing w:val="-4"/>
                <w:kern w:val="0"/>
                <w:sz w:val="20"/>
                <w:szCs w:val="20"/>
                <w:lang w:bidi="ar-SA"/>
              </w:rPr>
            </w:pPr>
            <w:r w:rsidRPr="002C0BF6">
              <w:rPr>
                <w:rFonts w:ascii="Arial" w:hAnsi="Arial" w:cs="Arial"/>
                <w:spacing w:val="-4"/>
                <w:kern w:val="0"/>
                <w:sz w:val="20"/>
                <w:szCs w:val="20"/>
                <w:lang w:bidi="ar-SA"/>
              </w:rPr>
              <w:t>(b)</w:t>
            </w:r>
            <w:r w:rsidRPr="002C0BF6">
              <w:rPr>
                <w:rFonts w:ascii="Arial" w:hAnsi="Arial" w:cs="Arial"/>
                <w:spacing w:val="-4"/>
                <w:kern w:val="0"/>
                <w:sz w:val="20"/>
                <w:szCs w:val="20"/>
                <w:lang w:bidi="ar-SA"/>
              </w:rPr>
              <w:tab/>
              <w:t xml:space="preserve">The methods for making estimates are appropriate and have been applied consistently, and whether changes, if any, in reported estimates or in the method for making </w:t>
            </w:r>
            <w:proofErr w:type="gramStart"/>
            <w:r w:rsidRPr="002C0BF6">
              <w:rPr>
                <w:rFonts w:ascii="Arial" w:hAnsi="Arial" w:cs="Arial"/>
                <w:spacing w:val="-4"/>
                <w:kern w:val="0"/>
                <w:sz w:val="20"/>
                <w:szCs w:val="20"/>
                <w:lang w:bidi="ar-SA"/>
              </w:rPr>
              <w:t>them</w:t>
            </w:r>
            <w:proofErr w:type="gramEnd"/>
            <w:r w:rsidRPr="002C0BF6">
              <w:rPr>
                <w:rFonts w:ascii="Arial" w:hAnsi="Arial" w:cs="Arial"/>
                <w:spacing w:val="-4"/>
                <w:kern w:val="0"/>
                <w:sz w:val="20"/>
                <w:szCs w:val="20"/>
                <w:lang w:bidi="ar-SA"/>
              </w:rPr>
              <w:t xml:space="preserve"> from the prior period are appropriate in the circumstances. </w:t>
            </w:r>
          </w:p>
          <w:p w:rsidR="00F64CE4" w:rsidRPr="002C0BF6" w:rsidRDefault="00F64CE4" w:rsidP="00745241">
            <w:pPr>
              <w:pStyle w:val="IFACNumberedPara"/>
              <w:tabs>
                <w:tab w:val="num" w:pos="360"/>
                <w:tab w:val="left" w:pos="907"/>
              </w:tabs>
              <w:ind w:left="576"/>
              <w:rPr>
                <w:rFonts w:ascii="Arial" w:hAnsi="Arial" w:cs="Arial"/>
                <w:spacing w:val="-4"/>
                <w:kern w:val="0"/>
                <w:sz w:val="20"/>
                <w:szCs w:val="20"/>
                <w:lang w:bidi="ar-SA"/>
              </w:rPr>
            </w:pPr>
            <w:r w:rsidRPr="002C0BF6">
              <w:rPr>
                <w:rFonts w:ascii="Arial" w:hAnsi="Arial" w:cs="Arial"/>
                <w:spacing w:val="-4"/>
                <w:kern w:val="0"/>
                <w:sz w:val="20"/>
                <w:szCs w:val="20"/>
                <w:lang w:bidi="ar-SA"/>
              </w:rPr>
              <w:t>45R.</w:t>
            </w:r>
            <w:r w:rsidRPr="002C0BF6">
              <w:rPr>
                <w:rFonts w:ascii="Arial" w:hAnsi="Arial" w:cs="Arial"/>
                <w:spacing w:val="-4"/>
                <w:kern w:val="0"/>
                <w:sz w:val="20"/>
                <w:szCs w:val="20"/>
                <w:lang w:bidi="ar-SA"/>
              </w:rPr>
              <w:tab/>
              <w:t xml:space="preserve">In responding </w:t>
            </w:r>
            <w:r w:rsidRPr="002C0BF6">
              <w:rPr>
                <w:rFonts w:ascii="Arial" w:hAnsi="Arial" w:cs="Arial"/>
                <w:spacing w:val="-4"/>
                <w:kern w:val="0"/>
                <w:sz w:val="20"/>
                <w:szCs w:val="20"/>
              </w:rPr>
              <w:t xml:space="preserve">to </w:t>
            </w:r>
            <w:r w:rsidRPr="002C0BF6">
              <w:rPr>
                <w:rFonts w:ascii="Arial" w:hAnsi="Arial" w:cs="Arial"/>
                <w:spacing w:val="-4"/>
                <w:kern w:val="0"/>
                <w:sz w:val="20"/>
                <w:szCs w:val="20"/>
                <w:lang w:bidi="ar-SA"/>
              </w:rPr>
              <w:t>an</w:t>
            </w:r>
            <w:r w:rsidRPr="002C0BF6">
              <w:rPr>
                <w:rFonts w:ascii="Arial" w:hAnsi="Arial" w:cs="Arial"/>
                <w:spacing w:val="-4"/>
                <w:kern w:val="0"/>
                <w:sz w:val="20"/>
                <w:szCs w:val="20"/>
              </w:rPr>
              <w:t xml:space="preserve"> assessed risk</w:t>
            </w:r>
            <w:r w:rsidRPr="002C0BF6">
              <w:rPr>
                <w:rFonts w:ascii="Arial" w:hAnsi="Arial" w:cs="Arial"/>
                <w:spacing w:val="-4"/>
                <w:kern w:val="0"/>
                <w:sz w:val="20"/>
                <w:szCs w:val="20"/>
                <w:lang w:bidi="ar-SA"/>
              </w:rPr>
              <w:t xml:space="preserve"> of material misstatement, the practitioner shall undertake one or more of the following, taking account of the nature of estimates: (Ref: Para. A103)</w:t>
            </w:r>
          </w:p>
          <w:p w:rsidR="00F64CE4" w:rsidRPr="002C0BF6" w:rsidRDefault="00F64CE4" w:rsidP="00745241">
            <w:pPr>
              <w:pStyle w:val="IFACNumberedPara"/>
              <w:tabs>
                <w:tab w:val="clear" w:pos="720"/>
              </w:tabs>
              <w:ind w:left="1123"/>
              <w:rPr>
                <w:rFonts w:ascii="Arial" w:hAnsi="Arial" w:cs="Arial"/>
                <w:spacing w:val="-4"/>
                <w:kern w:val="0"/>
                <w:sz w:val="20"/>
                <w:szCs w:val="20"/>
                <w:lang w:bidi="ar-SA"/>
              </w:rPr>
            </w:pPr>
            <w:r w:rsidRPr="002C0BF6">
              <w:rPr>
                <w:rFonts w:ascii="Arial" w:hAnsi="Arial" w:cs="Arial"/>
                <w:spacing w:val="-4"/>
                <w:kern w:val="0"/>
                <w:sz w:val="20"/>
                <w:szCs w:val="20"/>
                <w:lang w:bidi="ar-SA"/>
              </w:rPr>
              <w:t>(a)</w:t>
            </w:r>
            <w:r w:rsidRPr="002C0BF6">
              <w:rPr>
                <w:rFonts w:ascii="Arial" w:hAnsi="Arial" w:cs="Arial"/>
                <w:spacing w:val="-4"/>
                <w:kern w:val="0"/>
                <w:sz w:val="20"/>
                <w:szCs w:val="20"/>
                <w:lang w:bidi="ar-SA"/>
              </w:rPr>
              <w:tab/>
              <w:t xml:space="preserve">Test how the entity made the estimate and the data on which it is based. In doing so, the practitioner shall evaluate whether: </w:t>
            </w:r>
          </w:p>
          <w:p w:rsidR="00F64CE4" w:rsidRPr="002C0BF6" w:rsidRDefault="00F64CE4" w:rsidP="00745241">
            <w:pPr>
              <w:pStyle w:val="NumberedParagraph0"/>
              <w:widowControl w:val="0"/>
              <w:spacing w:before="60"/>
              <w:ind w:left="1699" w:hanging="547"/>
              <w:rPr>
                <w:rFonts w:ascii="Arial" w:hAnsi="Arial" w:cs="Arial"/>
                <w:spacing w:val="-4"/>
                <w:kern w:val="0"/>
                <w:sz w:val="20"/>
                <w:szCs w:val="20"/>
                <w:lang w:bidi="ar-SA"/>
              </w:rPr>
            </w:pPr>
            <w:r w:rsidRPr="002C0BF6">
              <w:rPr>
                <w:rFonts w:ascii="Arial" w:hAnsi="Arial" w:cs="Arial"/>
                <w:spacing w:val="-4"/>
                <w:kern w:val="0"/>
                <w:sz w:val="20"/>
                <w:szCs w:val="20"/>
                <w:lang w:bidi="ar-SA"/>
              </w:rPr>
              <w:t>(</w:t>
            </w:r>
            <w:proofErr w:type="spellStart"/>
            <w:r w:rsidRPr="002C0BF6">
              <w:rPr>
                <w:rFonts w:ascii="Arial" w:hAnsi="Arial" w:cs="Arial"/>
                <w:spacing w:val="-4"/>
                <w:kern w:val="0"/>
                <w:sz w:val="20"/>
                <w:szCs w:val="20"/>
                <w:lang w:bidi="ar-SA"/>
              </w:rPr>
              <w:t>i</w:t>
            </w:r>
            <w:proofErr w:type="spellEnd"/>
            <w:r w:rsidRPr="002C0BF6">
              <w:rPr>
                <w:rFonts w:ascii="Arial" w:hAnsi="Arial" w:cs="Arial"/>
                <w:spacing w:val="-4"/>
                <w:kern w:val="0"/>
                <w:sz w:val="20"/>
                <w:szCs w:val="20"/>
                <w:lang w:bidi="ar-SA"/>
              </w:rPr>
              <w:t xml:space="preserve">) </w:t>
            </w:r>
            <w:r w:rsidRPr="002C0BF6">
              <w:rPr>
                <w:rFonts w:ascii="Arial" w:hAnsi="Arial" w:cs="Arial"/>
                <w:spacing w:val="-4"/>
                <w:kern w:val="0"/>
                <w:sz w:val="20"/>
                <w:szCs w:val="20"/>
                <w:lang w:bidi="ar-SA"/>
              </w:rPr>
              <w:tab/>
              <w:t xml:space="preserve">The method of quantification used is appropriate in the circumstances; and </w:t>
            </w:r>
          </w:p>
          <w:p w:rsidR="00F64CE4" w:rsidRPr="002C0BF6" w:rsidRDefault="00F64CE4" w:rsidP="00745241">
            <w:pPr>
              <w:pStyle w:val="NumberedParagraph0"/>
              <w:widowControl w:val="0"/>
              <w:spacing w:before="60"/>
              <w:ind w:left="1699" w:hanging="547"/>
              <w:rPr>
                <w:rFonts w:ascii="Arial" w:hAnsi="Arial" w:cs="Arial"/>
                <w:spacing w:val="-4"/>
                <w:kern w:val="0"/>
                <w:sz w:val="20"/>
                <w:szCs w:val="20"/>
                <w:lang w:bidi="ar-SA"/>
              </w:rPr>
            </w:pPr>
            <w:r w:rsidRPr="002C0BF6">
              <w:rPr>
                <w:rFonts w:ascii="Arial" w:hAnsi="Arial" w:cs="Arial"/>
                <w:spacing w:val="-4"/>
                <w:kern w:val="0"/>
                <w:sz w:val="20"/>
                <w:szCs w:val="20"/>
                <w:lang w:bidi="ar-SA"/>
              </w:rPr>
              <w:t xml:space="preserve">(ii) </w:t>
            </w:r>
            <w:r w:rsidRPr="002C0BF6">
              <w:rPr>
                <w:rFonts w:ascii="Arial" w:hAnsi="Arial" w:cs="Arial"/>
                <w:spacing w:val="-4"/>
                <w:kern w:val="0"/>
                <w:sz w:val="20"/>
                <w:szCs w:val="20"/>
                <w:lang w:bidi="ar-SA"/>
              </w:rPr>
              <w:tab/>
              <w:t xml:space="preserve">The assumptions used by the entity are reasonable. </w:t>
            </w:r>
          </w:p>
          <w:p w:rsidR="00F64CE4" w:rsidRPr="002C0BF6" w:rsidRDefault="00F64CE4" w:rsidP="00745241">
            <w:pPr>
              <w:pStyle w:val="IFACNumberedPara"/>
              <w:tabs>
                <w:tab w:val="clear" w:pos="720"/>
              </w:tabs>
              <w:spacing w:after="60"/>
              <w:ind w:left="1123"/>
              <w:rPr>
                <w:rFonts w:ascii="Arial" w:hAnsi="Arial" w:cs="Arial"/>
                <w:spacing w:val="-4"/>
                <w:kern w:val="0"/>
                <w:sz w:val="20"/>
                <w:szCs w:val="20"/>
                <w:lang w:bidi="ar-SA"/>
              </w:rPr>
            </w:pPr>
            <w:r w:rsidRPr="002C0BF6">
              <w:rPr>
                <w:rFonts w:ascii="Arial" w:hAnsi="Arial" w:cs="Arial"/>
                <w:spacing w:val="-4"/>
                <w:kern w:val="0"/>
                <w:sz w:val="20"/>
                <w:szCs w:val="20"/>
                <w:lang w:bidi="ar-SA"/>
              </w:rPr>
              <w:t>(b)</w:t>
            </w:r>
            <w:r w:rsidRPr="002C0BF6">
              <w:rPr>
                <w:rFonts w:ascii="Arial" w:hAnsi="Arial" w:cs="Arial"/>
                <w:spacing w:val="-4"/>
                <w:kern w:val="0"/>
                <w:sz w:val="20"/>
                <w:szCs w:val="20"/>
                <w:lang w:bidi="ar-SA"/>
              </w:rPr>
              <w:tab/>
              <w:t xml:space="preserve">Test the operating effectiveness of the controls over how the entity made the estimate, together with </w:t>
            </w:r>
            <w:r w:rsidRPr="002C0BF6">
              <w:rPr>
                <w:rFonts w:ascii="Arial" w:hAnsi="Arial" w:cs="Arial"/>
                <w:spacing w:val="-4"/>
                <w:sz w:val="20"/>
                <w:szCs w:val="20"/>
              </w:rPr>
              <w:t xml:space="preserve">other </w:t>
            </w:r>
            <w:r w:rsidRPr="002C0BF6">
              <w:rPr>
                <w:rFonts w:ascii="Arial" w:hAnsi="Arial" w:cs="Arial"/>
                <w:spacing w:val="-4"/>
                <w:kern w:val="0"/>
                <w:sz w:val="20"/>
                <w:szCs w:val="20"/>
                <w:lang w:bidi="ar-SA"/>
              </w:rPr>
              <w:t xml:space="preserve">appropriate procedures. </w:t>
            </w:r>
          </w:p>
          <w:p w:rsidR="00F64CE4" w:rsidRPr="002C0BF6" w:rsidRDefault="00F64CE4" w:rsidP="00745241">
            <w:pPr>
              <w:pStyle w:val="IFACNumberedPara"/>
              <w:tabs>
                <w:tab w:val="clear" w:pos="720"/>
              </w:tabs>
              <w:spacing w:line="240" w:lineRule="exact"/>
              <w:ind w:left="1123"/>
              <w:rPr>
                <w:rFonts w:ascii="Arial" w:hAnsi="Arial" w:cs="Arial"/>
                <w:spacing w:val="-4"/>
                <w:kern w:val="0"/>
                <w:sz w:val="20"/>
                <w:szCs w:val="20"/>
                <w:lang w:bidi="ar-SA"/>
              </w:rPr>
            </w:pPr>
            <w:r w:rsidRPr="002C0BF6">
              <w:rPr>
                <w:rFonts w:ascii="Arial" w:hAnsi="Arial" w:cs="Arial"/>
                <w:spacing w:val="-4"/>
                <w:kern w:val="0"/>
                <w:sz w:val="20"/>
                <w:szCs w:val="20"/>
                <w:lang w:bidi="ar-SA"/>
              </w:rPr>
              <w:t>(c)</w:t>
            </w:r>
            <w:r w:rsidRPr="002C0BF6">
              <w:rPr>
                <w:rFonts w:ascii="Arial" w:hAnsi="Arial" w:cs="Arial"/>
                <w:spacing w:val="-4"/>
                <w:kern w:val="0"/>
                <w:sz w:val="20"/>
                <w:szCs w:val="20"/>
                <w:lang w:bidi="ar-SA"/>
              </w:rPr>
              <w:tab/>
              <w:t>Develop a point estimate or a range to evaluate the entity’s estimate. For this purpose:</w:t>
            </w:r>
          </w:p>
          <w:p w:rsidR="00F64CE4" w:rsidRPr="002C0BF6" w:rsidRDefault="00F64CE4" w:rsidP="00745241">
            <w:pPr>
              <w:pStyle w:val="IFACHeading5"/>
              <w:tabs>
                <w:tab w:val="left" w:pos="1692"/>
              </w:tabs>
              <w:spacing w:before="60" w:after="60"/>
              <w:ind w:left="1700" w:hanging="634"/>
              <w:rPr>
                <w:rFonts w:ascii="Arial" w:hAnsi="Arial" w:cs="Arial"/>
                <w:spacing w:val="-4"/>
                <w:sz w:val="20"/>
                <w:szCs w:val="20"/>
              </w:rPr>
            </w:pPr>
            <w:r w:rsidRPr="002C0BF6">
              <w:rPr>
                <w:rFonts w:ascii="Arial" w:hAnsi="Arial" w:cs="Arial"/>
                <w:spacing w:val="-4"/>
                <w:sz w:val="20"/>
                <w:szCs w:val="20"/>
              </w:rPr>
              <w:t>(</w:t>
            </w:r>
            <w:proofErr w:type="spellStart"/>
            <w:r w:rsidRPr="002C0BF6">
              <w:rPr>
                <w:rFonts w:ascii="Arial" w:hAnsi="Arial" w:cs="Arial"/>
                <w:spacing w:val="-4"/>
                <w:sz w:val="20"/>
                <w:szCs w:val="20"/>
              </w:rPr>
              <w:t>i</w:t>
            </w:r>
            <w:proofErr w:type="spellEnd"/>
            <w:r w:rsidRPr="002C0BF6">
              <w:rPr>
                <w:rFonts w:ascii="Arial" w:hAnsi="Arial" w:cs="Arial"/>
                <w:spacing w:val="-4"/>
                <w:sz w:val="20"/>
                <w:szCs w:val="20"/>
              </w:rPr>
              <w:t>)</w:t>
            </w:r>
            <w:r w:rsidRPr="002C0BF6">
              <w:rPr>
                <w:rFonts w:ascii="Arial" w:hAnsi="Arial" w:cs="Arial"/>
                <w:spacing w:val="-4"/>
                <w:sz w:val="20"/>
                <w:szCs w:val="20"/>
              </w:rPr>
              <w:tab/>
              <w:t xml:space="preserve">If the practitioner uses assumptions or methods that differ from the entity’s, the practitioner shall obtain an understanding of the entity’s assumptions or methods sufficient to establish that the practitioner’s point estimate or range takes into account relevant variables and to </w:t>
            </w:r>
            <w:r w:rsidRPr="002C0BF6">
              <w:rPr>
                <w:rFonts w:ascii="Arial" w:hAnsi="Arial" w:cs="Arial"/>
                <w:spacing w:val="-4"/>
                <w:sz w:val="20"/>
                <w:szCs w:val="20"/>
              </w:rPr>
              <w:lastRenderedPageBreak/>
              <w:t>evaluate any significant differences from the entity’s point estimate.</w:t>
            </w:r>
          </w:p>
          <w:p w:rsidR="00CD25B0" w:rsidRPr="002C0BF6" w:rsidRDefault="00CD25B0" w:rsidP="00745241">
            <w:pPr>
              <w:pStyle w:val="IFACHeading5"/>
              <w:tabs>
                <w:tab w:val="left" w:pos="1692"/>
              </w:tabs>
              <w:spacing w:before="60" w:after="60"/>
              <w:ind w:left="1700" w:hanging="634"/>
              <w:rPr>
                <w:rFonts w:ascii="Arial" w:hAnsi="Arial" w:cs="Arial"/>
                <w:spacing w:val="-4"/>
                <w:sz w:val="20"/>
                <w:szCs w:val="20"/>
              </w:rPr>
            </w:pPr>
            <w:r w:rsidRPr="002C0BF6">
              <w:rPr>
                <w:rFonts w:ascii="Arial" w:hAnsi="Arial" w:cs="Arial"/>
                <w:sz w:val="20"/>
                <w:szCs w:val="20"/>
              </w:rPr>
              <w:t>(ii)</w:t>
            </w:r>
            <w:r w:rsidRPr="002C0BF6">
              <w:rPr>
                <w:rFonts w:ascii="Arial" w:hAnsi="Arial" w:cs="Arial"/>
                <w:sz w:val="20"/>
                <w:szCs w:val="20"/>
              </w:rPr>
              <w:tab/>
            </w:r>
            <w:r w:rsidRPr="002C0BF6">
              <w:rPr>
                <w:rFonts w:ascii="Arial" w:hAnsi="Arial" w:cs="Arial"/>
                <w:spacing w:val="-4"/>
                <w:sz w:val="20"/>
                <w:szCs w:val="20"/>
              </w:rPr>
              <w:t>If the practitioner concludes that it is appropriate to use a range, the practitioner shall narrow the range, based on evidence available, until all outcomes within the range are considered reasonable.</w:t>
            </w:r>
          </w:p>
        </w:tc>
      </w:tr>
    </w:tbl>
    <w:p w:rsidR="00F25F16" w:rsidRPr="002C0BF6" w:rsidRDefault="00F25F16" w:rsidP="00745241">
      <w:pPr>
        <w:pStyle w:val="IFACHeading5"/>
        <w:tabs>
          <w:tab w:val="clear" w:pos="312"/>
          <w:tab w:val="clear" w:pos="480"/>
          <w:tab w:val="left" w:pos="907"/>
        </w:tabs>
        <w:ind w:left="0" w:firstLine="0"/>
        <w:jc w:val="left"/>
        <w:rPr>
          <w:rFonts w:ascii="Arial" w:hAnsi="Arial" w:cs="Arial"/>
          <w:i/>
          <w:sz w:val="20"/>
          <w:szCs w:val="20"/>
        </w:rPr>
      </w:pPr>
      <w:r w:rsidRPr="002C0BF6">
        <w:rPr>
          <w:rFonts w:ascii="Arial" w:hAnsi="Arial" w:cs="Arial"/>
          <w:i/>
          <w:sz w:val="20"/>
          <w:szCs w:val="20"/>
        </w:rPr>
        <w:lastRenderedPageBreak/>
        <w:t>Sampling</w:t>
      </w:r>
    </w:p>
    <w:p w:rsidR="00E477FB" w:rsidRPr="002C0BF6" w:rsidRDefault="00F25F16" w:rsidP="00745241">
      <w:pPr>
        <w:ind w:left="547" w:hanging="547"/>
        <w:rPr>
          <w:rFonts w:ascii="Arial" w:hAnsi="Arial" w:cs="Arial"/>
          <w:kern w:val="0"/>
          <w:sz w:val="20"/>
          <w:szCs w:val="20"/>
          <w:lang w:bidi="ar-SA"/>
        </w:rPr>
      </w:pPr>
      <w:r w:rsidRPr="002C0BF6">
        <w:rPr>
          <w:rFonts w:ascii="Arial" w:hAnsi="Arial" w:cs="Arial"/>
          <w:kern w:val="0"/>
          <w:sz w:val="20"/>
          <w:szCs w:val="20"/>
          <w:lang w:bidi="ar-SA"/>
        </w:rPr>
        <w:t>4</w:t>
      </w:r>
      <w:ins w:id="610" w:author="Beverley Bahlmann" w:date="2012-03-22T15:51:00Z">
        <w:r w:rsidR="00A419A0" w:rsidRPr="002C0BF6">
          <w:rPr>
            <w:rFonts w:ascii="Arial" w:hAnsi="Arial" w:cs="Arial"/>
            <w:kern w:val="0"/>
            <w:sz w:val="20"/>
            <w:szCs w:val="20"/>
            <w:lang w:bidi="ar-SA"/>
          </w:rPr>
          <w:t>6</w:t>
        </w:r>
      </w:ins>
      <w:del w:id="611" w:author="Beverley Bahlmann" w:date="2012-03-22T15:51:00Z">
        <w:r w:rsidRPr="002C0BF6" w:rsidDel="00A419A0">
          <w:rPr>
            <w:rFonts w:ascii="Arial" w:hAnsi="Arial" w:cs="Arial"/>
            <w:kern w:val="0"/>
            <w:sz w:val="20"/>
            <w:szCs w:val="20"/>
            <w:lang w:bidi="ar-SA"/>
          </w:rPr>
          <w:delText>4</w:delText>
        </w:r>
      </w:del>
      <w:r w:rsidRPr="002C0BF6">
        <w:rPr>
          <w:rFonts w:ascii="Arial" w:hAnsi="Arial" w:cs="Arial"/>
          <w:kern w:val="0"/>
          <w:sz w:val="20"/>
          <w:szCs w:val="20"/>
          <w:lang w:bidi="ar-SA"/>
        </w:rPr>
        <w:t>.</w:t>
      </w:r>
      <w:r w:rsidRPr="002C0BF6">
        <w:rPr>
          <w:rFonts w:ascii="Arial" w:hAnsi="Arial" w:cs="Arial"/>
          <w:kern w:val="0"/>
          <w:sz w:val="20"/>
          <w:szCs w:val="20"/>
          <w:lang w:bidi="ar-SA"/>
        </w:rPr>
        <w:tab/>
        <w:t xml:space="preserve">If sampling is used, the practitioner shall, when designing the sample, consider the purpose of the procedure and the characteristics of the population from which the sample will be drawn. (Ref: Para. </w:t>
      </w:r>
      <w:proofErr w:type="gramStart"/>
      <w:r w:rsidRPr="002C0BF6">
        <w:rPr>
          <w:rFonts w:ascii="Arial" w:hAnsi="Arial" w:cs="Arial"/>
          <w:kern w:val="0"/>
          <w:sz w:val="20"/>
          <w:szCs w:val="20"/>
          <w:lang w:bidi="ar-SA"/>
        </w:rPr>
        <w:t>A</w:t>
      </w:r>
      <w:ins w:id="612" w:author="Beverley Bahlmann" w:date="2012-03-27T15:02:00Z">
        <w:r w:rsidR="00024370" w:rsidRPr="002C0BF6">
          <w:rPr>
            <w:rFonts w:ascii="Arial" w:hAnsi="Arial" w:cs="Arial"/>
            <w:kern w:val="0"/>
            <w:sz w:val="20"/>
            <w:szCs w:val="20"/>
            <w:lang w:bidi="ar-SA"/>
          </w:rPr>
          <w:t>90</w:t>
        </w:r>
      </w:ins>
      <w:proofErr w:type="gramEnd"/>
      <w:del w:id="613" w:author="Beverley Bahlmann" w:date="2012-03-27T15:02:00Z">
        <w:r w:rsidRPr="002C0BF6" w:rsidDel="00024370">
          <w:rPr>
            <w:rFonts w:ascii="Arial" w:hAnsi="Arial" w:cs="Arial"/>
            <w:kern w:val="0"/>
            <w:sz w:val="20"/>
            <w:szCs w:val="20"/>
            <w:lang w:bidi="ar-SA"/>
          </w:rPr>
          <w:delText>86</w:delText>
        </w:r>
      </w:del>
      <w:r w:rsidRPr="002C0BF6">
        <w:rPr>
          <w:rFonts w:ascii="Arial" w:hAnsi="Arial" w:cs="Arial"/>
          <w:kern w:val="0"/>
          <w:sz w:val="20"/>
          <w:szCs w:val="20"/>
          <w:lang w:bidi="ar-SA"/>
        </w:rPr>
        <w:t>(b), A</w:t>
      </w:r>
      <w:ins w:id="614" w:author="Beverley Bahlmann" w:date="2012-03-27T15:02:00Z">
        <w:r w:rsidR="00024370" w:rsidRPr="002C0BF6">
          <w:rPr>
            <w:rFonts w:ascii="Arial" w:hAnsi="Arial" w:cs="Arial"/>
            <w:kern w:val="0"/>
            <w:sz w:val="20"/>
            <w:szCs w:val="20"/>
            <w:lang w:bidi="ar-SA"/>
          </w:rPr>
          <w:t>105</w:t>
        </w:r>
      </w:ins>
      <w:del w:id="615" w:author="Beverley Bahlmann" w:date="2012-03-27T15:02:00Z">
        <w:r w:rsidRPr="002C0BF6" w:rsidDel="00024370">
          <w:rPr>
            <w:rFonts w:ascii="Arial" w:hAnsi="Arial" w:cs="Arial"/>
            <w:kern w:val="0"/>
            <w:sz w:val="20"/>
            <w:szCs w:val="20"/>
            <w:lang w:bidi="ar-SA"/>
          </w:rPr>
          <w:delText>99</w:delText>
        </w:r>
      </w:del>
      <w:r w:rsidRPr="002C0BF6">
        <w:rPr>
          <w:rFonts w:ascii="Arial" w:hAnsi="Arial" w:cs="Arial"/>
          <w:kern w:val="0"/>
          <w:sz w:val="20"/>
          <w:szCs w:val="20"/>
          <w:lang w:bidi="ar-SA"/>
        </w:rPr>
        <w:t>)</w:t>
      </w:r>
    </w:p>
    <w:p w:rsidR="00F25F16" w:rsidRPr="002C0BF6" w:rsidRDefault="00F25F16" w:rsidP="00745241">
      <w:pPr>
        <w:pStyle w:val="IFACHeading5"/>
        <w:tabs>
          <w:tab w:val="clear" w:pos="312"/>
          <w:tab w:val="clear" w:pos="480"/>
          <w:tab w:val="left" w:pos="907"/>
        </w:tabs>
        <w:ind w:left="0" w:firstLine="0"/>
        <w:jc w:val="left"/>
        <w:rPr>
          <w:rFonts w:ascii="Arial" w:hAnsi="Arial" w:cs="Arial"/>
          <w:i/>
          <w:sz w:val="20"/>
          <w:szCs w:val="20"/>
        </w:rPr>
      </w:pPr>
      <w:r w:rsidRPr="002C0BF6">
        <w:rPr>
          <w:rFonts w:ascii="Arial" w:hAnsi="Arial" w:cs="Arial"/>
          <w:i/>
          <w:sz w:val="20"/>
          <w:szCs w:val="20"/>
        </w:rPr>
        <w:t>Fraud, Laws and Regulations</w:t>
      </w:r>
    </w:p>
    <w:p w:rsidR="00CB47FE" w:rsidRPr="002C0BF6" w:rsidRDefault="00F25F16" w:rsidP="00F560A9">
      <w:pPr>
        <w:spacing w:after="120"/>
        <w:ind w:left="547" w:hanging="547"/>
        <w:rPr>
          <w:rFonts w:ascii="Arial" w:hAnsi="Arial" w:cs="Arial"/>
          <w:spacing w:val="-4"/>
          <w:kern w:val="0"/>
          <w:sz w:val="20"/>
          <w:szCs w:val="20"/>
          <w:lang w:bidi="ar-SA"/>
        </w:rPr>
      </w:pPr>
      <w:r w:rsidRPr="002C0BF6">
        <w:rPr>
          <w:rFonts w:ascii="Arial" w:hAnsi="Arial" w:cs="Arial"/>
          <w:kern w:val="0"/>
          <w:sz w:val="20"/>
          <w:szCs w:val="20"/>
          <w:lang w:bidi="ar-SA"/>
        </w:rPr>
        <w:t>4</w:t>
      </w:r>
      <w:ins w:id="616" w:author="Beverley Bahlmann" w:date="2012-03-22T15:51:00Z">
        <w:r w:rsidR="00A419A0" w:rsidRPr="002C0BF6">
          <w:rPr>
            <w:rFonts w:ascii="Arial" w:hAnsi="Arial" w:cs="Arial"/>
            <w:kern w:val="0"/>
            <w:sz w:val="20"/>
            <w:szCs w:val="20"/>
            <w:lang w:bidi="ar-SA"/>
          </w:rPr>
          <w:t>7</w:t>
        </w:r>
      </w:ins>
      <w:del w:id="617" w:author="Beverley Bahlmann" w:date="2012-03-22T15:51:00Z">
        <w:r w:rsidRPr="002C0BF6" w:rsidDel="00A419A0">
          <w:rPr>
            <w:rFonts w:ascii="Arial" w:hAnsi="Arial" w:cs="Arial"/>
            <w:kern w:val="0"/>
            <w:sz w:val="20"/>
            <w:szCs w:val="20"/>
            <w:lang w:bidi="ar-SA"/>
          </w:rPr>
          <w:delText>5</w:delText>
        </w:r>
      </w:del>
      <w:r w:rsidRPr="002C0BF6">
        <w:rPr>
          <w:rFonts w:ascii="Arial" w:hAnsi="Arial" w:cs="Arial"/>
          <w:kern w:val="0"/>
          <w:sz w:val="20"/>
          <w:szCs w:val="20"/>
          <w:lang w:bidi="ar-SA"/>
        </w:rPr>
        <w:t>.</w:t>
      </w:r>
      <w:r w:rsidRPr="002C0BF6">
        <w:rPr>
          <w:rFonts w:ascii="Arial" w:hAnsi="Arial" w:cs="Arial"/>
          <w:kern w:val="0"/>
          <w:sz w:val="20"/>
          <w:szCs w:val="20"/>
          <w:lang w:bidi="ar-SA"/>
        </w:rPr>
        <w:tab/>
      </w:r>
      <w:r w:rsidRPr="002C0BF6">
        <w:rPr>
          <w:rFonts w:ascii="Arial" w:hAnsi="Arial" w:cs="Arial"/>
          <w:spacing w:val="-4"/>
          <w:kern w:val="0"/>
          <w:sz w:val="20"/>
          <w:szCs w:val="20"/>
          <w:lang w:bidi="ar-SA"/>
        </w:rPr>
        <w:t xml:space="preserve">The practitioner shall </w:t>
      </w:r>
      <w:r w:rsidRPr="002C0BF6">
        <w:rPr>
          <w:rFonts w:ascii="Arial" w:hAnsi="Arial" w:cs="Arial"/>
          <w:spacing w:val="-4"/>
          <w:sz w:val="20"/>
          <w:szCs w:val="20"/>
        </w:rPr>
        <w:t xml:space="preserve">respond appropriately to fraud or suspected fraud and non-compliance or </w:t>
      </w:r>
      <w:r w:rsidRPr="002C0BF6">
        <w:rPr>
          <w:rFonts w:ascii="Arial" w:hAnsi="Arial" w:cs="Arial"/>
          <w:spacing w:val="-4"/>
          <w:kern w:val="0"/>
          <w:sz w:val="20"/>
          <w:szCs w:val="20"/>
          <w:lang w:bidi="ar-SA"/>
        </w:rPr>
        <w:t>suspected</w:t>
      </w:r>
      <w:r w:rsidRPr="002C0BF6">
        <w:rPr>
          <w:rFonts w:ascii="Arial" w:hAnsi="Arial" w:cs="Arial"/>
          <w:spacing w:val="-4"/>
          <w:sz w:val="20"/>
          <w:szCs w:val="20"/>
        </w:rPr>
        <w:t xml:space="preserve"> non-compliance with laws and regulations identified during the engagement</w:t>
      </w:r>
      <w:r w:rsidRPr="002C0BF6">
        <w:rPr>
          <w:rFonts w:ascii="Arial" w:hAnsi="Arial" w:cs="Arial"/>
          <w:spacing w:val="-4"/>
          <w:kern w:val="0"/>
          <w:sz w:val="20"/>
          <w:szCs w:val="20"/>
          <w:lang w:bidi="ar-SA"/>
        </w:rPr>
        <w:t>. (Ref: Para. A10</w:t>
      </w:r>
      <w:ins w:id="618" w:author="Beverley Bahlmann" w:date="2012-03-27T15:02:00Z">
        <w:r w:rsidR="00024370" w:rsidRPr="002C0BF6">
          <w:rPr>
            <w:rFonts w:ascii="Arial" w:hAnsi="Arial" w:cs="Arial"/>
            <w:spacing w:val="-4"/>
            <w:kern w:val="0"/>
            <w:sz w:val="20"/>
            <w:szCs w:val="20"/>
            <w:lang w:bidi="ar-SA"/>
          </w:rPr>
          <w:t>6</w:t>
        </w:r>
      </w:ins>
      <w:del w:id="619" w:author="Beverley Bahlmann" w:date="2012-03-27T15:02:00Z">
        <w:r w:rsidRPr="002C0BF6" w:rsidDel="00024370">
          <w:rPr>
            <w:rFonts w:ascii="Arial" w:hAnsi="Arial" w:cs="Arial"/>
            <w:spacing w:val="-4"/>
            <w:kern w:val="0"/>
            <w:sz w:val="20"/>
            <w:szCs w:val="20"/>
            <w:lang w:bidi="ar-SA"/>
          </w:rPr>
          <w:delText>0</w:delText>
        </w:r>
      </w:del>
      <w:r w:rsidR="00F66741" w:rsidRPr="002C0BF6">
        <w:rPr>
          <w:rFonts w:ascii="Arial" w:hAnsi="Arial" w:cs="Arial"/>
          <w:spacing w:val="-4"/>
          <w:kern w:val="0"/>
          <w:sz w:val="20"/>
          <w:szCs w:val="20"/>
          <w:lang w:bidi="ar-SA"/>
        </w:rPr>
        <w:t>–A1</w:t>
      </w:r>
      <w:ins w:id="620" w:author="Beverley Bahlmann" w:date="2012-03-28T15:59:00Z">
        <w:r w:rsidR="00BF42AA" w:rsidRPr="002C0BF6">
          <w:rPr>
            <w:rFonts w:ascii="Arial" w:hAnsi="Arial" w:cs="Arial"/>
            <w:spacing w:val="-4"/>
            <w:kern w:val="0"/>
            <w:sz w:val="20"/>
            <w:szCs w:val="20"/>
            <w:lang w:bidi="ar-SA"/>
          </w:rPr>
          <w:t>07</w:t>
        </w:r>
      </w:ins>
    </w:p>
    <w:tbl>
      <w:tblPr>
        <w:tblStyle w:val="TableGrid"/>
        <w:tblW w:w="0" w:type="auto"/>
        <w:tblInd w:w="108" w:type="dxa"/>
        <w:tblLook w:val="04A0" w:firstRow="1" w:lastRow="0" w:firstColumn="1" w:lastColumn="0" w:noHBand="0" w:noVBand="1"/>
      </w:tblPr>
      <w:tblGrid>
        <w:gridCol w:w="4770"/>
        <w:gridCol w:w="4700"/>
      </w:tblGrid>
      <w:tr w:rsidR="00F560A9" w:rsidRPr="002C0BF6" w:rsidTr="00F560A9">
        <w:trPr>
          <w:tblHeader/>
        </w:trPr>
        <w:tc>
          <w:tcPr>
            <w:tcW w:w="4770" w:type="dxa"/>
            <w:vAlign w:val="bottom"/>
          </w:tcPr>
          <w:p w:rsidR="00F560A9" w:rsidRPr="002C0BF6" w:rsidRDefault="00F560A9" w:rsidP="00F560A9">
            <w:pPr>
              <w:pStyle w:val="IFACNumberedPara"/>
              <w:tabs>
                <w:tab w:val="clear" w:pos="720"/>
              </w:tabs>
              <w:spacing w:after="120"/>
              <w:ind w:left="0" w:firstLine="0"/>
              <w:jc w:val="center"/>
              <w:rPr>
                <w:rFonts w:ascii="Arial" w:hAnsi="Arial" w:cs="Arial"/>
                <w:b/>
                <w:sz w:val="20"/>
                <w:szCs w:val="20"/>
              </w:rPr>
            </w:pPr>
            <w:r w:rsidRPr="002C0BF6">
              <w:rPr>
                <w:rFonts w:ascii="Arial" w:hAnsi="Arial" w:cs="Arial"/>
                <w:b/>
                <w:sz w:val="20"/>
                <w:szCs w:val="20"/>
              </w:rPr>
              <w:t>Limited Assurance</w:t>
            </w:r>
          </w:p>
        </w:tc>
        <w:tc>
          <w:tcPr>
            <w:tcW w:w="4700" w:type="dxa"/>
            <w:vAlign w:val="bottom"/>
          </w:tcPr>
          <w:p w:rsidR="00F560A9" w:rsidRPr="002C0BF6" w:rsidRDefault="00F560A9" w:rsidP="00F560A9">
            <w:pPr>
              <w:pStyle w:val="IFACNumberedPara"/>
              <w:tabs>
                <w:tab w:val="clear" w:pos="720"/>
              </w:tabs>
              <w:spacing w:after="120"/>
              <w:ind w:left="0" w:firstLine="0"/>
              <w:jc w:val="center"/>
              <w:rPr>
                <w:rFonts w:ascii="Arial" w:hAnsi="Arial" w:cs="Arial"/>
                <w:b/>
                <w:sz w:val="20"/>
                <w:szCs w:val="20"/>
              </w:rPr>
            </w:pPr>
            <w:r w:rsidRPr="002C0BF6">
              <w:rPr>
                <w:rFonts w:ascii="Arial" w:hAnsi="Arial" w:cs="Arial"/>
                <w:b/>
                <w:sz w:val="20"/>
                <w:szCs w:val="20"/>
              </w:rPr>
              <w:t>Reasonable Assurance</w:t>
            </w:r>
          </w:p>
        </w:tc>
      </w:tr>
      <w:tr w:rsidR="00F560A9" w:rsidRPr="002C0BF6" w:rsidTr="00F560A9">
        <w:trPr>
          <w:tblHeader/>
        </w:trPr>
        <w:tc>
          <w:tcPr>
            <w:tcW w:w="4770" w:type="dxa"/>
          </w:tcPr>
          <w:p w:rsidR="00F560A9" w:rsidRPr="002C0BF6" w:rsidRDefault="00F560A9" w:rsidP="00620722">
            <w:pPr>
              <w:pStyle w:val="IFACHeading5"/>
              <w:tabs>
                <w:tab w:val="clear" w:pos="312"/>
                <w:tab w:val="clear" w:pos="480"/>
                <w:tab w:val="left" w:pos="907"/>
              </w:tabs>
              <w:ind w:left="0" w:right="360" w:firstLine="0"/>
              <w:jc w:val="left"/>
              <w:rPr>
                <w:rFonts w:ascii="Arial" w:hAnsi="Arial" w:cs="Arial"/>
                <w:i/>
                <w:sz w:val="20"/>
                <w:szCs w:val="20"/>
              </w:rPr>
            </w:pPr>
            <w:r w:rsidRPr="002C0BF6">
              <w:rPr>
                <w:rFonts w:ascii="Arial" w:hAnsi="Arial" w:cs="Arial"/>
                <w:i/>
                <w:sz w:val="20"/>
                <w:szCs w:val="20"/>
              </w:rPr>
              <w:t>Procedures Regarding the GHG Statement Aggregation Process</w:t>
            </w:r>
          </w:p>
          <w:p w:rsidR="00F560A9" w:rsidRPr="002C0BF6" w:rsidRDefault="00F560A9" w:rsidP="00620722">
            <w:pPr>
              <w:spacing w:before="120" w:after="120"/>
              <w:ind w:left="619" w:hanging="619"/>
              <w:rPr>
                <w:rFonts w:ascii="Arial" w:hAnsi="Arial" w:cs="Arial"/>
                <w:sz w:val="20"/>
                <w:szCs w:val="20"/>
                <w:lang w:bidi="ar-SA"/>
              </w:rPr>
            </w:pPr>
            <w:r w:rsidRPr="002C0BF6">
              <w:rPr>
                <w:rFonts w:ascii="Arial" w:hAnsi="Arial" w:cs="Arial"/>
                <w:sz w:val="20"/>
                <w:szCs w:val="20"/>
                <w:lang w:bidi="ar-SA"/>
              </w:rPr>
              <w:t>48L.</w:t>
            </w:r>
            <w:r w:rsidRPr="002C0BF6">
              <w:rPr>
                <w:rFonts w:ascii="Arial" w:hAnsi="Arial" w:cs="Arial"/>
                <w:sz w:val="20"/>
                <w:szCs w:val="20"/>
                <w:lang w:bidi="ar-SA"/>
              </w:rPr>
              <w:tab/>
              <w:t>The practitioner’s procedures shall include the following procedures related to the GHG statement aggre</w:t>
            </w:r>
            <w:r w:rsidR="00620722" w:rsidRPr="002C0BF6">
              <w:rPr>
                <w:rFonts w:ascii="Arial" w:hAnsi="Arial" w:cs="Arial"/>
                <w:sz w:val="20"/>
                <w:szCs w:val="20"/>
                <w:lang w:bidi="ar-SA"/>
              </w:rPr>
              <w:t>gation process: (Ref: Para. A10</w:t>
            </w:r>
            <w:ins w:id="621" w:author="Beverley Bahlmann" w:date="2012-04-05T09:50:00Z">
              <w:r w:rsidR="00620722" w:rsidRPr="002C0BF6">
                <w:rPr>
                  <w:rFonts w:ascii="Arial" w:hAnsi="Arial" w:cs="Arial"/>
                  <w:sz w:val="20"/>
                  <w:szCs w:val="20"/>
                  <w:lang w:bidi="ar-SA"/>
                </w:rPr>
                <w:t>8</w:t>
              </w:r>
            </w:ins>
            <w:del w:id="622" w:author="Beverley Bahlmann" w:date="2012-04-05T09:50:00Z">
              <w:r w:rsidR="00620722" w:rsidRPr="002C0BF6" w:rsidDel="00620722">
                <w:rPr>
                  <w:rFonts w:ascii="Arial" w:hAnsi="Arial" w:cs="Arial"/>
                  <w:sz w:val="20"/>
                  <w:szCs w:val="20"/>
                  <w:lang w:bidi="ar-SA"/>
                </w:rPr>
                <w:delText>2</w:delText>
              </w:r>
            </w:del>
            <w:r w:rsidRPr="002C0BF6">
              <w:rPr>
                <w:rFonts w:ascii="Arial" w:hAnsi="Arial" w:cs="Arial"/>
                <w:sz w:val="20"/>
                <w:szCs w:val="20"/>
                <w:lang w:bidi="ar-SA"/>
              </w:rPr>
              <w:t>)</w:t>
            </w:r>
          </w:p>
          <w:p w:rsidR="00F560A9" w:rsidRPr="002C0BF6" w:rsidRDefault="00F560A9" w:rsidP="00620722">
            <w:pPr>
              <w:spacing w:before="120" w:after="120"/>
              <w:ind w:left="1123" w:hanging="547"/>
              <w:rPr>
                <w:rFonts w:ascii="Arial" w:hAnsi="Arial" w:cs="Arial"/>
                <w:sz w:val="20"/>
                <w:szCs w:val="20"/>
                <w:lang w:bidi="ar-SA"/>
              </w:rPr>
            </w:pPr>
            <w:r w:rsidRPr="002C0BF6">
              <w:rPr>
                <w:rFonts w:ascii="Arial" w:hAnsi="Arial" w:cs="Arial"/>
                <w:sz w:val="20"/>
                <w:szCs w:val="20"/>
                <w:lang w:bidi="ar-SA"/>
              </w:rPr>
              <w:t>(a)</w:t>
            </w:r>
            <w:r w:rsidRPr="002C0BF6">
              <w:rPr>
                <w:rFonts w:ascii="Arial" w:hAnsi="Arial" w:cs="Arial"/>
                <w:sz w:val="20"/>
                <w:szCs w:val="20"/>
                <w:lang w:bidi="ar-SA"/>
              </w:rPr>
              <w:tab/>
              <w:t>Agreeing or reconciling the GHG statement with the underlying records; and</w:t>
            </w:r>
          </w:p>
          <w:p w:rsidR="00F560A9" w:rsidRPr="002C0BF6" w:rsidRDefault="00F560A9" w:rsidP="00620722">
            <w:pPr>
              <w:spacing w:before="120" w:after="120"/>
              <w:ind w:left="1123" w:hanging="547"/>
              <w:rPr>
                <w:rFonts w:ascii="Arial" w:hAnsi="Arial" w:cs="Arial"/>
                <w:sz w:val="20"/>
                <w:szCs w:val="20"/>
                <w:lang w:bidi="ar-SA"/>
              </w:rPr>
            </w:pPr>
            <w:r w:rsidRPr="002C0BF6">
              <w:rPr>
                <w:rFonts w:ascii="Arial" w:hAnsi="Arial" w:cs="Arial"/>
                <w:sz w:val="20"/>
                <w:szCs w:val="20"/>
                <w:lang w:bidi="ar-SA"/>
              </w:rPr>
              <w:t>(b)</w:t>
            </w:r>
            <w:r w:rsidRPr="002C0BF6">
              <w:rPr>
                <w:rFonts w:ascii="Arial" w:hAnsi="Arial" w:cs="Arial"/>
                <w:sz w:val="20"/>
                <w:szCs w:val="20"/>
                <w:lang w:bidi="ar-SA"/>
              </w:rPr>
              <w:tab/>
              <w:t xml:space="preserve">Obtaining, through inquiry of the entity, an understanding of material adjustments made during the course of preparing the GHG statement and considering whether other procedures are necessary in the circumstances. </w:t>
            </w:r>
          </w:p>
        </w:tc>
        <w:tc>
          <w:tcPr>
            <w:tcW w:w="4700" w:type="dxa"/>
          </w:tcPr>
          <w:p w:rsidR="00F560A9" w:rsidRPr="002C0BF6" w:rsidRDefault="00F560A9" w:rsidP="00620722">
            <w:pPr>
              <w:pStyle w:val="IFACHeading5"/>
              <w:tabs>
                <w:tab w:val="clear" w:pos="312"/>
                <w:tab w:val="clear" w:pos="480"/>
                <w:tab w:val="left" w:pos="907"/>
              </w:tabs>
              <w:ind w:left="0" w:right="360" w:firstLine="0"/>
              <w:jc w:val="left"/>
              <w:rPr>
                <w:rFonts w:ascii="Arial" w:hAnsi="Arial" w:cs="Arial"/>
                <w:i/>
                <w:sz w:val="20"/>
                <w:szCs w:val="20"/>
              </w:rPr>
            </w:pPr>
            <w:r w:rsidRPr="002C0BF6">
              <w:rPr>
                <w:rFonts w:ascii="Arial" w:hAnsi="Arial" w:cs="Arial"/>
                <w:i/>
                <w:sz w:val="20"/>
                <w:szCs w:val="20"/>
              </w:rPr>
              <w:t>Procedures Regarding the GHG Statement Aggregation Process</w:t>
            </w:r>
          </w:p>
          <w:p w:rsidR="00F560A9" w:rsidRPr="002C0BF6" w:rsidRDefault="00F560A9" w:rsidP="00620722">
            <w:pPr>
              <w:spacing w:before="120"/>
              <w:ind w:left="835" w:hanging="835"/>
              <w:rPr>
                <w:rFonts w:ascii="Arial" w:hAnsi="Arial" w:cs="Arial"/>
                <w:sz w:val="20"/>
                <w:szCs w:val="20"/>
                <w:lang w:bidi="ar-SA"/>
              </w:rPr>
            </w:pPr>
            <w:r w:rsidRPr="002C0BF6">
              <w:rPr>
                <w:rFonts w:ascii="Arial" w:hAnsi="Arial" w:cs="Arial"/>
                <w:sz w:val="20"/>
                <w:szCs w:val="20"/>
                <w:lang w:bidi="ar-SA"/>
              </w:rPr>
              <w:t>48R.</w:t>
            </w:r>
            <w:r w:rsidRPr="002C0BF6">
              <w:rPr>
                <w:rFonts w:ascii="Arial" w:hAnsi="Arial" w:cs="Arial"/>
                <w:sz w:val="20"/>
                <w:szCs w:val="20"/>
                <w:lang w:bidi="ar-SA"/>
              </w:rPr>
              <w:tab/>
              <w:t>The practitioner’s procedures shall include the following procedures related to the GHG statement aggre</w:t>
            </w:r>
            <w:r w:rsidR="00620722" w:rsidRPr="002C0BF6">
              <w:rPr>
                <w:rFonts w:ascii="Arial" w:hAnsi="Arial" w:cs="Arial"/>
                <w:sz w:val="20"/>
                <w:szCs w:val="20"/>
                <w:lang w:bidi="ar-SA"/>
              </w:rPr>
              <w:t>gation process: (Ref: Para. A10</w:t>
            </w:r>
            <w:ins w:id="623" w:author="Beverley Bahlmann" w:date="2012-04-05T09:50:00Z">
              <w:r w:rsidR="00620722" w:rsidRPr="002C0BF6">
                <w:rPr>
                  <w:rFonts w:ascii="Arial" w:hAnsi="Arial" w:cs="Arial"/>
                  <w:sz w:val="20"/>
                  <w:szCs w:val="20"/>
                  <w:lang w:bidi="ar-SA"/>
                </w:rPr>
                <w:t>8</w:t>
              </w:r>
            </w:ins>
            <w:del w:id="624" w:author="Beverley Bahlmann" w:date="2012-04-05T09:50:00Z">
              <w:r w:rsidR="00620722" w:rsidRPr="002C0BF6" w:rsidDel="00620722">
                <w:rPr>
                  <w:rFonts w:ascii="Arial" w:hAnsi="Arial" w:cs="Arial"/>
                  <w:sz w:val="20"/>
                  <w:szCs w:val="20"/>
                  <w:lang w:bidi="ar-SA"/>
                </w:rPr>
                <w:delText>2</w:delText>
              </w:r>
            </w:del>
            <w:r w:rsidRPr="002C0BF6">
              <w:rPr>
                <w:rFonts w:ascii="Arial" w:hAnsi="Arial" w:cs="Arial"/>
                <w:sz w:val="20"/>
                <w:szCs w:val="20"/>
                <w:lang w:bidi="ar-SA"/>
              </w:rPr>
              <w:t>)</w:t>
            </w:r>
          </w:p>
          <w:p w:rsidR="00F560A9" w:rsidRPr="002C0BF6" w:rsidRDefault="00F560A9" w:rsidP="00620722">
            <w:pPr>
              <w:spacing w:before="120" w:after="120"/>
              <w:ind w:left="1422" w:hanging="540"/>
              <w:rPr>
                <w:rFonts w:ascii="Arial" w:hAnsi="Arial" w:cs="Arial"/>
                <w:sz w:val="20"/>
                <w:szCs w:val="20"/>
                <w:lang w:bidi="ar-SA"/>
              </w:rPr>
            </w:pPr>
            <w:r w:rsidRPr="002C0BF6">
              <w:rPr>
                <w:rFonts w:ascii="Arial" w:hAnsi="Arial" w:cs="Arial"/>
                <w:sz w:val="20"/>
                <w:szCs w:val="20"/>
                <w:lang w:bidi="ar-SA"/>
              </w:rPr>
              <w:t>(a)</w:t>
            </w:r>
            <w:r w:rsidRPr="002C0BF6">
              <w:rPr>
                <w:rFonts w:ascii="Arial" w:hAnsi="Arial" w:cs="Arial"/>
                <w:sz w:val="20"/>
                <w:szCs w:val="20"/>
                <w:lang w:bidi="ar-SA"/>
              </w:rPr>
              <w:tab/>
              <w:t>Agreeing or reconciling the GHG statement with the underlying records; and</w:t>
            </w:r>
          </w:p>
          <w:p w:rsidR="00F560A9" w:rsidRPr="002C0BF6" w:rsidRDefault="00F560A9" w:rsidP="00620722">
            <w:pPr>
              <w:spacing w:before="120" w:after="120"/>
              <w:ind w:left="1422" w:hanging="540"/>
              <w:rPr>
                <w:rFonts w:ascii="Arial" w:hAnsi="Arial" w:cs="Arial"/>
                <w:sz w:val="20"/>
                <w:szCs w:val="20"/>
                <w:lang w:bidi="ar-SA"/>
              </w:rPr>
            </w:pPr>
            <w:r w:rsidRPr="002C0BF6">
              <w:rPr>
                <w:rFonts w:ascii="Arial" w:hAnsi="Arial" w:cs="Arial"/>
                <w:sz w:val="20"/>
                <w:szCs w:val="20"/>
                <w:lang w:bidi="ar-SA"/>
              </w:rPr>
              <w:t>(b)</w:t>
            </w:r>
            <w:r w:rsidRPr="002C0BF6">
              <w:rPr>
                <w:rFonts w:ascii="Arial" w:hAnsi="Arial" w:cs="Arial"/>
                <w:sz w:val="20"/>
                <w:szCs w:val="20"/>
                <w:lang w:bidi="ar-SA"/>
              </w:rPr>
              <w:tab/>
              <w:t xml:space="preserve">Examining material adjustments made during the course of preparing the GHG statement. </w:t>
            </w:r>
          </w:p>
        </w:tc>
      </w:tr>
      <w:tr w:rsidR="00F560A9" w:rsidRPr="002C0BF6" w:rsidTr="00F560A9">
        <w:trPr>
          <w:tblHeader/>
        </w:trPr>
        <w:tc>
          <w:tcPr>
            <w:tcW w:w="4770" w:type="dxa"/>
          </w:tcPr>
          <w:p w:rsidR="00F560A9" w:rsidRPr="002C0BF6" w:rsidRDefault="00F560A9" w:rsidP="00620722">
            <w:pPr>
              <w:pStyle w:val="IFACHeading5"/>
              <w:tabs>
                <w:tab w:val="clear" w:pos="312"/>
                <w:tab w:val="clear" w:pos="480"/>
                <w:tab w:val="left" w:pos="907"/>
              </w:tabs>
              <w:ind w:left="0" w:right="360" w:firstLine="0"/>
              <w:jc w:val="left"/>
              <w:rPr>
                <w:rFonts w:ascii="Arial" w:hAnsi="Arial" w:cs="Arial"/>
                <w:i/>
                <w:sz w:val="20"/>
                <w:szCs w:val="20"/>
              </w:rPr>
            </w:pPr>
            <w:r w:rsidRPr="002C0BF6">
              <w:rPr>
                <w:rFonts w:ascii="Arial" w:hAnsi="Arial" w:cs="Arial"/>
                <w:i/>
                <w:sz w:val="20"/>
                <w:szCs w:val="20"/>
              </w:rPr>
              <w:lastRenderedPageBreak/>
              <w:t xml:space="preserve">Determining Whether Additional Procedures Are Necessary in a Limited Assurance Engagement </w:t>
            </w:r>
          </w:p>
          <w:p w:rsidR="00F560A9" w:rsidRPr="002C0BF6" w:rsidRDefault="00F560A9" w:rsidP="00620722">
            <w:pPr>
              <w:spacing w:before="120" w:after="120"/>
              <w:ind w:left="702" w:hanging="702"/>
              <w:rPr>
                <w:rFonts w:ascii="Arial" w:hAnsi="Arial" w:cs="Arial"/>
                <w:b/>
                <w:sz w:val="20"/>
                <w:szCs w:val="20"/>
                <w:lang w:bidi="ar-SA"/>
              </w:rPr>
            </w:pPr>
            <w:r w:rsidRPr="002C0BF6">
              <w:rPr>
                <w:rFonts w:ascii="Arial" w:hAnsi="Arial" w:cs="Arial"/>
                <w:sz w:val="20"/>
                <w:szCs w:val="20"/>
                <w:lang w:bidi="ar-SA"/>
              </w:rPr>
              <w:t>49L.</w:t>
            </w:r>
            <w:r w:rsidRPr="002C0BF6">
              <w:rPr>
                <w:rFonts w:ascii="Arial" w:hAnsi="Arial" w:cs="Arial"/>
                <w:sz w:val="20"/>
                <w:szCs w:val="20"/>
                <w:lang w:bidi="ar-SA"/>
              </w:rPr>
              <w:tab/>
              <w:t>If the practitioner becomes aware of a matter(s) that causes the practitioner to believe the GHG statement may be materially misstated, the practitioner shall design and perform additional procedures sufficient to enable the p</w:t>
            </w:r>
            <w:r w:rsidR="00620722" w:rsidRPr="002C0BF6">
              <w:rPr>
                <w:rFonts w:ascii="Arial" w:hAnsi="Arial" w:cs="Arial"/>
                <w:sz w:val="20"/>
                <w:szCs w:val="20"/>
                <w:lang w:bidi="ar-SA"/>
              </w:rPr>
              <w:t>ractitioner to: (Ref: Para. A10</w:t>
            </w:r>
            <w:ins w:id="625" w:author="Beverley Bahlmann" w:date="2012-04-05T09:50:00Z">
              <w:r w:rsidR="00620722" w:rsidRPr="002C0BF6">
                <w:rPr>
                  <w:rFonts w:ascii="Arial" w:hAnsi="Arial" w:cs="Arial"/>
                  <w:sz w:val="20"/>
                  <w:szCs w:val="20"/>
                  <w:lang w:bidi="ar-SA"/>
                </w:rPr>
                <w:t>9</w:t>
              </w:r>
            </w:ins>
            <w:del w:id="626" w:author="Beverley Bahlmann" w:date="2012-04-05T09:50:00Z">
              <w:r w:rsidR="00620722" w:rsidRPr="002C0BF6" w:rsidDel="00620722">
                <w:rPr>
                  <w:rFonts w:ascii="Arial" w:hAnsi="Arial" w:cs="Arial"/>
                  <w:sz w:val="20"/>
                  <w:szCs w:val="20"/>
                  <w:lang w:bidi="ar-SA"/>
                </w:rPr>
                <w:delText>5</w:delText>
              </w:r>
            </w:del>
            <w:r w:rsidR="00620722" w:rsidRPr="002C0BF6">
              <w:rPr>
                <w:rFonts w:ascii="Arial" w:hAnsi="Arial" w:cs="Arial"/>
                <w:sz w:val="20"/>
                <w:szCs w:val="20"/>
                <w:lang w:bidi="ar-SA"/>
              </w:rPr>
              <w:t>–A1</w:t>
            </w:r>
            <w:ins w:id="627" w:author="Beverley Bahlmann" w:date="2012-04-05T09:50:00Z">
              <w:r w:rsidR="00620722" w:rsidRPr="002C0BF6">
                <w:rPr>
                  <w:rFonts w:ascii="Arial" w:hAnsi="Arial" w:cs="Arial"/>
                  <w:sz w:val="20"/>
                  <w:szCs w:val="20"/>
                  <w:lang w:bidi="ar-SA"/>
                </w:rPr>
                <w:t>10</w:t>
              </w:r>
            </w:ins>
            <w:del w:id="628" w:author="Beverley Bahlmann" w:date="2012-04-05T09:50:00Z">
              <w:r w:rsidR="00620722" w:rsidRPr="002C0BF6" w:rsidDel="00620722">
                <w:rPr>
                  <w:rFonts w:ascii="Arial" w:hAnsi="Arial" w:cs="Arial"/>
                  <w:sz w:val="20"/>
                  <w:szCs w:val="20"/>
                  <w:lang w:bidi="ar-SA"/>
                </w:rPr>
                <w:delText>06</w:delText>
              </w:r>
            </w:del>
            <w:r w:rsidRPr="002C0BF6">
              <w:rPr>
                <w:rFonts w:ascii="Arial" w:hAnsi="Arial" w:cs="Arial"/>
                <w:sz w:val="20"/>
                <w:szCs w:val="20"/>
                <w:lang w:bidi="ar-SA"/>
              </w:rPr>
              <w:t>)</w:t>
            </w:r>
          </w:p>
          <w:p w:rsidR="00F560A9" w:rsidRPr="002C0BF6" w:rsidRDefault="00F560A9" w:rsidP="00620722">
            <w:pPr>
              <w:spacing w:before="120" w:after="120"/>
              <w:ind w:left="1152" w:hanging="450"/>
              <w:rPr>
                <w:rFonts w:ascii="Arial" w:hAnsi="Arial" w:cs="Arial"/>
                <w:sz w:val="20"/>
                <w:szCs w:val="20"/>
                <w:lang w:bidi="ar-SA"/>
              </w:rPr>
            </w:pPr>
            <w:r w:rsidRPr="002C0BF6">
              <w:rPr>
                <w:rFonts w:ascii="Arial" w:hAnsi="Arial" w:cs="Arial"/>
                <w:sz w:val="20"/>
                <w:szCs w:val="20"/>
                <w:lang w:bidi="ar-SA"/>
              </w:rPr>
              <w:t>(a)</w:t>
            </w:r>
            <w:r w:rsidRPr="002C0BF6">
              <w:rPr>
                <w:rFonts w:ascii="Arial" w:hAnsi="Arial" w:cs="Arial"/>
                <w:sz w:val="20"/>
                <w:szCs w:val="20"/>
                <w:lang w:bidi="ar-SA"/>
              </w:rPr>
              <w:tab/>
              <w:t xml:space="preserve">Conclude that the matter(s) is not likely to cause the GHG statement to be materially misstated; or </w:t>
            </w:r>
          </w:p>
          <w:p w:rsidR="00F560A9" w:rsidRPr="002C0BF6" w:rsidRDefault="00F560A9" w:rsidP="00620722">
            <w:pPr>
              <w:spacing w:before="120" w:after="120"/>
              <w:ind w:left="1152" w:hanging="450"/>
              <w:rPr>
                <w:rFonts w:ascii="Arial" w:hAnsi="Arial" w:cs="Arial"/>
                <w:sz w:val="20"/>
                <w:szCs w:val="20"/>
                <w:lang w:bidi="ar-SA"/>
              </w:rPr>
            </w:pPr>
            <w:r w:rsidRPr="002C0BF6">
              <w:rPr>
                <w:rFonts w:ascii="Arial" w:hAnsi="Arial" w:cs="Arial"/>
                <w:sz w:val="20"/>
                <w:szCs w:val="20"/>
                <w:lang w:bidi="ar-SA"/>
              </w:rPr>
              <w:t>(b)</w:t>
            </w:r>
            <w:r w:rsidRPr="002C0BF6">
              <w:rPr>
                <w:rFonts w:ascii="Arial" w:hAnsi="Arial" w:cs="Arial"/>
                <w:sz w:val="20"/>
                <w:szCs w:val="20"/>
                <w:lang w:bidi="ar-SA"/>
              </w:rPr>
              <w:tab/>
              <w:t>Determine that the matter(s) causes the GHG statement to be materi</w:t>
            </w:r>
            <w:r w:rsidR="00620722" w:rsidRPr="002C0BF6">
              <w:rPr>
                <w:rFonts w:ascii="Arial" w:hAnsi="Arial" w:cs="Arial"/>
                <w:sz w:val="20"/>
                <w:szCs w:val="20"/>
                <w:lang w:bidi="ar-SA"/>
              </w:rPr>
              <w:t xml:space="preserve">ally misstated. (Ref: Para. </w:t>
            </w:r>
            <w:del w:id="629" w:author="Beverley Bahlmann" w:date="2012-04-05T09:51:00Z">
              <w:r w:rsidR="00620722" w:rsidRPr="002C0BF6" w:rsidDel="00620722">
                <w:rPr>
                  <w:rFonts w:ascii="Arial" w:hAnsi="Arial" w:cs="Arial"/>
                  <w:sz w:val="20"/>
                  <w:szCs w:val="20"/>
                  <w:lang w:bidi="ar-SA"/>
                </w:rPr>
                <w:delText>A107-</w:delText>
              </w:r>
            </w:del>
            <w:r w:rsidR="00620722" w:rsidRPr="002C0BF6">
              <w:rPr>
                <w:rFonts w:ascii="Arial" w:hAnsi="Arial" w:cs="Arial"/>
                <w:sz w:val="20"/>
                <w:szCs w:val="20"/>
                <w:lang w:bidi="ar-SA"/>
              </w:rPr>
              <w:t>A1</w:t>
            </w:r>
            <w:ins w:id="630" w:author="Beverley Bahlmann" w:date="2012-04-05T09:51:00Z">
              <w:r w:rsidR="00620722" w:rsidRPr="002C0BF6">
                <w:rPr>
                  <w:rFonts w:ascii="Arial" w:hAnsi="Arial" w:cs="Arial"/>
                  <w:sz w:val="20"/>
                  <w:szCs w:val="20"/>
                  <w:lang w:bidi="ar-SA"/>
                </w:rPr>
                <w:t>11</w:t>
              </w:r>
            </w:ins>
            <w:del w:id="631" w:author="Beverley Bahlmann" w:date="2012-04-05T09:51:00Z">
              <w:r w:rsidR="00620722" w:rsidRPr="002C0BF6" w:rsidDel="00620722">
                <w:rPr>
                  <w:rFonts w:ascii="Arial" w:hAnsi="Arial" w:cs="Arial"/>
                  <w:sz w:val="20"/>
                  <w:szCs w:val="20"/>
                  <w:lang w:bidi="ar-SA"/>
                </w:rPr>
                <w:delText>08</w:delText>
              </w:r>
            </w:del>
            <w:r w:rsidRPr="002C0BF6">
              <w:rPr>
                <w:rFonts w:ascii="Arial" w:hAnsi="Arial" w:cs="Arial"/>
                <w:sz w:val="20"/>
                <w:szCs w:val="20"/>
                <w:lang w:bidi="ar-SA"/>
              </w:rPr>
              <w:t>)</w:t>
            </w:r>
          </w:p>
        </w:tc>
        <w:tc>
          <w:tcPr>
            <w:tcW w:w="4700" w:type="dxa"/>
          </w:tcPr>
          <w:p w:rsidR="00F560A9" w:rsidRPr="002C0BF6" w:rsidRDefault="00F560A9" w:rsidP="00620722">
            <w:pPr>
              <w:spacing w:before="240"/>
              <w:ind w:right="360"/>
              <w:jc w:val="left"/>
              <w:rPr>
                <w:rFonts w:ascii="Arial" w:hAnsi="Arial" w:cs="Arial"/>
                <w:i/>
                <w:sz w:val="20"/>
                <w:szCs w:val="20"/>
                <w:lang w:bidi="ar-SA"/>
              </w:rPr>
            </w:pPr>
            <w:r w:rsidRPr="002C0BF6">
              <w:rPr>
                <w:rFonts w:ascii="Arial" w:hAnsi="Arial" w:cs="Arial"/>
                <w:i/>
                <w:sz w:val="20"/>
                <w:szCs w:val="20"/>
                <w:lang w:bidi="ar-SA"/>
              </w:rPr>
              <w:t xml:space="preserve">Revision of Risk Assessment in a Reasonable Assurance Engagement </w:t>
            </w:r>
          </w:p>
          <w:p w:rsidR="00F560A9" w:rsidRPr="002C0BF6" w:rsidRDefault="00F560A9" w:rsidP="00620722">
            <w:pPr>
              <w:spacing w:before="120"/>
              <w:ind w:left="878" w:hanging="878"/>
              <w:rPr>
                <w:rFonts w:ascii="Arial" w:hAnsi="Arial" w:cs="Arial"/>
                <w:sz w:val="20"/>
                <w:szCs w:val="20"/>
                <w:lang w:bidi="ar-SA"/>
              </w:rPr>
            </w:pPr>
            <w:r w:rsidRPr="002C0BF6">
              <w:rPr>
                <w:rFonts w:ascii="Arial" w:hAnsi="Arial" w:cs="Arial"/>
                <w:sz w:val="20"/>
                <w:szCs w:val="20"/>
                <w:lang w:bidi="ar-SA"/>
              </w:rPr>
              <w:t>49R.</w:t>
            </w:r>
            <w:r w:rsidRPr="002C0BF6">
              <w:rPr>
                <w:rFonts w:ascii="Arial" w:hAnsi="Arial" w:cs="Arial"/>
                <w:sz w:val="20"/>
                <w:szCs w:val="20"/>
                <w:lang w:bidi="ar-SA"/>
              </w:rPr>
              <w:tab/>
              <w:t>The practitioner’s assessment of the risks of material misstatement at the assertion level may change during the course of the engagement as additional evidence is obtained. In circumstances where the practitioner obtains evidence from performing further procedures, or if new information is obtained, either of which is inconsistent with the evidence on which the practitioner originally based the assessment, the practitioner shall revise the assessment and modify the planned procedures accordingly. (Ref: Par</w:t>
            </w:r>
            <w:r w:rsidR="00620722" w:rsidRPr="002C0BF6">
              <w:rPr>
                <w:rFonts w:ascii="Arial" w:hAnsi="Arial" w:cs="Arial"/>
                <w:sz w:val="20"/>
                <w:szCs w:val="20"/>
                <w:lang w:bidi="ar-SA"/>
              </w:rPr>
              <w:t>a. A10</w:t>
            </w:r>
            <w:ins w:id="632" w:author="Beverley Bahlmann" w:date="2012-04-05T09:51:00Z">
              <w:r w:rsidR="00620722" w:rsidRPr="002C0BF6">
                <w:rPr>
                  <w:rFonts w:ascii="Arial" w:hAnsi="Arial" w:cs="Arial"/>
                  <w:sz w:val="20"/>
                  <w:szCs w:val="20"/>
                  <w:lang w:bidi="ar-SA"/>
                </w:rPr>
                <w:t>9</w:t>
              </w:r>
            </w:ins>
            <w:del w:id="633" w:author="Beverley Bahlmann" w:date="2012-04-05T09:51:00Z">
              <w:r w:rsidR="00620722" w:rsidRPr="002C0BF6" w:rsidDel="00620722">
                <w:rPr>
                  <w:rFonts w:ascii="Arial" w:hAnsi="Arial" w:cs="Arial"/>
                  <w:sz w:val="20"/>
                  <w:szCs w:val="20"/>
                  <w:lang w:bidi="ar-SA"/>
                </w:rPr>
                <w:delText>5</w:delText>
              </w:r>
            </w:del>
            <w:r w:rsidRPr="002C0BF6">
              <w:rPr>
                <w:rFonts w:ascii="Arial" w:hAnsi="Arial" w:cs="Arial"/>
                <w:sz w:val="20"/>
                <w:szCs w:val="20"/>
                <w:lang w:bidi="ar-SA"/>
              </w:rPr>
              <w:t>)</w:t>
            </w:r>
          </w:p>
        </w:tc>
      </w:tr>
    </w:tbl>
    <w:p w:rsidR="00F52562" w:rsidRPr="002C0BF6" w:rsidRDefault="00F52562" w:rsidP="00F52562">
      <w:pPr>
        <w:rPr>
          <w:rFonts w:ascii="Arial" w:hAnsi="Arial" w:cs="Arial"/>
          <w:sz w:val="20"/>
          <w:szCs w:val="20"/>
          <w:lang w:bidi="ar-SA"/>
        </w:rPr>
      </w:pPr>
    </w:p>
    <w:p w:rsidR="009E3154" w:rsidRPr="002C0BF6" w:rsidRDefault="009E3154" w:rsidP="00745241">
      <w:pPr>
        <w:spacing w:before="240"/>
        <w:jc w:val="left"/>
        <w:rPr>
          <w:rFonts w:ascii="Arial" w:hAnsi="Arial" w:cs="Arial"/>
          <w:i/>
          <w:sz w:val="20"/>
          <w:szCs w:val="20"/>
        </w:rPr>
      </w:pPr>
      <w:r w:rsidRPr="002C0BF6">
        <w:rPr>
          <w:rFonts w:ascii="Arial" w:hAnsi="Arial" w:cs="Arial"/>
          <w:i/>
          <w:sz w:val="20"/>
          <w:szCs w:val="20"/>
        </w:rPr>
        <w:t>Accumulation of Identified Misstatements</w:t>
      </w:r>
    </w:p>
    <w:p w:rsidR="002E6F3F" w:rsidRPr="002C0BF6" w:rsidRDefault="00A419A0" w:rsidP="00745241">
      <w:pPr>
        <w:pStyle w:val="IFACNumberedPara"/>
        <w:tabs>
          <w:tab w:val="clear" w:pos="720"/>
        </w:tabs>
        <w:rPr>
          <w:rFonts w:ascii="Arial" w:hAnsi="Arial" w:cs="Arial"/>
          <w:kern w:val="0"/>
          <w:sz w:val="20"/>
          <w:szCs w:val="20"/>
          <w:lang w:bidi="ar-SA"/>
        </w:rPr>
      </w:pPr>
      <w:ins w:id="634" w:author="Beverley Bahlmann" w:date="2012-03-22T15:51:00Z">
        <w:r w:rsidRPr="002C0BF6">
          <w:rPr>
            <w:rFonts w:ascii="Arial" w:hAnsi="Arial" w:cs="Arial"/>
            <w:sz w:val="20"/>
            <w:szCs w:val="20"/>
          </w:rPr>
          <w:t>50</w:t>
        </w:r>
      </w:ins>
      <w:del w:id="635" w:author="Beverley Bahlmann" w:date="2012-03-22T15:51:00Z">
        <w:r w:rsidR="009B1B82" w:rsidRPr="002C0BF6" w:rsidDel="00A419A0">
          <w:rPr>
            <w:rFonts w:ascii="Arial" w:hAnsi="Arial" w:cs="Arial"/>
            <w:sz w:val="20"/>
            <w:szCs w:val="20"/>
          </w:rPr>
          <w:delText>48</w:delText>
        </w:r>
      </w:del>
      <w:r w:rsidR="009B1B82" w:rsidRPr="002C0BF6">
        <w:rPr>
          <w:rFonts w:ascii="Arial" w:hAnsi="Arial" w:cs="Arial"/>
          <w:sz w:val="20"/>
          <w:szCs w:val="20"/>
        </w:rPr>
        <w:t>.</w:t>
      </w:r>
      <w:r w:rsidR="009B1B82" w:rsidRPr="002C0BF6">
        <w:rPr>
          <w:rFonts w:ascii="Arial" w:hAnsi="Arial" w:cs="Arial"/>
          <w:sz w:val="20"/>
          <w:szCs w:val="20"/>
        </w:rPr>
        <w:tab/>
      </w:r>
      <w:r w:rsidR="009E3154" w:rsidRPr="002C0BF6">
        <w:rPr>
          <w:rFonts w:ascii="Arial" w:hAnsi="Arial" w:cs="Arial"/>
          <w:sz w:val="20"/>
          <w:szCs w:val="20"/>
        </w:rPr>
        <w:t xml:space="preserve">The practitioner shall accumulate misstatements identified during the engagement, other than those that are clearly trivial. </w:t>
      </w:r>
      <w:r w:rsidR="009E3154" w:rsidRPr="002C0BF6">
        <w:rPr>
          <w:rFonts w:ascii="Arial" w:hAnsi="Arial" w:cs="Arial"/>
          <w:kern w:val="0"/>
          <w:sz w:val="20"/>
          <w:szCs w:val="20"/>
          <w:lang w:bidi="ar-SA"/>
        </w:rPr>
        <w:t xml:space="preserve">(Ref: Para. </w:t>
      </w:r>
      <w:r w:rsidR="00A10FC1" w:rsidRPr="002C0BF6">
        <w:rPr>
          <w:rFonts w:ascii="Arial" w:hAnsi="Arial" w:cs="Arial"/>
          <w:kern w:val="0"/>
          <w:sz w:val="20"/>
          <w:szCs w:val="20"/>
          <w:lang w:bidi="ar-SA"/>
        </w:rPr>
        <w:t>A1</w:t>
      </w:r>
      <w:ins w:id="636" w:author="Beverley Bahlmann" w:date="2012-03-27T15:18:00Z">
        <w:r w:rsidR="009148C6" w:rsidRPr="002C0BF6">
          <w:rPr>
            <w:rFonts w:ascii="Arial" w:hAnsi="Arial" w:cs="Arial"/>
            <w:kern w:val="0"/>
            <w:sz w:val="20"/>
            <w:szCs w:val="20"/>
            <w:lang w:bidi="ar-SA"/>
          </w:rPr>
          <w:t>12</w:t>
        </w:r>
      </w:ins>
      <w:del w:id="637" w:author="Beverley Bahlmann" w:date="2012-03-27T15:18:00Z">
        <w:r w:rsidR="00A10FC1" w:rsidRPr="002C0BF6" w:rsidDel="009148C6">
          <w:rPr>
            <w:rFonts w:ascii="Arial" w:hAnsi="Arial" w:cs="Arial"/>
            <w:kern w:val="0"/>
            <w:sz w:val="20"/>
            <w:szCs w:val="20"/>
            <w:lang w:bidi="ar-SA"/>
          </w:rPr>
          <w:delText>0</w:delText>
        </w:r>
        <w:r w:rsidR="00C14AA1" w:rsidRPr="002C0BF6" w:rsidDel="009148C6">
          <w:rPr>
            <w:rFonts w:ascii="Arial" w:hAnsi="Arial" w:cs="Arial"/>
            <w:kern w:val="0"/>
            <w:sz w:val="20"/>
            <w:szCs w:val="20"/>
            <w:lang w:bidi="ar-SA"/>
          </w:rPr>
          <w:delText>9</w:delText>
        </w:r>
      </w:del>
      <w:r w:rsidR="009E3154" w:rsidRPr="002C0BF6">
        <w:rPr>
          <w:rFonts w:ascii="Arial" w:hAnsi="Arial" w:cs="Arial"/>
          <w:kern w:val="0"/>
          <w:sz w:val="20"/>
          <w:szCs w:val="20"/>
          <w:lang w:bidi="ar-SA"/>
        </w:rPr>
        <w:t>)</w:t>
      </w:r>
    </w:p>
    <w:p w:rsidR="009E3154" w:rsidRPr="002C0BF6" w:rsidRDefault="009E3154" w:rsidP="00745241">
      <w:pPr>
        <w:pStyle w:val="IFACHeading4"/>
        <w:rPr>
          <w:rFonts w:ascii="Arial" w:hAnsi="Arial" w:cs="Arial"/>
          <w:sz w:val="20"/>
          <w:szCs w:val="20"/>
        </w:rPr>
      </w:pPr>
      <w:r w:rsidRPr="002C0BF6">
        <w:rPr>
          <w:rFonts w:ascii="Arial" w:hAnsi="Arial" w:cs="Arial"/>
          <w:sz w:val="20"/>
          <w:szCs w:val="20"/>
        </w:rPr>
        <w:t>Consideration of Identified Misstatements as the Engagement Progresses</w:t>
      </w:r>
    </w:p>
    <w:p w:rsidR="009E3154" w:rsidRPr="002C0BF6" w:rsidRDefault="00A419A0" w:rsidP="00745241">
      <w:pPr>
        <w:pStyle w:val="IFACNumberedPara"/>
        <w:tabs>
          <w:tab w:val="clear" w:pos="720"/>
        </w:tabs>
        <w:rPr>
          <w:rFonts w:ascii="Arial" w:hAnsi="Arial" w:cs="Arial"/>
          <w:sz w:val="20"/>
          <w:szCs w:val="20"/>
        </w:rPr>
      </w:pPr>
      <w:ins w:id="638" w:author="Beverley Bahlmann" w:date="2012-03-22T15:51:00Z">
        <w:r w:rsidRPr="002C0BF6">
          <w:rPr>
            <w:rFonts w:ascii="Arial" w:hAnsi="Arial" w:cs="Arial"/>
            <w:sz w:val="20"/>
            <w:szCs w:val="20"/>
          </w:rPr>
          <w:t>51</w:t>
        </w:r>
      </w:ins>
      <w:del w:id="639" w:author="Beverley Bahlmann" w:date="2012-03-22T15:51:00Z">
        <w:r w:rsidR="009B1B82" w:rsidRPr="002C0BF6" w:rsidDel="00A419A0">
          <w:rPr>
            <w:rFonts w:ascii="Arial" w:hAnsi="Arial" w:cs="Arial"/>
            <w:sz w:val="20"/>
            <w:szCs w:val="20"/>
          </w:rPr>
          <w:delText>49</w:delText>
        </w:r>
      </w:del>
      <w:r w:rsidR="009B1B82" w:rsidRPr="002C0BF6">
        <w:rPr>
          <w:rFonts w:ascii="Arial" w:hAnsi="Arial" w:cs="Arial"/>
          <w:sz w:val="20"/>
          <w:szCs w:val="20"/>
        </w:rPr>
        <w:t>.</w:t>
      </w:r>
      <w:r w:rsidR="009B1B82" w:rsidRPr="002C0BF6">
        <w:rPr>
          <w:rFonts w:ascii="Arial" w:hAnsi="Arial" w:cs="Arial"/>
          <w:sz w:val="20"/>
          <w:szCs w:val="20"/>
        </w:rPr>
        <w:tab/>
      </w:r>
      <w:r w:rsidR="009E3154" w:rsidRPr="002C0BF6">
        <w:rPr>
          <w:rFonts w:ascii="Arial" w:hAnsi="Arial" w:cs="Arial"/>
          <w:sz w:val="20"/>
          <w:szCs w:val="20"/>
        </w:rPr>
        <w:t>The practitioner shall determine whether the overall engagement strategy and engagement plan need to be revised if:</w:t>
      </w:r>
    </w:p>
    <w:p w:rsidR="009E3154" w:rsidRPr="002C0BF6" w:rsidRDefault="009E3154" w:rsidP="00745241">
      <w:pPr>
        <w:pStyle w:val="IFACIndentedAlpha"/>
        <w:rPr>
          <w:rFonts w:ascii="Arial" w:hAnsi="Arial" w:cs="Arial"/>
          <w:sz w:val="20"/>
          <w:szCs w:val="20"/>
        </w:rPr>
      </w:pPr>
      <w:r w:rsidRPr="002C0BF6">
        <w:rPr>
          <w:rFonts w:ascii="Arial" w:hAnsi="Arial" w:cs="Arial"/>
          <w:sz w:val="20"/>
          <w:szCs w:val="20"/>
        </w:rPr>
        <w:t>(a)</w:t>
      </w:r>
      <w:r w:rsidRPr="002C0BF6">
        <w:rPr>
          <w:rFonts w:ascii="Arial" w:hAnsi="Arial" w:cs="Arial"/>
          <w:sz w:val="20"/>
          <w:szCs w:val="20"/>
        </w:rPr>
        <w:tab/>
        <w:t xml:space="preserve">The nature of identified misstatements and the circumstances of their occurrence indicate that other misstatements may exist that, when aggregated with misstatements accumulated during the engagement, could be material; or </w:t>
      </w:r>
    </w:p>
    <w:p w:rsidR="009E3154" w:rsidRPr="002C0BF6" w:rsidRDefault="009E3154" w:rsidP="00745241">
      <w:pPr>
        <w:pStyle w:val="IFACIndentedAlpha"/>
        <w:rPr>
          <w:rFonts w:ascii="Arial" w:hAnsi="Arial" w:cs="Arial"/>
          <w:sz w:val="20"/>
          <w:szCs w:val="20"/>
        </w:rPr>
      </w:pPr>
      <w:r w:rsidRPr="002C0BF6">
        <w:rPr>
          <w:rFonts w:ascii="Arial" w:hAnsi="Arial" w:cs="Arial"/>
          <w:sz w:val="20"/>
          <w:szCs w:val="20"/>
        </w:rPr>
        <w:t>(b)</w:t>
      </w:r>
      <w:r w:rsidRPr="002C0BF6">
        <w:rPr>
          <w:rFonts w:ascii="Arial" w:hAnsi="Arial" w:cs="Arial"/>
          <w:sz w:val="20"/>
          <w:szCs w:val="20"/>
        </w:rPr>
        <w:tab/>
        <w:t xml:space="preserve">The aggregate of misstatements accumulated during the engagement approaches materiality determined in accordance with paragraphs </w:t>
      </w:r>
      <w:ins w:id="640" w:author="Beverley Bahlmann" w:date="2012-03-27T15:19:00Z">
        <w:r w:rsidR="009148C6" w:rsidRPr="002C0BF6">
          <w:rPr>
            <w:rFonts w:ascii="Arial" w:hAnsi="Arial" w:cs="Arial"/>
            <w:sz w:val="20"/>
            <w:szCs w:val="20"/>
          </w:rPr>
          <w:t>20</w:t>
        </w:r>
      </w:ins>
      <w:del w:id="641" w:author="Beverley Bahlmann" w:date="2012-03-27T15:19:00Z">
        <w:r w:rsidR="006A6627" w:rsidRPr="002C0BF6" w:rsidDel="009148C6">
          <w:rPr>
            <w:rFonts w:ascii="Arial" w:hAnsi="Arial" w:cs="Arial"/>
            <w:sz w:val="20"/>
            <w:szCs w:val="20"/>
          </w:rPr>
          <w:delText>19</w:delText>
        </w:r>
      </w:del>
      <w:r w:rsidR="009B2BD9" w:rsidRPr="002C0BF6">
        <w:rPr>
          <w:rFonts w:ascii="Arial" w:hAnsi="Arial" w:cs="Arial"/>
          <w:sz w:val="20"/>
          <w:szCs w:val="20"/>
        </w:rPr>
        <w:t>–</w:t>
      </w:r>
      <w:r w:rsidR="000149F2" w:rsidRPr="002C0BF6">
        <w:rPr>
          <w:rFonts w:ascii="Arial" w:hAnsi="Arial" w:cs="Arial"/>
          <w:sz w:val="20"/>
          <w:szCs w:val="20"/>
        </w:rPr>
        <w:t>2</w:t>
      </w:r>
      <w:ins w:id="642" w:author="Beverley Bahlmann" w:date="2012-03-27T15:19:00Z">
        <w:r w:rsidR="009148C6" w:rsidRPr="002C0BF6">
          <w:rPr>
            <w:rFonts w:ascii="Arial" w:hAnsi="Arial" w:cs="Arial"/>
            <w:sz w:val="20"/>
            <w:szCs w:val="20"/>
          </w:rPr>
          <w:t>2</w:t>
        </w:r>
      </w:ins>
      <w:del w:id="643" w:author="Beverley Bahlmann" w:date="2012-03-27T15:19:00Z">
        <w:r w:rsidR="000149F2" w:rsidRPr="002C0BF6" w:rsidDel="009148C6">
          <w:rPr>
            <w:rFonts w:ascii="Arial" w:hAnsi="Arial" w:cs="Arial"/>
            <w:sz w:val="20"/>
            <w:szCs w:val="20"/>
          </w:rPr>
          <w:delText>1</w:delText>
        </w:r>
      </w:del>
      <w:r w:rsidRPr="002C0BF6">
        <w:rPr>
          <w:rFonts w:ascii="Arial" w:hAnsi="Arial" w:cs="Arial"/>
          <w:sz w:val="20"/>
          <w:szCs w:val="20"/>
        </w:rPr>
        <w:t xml:space="preserve"> of </w:t>
      </w:r>
      <w:r w:rsidR="000149F2" w:rsidRPr="002C0BF6">
        <w:rPr>
          <w:rFonts w:ascii="Arial" w:hAnsi="Arial" w:cs="Arial"/>
          <w:sz w:val="20"/>
          <w:szCs w:val="20"/>
        </w:rPr>
        <w:t>this ISAE.</w:t>
      </w:r>
    </w:p>
    <w:p w:rsidR="009E3154" w:rsidRPr="002C0BF6" w:rsidRDefault="009B1B82" w:rsidP="00745241">
      <w:pPr>
        <w:pStyle w:val="IFACNumberedPara"/>
        <w:tabs>
          <w:tab w:val="clear" w:pos="720"/>
        </w:tabs>
        <w:rPr>
          <w:rFonts w:ascii="Arial" w:hAnsi="Arial" w:cs="Arial"/>
          <w:sz w:val="20"/>
          <w:szCs w:val="20"/>
        </w:rPr>
      </w:pPr>
      <w:r w:rsidRPr="002C0BF6">
        <w:rPr>
          <w:rFonts w:ascii="Arial" w:hAnsi="Arial" w:cs="Arial"/>
          <w:sz w:val="20"/>
          <w:szCs w:val="20"/>
        </w:rPr>
        <w:t>5</w:t>
      </w:r>
      <w:ins w:id="644" w:author="Beverley Bahlmann" w:date="2012-03-22T15:51:00Z">
        <w:r w:rsidR="00A419A0" w:rsidRPr="002C0BF6">
          <w:rPr>
            <w:rFonts w:ascii="Arial" w:hAnsi="Arial" w:cs="Arial"/>
            <w:sz w:val="20"/>
            <w:szCs w:val="20"/>
          </w:rPr>
          <w:t>2</w:t>
        </w:r>
      </w:ins>
      <w:del w:id="645" w:author="Beverley Bahlmann" w:date="2012-03-22T15:51:00Z">
        <w:r w:rsidRPr="002C0BF6" w:rsidDel="00A419A0">
          <w:rPr>
            <w:rFonts w:ascii="Arial" w:hAnsi="Arial" w:cs="Arial"/>
            <w:sz w:val="20"/>
            <w:szCs w:val="20"/>
          </w:rPr>
          <w:delText>0</w:delText>
        </w:r>
      </w:del>
      <w:r w:rsidRPr="002C0BF6">
        <w:rPr>
          <w:rFonts w:ascii="Arial" w:hAnsi="Arial" w:cs="Arial"/>
          <w:sz w:val="20"/>
          <w:szCs w:val="20"/>
        </w:rPr>
        <w:t>.</w:t>
      </w:r>
      <w:r w:rsidRPr="002C0BF6">
        <w:rPr>
          <w:rFonts w:ascii="Arial" w:hAnsi="Arial" w:cs="Arial"/>
          <w:sz w:val="20"/>
          <w:szCs w:val="20"/>
        </w:rPr>
        <w:tab/>
      </w:r>
      <w:r w:rsidR="009E3154" w:rsidRPr="002C0BF6">
        <w:rPr>
          <w:rFonts w:ascii="Arial" w:hAnsi="Arial" w:cs="Arial"/>
          <w:sz w:val="20"/>
          <w:szCs w:val="20"/>
        </w:rPr>
        <w:t>If, at the practitioner</w:t>
      </w:r>
      <w:r w:rsidR="00B23E35" w:rsidRPr="002C0BF6">
        <w:rPr>
          <w:rFonts w:ascii="Arial" w:hAnsi="Arial" w:cs="Arial"/>
          <w:sz w:val="20"/>
          <w:szCs w:val="20"/>
        </w:rPr>
        <w:t>’</w:t>
      </w:r>
      <w:r w:rsidR="009E3154" w:rsidRPr="002C0BF6">
        <w:rPr>
          <w:rFonts w:ascii="Arial" w:hAnsi="Arial" w:cs="Arial"/>
          <w:sz w:val="20"/>
          <w:szCs w:val="20"/>
        </w:rPr>
        <w:t xml:space="preserve">s request, the entity has examined a type of emission or disclosure and corrected misstatements that were detected, the practitioner shall perform </w:t>
      </w:r>
      <w:del w:id="646" w:author="Beverley Bahlmann" w:date="2012-03-13T12:17:00Z">
        <w:r w:rsidR="009E3154" w:rsidRPr="002C0BF6" w:rsidDel="008921B3">
          <w:rPr>
            <w:rFonts w:ascii="Arial" w:hAnsi="Arial" w:cs="Arial"/>
            <w:sz w:val="20"/>
            <w:szCs w:val="20"/>
          </w:rPr>
          <w:delText>additional</w:delText>
        </w:r>
      </w:del>
      <w:del w:id="647" w:author="Beverley Bahlmann" w:date="2012-03-14T11:41:00Z">
        <w:r w:rsidR="009E3154" w:rsidRPr="002C0BF6" w:rsidDel="003E200A">
          <w:rPr>
            <w:rFonts w:ascii="Arial" w:hAnsi="Arial" w:cs="Arial"/>
            <w:sz w:val="20"/>
            <w:szCs w:val="20"/>
          </w:rPr>
          <w:delText xml:space="preserve"> </w:delText>
        </w:r>
      </w:del>
      <w:r w:rsidR="009E3154" w:rsidRPr="002C0BF6">
        <w:rPr>
          <w:rFonts w:ascii="Arial" w:hAnsi="Arial" w:cs="Arial"/>
          <w:sz w:val="20"/>
          <w:szCs w:val="20"/>
        </w:rPr>
        <w:t xml:space="preserve">procedures </w:t>
      </w:r>
      <w:r w:rsidR="00B419A9" w:rsidRPr="002C0BF6">
        <w:rPr>
          <w:rFonts w:ascii="Arial" w:hAnsi="Arial" w:cs="Arial"/>
          <w:sz w:val="20"/>
          <w:szCs w:val="20"/>
        </w:rPr>
        <w:t>with respect to the work performed by the entity</w:t>
      </w:r>
      <w:r w:rsidR="00D621AF" w:rsidRPr="002C0BF6">
        <w:rPr>
          <w:rFonts w:ascii="Arial" w:hAnsi="Arial" w:cs="Arial"/>
          <w:sz w:val="20"/>
          <w:szCs w:val="20"/>
        </w:rPr>
        <w:t xml:space="preserve"> to determine whether </w:t>
      </w:r>
      <w:r w:rsidR="003318ED" w:rsidRPr="002C0BF6">
        <w:rPr>
          <w:rFonts w:ascii="Arial" w:hAnsi="Arial" w:cs="Arial"/>
          <w:sz w:val="20"/>
          <w:szCs w:val="20"/>
        </w:rPr>
        <w:t xml:space="preserve">material </w:t>
      </w:r>
      <w:r w:rsidR="00D621AF" w:rsidRPr="002C0BF6">
        <w:rPr>
          <w:rFonts w:ascii="Arial" w:hAnsi="Arial" w:cs="Arial"/>
          <w:sz w:val="20"/>
          <w:szCs w:val="20"/>
        </w:rPr>
        <w:t>misstatements remain</w:t>
      </w:r>
      <w:r w:rsidR="00B419A9" w:rsidRPr="002C0BF6">
        <w:rPr>
          <w:rFonts w:ascii="Arial" w:hAnsi="Arial" w:cs="Arial"/>
          <w:sz w:val="20"/>
          <w:szCs w:val="20"/>
        </w:rPr>
        <w:t>.</w:t>
      </w:r>
    </w:p>
    <w:p w:rsidR="009E3154" w:rsidRPr="002C0BF6" w:rsidRDefault="009E3154" w:rsidP="00745241">
      <w:pPr>
        <w:pStyle w:val="IFACHeading4"/>
        <w:rPr>
          <w:rFonts w:ascii="Arial" w:hAnsi="Arial" w:cs="Arial"/>
          <w:sz w:val="20"/>
          <w:szCs w:val="20"/>
        </w:rPr>
      </w:pPr>
      <w:r w:rsidRPr="002C0BF6">
        <w:rPr>
          <w:rFonts w:ascii="Arial" w:hAnsi="Arial" w:cs="Arial"/>
          <w:sz w:val="20"/>
          <w:szCs w:val="20"/>
        </w:rPr>
        <w:t>Communication and Correction of Misstatements</w:t>
      </w:r>
    </w:p>
    <w:p w:rsidR="009E3154" w:rsidRPr="002C0BF6" w:rsidRDefault="009B1B82" w:rsidP="00745241">
      <w:pPr>
        <w:pStyle w:val="IFACNumberedPara"/>
        <w:tabs>
          <w:tab w:val="clear" w:pos="720"/>
        </w:tabs>
        <w:rPr>
          <w:rFonts w:ascii="Arial" w:hAnsi="Arial" w:cs="Arial"/>
          <w:sz w:val="20"/>
          <w:szCs w:val="20"/>
        </w:rPr>
      </w:pPr>
      <w:r w:rsidRPr="002C0BF6">
        <w:rPr>
          <w:rFonts w:ascii="Arial" w:hAnsi="Arial" w:cs="Arial"/>
          <w:sz w:val="20"/>
          <w:szCs w:val="20"/>
        </w:rPr>
        <w:t>5</w:t>
      </w:r>
      <w:ins w:id="648" w:author="Beverley Bahlmann" w:date="2012-03-22T15:51:00Z">
        <w:r w:rsidR="00A419A0" w:rsidRPr="002C0BF6">
          <w:rPr>
            <w:rFonts w:ascii="Arial" w:hAnsi="Arial" w:cs="Arial"/>
            <w:sz w:val="20"/>
            <w:szCs w:val="20"/>
          </w:rPr>
          <w:t>3</w:t>
        </w:r>
      </w:ins>
      <w:del w:id="649" w:author="Beverley Bahlmann" w:date="2012-03-22T15:51:00Z">
        <w:r w:rsidRPr="002C0BF6" w:rsidDel="00A419A0">
          <w:rPr>
            <w:rFonts w:ascii="Arial" w:hAnsi="Arial" w:cs="Arial"/>
            <w:sz w:val="20"/>
            <w:szCs w:val="20"/>
          </w:rPr>
          <w:delText>1</w:delText>
        </w:r>
      </w:del>
      <w:r w:rsidRPr="002C0BF6">
        <w:rPr>
          <w:rFonts w:ascii="Arial" w:hAnsi="Arial" w:cs="Arial"/>
          <w:sz w:val="20"/>
          <w:szCs w:val="20"/>
        </w:rPr>
        <w:t>.</w:t>
      </w:r>
      <w:r w:rsidRPr="002C0BF6">
        <w:rPr>
          <w:rFonts w:ascii="Arial" w:hAnsi="Arial" w:cs="Arial"/>
          <w:sz w:val="20"/>
          <w:szCs w:val="20"/>
        </w:rPr>
        <w:tab/>
      </w:r>
      <w:r w:rsidR="009E3154" w:rsidRPr="002C0BF6">
        <w:rPr>
          <w:rFonts w:ascii="Arial" w:hAnsi="Arial" w:cs="Arial"/>
          <w:sz w:val="20"/>
          <w:szCs w:val="20"/>
        </w:rPr>
        <w:t xml:space="preserve">The practitioner shall communicate on a timely basis all misstatements accumulated during the engagement with the appropriate level within the entity and shall request the entity to correct those misstatements. </w:t>
      </w:r>
    </w:p>
    <w:p w:rsidR="009E3154" w:rsidRPr="002C0BF6" w:rsidRDefault="009B1B82" w:rsidP="00745241">
      <w:pPr>
        <w:pStyle w:val="IFACNumberedPara"/>
        <w:tabs>
          <w:tab w:val="clear" w:pos="720"/>
        </w:tabs>
        <w:rPr>
          <w:rFonts w:ascii="Arial" w:hAnsi="Arial" w:cs="Arial"/>
          <w:sz w:val="20"/>
          <w:szCs w:val="20"/>
        </w:rPr>
      </w:pPr>
      <w:r w:rsidRPr="002C0BF6">
        <w:rPr>
          <w:rFonts w:ascii="Arial" w:hAnsi="Arial" w:cs="Arial"/>
          <w:sz w:val="20"/>
          <w:szCs w:val="20"/>
        </w:rPr>
        <w:t>5</w:t>
      </w:r>
      <w:ins w:id="650" w:author="Beverley Bahlmann" w:date="2012-03-22T15:51:00Z">
        <w:r w:rsidR="00A419A0" w:rsidRPr="002C0BF6">
          <w:rPr>
            <w:rFonts w:ascii="Arial" w:hAnsi="Arial" w:cs="Arial"/>
            <w:sz w:val="20"/>
            <w:szCs w:val="20"/>
          </w:rPr>
          <w:t>4</w:t>
        </w:r>
      </w:ins>
      <w:del w:id="651" w:author="Beverley Bahlmann" w:date="2012-03-22T15:51:00Z">
        <w:r w:rsidRPr="002C0BF6" w:rsidDel="00A419A0">
          <w:rPr>
            <w:rFonts w:ascii="Arial" w:hAnsi="Arial" w:cs="Arial"/>
            <w:sz w:val="20"/>
            <w:szCs w:val="20"/>
          </w:rPr>
          <w:delText>2</w:delText>
        </w:r>
      </w:del>
      <w:r w:rsidRPr="002C0BF6">
        <w:rPr>
          <w:rFonts w:ascii="Arial" w:hAnsi="Arial" w:cs="Arial"/>
          <w:sz w:val="20"/>
          <w:szCs w:val="20"/>
        </w:rPr>
        <w:t>.</w:t>
      </w:r>
      <w:r w:rsidRPr="002C0BF6">
        <w:rPr>
          <w:rFonts w:ascii="Arial" w:hAnsi="Arial" w:cs="Arial"/>
          <w:sz w:val="20"/>
          <w:szCs w:val="20"/>
        </w:rPr>
        <w:tab/>
      </w:r>
      <w:r w:rsidR="009E3154" w:rsidRPr="002C0BF6">
        <w:rPr>
          <w:rFonts w:ascii="Arial" w:hAnsi="Arial" w:cs="Arial"/>
          <w:sz w:val="20"/>
          <w:szCs w:val="20"/>
        </w:rPr>
        <w:t>If the entity refuses to correct some or all of the misstatements communicated by the practitioner, the practitioner shall obtain an understanding of the entity</w:t>
      </w:r>
      <w:r w:rsidR="00B23E35" w:rsidRPr="002C0BF6">
        <w:rPr>
          <w:rFonts w:ascii="Arial" w:hAnsi="Arial" w:cs="Arial"/>
          <w:sz w:val="20"/>
          <w:szCs w:val="20"/>
        </w:rPr>
        <w:t>’</w:t>
      </w:r>
      <w:r w:rsidR="009E3154" w:rsidRPr="002C0BF6">
        <w:rPr>
          <w:rFonts w:ascii="Arial" w:hAnsi="Arial" w:cs="Arial"/>
          <w:sz w:val="20"/>
          <w:szCs w:val="20"/>
        </w:rPr>
        <w:t xml:space="preserve">s reasons for not making the </w:t>
      </w:r>
      <w:r w:rsidR="009E3154" w:rsidRPr="002C0BF6">
        <w:rPr>
          <w:rFonts w:ascii="Arial" w:hAnsi="Arial" w:cs="Arial"/>
          <w:sz w:val="20"/>
          <w:szCs w:val="20"/>
        </w:rPr>
        <w:lastRenderedPageBreak/>
        <w:t xml:space="preserve">corrections and shall take that understanding into account when </w:t>
      </w:r>
      <w:r w:rsidR="002B400A" w:rsidRPr="002C0BF6">
        <w:rPr>
          <w:rFonts w:ascii="Arial" w:hAnsi="Arial" w:cs="Arial"/>
          <w:sz w:val="20"/>
          <w:szCs w:val="20"/>
        </w:rPr>
        <w:t>forming the practitioner</w:t>
      </w:r>
      <w:r w:rsidR="00B23E35" w:rsidRPr="002C0BF6">
        <w:rPr>
          <w:rFonts w:ascii="Arial" w:hAnsi="Arial" w:cs="Arial"/>
          <w:sz w:val="20"/>
          <w:szCs w:val="20"/>
        </w:rPr>
        <w:t>’</w:t>
      </w:r>
      <w:r w:rsidR="002B400A" w:rsidRPr="002C0BF6">
        <w:rPr>
          <w:rFonts w:ascii="Arial" w:hAnsi="Arial" w:cs="Arial"/>
          <w:sz w:val="20"/>
          <w:szCs w:val="20"/>
        </w:rPr>
        <w:t>s conclusion</w:t>
      </w:r>
      <w:r w:rsidR="009E3154" w:rsidRPr="002C0BF6">
        <w:rPr>
          <w:rFonts w:ascii="Arial" w:hAnsi="Arial" w:cs="Arial"/>
          <w:sz w:val="20"/>
          <w:szCs w:val="20"/>
        </w:rPr>
        <w:t xml:space="preserve">. </w:t>
      </w:r>
    </w:p>
    <w:p w:rsidR="009E3154" w:rsidRPr="002C0BF6" w:rsidRDefault="009E3154" w:rsidP="00745241">
      <w:pPr>
        <w:pStyle w:val="IFACHeading4"/>
        <w:rPr>
          <w:rFonts w:ascii="Arial" w:hAnsi="Arial" w:cs="Arial"/>
          <w:sz w:val="20"/>
          <w:szCs w:val="20"/>
        </w:rPr>
      </w:pPr>
      <w:r w:rsidRPr="002C0BF6">
        <w:rPr>
          <w:rFonts w:ascii="Arial" w:hAnsi="Arial" w:cs="Arial"/>
          <w:sz w:val="20"/>
          <w:szCs w:val="20"/>
        </w:rPr>
        <w:t>Evaluating the Effect of Uncorrected Misstatements</w:t>
      </w:r>
    </w:p>
    <w:p w:rsidR="009E3154" w:rsidRPr="002C0BF6" w:rsidRDefault="009B1B82" w:rsidP="00745241">
      <w:pPr>
        <w:pStyle w:val="IFACNumberedPara"/>
        <w:tabs>
          <w:tab w:val="clear" w:pos="720"/>
        </w:tabs>
        <w:rPr>
          <w:rFonts w:ascii="Arial" w:hAnsi="Arial" w:cs="Arial"/>
          <w:sz w:val="20"/>
          <w:szCs w:val="20"/>
        </w:rPr>
      </w:pPr>
      <w:r w:rsidRPr="002C0BF6">
        <w:rPr>
          <w:rFonts w:ascii="Arial" w:hAnsi="Arial" w:cs="Arial"/>
          <w:sz w:val="20"/>
          <w:szCs w:val="20"/>
        </w:rPr>
        <w:t>5</w:t>
      </w:r>
      <w:ins w:id="652" w:author="Beverley Bahlmann" w:date="2012-03-22T15:51:00Z">
        <w:r w:rsidR="00A419A0" w:rsidRPr="002C0BF6">
          <w:rPr>
            <w:rFonts w:ascii="Arial" w:hAnsi="Arial" w:cs="Arial"/>
            <w:sz w:val="20"/>
            <w:szCs w:val="20"/>
          </w:rPr>
          <w:t>5</w:t>
        </w:r>
      </w:ins>
      <w:del w:id="653" w:author="Beverley Bahlmann" w:date="2012-03-22T15:51:00Z">
        <w:r w:rsidRPr="002C0BF6" w:rsidDel="00A419A0">
          <w:rPr>
            <w:rFonts w:ascii="Arial" w:hAnsi="Arial" w:cs="Arial"/>
            <w:sz w:val="20"/>
            <w:szCs w:val="20"/>
          </w:rPr>
          <w:delText>3</w:delText>
        </w:r>
      </w:del>
      <w:r w:rsidRPr="002C0BF6">
        <w:rPr>
          <w:rFonts w:ascii="Arial" w:hAnsi="Arial" w:cs="Arial"/>
          <w:sz w:val="20"/>
          <w:szCs w:val="20"/>
        </w:rPr>
        <w:t>.</w:t>
      </w:r>
      <w:r w:rsidRPr="002C0BF6">
        <w:rPr>
          <w:rFonts w:ascii="Arial" w:hAnsi="Arial" w:cs="Arial"/>
          <w:sz w:val="20"/>
          <w:szCs w:val="20"/>
        </w:rPr>
        <w:tab/>
      </w:r>
      <w:r w:rsidR="009E3154" w:rsidRPr="002C0BF6">
        <w:rPr>
          <w:rFonts w:ascii="Arial" w:hAnsi="Arial" w:cs="Arial"/>
          <w:sz w:val="20"/>
          <w:szCs w:val="20"/>
        </w:rPr>
        <w:t xml:space="preserve">Prior to evaluating the effect of uncorrected misstatements, the practitioner shall reassess materiality determined in accordance with paragraphs </w:t>
      </w:r>
      <w:ins w:id="654" w:author="Beverley Bahlmann" w:date="2012-03-27T15:19:00Z">
        <w:r w:rsidR="009148C6" w:rsidRPr="002C0BF6">
          <w:rPr>
            <w:rFonts w:ascii="Arial" w:hAnsi="Arial" w:cs="Arial"/>
            <w:sz w:val="20"/>
            <w:szCs w:val="20"/>
          </w:rPr>
          <w:t>20</w:t>
        </w:r>
      </w:ins>
      <w:del w:id="655" w:author="Beverley Bahlmann" w:date="2012-03-27T15:19:00Z">
        <w:r w:rsidR="006A6627" w:rsidRPr="002C0BF6" w:rsidDel="009148C6">
          <w:rPr>
            <w:rFonts w:ascii="Arial" w:hAnsi="Arial" w:cs="Arial"/>
            <w:sz w:val="20"/>
            <w:szCs w:val="20"/>
          </w:rPr>
          <w:delText>19</w:delText>
        </w:r>
      </w:del>
      <w:r w:rsidR="009B2BD9" w:rsidRPr="002C0BF6">
        <w:rPr>
          <w:rFonts w:ascii="Arial" w:hAnsi="Arial" w:cs="Arial"/>
          <w:sz w:val="20"/>
          <w:szCs w:val="20"/>
        </w:rPr>
        <w:t>–</w:t>
      </w:r>
      <w:r w:rsidR="00583F3B" w:rsidRPr="002C0BF6">
        <w:rPr>
          <w:rFonts w:ascii="Arial" w:hAnsi="Arial" w:cs="Arial"/>
          <w:sz w:val="20"/>
          <w:szCs w:val="20"/>
        </w:rPr>
        <w:t>2</w:t>
      </w:r>
      <w:ins w:id="656" w:author="Beverley Bahlmann" w:date="2012-03-27T15:19:00Z">
        <w:r w:rsidR="009148C6" w:rsidRPr="002C0BF6">
          <w:rPr>
            <w:rFonts w:ascii="Arial" w:hAnsi="Arial" w:cs="Arial"/>
            <w:sz w:val="20"/>
            <w:szCs w:val="20"/>
          </w:rPr>
          <w:t>2</w:t>
        </w:r>
      </w:ins>
      <w:del w:id="657" w:author="Beverley Bahlmann" w:date="2012-03-27T15:19:00Z">
        <w:r w:rsidR="00583F3B" w:rsidRPr="002C0BF6" w:rsidDel="009148C6">
          <w:rPr>
            <w:rFonts w:ascii="Arial" w:hAnsi="Arial" w:cs="Arial"/>
            <w:sz w:val="20"/>
            <w:szCs w:val="20"/>
          </w:rPr>
          <w:delText>1</w:delText>
        </w:r>
      </w:del>
      <w:r w:rsidR="009E3154" w:rsidRPr="002C0BF6">
        <w:rPr>
          <w:rFonts w:ascii="Arial" w:hAnsi="Arial" w:cs="Arial"/>
          <w:sz w:val="20"/>
          <w:szCs w:val="20"/>
        </w:rPr>
        <w:t xml:space="preserve"> of this ISAE to confirm whether it remains appropriate in the context of the entity</w:t>
      </w:r>
      <w:r w:rsidR="00B23E35" w:rsidRPr="002C0BF6">
        <w:rPr>
          <w:rFonts w:ascii="Arial" w:hAnsi="Arial" w:cs="Arial"/>
          <w:sz w:val="20"/>
          <w:szCs w:val="20"/>
        </w:rPr>
        <w:t>’</w:t>
      </w:r>
      <w:r w:rsidR="009E3154" w:rsidRPr="002C0BF6">
        <w:rPr>
          <w:rFonts w:ascii="Arial" w:hAnsi="Arial" w:cs="Arial"/>
          <w:sz w:val="20"/>
          <w:szCs w:val="20"/>
        </w:rPr>
        <w:t xml:space="preserve">s actual emissions. </w:t>
      </w:r>
    </w:p>
    <w:p w:rsidR="009E3154" w:rsidRPr="002C0BF6" w:rsidRDefault="009B1B82" w:rsidP="00745241">
      <w:pPr>
        <w:pStyle w:val="IFACNumberedPara"/>
        <w:tabs>
          <w:tab w:val="clear" w:pos="720"/>
        </w:tabs>
        <w:rPr>
          <w:rFonts w:ascii="Arial" w:hAnsi="Arial" w:cs="Arial"/>
          <w:sz w:val="20"/>
          <w:szCs w:val="20"/>
        </w:rPr>
      </w:pPr>
      <w:r w:rsidRPr="002C0BF6">
        <w:rPr>
          <w:rFonts w:ascii="Arial" w:hAnsi="Arial" w:cs="Arial"/>
          <w:sz w:val="20"/>
          <w:szCs w:val="20"/>
        </w:rPr>
        <w:t>5</w:t>
      </w:r>
      <w:ins w:id="658" w:author="Beverley Bahlmann" w:date="2012-03-22T15:52:00Z">
        <w:r w:rsidR="00A419A0" w:rsidRPr="002C0BF6">
          <w:rPr>
            <w:rFonts w:ascii="Arial" w:hAnsi="Arial" w:cs="Arial"/>
            <w:sz w:val="20"/>
            <w:szCs w:val="20"/>
          </w:rPr>
          <w:t>6</w:t>
        </w:r>
      </w:ins>
      <w:del w:id="659" w:author="Beverley Bahlmann" w:date="2012-03-22T15:51:00Z">
        <w:r w:rsidRPr="002C0BF6" w:rsidDel="00A419A0">
          <w:rPr>
            <w:rFonts w:ascii="Arial" w:hAnsi="Arial" w:cs="Arial"/>
            <w:sz w:val="20"/>
            <w:szCs w:val="20"/>
          </w:rPr>
          <w:delText>4</w:delText>
        </w:r>
      </w:del>
      <w:r w:rsidRPr="002C0BF6">
        <w:rPr>
          <w:rFonts w:ascii="Arial" w:hAnsi="Arial" w:cs="Arial"/>
          <w:sz w:val="20"/>
          <w:szCs w:val="20"/>
        </w:rPr>
        <w:t>.</w:t>
      </w:r>
      <w:r w:rsidRPr="002C0BF6">
        <w:rPr>
          <w:rFonts w:ascii="Arial" w:hAnsi="Arial" w:cs="Arial"/>
          <w:sz w:val="20"/>
          <w:szCs w:val="20"/>
        </w:rPr>
        <w:tab/>
      </w:r>
      <w:r w:rsidR="009E3154" w:rsidRPr="002C0BF6">
        <w:rPr>
          <w:rFonts w:ascii="Arial" w:hAnsi="Arial" w:cs="Arial"/>
          <w:sz w:val="20"/>
          <w:szCs w:val="20"/>
        </w:rPr>
        <w:t xml:space="preserve">The practitioner shall determine whether uncorrected misstatements are material, individually or in </w:t>
      </w:r>
      <w:r w:rsidR="004A598A" w:rsidRPr="002C0BF6">
        <w:rPr>
          <w:rFonts w:ascii="Arial" w:hAnsi="Arial" w:cs="Arial"/>
          <w:sz w:val="20"/>
          <w:szCs w:val="20"/>
        </w:rPr>
        <w:t xml:space="preserve">the </w:t>
      </w:r>
      <w:r w:rsidR="009E3154" w:rsidRPr="002C0BF6">
        <w:rPr>
          <w:rFonts w:ascii="Arial" w:hAnsi="Arial" w:cs="Arial"/>
          <w:sz w:val="20"/>
          <w:szCs w:val="20"/>
        </w:rPr>
        <w:t>aggregate. In making this determination, the practitioner shall consider the size and nature of the misstatements</w:t>
      </w:r>
      <w:r w:rsidR="005B5984" w:rsidRPr="002C0BF6">
        <w:rPr>
          <w:rFonts w:ascii="Arial" w:hAnsi="Arial" w:cs="Arial"/>
          <w:sz w:val="20"/>
          <w:szCs w:val="20"/>
        </w:rPr>
        <w:t>, and the particular circumstances of their occurrence</w:t>
      </w:r>
      <w:r w:rsidR="009E3154" w:rsidRPr="002C0BF6">
        <w:rPr>
          <w:rFonts w:ascii="Arial" w:hAnsi="Arial" w:cs="Arial"/>
          <w:sz w:val="20"/>
          <w:szCs w:val="20"/>
        </w:rPr>
        <w:t>, in relation to particular types of emissions or disclosures and the GHG statement</w:t>
      </w:r>
      <w:r w:rsidR="00583F3B" w:rsidRPr="002C0BF6">
        <w:rPr>
          <w:rFonts w:ascii="Arial" w:hAnsi="Arial" w:cs="Arial"/>
          <w:sz w:val="20"/>
          <w:szCs w:val="20"/>
        </w:rPr>
        <w:t>.</w:t>
      </w:r>
      <w:r w:rsidR="002744FA" w:rsidRPr="002C0BF6">
        <w:rPr>
          <w:rFonts w:ascii="Arial" w:hAnsi="Arial" w:cs="Arial"/>
          <w:sz w:val="20"/>
          <w:szCs w:val="20"/>
        </w:rPr>
        <w:t xml:space="preserve"> (</w:t>
      </w:r>
      <w:ins w:id="660" w:author="Beverley Bahlmann" w:date="2012-03-28T16:15:00Z">
        <w:r w:rsidR="004B798F" w:rsidRPr="002C0BF6">
          <w:rPr>
            <w:rFonts w:ascii="Arial" w:hAnsi="Arial" w:cs="Arial"/>
            <w:sz w:val="20"/>
            <w:szCs w:val="20"/>
          </w:rPr>
          <w:t>S</w:t>
        </w:r>
      </w:ins>
      <w:del w:id="661" w:author="Beverley Bahlmann" w:date="2012-03-28T16:15:00Z">
        <w:r w:rsidR="002744FA" w:rsidRPr="002C0BF6" w:rsidDel="004B798F">
          <w:rPr>
            <w:rFonts w:ascii="Arial" w:hAnsi="Arial" w:cs="Arial"/>
            <w:sz w:val="20"/>
            <w:szCs w:val="20"/>
          </w:rPr>
          <w:delText>s</w:delText>
        </w:r>
      </w:del>
      <w:r w:rsidR="002744FA" w:rsidRPr="002C0BF6">
        <w:rPr>
          <w:rFonts w:ascii="Arial" w:hAnsi="Arial" w:cs="Arial"/>
          <w:sz w:val="20"/>
          <w:szCs w:val="20"/>
        </w:rPr>
        <w:t xml:space="preserve">ee paragraph </w:t>
      </w:r>
      <w:r w:rsidR="00C14AA1" w:rsidRPr="002C0BF6">
        <w:rPr>
          <w:rFonts w:ascii="Arial" w:hAnsi="Arial" w:cs="Arial"/>
          <w:sz w:val="20"/>
          <w:szCs w:val="20"/>
        </w:rPr>
        <w:t>7</w:t>
      </w:r>
      <w:ins w:id="662" w:author="Beverley Bahlmann" w:date="2012-03-27T15:20:00Z">
        <w:r w:rsidR="009148C6" w:rsidRPr="002C0BF6">
          <w:rPr>
            <w:rFonts w:ascii="Arial" w:hAnsi="Arial" w:cs="Arial"/>
            <w:sz w:val="20"/>
            <w:szCs w:val="20"/>
          </w:rPr>
          <w:t>2</w:t>
        </w:r>
      </w:ins>
      <w:del w:id="663" w:author="Beverley Bahlmann" w:date="2012-03-27T15:20:00Z">
        <w:r w:rsidR="00C14AA1" w:rsidRPr="002C0BF6" w:rsidDel="009148C6">
          <w:rPr>
            <w:rFonts w:ascii="Arial" w:hAnsi="Arial" w:cs="Arial"/>
            <w:sz w:val="20"/>
            <w:szCs w:val="20"/>
          </w:rPr>
          <w:delText>0</w:delText>
        </w:r>
      </w:del>
      <w:r w:rsidR="002744FA" w:rsidRPr="002C0BF6">
        <w:rPr>
          <w:rFonts w:ascii="Arial" w:hAnsi="Arial" w:cs="Arial"/>
          <w:sz w:val="20"/>
          <w:szCs w:val="20"/>
        </w:rPr>
        <w:t>)</w:t>
      </w:r>
    </w:p>
    <w:p w:rsidR="000D2813" w:rsidRPr="002C0BF6" w:rsidRDefault="000D2813" w:rsidP="00745241">
      <w:pPr>
        <w:pStyle w:val="Heading3"/>
        <w:keepNext w:val="0"/>
        <w:keepLines w:val="0"/>
        <w:rPr>
          <w:rFonts w:ascii="Arial" w:hAnsi="Arial" w:cs="Arial"/>
          <w:kern w:val="0"/>
          <w:sz w:val="20"/>
          <w:szCs w:val="20"/>
        </w:rPr>
      </w:pPr>
      <w:r w:rsidRPr="002C0BF6">
        <w:rPr>
          <w:rFonts w:ascii="Arial" w:hAnsi="Arial" w:cs="Arial"/>
          <w:kern w:val="0"/>
          <w:sz w:val="20"/>
          <w:szCs w:val="20"/>
        </w:rPr>
        <w:t>Using the Work of Other Practitioners</w:t>
      </w:r>
    </w:p>
    <w:p w:rsidR="000D2813" w:rsidRPr="002C0BF6" w:rsidRDefault="009B1B82" w:rsidP="00745241">
      <w:pPr>
        <w:pStyle w:val="IFACNumberedPara"/>
        <w:tabs>
          <w:tab w:val="clear" w:pos="720"/>
        </w:tabs>
        <w:rPr>
          <w:rFonts w:ascii="Arial" w:hAnsi="Arial" w:cs="Arial"/>
          <w:sz w:val="20"/>
          <w:szCs w:val="20"/>
        </w:rPr>
      </w:pPr>
      <w:r w:rsidRPr="002C0BF6">
        <w:rPr>
          <w:rFonts w:ascii="Arial" w:hAnsi="Arial" w:cs="Arial"/>
          <w:sz w:val="20"/>
          <w:szCs w:val="20"/>
        </w:rPr>
        <w:t>5</w:t>
      </w:r>
      <w:ins w:id="664" w:author="Beverley Bahlmann" w:date="2012-03-22T15:52:00Z">
        <w:r w:rsidR="00A419A0" w:rsidRPr="002C0BF6">
          <w:rPr>
            <w:rFonts w:ascii="Arial" w:hAnsi="Arial" w:cs="Arial"/>
            <w:sz w:val="20"/>
            <w:szCs w:val="20"/>
          </w:rPr>
          <w:t>7</w:t>
        </w:r>
      </w:ins>
      <w:del w:id="665" w:author="Beverley Bahlmann" w:date="2012-03-22T15:52:00Z">
        <w:r w:rsidRPr="002C0BF6" w:rsidDel="00A419A0">
          <w:rPr>
            <w:rFonts w:ascii="Arial" w:hAnsi="Arial" w:cs="Arial"/>
            <w:sz w:val="20"/>
            <w:szCs w:val="20"/>
          </w:rPr>
          <w:delText>5</w:delText>
        </w:r>
      </w:del>
      <w:r w:rsidRPr="002C0BF6">
        <w:rPr>
          <w:rFonts w:ascii="Arial" w:hAnsi="Arial" w:cs="Arial"/>
          <w:sz w:val="20"/>
          <w:szCs w:val="20"/>
        </w:rPr>
        <w:t>.</w:t>
      </w:r>
      <w:r w:rsidRPr="002C0BF6">
        <w:rPr>
          <w:rFonts w:ascii="Arial" w:hAnsi="Arial" w:cs="Arial"/>
          <w:sz w:val="20"/>
          <w:szCs w:val="20"/>
        </w:rPr>
        <w:tab/>
      </w:r>
      <w:r w:rsidR="000D2813" w:rsidRPr="002C0BF6">
        <w:rPr>
          <w:rFonts w:ascii="Arial" w:hAnsi="Arial" w:cs="Arial"/>
          <w:sz w:val="20"/>
          <w:szCs w:val="20"/>
        </w:rPr>
        <w:t xml:space="preserve">When the practitioner intends using the work of other practitioners, the practitioner shall: </w:t>
      </w:r>
    </w:p>
    <w:p w:rsidR="000D2813" w:rsidRPr="002C0BF6" w:rsidRDefault="000D2813" w:rsidP="00745241">
      <w:pPr>
        <w:pStyle w:val="IFACIndentedAlpha"/>
        <w:rPr>
          <w:rFonts w:ascii="Arial" w:hAnsi="Arial" w:cs="Arial"/>
          <w:kern w:val="0"/>
          <w:sz w:val="20"/>
          <w:szCs w:val="20"/>
          <w:lang w:bidi="ar-SA"/>
        </w:rPr>
      </w:pPr>
      <w:r w:rsidRPr="002C0BF6">
        <w:rPr>
          <w:rFonts w:ascii="Arial" w:hAnsi="Arial" w:cs="Arial"/>
          <w:kern w:val="0"/>
          <w:sz w:val="20"/>
          <w:szCs w:val="20"/>
          <w:lang w:bidi="ar-SA"/>
        </w:rPr>
        <w:t>(a)</w:t>
      </w:r>
      <w:r w:rsidRPr="002C0BF6">
        <w:rPr>
          <w:rFonts w:ascii="Arial" w:hAnsi="Arial" w:cs="Arial"/>
          <w:kern w:val="0"/>
          <w:sz w:val="20"/>
          <w:szCs w:val="20"/>
          <w:lang w:bidi="ar-SA"/>
        </w:rPr>
        <w:tab/>
        <w:t>Communicate clearly with those other practitioners about the scope and timing of their work and their findings; and (Ref: Para. A</w:t>
      </w:r>
      <w:r w:rsidR="00DB31E5" w:rsidRPr="002C0BF6">
        <w:rPr>
          <w:rFonts w:ascii="Arial" w:hAnsi="Arial" w:cs="Arial"/>
          <w:kern w:val="0"/>
          <w:sz w:val="20"/>
          <w:szCs w:val="20"/>
          <w:lang w:bidi="ar-SA"/>
        </w:rPr>
        <w:t>1</w:t>
      </w:r>
      <w:r w:rsidR="00131754" w:rsidRPr="002C0BF6">
        <w:rPr>
          <w:rFonts w:ascii="Arial" w:hAnsi="Arial" w:cs="Arial"/>
          <w:kern w:val="0"/>
          <w:sz w:val="20"/>
          <w:szCs w:val="20"/>
          <w:lang w:bidi="ar-SA"/>
        </w:rPr>
        <w:t>1</w:t>
      </w:r>
      <w:ins w:id="666" w:author="Beverley Bahlmann" w:date="2012-03-27T15:21:00Z">
        <w:r w:rsidR="009148C6" w:rsidRPr="002C0BF6">
          <w:rPr>
            <w:rFonts w:ascii="Arial" w:hAnsi="Arial" w:cs="Arial"/>
            <w:kern w:val="0"/>
            <w:sz w:val="20"/>
            <w:szCs w:val="20"/>
            <w:lang w:bidi="ar-SA"/>
          </w:rPr>
          <w:t>3</w:t>
        </w:r>
      </w:ins>
      <w:del w:id="667" w:author="Beverley Bahlmann" w:date="2012-03-27T15:21:00Z">
        <w:r w:rsidR="00131754" w:rsidRPr="002C0BF6" w:rsidDel="009148C6">
          <w:rPr>
            <w:rFonts w:ascii="Arial" w:hAnsi="Arial" w:cs="Arial"/>
            <w:kern w:val="0"/>
            <w:sz w:val="20"/>
            <w:szCs w:val="20"/>
            <w:lang w:bidi="ar-SA"/>
          </w:rPr>
          <w:delText>0</w:delText>
        </w:r>
      </w:del>
      <w:r w:rsidR="00DB31E5" w:rsidRPr="002C0BF6">
        <w:rPr>
          <w:rFonts w:ascii="Arial" w:hAnsi="Arial" w:cs="Arial"/>
          <w:kern w:val="0"/>
          <w:sz w:val="20"/>
          <w:szCs w:val="20"/>
          <w:lang w:bidi="ar-SA"/>
        </w:rPr>
        <w:t>–A11</w:t>
      </w:r>
      <w:ins w:id="668" w:author="Beverley Bahlmann" w:date="2012-03-27T15:21:00Z">
        <w:r w:rsidR="009148C6" w:rsidRPr="002C0BF6">
          <w:rPr>
            <w:rFonts w:ascii="Arial" w:hAnsi="Arial" w:cs="Arial"/>
            <w:kern w:val="0"/>
            <w:sz w:val="20"/>
            <w:szCs w:val="20"/>
            <w:lang w:bidi="ar-SA"/>
          </w:rPr>
          <w:t>4</w:t>
        </w:r>
      </w:ins>
      <w:del w:id="669" w:author="Beverley Bahlmann" w:date="2012-03-27T15:21:00Z">
        <w:r w:rsidR="00131754" w:rsidRPr="002C0BF6" w:rsidDel="009148C6">
          <w:rPr>
            <w:rFonts w:ascii="Arial" w:hAnsi="Arial" w:cs="Arial"/>
            <w:kern w:val="0"/>
            <w:sz w:val="20"/>
            <w:szCs w:val="20"/>
            <w:lang w:bidi="ar-SA"/>
          </w:rPr>
          <w:delText>1</w:delText>
        </w:r>
      </w:del>
      <w:r w:rsidRPr="002C0BF6">
        <w:rPr>
          <w:rFonts w:ascii="Arial" w:hAnsi="Arial" w:cs="Arial"/>
          <w:kern w:val="0"/>
          <w:sz w:val="20"/>
          <w:szCs w:val="20"/>
          <w:lang w:bidi="ar-SA"/>
        </w:rPr>
        <w:t>)</w:t>
      </w:r>
    </w:p>
    <w:p w:rsidR="000D2813" w:rsidRPr="002C0BF6" w:rsidRDefault="000D2813" w:rsidP="00745241">
      <w:pPr>
        <w:pStyle w:val="IFACIndentedAlpha"/>
        <w:rPr>
          <w:rFonts w:ascii="Arial" w:hAnsi="Arial" w:cs="Arial"/>
          <w:kern w:val="0"/>
          <w:sz w:val="20"/>
          <w:szCs w:val="20"/>
          <w:lang w:bidi="ar-SA"/>
        </w:rPr>
      </w:pPr>
      <w:r w:rsidRPr="002C0BF6">
        <w:rPr>
          <w:rFonts w:ascii="Arial" w:hAnsi="Arial" w:cs="Arial"/>
          <w:kern w:val="0"/>
          <w:sz w:val="20"/>
          <w:szCs w:val="20"/>
          <w:lang w:bidi="ar-SA"/>
        </w:rPr>
        <w:t>(b)</w:t>
      </w:r>
      <w:r w:rsidRPr="002C0BF6">
        <w:rPr>
          <w:rFonts w:ascii="Arial" w:hAnsi="Arial" w:cs="Arial"/>
          <w:kern w:val="0"/>
          <w:sz w:val="20"/>
          <w:szCs w:val="20"/>
          <w:lang w:bidi="ar-SA"/>
        </w:rPr>
        <w:tab/>
        <w:t>Evaluate the sufficiency and appropriateness of evidence obtained and the process for including related information in the GHG statement. (Ref: Para. A</w:t>
      </w:r>
      <w:r w:rsidR="00DB31E5" w:rsidRPr="002C0BF6">
        <w:rPr>
          <w:rFonts w:ascii="Arial" w:hAnsi="Arial" w:cs="Arial"/>
          <w:kern w:val="0"/>
          <w:sz w:val="20"/>
          <w:szCs w:val="20"/>
          <w:lang w:bidi="ar-SA"/>
        </w:rPr>
        <w:t>11</w:t>
      </w:r>
      <w:ins w:id="670" w:author="Beverley Bahlmann" w:date="2012-03-27T15:21:00Z">
        <w:r w:rsidR="009148C6" w:rsidRPr="002C0BF6">
          <w:rPr>
            <w:rFonts w:ascii="Arial" w:hAnsi="Arial" w:cs="Arial"/>
            <w:kern w:val="0"/>
            <w:sz w:val="20"/>
            <w:szCs w:val="20"/>
            <w:lang w:bidi="ar-SA"/>
          </w:rPr>
          <w:t>5</w:t>
        </w:r>
      </w:ins>
      <w:del w:id="671" w:author="Beverley Bahlmann" w:date="2012-03-20T15:27:00Z">
        <w:r w:rsidR="006A4B3F" w:rsidRPr="002C0BF6" w:rsidDel="006A4B3F">
          <w:rPr>
            <w:rFonts w:ascii="Arial" w:hAnsi="Arial" w:cs="Arial"/>
            <w:kern w:val="0"/>
            <w:sz w:val="20"/>
            <w:szCs w:val="20"/>
            <w:lang w:bidi="ar-SA"/>
          </w:rPr>
          <w:delText>3</w:delText>
        </w:r>
      </w:del>
      <w:r w:rsidRPr="002C0BF6">
        <w:rPr>
          <w:rFonts w:ascii="Arial" w:hAnsi="Arial" w:cs="Arial"/>
          <w:kern w:val="0"/>
          <w:sz w:val="20"/>
          <w:szCs w:val="20"/>
          <w:lang w:bidi="ar-SA"/>
        </w:rPr>
        <w:t>)</w:t>
      </w:r>
    </w:p>
    <w:p w:rsidR="009E3154" w:rsidRPr="002C0BF6" w:rsidRDefault="009E3154" w:rsidP="00745241">
      <w:pPr>
        <w:pStyle w:val="Heading3"/>
        <w:keepLines w:val="0"/>
        <w:rPr>
          <w:rFonts w:ascii="Arial" w:hAnsi="Arial" w:cs="Arial"/>
          <w:kern w:val="0"/>
          <w:sz w:val="20"/>
          <w:szCs w:val="20"/>
          <w:lang w:bidi="ar-SA"/>
        </w:rPr>
      </w:pPr>
      <w:r w:rsidRPr="002C0BF6">
        <w:rPr>
          <w:rFonts w:ascii="Arial" w:hAnsi="Arial" w:cs="Arial"/>
          <w:kern w:val="0"/>
          <w:sz w:val="20"/>
          <w:szCs w:val="20"/>
          <w:lang w:bidi="ar-SA"/>
        </w:rPr>
        <w:t>Written Representations</w:t>
      </w:r>
    </w:p>
    <w:p w:rsidR="009E3154" w:rsidRPr="002C0BF6" w:rsidRDefault="009B1B82" w:rsidP="00745241">
      <w:pPr>
        <w:pStyle w:val="IFACNumberedPara"/>
        <w:tabs>
          <w:tab w:val="clear" w:pos="720"/>
        </w:tabs>
        <w:rPr>
          <w:rFonts w:ascii="Arial" w:hAnsi="Arial" w:cs="Arial"/>
          <w:sz w:val="20"/>
          <w:szCs w:val="20"/>
        </w:rPr>
      </w:pPr>
      <w:r w:rsidRPr="002C0BF6">
        <w:rPr>
          <w:rFonts w:ascii="Arial" w:hAnsi="Arial" w:cs="Arial"/>
          <w:sz w:val="20"/>
          <w:szCs w:val="20"/>
        </w:rPr>
        <w:t>5</w:t>
      </w:r>
      <w:ins w:id="672" w:author="Beverley Bahlmann" w:date="2012-03-22T15:52:00Z">
        <w:r w:rsidR="00A419A0" w:rsidRPr="002C0BF6">
          <w:rPr>
            <w:rFonts w:ascii="Arial" w:hAnsi="Arial" w:cs="Arial"/>
            <w:sz w:val="20"/>
            <w:szCs w:val="20"/>
          </w:rPr>
          <w:t>8</w:t>
        </w:r>
      </w:ins>
      <w:del w:id="673" w:author="Beverley Bahlmann" w:date="2012-03-22T15:52:00Z">
        <w:r w:rsidRPr="002C0BF6" w:rsidDel="00A419A0">
          <w:rPr>
            <w:rFonts w:ascii="Arial" w:hAnsi="Arial" w:cs="Arial"/>
            <w:sz w:val="20"/>
            <w:szCs w:val="20"/>
          </w:rPr>
          <w:delText>6</w:delText>
        </w:r>
      </w:del>
      <w:r w:rsidRPr="002C0BF6">
        <w:rPr>
          <w:rFonts w:ascii="Arial" w:hAnsi="Arial" w:cs="Arial"/>
          <w:sz w:val="20"/>
          <w:szCs w:val="20"/>
        </w:rPr>
        <w:t>.</w:t>
      </w:r>
      <w:r w:rsidRPr="002C0BF6">
        <w:rPr>
          <w:rFonts w:ascii="Arial" w:hAnsi="Arial" w:cs="Arial"/>
          <w:sz w:val="20"/>
          <w:szCs w:val="20"/>
        </w:rPr>
        <w:tab/>
      </w:r>
      <w:r w:rsidR="009E3154" w:rsidRPr="002C0BF6">
        <w:rPr>
          <w:rFonts w:ascii="Arial" w:hAnsi="Arial" w:cs="Arial"/>
          <w:sz w:val="20"/>
          <w:szCs w:val="20"/>
        </w:rPr>
        <w:t xml:space="preserve">The practitioner shall request written representations from </w:t>
      </w:r>
      <w:r w:rsidR="00B419A9" w:rsidRPr="002C0BF6">
        <w:rPr>
          <w:rFonts w:ascii="Arial" w:hAnsi="Arial" w:cs="Arial"/>
          <w:sz w:val="20"/>
          <w:szCs w:val="20"/>
        </w:rPr>
        <w:t xml:space="preserve">a person(s) within </w:t>
      </w:r>
      <w:r w:rsidR="009E3154" w:rsidRPr="002C0BF6">
        <w:rPr>
          <w:rFonts w:ascii="Arial" w:hAnsi="Arial" w:cs="Arial"/>
          <w:sz w:val="20"/>
          <w:szCs w:val="20"/>
        </w:rPr>
        <w:t>the entity</w:t>
      </w:r>
      <w:r w:rsidR="00B419A9" w:rsidRPr="002C0BF6">
        <w:rPr>
          <w:rFonts w:ascii="Arial" w:hAnsi="Arial" w:cs="Arial"/>
          <w:sz w:val="20"/>
          <w:szCs w:val="20"/>
        </w:rPr>
        <w:t xml:space="preserve"> with appropriate responsibilities for</w:t>
      </w:r>
      <w:ins w:id="674" w:author="Beverley Bahlmann" w:date="2012-04-02T11:02:00Z">
        <w:r w:rsidR="008664A0" w:rsidRPr="002C0BF6">
          <w:rPr>
            <w:rFonts w:ascii="Arial" w:hAnsi="Arial" w:cs="Arial"/>
            <w:sz w:val="20"/>
            <w:szCs w:val="20"/>
          </w:rPr>
          <w:t>,</w:t>
        </w:r>
      </w:ins>
      <w:r w:rsidR="00B419A9" w:rsidRPr="002C0BF6">
        <w:rPr>
          <w:rFonts w:ascii="Arial" w:hAnsi="Arial" w:cs="Arial"/>
          <w:sz w:val="20"/>
          <w:szCs w:val="20"/>
        </w:rPr>
        <w:t xml:space="preserve"> and knowledge of</w:t>
      </w:r>
      <w:ins w:id="675" w:author="Beverley Bahlmann" w:date="2012-04-02T11:02:00Z">
        <w:r w:rsidR="008664A0" w:rsidRPr="002C0BF6">
          <w:rPr>
            <w:rFonts w:ascii="Arial" w:hAnsi="Arial" w:cs="Arial"/>
            <w:sz w:val="20"/>
            <w:szCs w:val="20"/>
          </w:rPr>
          <w:t>,</w:t>
        </w:r>
      </w:ins>
      <w:r w:rsidR="00B419A9" w:rsidRPr="002C0BF6">
        <w:rPr>
          <w:rFonts w:ascii="Arial" w:hAnsi="Arial" w:cs="Arial"/>
          <w:sz w:val="20"/>
          <w:szCs w:val="20"/>
        </w:rPr>
        <w:t xml:space="preserve"> the matters concerned</w:t>
      </w:r>
      <w:r w:rsidR="009E3154" w:rsidRPr="002C0BF6">
        <w:rPr>
          <w:rFonts w:ascii="Arial" w:hAnsi="Arial" w:cs="Arial"/>
          <w:sz w:val="20"/>
          <w:szCs w:val="20"/>
        </w:rPr>
        <w:t xml:space="preserve">: </w:t>
      </w:r>
      <w:r w:rsidR="00B419A9" w:rsidRPr="002C0BF6">
        <w:rPr>
          <w:rFonts w:ascii="Arial" w:hAnsi="Arial" w:cs="Arial"/>
          <w:sz w:val="20"/>
          <w:szCs w:val="20"/>
        </w:rPr>
        <w:t xml:space="preserve">(Ref: Para. </w:t>
      </w:r>
      <w:r w:rsidR="00A27404" w:rsidRPr="002C0BF6">
        <w:rPr>
          <w:rFonts w:ascii="Arial" w:hAnsi="Arial" w:cs="Arial"/>
          <w:sz w:val="20"/>
          <w:szCs w:val="20"/>
        </w:rPr>
        <w:t>A1</w:t>
      </w:r>
      <w:r w:rsidR="002136E7" w:rsidRPr="002C0BF6">
        <w:rPr>
          <w:rFonts w:ascii="Arial" w:hAnsi="Arial" w:cs="Arial"/>
          <w:sz w:val="20"/>
          <w:szCs w:val="20"/>
        </w:rPr>
        <w:t>1</w:t>
      </w:r>
      <w:ins w:id="676" w:author="Beverley Bahlmann" w:date="2012-03-27T15:21:00Z">
        <w:r w:rsidR="00843F6D" w:rsidRPr="002C0BF6">
          <w:rPr>
            <w:rFonts w:ascii="Arial" w:hAnsi="Arial" w:cs="Arial"/>
            <w:sz w:val="20"/>
            <w:szCs w:val="20"/>
          </w:rPr>
          <w:t>6</w:t>
        </w:r>
      </w:ins>
      <w:del w:id="677" w:author="Beverley Bahlmann" w:date="2012-03-20T15:27:00Z">
        <w:r w:rsidR="006A4B3F" w:rsidRPr="002C0BF6" w:rsidDel="006A4B3F">
          <w:rPr>
            <w:rFonts w:ascii="Arial" w:hAnsi="Arial" w:cs="Arial"/>
            <w:sz w:val="20"/>
            <w:szCs w:val="20"/>
          </w:rPr>
          <w:delText>2</w:delText>
        </w:r>
      </w:del>
      <w:r w:rsidR="00B419A9" w:rsidRPr="002C0BF6">
        <w:rPr>
          <w:rFonts w:ascii="Arial" w:hAnsi="Arial" w:cs="Arial"/>
          <w:sz w:val="20"/>
          <w:szCs w:val="20"/>
        </w:rPr>
        <w:t>)</w:t>
      </w:r>
    </w:p>
    <w:p w:rsidR="009E3154" w:rsidRPr="002C0BF6" w:rsidRDefault="009E3154" w:rsidP="00745241">
      <w:pPr>
        <w:pStyle w:val="IFACIndentedAlpha"/>
        <w:rPr>
          <w:rFonts w:ascii="Arial" w:hAnsi="Arial" w:cs="Arial"/>
          <w:kern w:val="0"/>
          <w:sz w:val="20"/>
          <w:szCs w:val="20"/>
          <w:lang w:bidi="ar-SA"/>
        </w:rPr>
      </w:pPr>
      <w:r w:rsidRPr="002C0BF6">
        <w:rPr>
          <w:rFonts w:ascii="Arial" w:hAnsi="Arial" w:cs="Arial"/>
          <w:kern w:val="0"/>
          <w:sz w:val="20"/>
          <w:szCs w:val="20"/>
          <w:lang w:bidi="ar-SA"/>
        </w:rPr>
        <w:t>(a)</w:t>
      </w:r>
      <w:r w:rsidRPr="002C0BF6">
        <w:rPr>
          <w:rFonts w:ascii="Arial" w:hAnsi="Arial" w:cs="Arial"/>
          <w:kern w:val="0"/>
          <w:sz w:val="20"/>
          <w:szCs w:val="20"/>
          <w:lang w:bidi="ar-SA"/>
        </w:rPr>
        <w:tab/>
        <w:t>That the</w:t>
      </w:r>
      <w:r w:rsidR="000D2813" w:rsidRPr="002C0BF6">
        <w:rPr>
          <w:rFonts w:ascii="Arial" w:hAnsi="Arial" w:cs="Arial"/>
          <w:kern w:val="0"/>
          <w:sz w:val="20"/>
          <w:szCs w:val="20"/>
          <w:lang w:bidi="ar-SA"/>
        </w:rPr>
        <w:t>y</w:t>
      </w:r>
      <w:r w:rsidRPr="002C0BF6">
        <w:rPr>
          <w:rFonts w:ascii="Arial" w:hAnsi="Arial" w:cs="Arial"/>
          <w:kern w:val="0"/>
          <w:sz w:val="20"/>
          <w:szCs w:val="20"/>
          <w:lang w:bidi="ar-SA"/>
        </w:rPr>
        <w:t xml:space="preserve"> ha</w:t>
      </w:r>
      <w:r w:rsidR="000D2813" w:rsidRPr="002C0BF6">
        <w:rPr>
          <w:rFonts w:ascii="Arial" w:hAnsi="Arial" w:cs="Arial"/>
          <w:kern w:val="0"/>
          <w:sz w:val="20"/>
          <w:szCs w:val="20"/>
          <w:lang w:bidi="ar-SA"/>
        </w:rPr>
        <w:t>ve</w:t>
      </w:r>
      <w:r w:rsidRPr="002C0BF6">
        <w:rPr>
          <w:rFonts w:ascii="Arial" w:hAnsi="Arial" w:cs="Arial"/>
          <w:kern w:val="0"/>
          <w:sz w:val="20"/>
          <w:szCs w:val="20"/>
          <w:lang w:bidi="ar-SA"/>
        </w:rPr>
        <w:t xml:space="preserve"> fulfilled </w:t>
      </w:r>
      <w:r w:rsidR="000D2813" w:rsidRPr="002C0BF6">
        <w:rPr>
          <w:rFonts w:ascii="Arial" w:hAnsi="Arial" w:cs="Arial"/>
          <w:kern w:val="0"/>
          <w:sz w:val="20"/>
          <w:szCs w:val="20"/>
          <w:lang w:bidi="ar-SA"/>
        </w:rPr>
        <w:t xml:space="preserve">their </w:t>
      </w:r>
      <w:r w:rsidRPr="002C0BF6">
        <w:rPr>
          <w:rFonts w:ascii="Arial" w:hAnsi="Arial" w:cs="Arial"/>
          <w:kern w:val="0"/>
          <w:sz w:val="20"/>
          <w:szCs w:val="20"/>
          <w:lang w:bidi="ar-SA"/>
        </w:rPr>
        <w:t>responsibility for the preparation of the GHG statement</w:t>
      </w:r>
      <w:ins w:id="678" w:author="Beverley Bahlmann" w:date="2012-03-14T07:59:00Z">
        <w:r w:rsidR="00F320AC" w:rsidRPr="002C0BF6">
          <w:rPr>
            <w:rFonts w:ascii="Arial" w:hAnsi="Arial" w:cs="Arial"/>
            <w:kern w:val="0"/>
            <w:sz w:val="20"/>
            <w:szCs w:val="20"/>
            <w:lang w:bidi="ar-SA"/>
          </w:rPr>
          <w:t>, including comparative information where appropriate,</w:t>
        </w:r>
      </w:ins>
      <w:r w:rsidRPr="002C0BF6">
        <w:rPr>
          <w:rFonts w:ascii="Arial" w:hAnsi="Arial" w:cs="Arial"/>
          <w:kern w:val="0"/>
          <w:sz w:val="20"/>
          <w:szCs w:val="20"/>
          <w:lang w:bidi="ar-SA"/>
        </w:rPr>
        <w:t xml:space="preserve"> in accordance with the applicable criteria, as set out in the terms of the engagement; </w:t>
      </w:r>
    </w:p>
    <w:p w:rsidR="009E3154" w:rsidRPr="002C0BF6" w:rsidRDefault="009E3154" w:rsidP="00745241">
      <w:pPr>
        <w:pStyle w:val="IFACIndentedAlpha"/>
        <w:rPr>
          <w:rFonts w:ascii="Arial" w:hAnsi="Arial" w:cs="Arial"/>
          <w:spacing w:val="-4"/>
          <w:kern w:val="0"/>
          <w:sz w:val="20"/>
          <w:szCs w:val="20"/>
          <w:lang w:bidi="ar-SA"/>
        </w:rPr>
      </w:pPr>
      <w:r w:rsidRPr="002C0BF6">
        <w:rPr>
          <w:rFonts w:ascii="Arial" w:hAnsi="Arial" w:cs="Arial"/>
          <w:spacing w:val="-4"/>
          <w:kern w:val="0"/>
          <w:sz w:val="20"/>
          <w:szCs w:val="20"/>
          <w:lang w:bidi="ar-SA"/>
        </w:rPr>
        <w:t>(b)</w:t>
      </w:r>
      <w:r w:rsidRPr="002C0BF6">
        <w:rPr>
          <w:rFonts w:ascii="Arial" w:hAnsi="Arial" w:cs="Arial"/>
          <w:spacing w:val="-4"/>
          <w:kern w:val="0"/>
          <w:sz w:val="20"/>
          <w:szCs w:val="20"/>
          <w:lang w:bidi="ar-SA"/>
        </w:rPr>
        <w:tab/>
        <w:t>That the</w:t>
      </w:r>
      <w:r w:rsidR="000D2813" w:rsidRPr="002C0BF6">
        <w:rPr>
          <w:rFonts w:ascii="Arial" w:hAnsi="Arial" w:cs="Arial"/>
          <w:spacing w:val="-4"/>
          <w:kern w:val="0"/>
          <w:sz w:val="20"/>
          <w:szCs w:val="20"/>
          <w:lang w:bidi="ar-SA"/>
        </w:rPr>
        <w:t>y</w:t>
      </w:r>
      <w:r w:rsidRPr="002C0BF6">
        <w:rPr>
          <w:rFonts w:ascii="Arial" w:hAnsi="Arial" w:cs="Arial"/>
          <w:spacing w:val="-4"/>
          <w:kern w:val="0"/>
          <w:sz w:val="20"/>
          <w:szCs w:val="20"/>
          <w:lang w:bidi="ar-SA"/>
        </w:rPr>
        <w:t xml:space="preserve"> ha</w:t>
      </w:r>
      <w:r w:rsidR="000D2813" w:rsidRPr="002C0BF6">
        <w:rPr>
          <w:rFonts w:ascii="Arial" w:hAnsi="Arial" w:cs="Arial"/>
          <w:spacing w:val="-4"/>
          <w:kern w:val="0"/>
          <w:sz w:val="20"/>
          <w:szCs w:val="20"/>
          <w:lang w:bidi="ar-SA"/>
        </w:rPr>
        <w:t>ve</w:t>
      </w:r>
      <w:r w:rsidRPr="002C0BF6">
        <w:rPr>
          <w:rFonts w:ascii="Arial" w:hAnsi="Arial" w:cs="Arial"/>
          <w:spacing w:val="-4"/>
          <w:kern w:val="0"/>
          <w:sz w:val="20"/>
          <w:szCs w:val="20"/>
          <w:lang w:bidi="ar-SA"/>
        </w:rPr>
        <w:t xml:space="preserve"> provided the practitioner with all relevant information and access as agreed in the terms of the engagement and reflected all relevant matters in the GHG statement; </w:t>
      </w:r>
    </w:p>
    <w:p w:rsidR="009E3154" w:rsidRPr="002C0BF6" w:rsidRDefault="009E3154" w:rsidP="00745241">
      <w:pPr>
        <w:pStyle w:val="IFACIndentedAlpha"/>
        <w:rPr>
          <w:rFonts w:ascii="Arial" w:hAnsi="Arial" w:cs="Arial"/>
          <w:kern w:val="0"/>
          <w:sz w:val="20"/>
          <w:szCs w:val="20"/>
          <w:lang w:bidi="ar-SA"/>
        </w:rPr>
      </w:pPr>
      <w:r w:rsidRPr="002C0BF6">
        <w:rPr>
          <w:rFonts w:ascii="Arial" w:hAnsi="Arial" w:cs="Arial"/>
          <w:sz w:val="20"/>
          <w:szCs w:val="20"/>
        </w:rPr>
        <w:t>(c)</w:t>
      </w:r>
      <w:r w:rsidRPr="002C0BF6">
        <w:rPr>
          <w:rFonts w:ascii="Arial" w:hAnsi="Arial" w:cs="Arial"/>
          <w:sz w:val="20"/>
          <w:szCs w:val="20"/>
        </w:rPr>
        <w:tab/>
        <w:t>Whether the</w:t>
      </w:r>
      <w:r w:rsidR="000D2813" w:rsidRPr="002C0BF6">
        <w:rPr>
          <w:rFonts w:ascii="Arial" w:hAnsi="Arial" w:cs="Arial"/>
          <w:sz w:val="20"/>
          <w:szCs w:val="20"/>
        </w:rPr>
        <w:t>y</w:t>
      </w:r>
      <w:r w:rsidRPr="002C0BF6">
        <w:rPr>
          <w:rFonts w:ascii="Arial" w:hAnsi="Arial" w:cs="Arial"/>
          <w:sz w:val="20"/>
          <w:szCs w:val="20"/>
        </w:rPr>
        <w:t xml:space="preserve"> believe the effects of uncorrected misstatements are immaterial, individually and in </w:t>
      </w:r>
      <w:r w:rsidR="004A598A" w:rsidRPr="002C0BF6">
        <w:rPr>
          <w:rFonts w:ascii="Arial" w:hAnsi="Arial" w:cs="Arial"/>
          <w:sz w:val="20"/>
          <w:szCs w:val="20"/>
        </w:rPr>
        <w:t xml:space="preserve">the </w:t>
      </w:r>
      <w:r w:rsidRPr="002C0BF6">
        <w:rPr>
          <w:rFonts w:ascii="Arial" w:hAnsi="Arial" w:cs="Arial"/>
          <w:sz w:val="20"/>
          <w:szCs w:val="20"/>
        </w:rPr>
        <w:t>aggregate, to the GHG statement. A summary of such items shall be included in</w:t>
      </w:r>
      <w:ins w:id="679" w:author="Beverley Bahlmann" w:date="2012-04-02T11:02:00Z">
        <w:r w:rsidR="008664A0" w:rsidRPr="002C0BF6">
          <w:rPr>
            <w:rFonts w:ascii="Arial" w:hAnsi="Arial" w:cs="Arial"/>
            <w:sz w:val="20"/>
            <w:szCs w:val="20"/>
          </w:rPr>
          <w:t>,</w:t>
        </w:r>
      </w:ins>
      <w:r w:rsidRPr="002C0BF6">
        <w:rPr>
          <w:rFonts w:ascii="Arial" w:hAnsi="Arial" w:cs="Arial"/>
          <w:sz w:val="20"/>
          <w:szCs w:val="20"/>
        </w:rPr>
        <w:t xml:space="preserve"> or attached to</w:t>
      </w:r>
      <w:ins w:id="680" w:author="Beverley Bahlmann" w:date="2012-04-02T11:03:00Z">
        <w:r w:rsidR="008664A0" w:rsidRPr="002C0BF6">
          <w:rPr>
            <w:rFonts w:ascii="Arial" w:hAnsi="Arial" w:cs="Arial"/>
            <w:sz w:val="20"/>
            <w:szCs w:val="20"/>
          </w:rPr>
          <w:t>,</w:t>
        </w:r>
      </w:ins>
      <w:r w:rsidRPr="002C0BF6">
        <w:rPr>
          <w:rFonts w:ascii="Arial" w:hAnsi="Arial" w:cs="Arial"/>
          <w:sz w:val="20"/>
          <w:szCs w:val="20"/>
        </w:rPr>
        <w:t xml:space="preserve"> the written representation;</w:t>
      </w:r>
      <w:r w:rsidRPr="002C0BF6">
        <w:rPr>
          <w:rFonts w:ascii="Arial" w:hAnsi="Arial" w:cs="Arial"/>
          <w:kern w:val="0"/>
          <w:sz w:val="20"/>
          <w:szCs w:val="20"/>
          <w:lang w:bidi="ar-SA"/>
        </w:rPr>
        <w:t xml:space="preserve"> </w:t>
      </w:r>
    </w:p>
    <w:p w:rsidR="009E3154" w:rsidRPr="002C0BF6" w:rsidRDefault="009E3154" w:rsidP="00745241">
      <w:pPr>
        <w:pStyle w:val="IFACIndentedAlpha"/>
        <w:rPr>
          <w:rFonts w:ascii="Arial" w:hAnsi="Arial" w:cs="Arial"/>
          <w:kern w:val="0"/>
          <w:sz w:val="20"/>
          <w:szCs w:val="20"/>
          <w:lang w:bidi="ar-SA"/>
        </w:rPr>
      </w:pPr>
      <w:r w:rsidRPr="002C0BF6">
        <w:rPr>
          <w:rFonts w:ascii="Arial" w:hAnsi="Arial" w:cs="Arial"/>
          <w:kern w:val="0"/>
          <w:sz w:val="20"/>
          <w:szCs w:val="20"/>
          <w:lang w:bidi="ar-SA"/>
        </w:rPr>
        <w:t>(d)</w:t>
      </w:r>
      <w:r w:rsidRPr="002C0BF6">
        <w:rPr>
          <w:rFonts w:ascii="Arial" w:hAnsi="Arial" w:cs="Arial"/>
          <w:kern w:val="0"/>
          <w:sz w:val="20"/>
          <w:szCs w:val="20"/>
          <w:lang w:bidi="ar-SA"/>
        </w:rPr>
        <w:tab/>
      </w:r>
      <w:r w:rsidR="000D2813" w:rsidRPr="002C0BF6">
        <w:rPr>
          <w:rFonts w:ascii="Arial" w:hAnsi="Arial" w:cs="Arial"/>
          <w:sz w:val="20"/>
          <w:szCs w:val="20"/>
        </w:rPr>
        <w:t>Whether they believe t</w:t>
      </w:r>
      <w:r w:rsidRPr="002C0BF6">
        <w:rPr>
          <w:rFonts w:ascii="Arial" w:hAnsi="Arial" w:cs="Arial"/>
          <w:kern w:val="0"/>
          <w:sz w:val="20"/>
          <w:szCs w:val="20"/>
          <w:lang w:bidi="ar-SA"/>
        </w:rPr>
        <w:t xml:space="preserve">hat significant assumptions used in making estimates are </w:t>
      </w:r>
      <w:r w:rsidR="009E3D8C" w:rsidRPr="002C0BF6">
        <w:rPr>
          <w:rFonts w:ascii="Arial" w:hAnsi="Arial" w:cs="Arial"/>
          <w:kern w:val="0"/>
          <w:sz w:val="20"/>
          <w:szCs w:val="20"/>
          <w:lang w:bidi="ar-SA"/>
        </w:rPr>
        <w:t>reasonable</w:t>
      </w:r>
      <w:r w:rsidRPr="002C0BF6">
        <w:rPr>
          <w:rFonts w:ascii="Arial" w:hAnsi="Arial" w:cs="Arial"/>
          <w:kern w:val="0"/>
          <w:sz w:val="20"/>
          <w:szCs w:val="20"/>
          <w:lang w:bidi="ar-SA"/>
        </w:rPr>
        <w:t xml:space="preserve">; </w:t>
      </w:r>
    </w:p>
    <w:p w:rsidR="009E3154" w:rsidRPr="002C0BF6" w:rsidRDefault="009E3154" w:rsidP="00745241">
      <w:pPr>
        <w:pStyle w:val="IFACIndentedAlpha"/>
        <w:rPr>
          <w:rFonts w:ascii="Arial" w:hAnsi="Arial" w:cs="Arial"/>
          <w:kern w:val="0"/>
          <w:sz w:val="20"/>
          <w:szCs w:val="20"/>
          <w:lang w:bidi="ar-SA"/>
        </w:rPr>
      </w:pPr>
      <w:r w:rsidRPr="002C0BF6">
        <w:rPr>
          <w:rFonts w:ascii="Arial" w:hAnsi="Arial" w:cs="Arial"/>
          <w:spacing w:val="-4"/>
          <w:kern w:val="0"/>
          <w:sz w:val="20"/>
          <w:szCs w:val="20"/>
          <w:lang w:bidi="ar-SA"/>
        </w:rPr>
        <w:t>(e)</w:t>
      </w:r>
      <w:r w:rsidRPr="002C0BF6">
        <w:rPr>
          <w:rFonts w:ascii="Arial" w:hAnsi="Arial" w:cs="Arial"/>
          <w:spacing w:val="-4"/>
          <w:kern w:val="0"/>
          <w:sz w:val="20"/>
          <w:szCs w:val="20"/>
          <w:lang w:bidi="ar-SA"/>
        </w:rPr>
        <w:tab/>
        <w:t>That the</w:t>
      </w:r>
      <w:r w:rsidR="000D2813" w:rsidRPr="002C0BF6">
        <w:rPr>
          <w:rFonts w:ascii="Arial" w:hAnsi="Arial" w:cs="Arial"/>
          <w:spacing w:val="-4"/>
          <w:kern w:val="0"/>
          <w:sz w:val="20"/>
          <w:szCs w:val="20"/>
          <w:lang w:bidi="ar-SA"/>
        </w:rPr>
        <w:t>y</w:t>
      </w:r>
      <w:r w:rsidRPr="002C0BF6">
        <w:rPr>
          <w:rFonts w:ascii="Arial" w:hAnsi="Arial" w:cs="Arial"/>
          <w:spacing w:val="-4"/>
          <w:kern w:val="0"/>
          <w:sz w:val="20"/>
          <w:szCs w:val="20"/>
          <w:lang w:bidi="ar-SA"/>
        </w:rPr>
        <w:t xml:space="preserve"> ha</w:t>
      </w:r>
      <w:r w:rsidR="000D2813" w:rsidRPr="002C0BF6">
        <w:rPr>
          <w:rFonts w:ascii="Arial" w:hAnsi="Arial" w:cs="Arial"/>
          <w:spacing w:val="-4"/>
          <w:kern w:val="0"/>
          <w:sz w:val="20"/>
          <w:szCs w:val="20"/>
          <w:lang w:bidi="ar-SA"/>
        </w:rPr>
        <w:t>ve</w:t>
      </w:r>
      <w:r w:rsidRPr="002C0BF6">
        <w:rPr>
          <w:rFonts w:ascii="Arial" w:hAnsi="Arial" w:cs="Arial"/>
          <w:spacing w:val="-4"/>
          <w:kern w:val="0"/>
          <w:sz w:val="20"/>
          <w:szCs w:val="20"/>
          <w:lang w:bidi="ar-SA"/>
        </w:rPr>
        <w:t xml:space="preserve"> communicated to the practitioner all deficiencies in internal control relevant to the engagement </w:t>
      </w:r>
      <w:r w:rsidRPr="002C0BF6">
        <w:rPr>
          <w:rFonts w:ascii="Arial" w:hAnsi="Arial" w:cs="Arial"/>
          <w:spacing w:val="-4"/>
          <w:kern w:val="0"/>
          <w:sz w:val="20"/>
          <w:szCs w:val="20"/>
        </w:rPr>
        <w:t xml:space="preserve">that are not clearly trivial </w:t>
      </w:r>
      <w:r w:rsidRPr="002C0BF6">
        <w:rPr>
          <w:rFonts w:ascii="Arial" w:hAnsi="Arial" w:cs="Arial"/>
          <w:spacing w:val="-4"/>
          <w:kern w:val="0"/>
          <w:sz w:val="20"/>
          <w:szCs w:val="20"/>
          <w:lang w:bidi="ar-SA"/>
        </w:rPr>
        <w:t xml:space="preserve">of which </w:t>
      </w:r>
      <w:r w:rsidR="002E262B" w:rsidRPr="002C0BF6">
        <w:rPr>
          <w:rFonts w:ascii="Arial" w:hAnsi="Arial" w:cs="Arial"/>
          <w:spacing w:val="-4"/>
          <w:kern w:val="0"/>
          <w:sz w:val="20"/>
          <w:szCs w:val="20"/>
          <w:lang w:bidi="ar-SA"/>
        </w:rPr>
        <w:t>they are</w:t>
      </w:r>
      <w:r w:rsidR="000D2813" w:rsidRPr="002C0BF6">
        <w:rPr>
          <w:rFonts w:ascii="Arial" w:hAnsi="Arial" w:cs="Arial"/>
          <w:spacing w:val="-4"/>
          <w:kern w:val="0"/>
          <w:sz w:val="20"/>
          <w:szCs w:val="20"/>
          <w:lang w:bidi="ar-SA"/>
        </w:rPr>
        <w:t xml:space="preserve"> </w:t>
      </w:r>
      <w:r w:rsidRPr="002C0BF6">
        <w:rPr>
          <w:rFonts w:ascii="Arial" w:hAnsi="Arial" w:cs="Arial"/>
          <w:spacing w:val="-4"/>
          <w:kern w:val="0"/>
          <w:sz w:val="20"/>
          <w:szCs w:val="20"/>
          <w:lang w:bidi="ar-SA"/>
        </w:rPr>
        <w:t>aware</w:t>
      </w:r>
      <w:r w:rsidR="000D2813" w:rsidRPr="002C0BF6">
        <w:rPr>
          <w:rFonts w:ascii="Arial" w:hAnsi="Arial" w:cs="Arial"/>
          <w:spacing w:val="-4"/>
          <w:kern w:val="0"/>
          <w:sz w:val="20"/>
          <w:szCs w:val="20"/>
          <w:lang w:bidi="ar-SA"/>
        </w:rPr>
        <w:t>;</w:t>
      </w:r>
      <w:r w:rsidR="000D2813" w:rsidRPr="002C0BF6">
        <w:rPr>
          <w:rFonts w:ascii="Arial" w:hAnsi="Arial" w:cs="Arial"/>
          <w:kern w:val="0"/>
          <w:sz w:val="20"/>
          <w:szCs w:val="20"/>
          <w:lang w:bidi="ar-SA"/>
        </w:rPr>
        <w:t xml:space="preserve"> and</w:t>
      </w:r>
    </w:p>
    <w:p w:rsidR="000D2813" w:rsidRPr="002C0BF6" w:rsidRDefault="000D2813" w:rsidP="00745241">
      <w:pPr>
        <w:pStyle w:val="IFACIndentedAlpha"/>
        <w:rPr>
          <w:rFonts w:ascii="Arial" w:hAnsi="Arial" w:cs="Arial"/>
          <w:spacing w:val="-4"/>
          <w:kern w:val="0"/>
          <w:sz w:val="20"/>
          <w:szCs w:val="20"/>
          <w:lang w:bidi="ar-SA"/>
        </w:rPr>
      </w:pPr>
      <w:r w:rsidRPr="002C0BF6">
        <w:rPr>
          <w:rFonts w:ascii="Arial" w:hAnsi="Arial" w:cs="Arial"/>
          <w:spacing w:val="-4"/>
          <w:kern w:val="0"/>
          <w:sz w:val="20"/>
          <w:szCs w:val="20"/>
          <w:lang w:bidi="ar-SA"/>
        </w:rPr>
        <w:t>(f)</w:t>
      </w:r>
      <w:r w:rsidRPr="002C0BF6">
        <w:rPr>
          <w:rFonts w:ascii="Arial" w:hAnsi="Arial" w:cs="Arial"/>
          <w:spacing w:val="-4"/>
          <w:kern w:val="0"/>
          <w:sz w:val="20"/>
          <w:szCs w:val="20"/>
          <w:lang w:bidi="ar-SA"/>
        </w:rPr>
        <w:tab/>
      </w:r>
      <w:r w:rsidRPr="002C0BF6">
        <w:rPr>
          <w:rFonts w:ascii="Arial" w:hAnsi="Arial" w:cs="Arial"/>
          <w:sz w:val="20"/>
          <w:szCs w:val="20"/>
        </w:rPr>
        <w:t xml:space="preserve">Whether they </w:t>
      </w:r>
      <w:r w:rsidRPr="002C0BF6">
        <w:rPr>
          <w:rFonts w:ascii="Arial" w:hAnsi="Arial" w:cs="Arial"/>
          <w:spacing w:val="-4"/>
          <w:kern w:val="0"/>
          <w:sz w:val="20"/>
          <w:szCs w:val="20"/>
          <w:lang w:bidi="ar-SA"/>
        </w:rPr>
        <w:t xml:space="preserve">have disclosed to the practitioner their knowledge of </w:t>
      </w:r>
      <w:r w:rsidRPr="002C0BF6">
        <w:rPr>
          <w:rFonts w:ascii="Arial" w:hAnsi="Arial" w:cs="Arial"/>
          <w:kern w:val="0"/>
          <w:sz w:val="20"/>
          <w:szCs w:val="20"/>
          <w:lang w:bidi="ar-SA"/>
        </w:rPr>
        <w:t xml:space="preserve">actual, suspected or alleged fraud </w:t>
      </w:r>
      <w:r w:rsidRPr="002C0BF6">
        <w:rPr>
          <w:rFonts w:ascii="Arial" w:hAnsi="Arial" w:cs="Arial"/>
          <w:spacing w:val="-4"/>
          <w:kern w:val="0"/>
          <w:sz w:val="20"/>
          <w:szCs w:val="20"/>
          <w:lang w:bidi="ar-SA"/>
        </w:rPr>
        <w:t>or non-compl</w:t>
      </w:r>
      <w:r w:rsidR="009D76F3" w:rsidRPr="002C0BF6">
        <w:rPr>
          <w:rFonts w:ascii="Arial" w:hAnsi="Arial" w:cs="Arial"/>
          <w:spacing w:val="-4"/>
          <w:kern w:val="0"/>
          <w:sz w:val="20"/>
          <w:szCs w:val="20"/>
          <w:lang w:bidi="ar-SA"/>
        </w:rPr>
        <w:t>iance</w:t>
      </w:r>
      <w:r w:rsidRPr="002C0BF6">
        <w:rPr>
          <w:rFonts w:ascii="Arial" w:hAnsi="Arial" w:cs="Arial"/>
          <w:spacing w:val="-4"/>
          <w:kern w:val="0"/>
          <w:sz w:val="20"/>
          <w:szCs w:val="20"/>
          <w:lang w:bidi="ar-SA"/>
        </w:rPr>
        <w:t xml:space="preserve"> with laws and regulations where the fraud or non-compl</w:t>
      </w:r>
      <w:r w:rsidR="009D76F3" w:rsidRPr="002C0BF6">
        <w:rPr>
          <w:rFonts w:ascii="Arial" w:hAnsi="Arial" w:cs="Arial"/>
          <w:spacing w:val="-4"/>
          <w:kern w:val="0"/>
          <w:sz w:val="20"/>
          <w:szCs w:val="20"/>
          <w:lang w:bidi="ar-SA"/>
        </w:rPr>
        <w:t>iance</w:t>
      </w:r>
      <w:r w:rsidRPr="002C0BF6">
        <w:rPr>
          <w:rFonts w:ascii="Arial" w:hAnsi="Arial" w:cs="Arial"/>
          <w:spacing w:val="-4"/>
          <w:kern w:val="0"/>
          <w:sz w:val="20"/>
          <w:szCs w:val="20"/>
          <w:lang w:bidi="ar-SA"/>
        </w:rPr>
        <w:t xml:space="preserve"> could have a material effect on the </w:t>
      </w:r>
      <w:r w:rsidRPr="002C0BF6">
        <w:rPr>
          <w:rFonts w:ascii="Arial" w:hAnsi="Arial" w:cs="Arial"/>
          <w:kern w:val="0"/>
          <w:sz w:val="20"/>
          <w:szCs w:val="20"/>
          <w:lang w:bidi="ar-SA"/>
        </w:rPr>
        <w:t>GHG statement.</w:t>
      </w:r>
    </w:p>
    <w:p w:rsidR="00E91A2F" w:rsidRPr="002C0BF6" w:rsidRDefault="009B1B82" w:rsidP="00745241">
      <w:pPr>
        <w:pStyle w:val="IFACNumberedPara"/>
        <w:tabs>
          <w:tab w:val="clear" w:pos="720"/>
        </w:tabs>
        <w:rPr>
          <w:rFonts w:ascii="Arial" w:hAnsi="Arial" w:cs="Arial"/>
          <w:sz w:val="20"/>
          <w:szCs w:val="20"/>
        </w:rPr>
      </w:pPr>
      <w:r w:rsidRPr="002C0BF6">
        <w:rPr>
          <w:rFonts w:ascii="Arial" w:hAnsi="Arial" w:cs="Arial"/>
          <w:sz w:val="20"/>
          <w:szCs w:val="20"/>
        </w:rPr>
        <w:t>5</w:t>
      </w:r>
      <w:ins w:id="681" w:author="Beverley Bahlmann" w:date="2012-03-22T15:52:00Z">
        <w:r w:rsidR="00A419A0" w:rsidRPr="002C0BF6">
          <w:rPr>
            <w:rFonts w:ascii="Arial" w:hAnsi="Arial" w:cs="Arial"/>
            <w:sz w:val="20"/>
            <w:szCs w:val="20"/>
          </w:rPr>
          <w:t>9</w:t>
        </w:r>
      </w:ins>
      <w:del w:id="682" w:author="Beverley Bahlmann" w:date="2012-03-22T15:52:00Z">
        <w:r w:rsidRPr="002C0BF6" w:rsidDel="00A419A0">
          <w:rPr>
            <w:rFonts w:ascii="Arial" w:hAnsi="Arial" w:cs="Arial"/>
            <w:sz w:val="20"/>
            <w:szCs w:val="20"/>
          </w:rPr>
          <w:delText>7</w:delText>
        </w:r>
      </w:del>
      <w:r w:rsidRPr="002C0BF6">
        <w:rPr>
          <w:rFonts w:ascii="Arial" w:hAnsi="Arial" w:cs="Arial"/>
          <w:sz w:val="20"/>
          <w:szCs w:val="20"/>
        </w:rPr>
        <w:t>.</w:t>
      </w:r>
      <w:r w:rsidRPr="002C0BF6">
        <w:rPr>
          <w:rFonts w:ascii="Arial" w:hAnsi="Arial" w:cs="Arial"/>
          <w:sz w:val="20"/>
          <w:szCs w:val="20"/>
        </w:rPr>
        <w:tab/>
      </w:r>
      <w:r w:rsidR="00E91A2F" w:rsidRPr="002C0BF6">
        <w:rPr>
          <w:rFonts w:ascii="Arial" w:hAnsi="Arial" w:cs="Arial"/>
          <w:sz w:val="20"/>
          <w:szCs w:val="20"/>
        </w:rPr>
        <w:t xml:space="preserve">The date of the written representations shall be as near as practicable to, but not after, the date of the </w:t>
      </w:r>
      <w:r w:rsidR="000D2813" w:rsidRPr="002C0BF6">
        <w:rPr>
          <w:rFonts w:ascii="Arial" w:hAnsi="Arial" w:cs="Arial"/>
          <w:sz w:val="20"/>
          <w:szCs w:val="20"/>
        </w:rPr>
        <w:t xml:space="preserve">assurance </w:t>
      </w:r>
      <w:r w:rsidR="00E91A2F" w:rsidRPr="002C0BF6">
        <w:rPr>
          <w:rFonts w:ascii="Arial" w:hAnsi="Arial" w:cs="Arial"/>
          <w:sz w:val="20"/>
          <w:szCs w:val="20"/>
        </w:rPr>
        <w:t>report.</w:t>
      </w:r>
    </w:p>
    <w:p w:rsidR="009E3154" w:rsidRPr="002C0BF6" w:rsidRDefault="00A419A0" w:rsidP="00745241">
      <w:pPr>
        <w:pStyle w:val="IFACNumberedPara"/>
        <w:tabs>
          <w:tab w:val="clear" w:pos="720"/>
        </w:tabs>
        <w:rPr>
          <w:rFonts w:ascii="Arial" w:hAnsi="Arial" w:cs="Arial"/>
          <w:sz w:val="20"/>
          <w:szCs w:val="20"/>
        </w:rPr>
      </w:pPr>
      <w:ins w:id="683" w:author="Beverley Bahlmann" w:date="2012-03-22T15:52:00Z">
        <w:r w:rsidRPr="002C0BF6">
          <w:rPr>
            <w:rFonts w:ascii="Arial" w:hAnsi="Arial" w:cs="Arial"/>
            <w:sz w:val="20"/>
            <w:szCs w:val="20"/>
          </w:rPr>
          <w:t>60</w:t>
        </w:r>
      </w:ins>
      <w:del w:id="684" w:author="Beverley Bahlmann" w:date="2012-03-22T15:52:00Z">
        <w:r w:rsidR="009B1B82" w:rsidRPr="002C0BF6" w:rsidDel="00A419A0">
          <w:rPr>
            <w:rFonts w:ascii="Arial" w:hAnsi="Arial" w:cs="Arial"/>
            <w:sz w:val="20"/>
            <w:szCs w:val="20"/>
          </w:rPr>
          <w:delText>58</w:delText>
        </w:r>
      </w:del>
      <w:r w:rsidR="009B1B82" w:rsidRPr="002C0BF6">
        <w:rPr>
          <w:rFonts w:ascii="Arial" w:hAnsi="Arial" w:cs="Arial"/>
          <w:sz w:val="20"/>
          <w:szCs w:val="20"/>
        </w:rPr>
        <w:t>.</w:t>
      </w:r>
      <w:r w:rsidR="009B1B82" w:rsidRPr="002C0BF6">
        <w:rPr>
          <w:rFonts w:ascii="Arial" w:hAnsi="Arial" w:cs="Arial"/>
          <w:sz w:val="20"/>
          <w:szCs w:val="20"/>
        </w:rPr>
        <w:tab/>
      </w:r>
      <w:r w:rsidR="009E3154" w:rsidRPr="002C0BF6">
        <w:rPr>
          <w:rFonts w:ascii="Arial" w:hAnsi="Arial" w:cs="Arial"/>
          <w:sz w:val="20"/>
          <w:szCs w:val="20"/>
        </w:rPr>
        <w:t xml:space="preserve">The practitioner shall disclaim </w:t>
      </w:r>
      <w:r w:rsidR="0051487E" w:rsidRPr="002C0BF6">
        <w:rPr>
          <w:rFonts w:ascii="Arial" w:hAnsi="Arial" w:cs="Arial"/>
          <w:sz w:val="20"/>
          <w:szCs w:val="20"/>
        </w:rPr>
        <w:t xml:space="preserve">a conclusion </w:t>
      </w:r>
      <w:r w:rsidR="009E3154" w:rsidRPr="002C0BF6">
        <w:rPr>
          <w:rFonts w:ascii="Arial" w:hAnsi="Arial" w:cs="Arial"/>
          <w:sz w:val="20"/>
          <w:szCs w:val="20"/>
        </w:rPr>
        <w:t xml:space="preserve">on the </w:t>
      </w:r>
      <w:r w:rsidR="00C821DF" w:rsidRPr="002C0BF6">
        <w:rPr>
          <w:rFonts w:ascii="Arial" w:hAnsi="Arial" w:cs="Arial"/>
          <w:sz w:val="20"/>
          <w:szCs w:val="20"/>
        </w:rPr>
        <w:t>GHG statement</w:t>
      </w:r>
      <w:r w:rsidR="00BD2DE3" w:rsidRPr="002C0BF6">
        <w:rPr>
          <w:rFonts w:ascii="Arial" w:hAnsi="Arial" w:cs="Arial"/>
          <w:sz w:val="20"/>
          <w:szCs w:val="20"/>
        </w:rPr>
        <w:t xml:space="preserve"> </w:t>
      </w:r>
      <w:r w:rsidR="00B85788" w:rsidRPr="002C0BF6">
        <w:rPr>
          <w:rFonts w:ascii="Arial" w:hAnsi="Arial" w:cs="Arial"/>
          <w:sz w:val="20"/>
          <w:szCs w:val="20"/>
        </w:rPr>
        <w:t>or withdraw from the engagement, where withdrawal is possible under applicable law</w:t>
      </w:r>
      <w:r w:rsidR="00B27012" w:rsidRPr="002C0BF6">
        <w:rPr>
          <w:rFonts w:ascii="Arial" w:hAnsi="Arial" w:cs="Arial"/>
          <w:sz w:val="20"/>
          <w:szCs w:val="20"/>
        </w:rPr>
        <w:t>s</w:t>
      </w:r>
      <w:r w:rsidR="00B85788" w:rsidRPr="002C0BF6">
        <w:rPr>
          <w:rFonts w:ascii="Arial" w:hAnsi="Arial" w:cs="Arial"/>
          <w:sz w:val="20"/>
          <w:szCs w:val="20"/>
        </w:rPr>
        <w:t xml:space="preserve"> or regulation</w:t>
      </w:r>
      <w:r w:rsidR="00B27012" w:rsidRPr="002C0BF6">
        <w:rPr>
          <w:rFonts w:ascii="Arial" w:hAnsi="Arial" w:cs="Arial"/>
          <w:sz w:val="20"/>
          <w:szCs w:val="20"/>
        </w:rPr>
        <w:t>s</w:t>
      </w:r>
      <w:r w:rsidR="00B85788" w:rsidRPr="002C0BF6">
        <w:rPr>
          <w:rFonts w:ascii="Arial" w:hAnsi="Arial" w:cs="Arial"/>
          <w:sz w:val="20"/>
          <w:szCs w:val="20"/>
        </w:rPr>
        <w:t xml:space="preserve">, </w:t>
      </w:r>
      <w:r w:rsidR="009E3154" w:rsidRPr="002C0BF6">
        <w:rPr>
          <w:rFonts w:ascii="Arial" w:hAnsi="Arial" w:cs="Arial"/>
          <w:sz w:val="20"/>
          <w:szCs w:val="20"/>
        </w:rPr>
        <w:t xml:space="preserve">if: </w:t>
      </w:r>
    </w:p>
    <w:p w:rsidR="009E3154" w:rsidRPr="002C0BF6" w:rsidRDefault="009E3154" w:rsidP="00745241">
      <w:pPr>
        <w:pStyle w:val="IFACIndentedAlpha"/>
        <w:rPr>
          <w:rFonts w:ascii="Arial" w:hAnsi="Arial" w:cs="Arial"/>
          <w:kern w:val="0"/>
          <w:sz w:val="20"/>
          <w:szCs w:val="20"/>
          <w:lang w:bidi="ar-SA"/>
        </w:rPr>
      </w:pPr>
      <w:r w:rsidRPr="002C0BF6">
        <w:rPr>
          <w:rFonts w:ascii="Arial" w:hAnsi="Arial" w:cs="Arial"/>
          <w:kern w:val="0"/>
          <w:sz w:val="20"/>
          <w:szCs w:val="20"/>
          <w:lang w:bidi="ar-SA"/>
        </w:rPr>
        <w:lastRenderedPageBreak/>
        <w:t xml:space="preserve">(a) </w:t>
      </w:r>
      <w:r w:rsidRPr="002C0BF6">
        <w:rPr>
          <w:rFonts w:ascii="Arial" w:hAnsi="Arial" w:cs="Arial"/>
          <w:kern w:val="0"/>
          <w:sz w:val="20"/>
          <w:szCs w:val="20"/>
          <w:lang w:bidi="ar-SA"/>
        </w:rPr>
        <w:tab/>
        <w:t xml:space="preserve">The practitioner concludes that there is sufficient doubt about the integrity of the </w:t>
      </w:r>
      <w:r w:rsidR="00355B95" w:rsidRPr="002C0BF6">
        <w:rPr>
          <w:rFonts w:ascii="Arial" w:hAnsi="Arial" w:cs="Arial"/>
          <w:sz w:val="20"/>
          <w:szCs w:val="20"/>
        </w:rPr>
        <w:t xml:space="preserve">person(s) </w:t>
      </w:r>
      <w:r w:rsidR="00355B95" w:rsidRPr="002C0BF6">
        <w:rPr>
          <w:rFonts w:ascii="Arial" w:hAnsi="Arial" w:cs="Arial"/>
          <w:kern w:val="0"/>
          <w:sz w:val="20"/>
          <w:szCs w:val="20"/>
          <w:lang w:bidi="ar-SA"/>
        </w:rPr>
        <w:t xml:space="preserve">providing </w:t>
      </w:r>
      <w:r w:rsidRPr="002C0BF6">
        <w:rPr>
          <w:rFonts w:ascii="Arial" w:hAnsi="Arial" w:cs="Arial"/>
          <w:kern w:val="0"/>
          <w:sz w:val="20"/>
          <w:szCs w:val="20"/>
          <w:lang w:bidi="ar-SA"/>
        </w:rPr>
        <w:t xml:space="preserve">the written representations required by paragraphs </w:t>
      </w:r>
      <w:r w:rsidR="00C76E7A" w:rsidRPr="002C0BF6">
        <w:rPr>
          <w:rFonts w:ascii="Arial" w:hAnsi="Arial" w:cs="Arial"/>
          <w:kern w:val="0"/>
          <w:sz w:val="20"/>
          <w:szCs w:val="20"/>
          <w:lang w:bidi="ar-SA"/>
        </w:rPr>
        <w:t>5</w:t>
      </w:r>
      <w:ins w:id="685" w:author="Beverley Bahlmann" w:date="2012-03-27T15:22:00Z">
        <w:r w:rsidR="00843F6D" w:rsidRPr="002C0BF6">
          <w:rPr>
            <w:rFonts w:ascii="Arial" w:hAnsi="Arial" w:cs="Arial"/>
            <w:kern w:val="0"/>
            <w:sz w:val="20"/>
            <w:szCs w:val="20"/>
            <w:lang w:bidi="ar-SA"/>
          </w:rPr>
          <w:t>8</w:t>
        </w:r>
      </w:ins>
      <w:del w:id="686" w:author="Beverley Bahlmann" w:date="2012-03-27T15:22:00Z">
        <w:r w:rsidR="00C76E7A" w:rsidRPr="002C0BF6" w:rsidDel="00843F6D">
          <w:rPr>
            <w:rFonts w:ascii="Arial" w:hAnsi="Arial" w:cs="Arial"/>
            <w:kern w:val="0"/>
            <w:sz w:val="20"/>
            <w:szCs w:val="20"/>
            <w:lang w:bidi="ar-SA"/>
          </w:rPr>
          <w:delText>6</w:delText>
        </w:r>
      </w:del>
      <w:r w:rsidRPr="002C0BF6">
        <w:rPr>
          <w:rFonts w:ascii="Arial" w:hAnsi="Arial" w:cs="Arial"/>
          <w:kern w:val="0"/>
          <w:sz w:val="20"/>
          <w:szCs w:val="20"/>
          <w:lang w:bidi="ar-SA"/>
        </w:rPr>
        <w:t xml:space="preserve">(a) and (b) </w:t>
      </w:r>
      <w:r w:rsidR="00BE1A0F" w:rsidRPr="002C0BF6">
        <w:rPr>
          <w:rFonts w:ascii="Arial" w:hAnsi="Arial" w:cs="Arial"/>
          <w:kern w:val="0"/>
          <w:sz w:val="20"/>
          <w:szCs w:val="20"/>
          <w:lang w:bidi="ar-SA"/>
        </w:rPr>
        <w:t xml:space="preserve">that written representations </w:t>
      </w:r>
      <w:ins w:id="687" w:author="Beverley Bahlmann" w:date="2012-03-20T16:33:00Z">
        <w:r w:rsidR="00B77875" w:rsidRPr="002C0BF6">
          <w:rPr>
            <w:rFonts w:ascii="Arial" w:hAnsi="Arial" w:cs="Arial"/>
            <w:kern w:val="0"/>
            <w:sz w:val="20"/>
            <w:szCs w:val="20"/>
            <w:lang w:bidi="ar-SA"/>
          </w:rPr>
          <w:t xml:space="preserve">in these regards </w:t>
        </w:r>
      </w:ins>
      <w:r w:rsidRPr="002C0BF6">
        <w:rPr>
          <w:rFonts w:ascii="Arial" w:hAnsi="Arial" w:cs="Arial"/>
          <w:kern w:val="0"/>
          <w:sz w:val="20"/>
          <w:szCs w:val="20"/>
          <w:lang w:bidi="ar-SA"/>
        </w:rPr>
        <w:t>are not reliable; or</w:t>
      </w:r>
    </w:p>
    <w:p w:rsidR="009E3154" w:rsidRPr="002C0BF6" w:rsidRDefault="009E3154" w:rsidP="00745241">
      <w:pPr>
        <w:pStyle w:val="IFACIndentedAlpha"/>
        <w:rPr>
          <w:rFonts w:ascii="Arial" w:hAnsi="Arial" w:cs="Arial"/>
          <w:kern w:val="0"/>
          <w:sz w:val="20"/>
          <w:szCs w:val="20"/>
          <w:lang w:bidi="ar-SA"/>
        </w:rPr>
      </w:pPr>
      <w:r w:rsidRPr="002C0BF6">
        <w:rPr>
          <w:rFonts w:ascii="Arial" w:hAnsi="Arial" w:cs="Arial"/>
          <w:kern w:val="0"/>
          <w:sz w:val="20"/>
          <w:szCs w:val="20"/>
          <w:lang w:bidi="ar-SA"/>
        </w:rPr>
        <w:t>(b)</w:t>
      </w:r>
      <w:r w:rsidRPr="002C0BF6">
        <w:rPr>
          <w:rFonts w:ascii="Arial" w:hAnsi="Arial" w:cs="Arial"/>
          <w:kern w:val="0"/>
          <w:sz w:val="20"/>
          <w:szCs w:val="20"/>
          <w:lang w:bidi="ar-SA"/>
        </w:rPr>
        <w:tab/>
        <w:t xml:space="preserve">The entity does not provide the written representations required by paragraphs </w:t>
      </w:r>
      <w:r w:rsidR="00C76E7A" w:rsidRPr="002C0BF6">
        <w:rPr>
          <w:rFonts w:ascii="Arial" w:hAnsi="Arial" w:cs="Arial"/>
          <w:kern w:val="0"/>
          <w:sz w:val="20"/>
          <w:szCs w:val="20"/>
          <w:lang w:bidi="ar-SA"/>
        </w:rPr>
        <w:t>5</w:t>
      </w:r>
      <w:ins w:id="688" w:author="Beverley Bahlmann" w:date="2012-03-27T15:22:00Z">
        <w:r w:rsidR="00843F6D" w:rsidRPr="002C0BF6">
          <w:rPr>
            <w:rFonts w:ascii="Arial" w:hAnsi="Arial" w:cs="Arial"/>
            <w:kern w:val="0"/>
            <w:sz w:val="20"/>
            <w:szCs w:val="20"/>
            <w:lang w:bidi="ar-SA"/>
          </w:rPr>
          <w:t>8</w:t>
        </w:r>
      </w:ins>
      <w:del w:id="689" w:author="Beverley Bahlmann" w:date="2012-03-27T15:22:00Z">
        <w:r w:rsidR="00C76E7A" w:rsidRPr="002C0BF6" w:rsidDel="00843F6D">
          <w:rPr>
            <w:rFonts w:ascii="Arial" w:hAnsi="Arial" w:cs="Arial"/>
            <w:kern w:val="0"/>
            <w:sz w:val="20"/>
            <w:szCs w:val="20"/>
            <w:lang w:bidi="ar-SA"/>
          </w:rPr>
          <w:delText>6</w:delText>
        </w:r>
        <w:r w:rsidR="00871527" w:rsidRPr="002C0BF6" w:rsidDel="00843F6D">
          <w:rPr>
            <w:rFonts w:ascii="Arial" w:hAnsi="Arial" w:cs="Arial"/>
            <w:kern w:val="0"/>
            <w:sz w:val="20"/>
            <w:szCs w:val="20"/>
            <w:lang w:bidi="ar-SA"/>
          </w:rPr>
          <w:delText xml:space="preserve"> </w:delText>
        </w:r>
      </w:del>
      <w:r w:rsidRPr="002C0BF6">
        <w:rPr>
          <w:rFonts w:ascii="Arial" w:hAnsi="Arial" w:cs="Arial"/>
          <w:kern w:val="0"/>
          <w:sz w:val="20"/>
          <w:szCs w:val="20"/>
          <w:lang w:bidi="ar-SA"/>
        </w:rPr>
        <w:t>(a) and (b).</w:t>
      </w:r>
    </w:p>
    <w:p w:rsidR="009E3154" w:rsidRPr="002C0BF6" w:rsidRDefault="009E3154" w:rsidP="00745241">
      <w:pPr>
        <w:pStyle w:val="Heading3"/>
        <w:keepNext w:val="0"/>
        <w:keepLines w:val="0"/>
        <w:rPr>
          <w:rFonts w:ascii="Arial" w:hAnsi="Arial" w:cs="Arial"/>
          <w:sz w:val="20"/>
          <w:szCs w:val="20"/>
        </w:rPr>
      </w:pPr>
      <w:r w:rsidRPr="002C0BF6">
        <w:rPr>
          <w:rFonts w:ascii="Arial" w:hAnsi="Arial" w:cs="Arial"/>
          <w:sz w:val="20"/>
          <w:szCs w:val="20"/>
        </w:rPr>
        <w:t>Subsequent Events</w:t>
      </w:r>
    </w:p>
    <w:p w:rsidR="009E3154" w:rsidRPr="002C0BF6" w:rsidRDefault="00A419A0" w:rsidP="00745241">
      <w:pPr>
        <w:pStyle w:val="IFACNumberedPara"/>
        <w:tabs>
          <w:tab w:val="clear" w:pos="720"/>
        </w:tabs>
        <w:rPr>
          <w:rFonts w:ascii="Arial" w:hAnsi="Arial" w:cs="Arial"/>
          <w:sz w:val="20"/>
          <w:szCs w:val="20"/>
        </w:rPr>
      </w:pPr>
      <w:ins w:id="690" w:author="Beverley Bahlmann" w:date="2012-03-22T15:52:00Z">
        <w:r w:rsidRPr="002C0BF6">
          <w:rPr>
            <w:rFonts w:ascii="Arial" w:hAnsi="Arial" w:cs="Arial"/>
            <w:sz w:val="20"/>
            <w:szCs w:val="20"/>
          </w:rPr>
          <w:t>61</w:t>
        </w:r>
      </w:ins>
      <w:del w:id="691" w:author="Beverley Bahlmann" w:date="2012-03-22T15:52:00Z">
        <w:r w:rsidR="009B1B82" w:rsidRPr="002C0BF6" w:rsidDel="00A419A0">
          <w:rPr>
            <w:rFonts w:ascii="Arial" w:hAnsi="Arial" w:cs="Arial"/>
            <w:sz w:val="20"/>
            <w:szCs w:val="20"/>
          </w:rPr>
          <w:delText>59</w:delText>
        </w:r>
      </w:del>
      <w:r w:rsidR="009B1B82" w:rsidRPr="002C0BF6">
        <w:rPr>
          <w:rFonts w:ascii="Arial" w:hAnsi="Arial" w:cs="Arial"/>
          <w:sz w:val="20"/>
          <w:szCs w:val="20"/>
        </w:rPr>
        <w:t>.</w:t>
      </w:r>
      <w:r w:rsidR="009B1B82" w:rsidRPr="002C0BF6">
        <w:rPr>
          <w:rFonts w:ascii="Arial" w:hAnsi="Arial" w:cs="Arial"/>
          <w:sz w:val="20"/>
          <w:szCs w:val="20"/>
        </w:rPr>
        <w:tab/>
      </w:r>
      <w:r w:rsidR="009E3154" w:rsidRPr="002C0BF6">
        <w:rPr>
          <w:rFonts w:ascii="Arial" w:hAnsi="Arial" w:cs="Arial"/>
          <w:sz w:val="20"/>
          <w:szCs w:val="20"/>
        </w:rPr>
        <w:t xml:space="preserve">The practitioner shall: </w:t>
      </w:r>
      <w:r w:rsidR="004D410D" w:rsidRPr="002C0BF6">
        <w:rPr>
          <w:rFonts w:ascii="Arial" w:hAnsi="Arial" w:cs="Arial"/>
          <w:sz w:val="20"/>
          <w:szCs w:val="20"/>
        </w:rPr>
        <w:t xml:space="preserve">(Ref: Para. </w:t>
      </w:r>
      <w:r w:rsidR="00B84691" w:rsidRPr="002C0BF6">
        <w:rPr>
          <w:rFonts w:ascii="Arial" w:hAnsi="Arial" w:cs="Arial"/>
          <w:sz w:val="20"/>
          <w:szCs w:val="20"/>
        </w:rPr>
        <w:t>A1</w:t>
      </w:r>
      <w:r w:rsidR="00C76E7A" w:rsidRPr="002C0BF6">
        <w:rPr>
          <w:rFonts w:ascii="Arial" w:hAnsi="Arial" w:cs="Arial"/>
          <w:sz w:val="20"/>
          <w:szCs w:val="20"/>
        </w:rPr>
        <w:t>1</w:t>
      </w:r>
      <w:ins w:id="692" w:author="Beverley Bahlmann" w:date="2012-03-27T15:23:00Z">
        <w:r w:rsidR="00843F6D" w:rsidRPr="002C0BF6">
          <w:rPr>
            <w:rFonts w:ascii="Arial" w:hAnsi="Arial" w:cs="Arial"/>
            <w:sz w:val="20"/>
            <w:szCs w:val="20"/>
          </w:rPr>
          <w:t>7</w:t>
        </w:r>
      </w:ins>
      <w:del w:id="693" w:author="Beverley Bahlmann" w:date="2012-03-27T15:23:00Z">
        <w:r w:rsidR="00C14AA1" w:rsidRPr="002C0BF6" w:rsidDel="00843F6D">
          <w:rPr>
            <w:rFonts w:ascii="Arial" w:hAnsi="Arial" w:cs="Arial"/>
            <w:sz w:val="20"/>
            <w:szCs w:val="20"/>
          </w:rPr>
          <w:delText>4</w:delText>
        </w:r>
      </w:del>
      <w:r w:rsidR="004D410D" w:rsidRPr="002C0BF6">
        <w:rPr>
          <w:rFonts w:ascii="Arial" w:hAnsi="Arial" w:cs="Arial"/>
          <w:sz w:val="20"/>
          <w:szCs w:val="20"/>
        </w:rPr>
        <w:t>)</w:t>
      </w:r>
    </w:p>
    <w:p w:rsidR="009E3154" w:rsidRPr="002C0BF6" w:rsidRDefault="009E3154" w:rsidP="00745241">
      <w:pPr>
        <w:pStyle w:val="IFACIndentedAlpha"/>
        <w:rPr>
          <w:rFonts w:ascii="Arial" w:hAnsi="Arial" w:cs="Arial"/>
          <w:kern w:val="0"/>
          <w:sz w:val="20"/>
          <w:szCs w:val="20"/>
          <w:lang w:bidi="ar-SA"/>
        </w:rPr>
      </w:pPr>
      <w:r w:rsidRPr="002C0BF6">
        <w:rPr>
          <w:rFonts w:ascii="Arial" w:hAnsi="Arial" w:cs="Arial"/>
          <w:sz w:val="20"/>
          <w:szCs w:val="20"/>
        </w:rPr>
        <w:t>(a)</w:t>
      </w:r>
      <w:r w:rsidRPr="002C0BF6">
        <w:rPr>
          <w:rFonts w:ascii="Arial" w:hAnsi="Arial" w:cs="Arial"/>
          <w:sz w:val="20"/>
          <w:szCs w:val="20"/>
        </w:rPr>
        <w:tab/>
      </w:r>
      <w:r w:rsidR="00E16880" w:rsidRPr="002C0BF6">
        <w:rPr>
          <w:rFonts w:ascii="Arial" w:hAnsi="Arial" w:cs="Arial"/>
          <w:sz w:val="20"/>
          <w:szCs w:val="20"/>
        </w:rPr>
        <w:t>Consider</w:t>
      </w:r>
      <w:r w:rsidRPr="002C0BF6">
        <w:rPr>
          <w:rFonts w:ascii="Arial" w:hAnsi="Arial" w:cs="Arial"/>
          <w:sz w:val="20"/>
          <w:szCs w:val="20"/>
        </w:rPr>
        <w:t xml:space="preserve"> whether events occurring between the date of the GHG statement and the date</w:t>
      </w:r>
      <w:r w:rsidRPr="002C0BF6">
        <w:rPr>
          <w:rFonts w:ascii="Arial" w:hAnsi="Arial" w:cs="Arial"/>
          <w:kern w:val="0"/>
          <w:sz w:val="20"/>
          <w:szCs w:val="20"/>
          <w:lang w:bidi="ar-SA"/>
        </w:rPr>
        <w:t xml:space="preserve"> of the assurance report require adjustment of, or disclosure in, the GHG statement</w:t>
      </w:r>
      <w:r w:rsidR="0075772C" w:rsidRPr="002C0BF6">
        <w:rPr>
          <w:rFonts w:ascii="Arial" w:hAnsi="Arial" w:cs="Arial"/>
          <w:kern w:val="0"/>
          <w:sz w:val="20"/>
          <w:szCs w:val="20"/>
          <w:lang w:bidi="ar-SA"/>
        </w:rPr>
        <w:t>, and evaluate the sufficiency and appropriateness of evidence obtained about whether such events</w:t>
      </w:r>
      <w:r w:rsidRPr="002C0BF6">
        <w:rPr>
          <w:rFonts w:ascii="Arial" w:hAnsi="Arial" w:cs="Arial"/>
          <w:kern w:val="0"/>
          <w:sz w:val="20"/>
          <w:szCs w:val="20"/>
          <w:lang w:bidi="ar-SA"/>
        </w:rPr>
        <w:t xml:space="preserve"> are appropriately reflected in that GHG statement in accordance with the applicable criteria; and</w:t>
      </w:r>
    </w:p>
    <w:p w:rsidR="009E3154" w:rsidRPr="002C0BF6" w:rsidRDefault="009E3154" w:rsidP="00745241">
      <w:pPr>
        <w:pStyle w:val="IFACIndentedAlpha"/>
        <w:rPr>
          <w:rFonts w:ascii="Arial" w:hAnsi="Arial" w:cs="Arial"/>
          <w:kern w:val="0"/>
          <w:sz w:val="20"/>
          <w:szCs w:val="20"/>
          <w:lang w:bidi="ar-SA"/>
        </w:rPr>
      </w:pPr>
      <w:r w:rsidRPr="002C0BF6">
        <w:rPr>
          <w:rFonts w:ascii="Arial" w:hAnsi="Arial" w:cs="Arial"/>
          <w:kern w:val="0"/>
          <w:sz w:val="20"/>
          <w:szCs w:val="20"/>
          <w:lang w:bidi="ar-SA"/>
        </w:rPr>
        <w:t>(b)</w:t>
      </w:r>
      <w:r w:rsidRPr="002C0BF6">
        <w:rPr>
          <w:rFonts w:ascii="Arial" w:hAnsi="Arial" w:cs="Arial"/>
          <w:kern w:val="0"/>
          <w:sz w:val="20"/>
          <w:szCs w:val="20"/>
          <w:lang w:bidi="ar-SA"/>
        </w:rPr>
        <w:tab/>
        <w:t>Respond appropriately to facts that become known to the practitioner after the date of the assurance report, that, had they been known to the practitioner at that date, may have caused the practitioner to amend the assurance report.</w:t>
      </w:r>
    </w:p>
    <w:p w:rsidR="0030324F" w:rsidRPr="002C0BF6" w:rsidRDefault="0030324F" w:rsidP="00745241">
      <w:pPr>
        <w:pStyle w:val="Heading3"/>
        <w:keepLines w:val="0"/>
        <w:rPr>
          <w:rFonts w:ascii="Arial" w:hAnsi="Arial" w:cs="Arial"/>
          <w:sz w:val="20"/>
          <w:szCs w:val="20"/>
        </w:rPr>
      </w:pPr>
      <w:r w:rsidRPr="002C0BF6">
        <w:rPr>
          <w:rFonts w:ascii="Arial" w:hAnsi="Arial" w:cs="Arial"/>
          <w:sz w:val="20"/>
          <w:szCs w:val="20"/>
        </w:rPr>
        <w:t>Comparative Information</w:t>
      </w:r>
    </w:p>
    <w:p w:rsidR="00FE0EE9" w:rsidRPr="002C0BF6" w:rsidRDefault="009B1B82" w:rsidP="00745241">
      <w:pPr>
        <w:pStyle w:val="IFACNumberedPara"/>
        <w:tabs>
          <w:tab w:val="clear" w:pos="720"/>
        </w:tabs>
        <w:rPr>
          <w:rFonts w:ascii="Arial" w:hAnsi="Arial" w:cs="Arial"/>
          <w:sz w:val="20"/>
          <w:szCs w:val="20"/>
        </w:rPr>
      </w:pPr>
      <w:r w:rsidRPr="002C0BF6">
        <w:rPr>
          <w:rFonts w:ascii="Arial" w:hAnsi="Arial" w:cs="Arial"/>
          <w:sz w:val="20"/>
          <w:szCs w:val="20"/>
        </w:rPr>
        <w:t>6</w:t>
      </w:r>
      <w:ins w:id="694" w:author="Beverley Bahlmann" w:date="2012-03-22T15:52:00Z">
        <w:r w:rsidR="00A419A0" w:rsidRPr="002C0BF6">
          <w:rPr>
            <w:rFonts w:ascii="Arial" w:hAnsi="Arial" w:cs="Arial"/>
            <w:sz w:val="20"/>
            <w:szCs w:val="20"/>
          </w:rPr>
          <w:t>2</w:t>
        </w:r>
      </w:ins>
      <w:del w:id="695" w:author="Beverley Bahlmann" w:date="2012-03-22T15:52:00Z">
        <w:r w:rsidRPr="002C0BF6" w:rsidDel="00A419A0">
          <w:rPr>
            <w:rFonts w:ascii="Arial" w:hAnsi="Arial" w:cs="Arial"/>
            <w:sz w:val="20"/>
            <w:szCs w:val="20"/>
          </w:rPr>
          <w:delText>0</w:delText>
        </w:r>
      </w:del>
      <w:r w:rsidRPr="002C0BF6">
        <w:rPr>
          <w:rFonts w:ascii="Arial" w:hAnsi="Arial" w:cs="Arial"/>
          <w:sz w:val="20"/>
          <w:szCs w:val="20"/>
        </w:rPr>
        <w:t>.</w:t>
      </w:r>
      <w:r w:rsidRPr="002C0BF6">
        <w:rPr>
          <w:rFonts w:ascii="Arial" w:hAnsi="Arial" w:cs="Arial"/>
          <w:sz w:val="20"/>
          <w:szCs w:val="20"/>
        </w:rPr>
        <w:tab/>
      </w:r>
      <w:r w:rsidR="00F51BC1" w:rsidRPr="002C0BF6">
        <w:rPr>
          <w:rFonts w:ascii="Arial" w:hAnsi="Arial" w:cs="Arial"/>
          <w:sz w:val="20"/>
          <w:szCs w:val="20"/>
        </w:rPr>
        <w:t xml:space="preserve">When comparative information is presented with the current emissions information and some or all of that comparative information is covered by the practitioner’s conclusion, the practitioner’s procedures with respect to </w:t>
      </w:r>
      <w:r w:rsidR="004D3C3C" w:rsidRPr="002C0BF6">
        <w:rPr>
          <w:rFonts w:ascii="Arial" w:hAnsi="Arial" w:cs="Arial"/>
          <w:sz w:val="20"/>
          <w:szCs w:val="20"/>
        </w:rPr>
        <w:t>the comparative</w:t>
      </w:r>
      <w:r w:rsidR="00F51BC1" w:rsidRPr="002C0BF6">
        <w:rPr>
          <w:rFonts w:ascii="Arial" w:hAnsi="Arial" w:cs="Arial"/>
          <w:sz w:val="20"/>
          <w:szCs w:val="20"/>
        </w:rPr>
        <w:t xml:space="preserve"> information shall include evaluating whether: (Ref: Para. A11</w:t>
      </w:r>
      <w:ins w:id="696" w:author="Beverley Bahlmann" w:date="2012-03-27T15:32:00Z">
        <w:r w:rsidR="00986905" w:rsidRPr="002C0BF6">
          <w:rPr>
            <w:rFonts w:ascii="Arial" w:hAnsi="Arial" w:cs="Arial"/>
            <w:sz w:val="20"/>
            <w:szCs w:val="20"/>
          </w:rPr>
          <w:t>8</w:t>
        </w:r>
      </w:ins>
      <w:del w:id="697" w:author="Beverley Bahlmann" w:date="2012-03-27T15:32:00Z">
        <w:r w:rsidR="00883525" w:rsidRPr="002C0BF6" w:rsidDel="00986905">
          <w:rPr>
            <w:rFonts w:ascii="Arial" w:hAnsi="Arial" w:cs="Arial"/>
            <w:sz w:val="20"/>
            <w:szCs w:val="20"/>
          </w:rPr>
          <w:delText>5</w:delText>
        </w:r>
      </w:del>
      <w:r w:rsidR="00F51BC1" w:rsidRPr="002C0BF6">
        <w:rPr>
          <w:rFonts w:ascii="Arial" w:hAnsi="Arial" w:cs="Arial"/>
          <w:sz w:val="20"/>
          <w:szCs w:val="20"/>
        </w:rPr>
        <w:t>–A1</w:t>
      </w:r>
      <w:ins w:id="698" w:author="Beverley Bahlmann" w:date="2012-03-27T15:32:00Z">
        <w:r w:rsidR="00986905" w:rsidRPr="002C0BF6">
          <w:rPr>
            <w:rFonts w:ascii="Arial" w:hAnsi="Arial" w:cs="Arial"/>
            <w:sz w:val="20"/>
            <w:szCs w:val="20"/>
          </w:rPr>
          <w:t>21</w:t>
        </w:r>
      </w:ins>
      <w:del w:id="699" w:author="Beverley Bahlmann" w:date="2012-03-27T15:32:00Z">
        <w:r w:rsidR="00F51BC1" w:rsidRPr="002C0BF6" w:rsidDel="00986905">
          <w:rPr>
            <w:rFonts w:ascii="Arial" w:hAnsi="Arial" w:cs="Arial"/>
            <w:sz w:val="20"/>
            <w:szCs w:val="20"/>
          </w:rPr>
          <w:delText>18</w:delText>
        </w:r>
      </w:del>
      <w:r w:rsidR="00F51BC1" w:rsidRPr="002C0BF6">
        <w:rPr>
          <w:rFonts w:ascii="Arial" w:hAnsi="Arial" w:cs="Arial"/>
          <w:sz w:val="20"/>
          <w:szCs w:val="20"/>
        </w:rPr>
        <w:t xml:space="preserve">) </w:t>
      </w:r>
    </w:p>
    <w:p w:rsidR="00FE0EE9" w:rsidRPr="002C0BF6" w:rsidRDefault="00F51BC1" w:rsidP="00745241">
      <w:pPr>
        <w:pStyle w:val="IFACIndentedAlpha"/>
        <w:rPr>
          <w:rFonts w:ascii="Arial" w:hAnsi="Arial" w:cs="Arial"/>
          <w:kern w:val="0"/>
          <w:sz w:val="20"/>
          <w:szCs w:val="20"/>
          <w:lang w:bidi="ar-SA"/>
        </w:rPr>
      </w:pPr>
      <w:r w:rsidRPr="002C0BF6">
        <w:rPr>
          <w:rFonts w:ascii="Arial" w:hAnsi="Arial" w:cs="Arial"/>
          <w:kern w:val="0"/>
          <w:sz w:val="20"/>
          <w:szCs w:val="20"/>
          <w:lang w:bidi="ar-SA"/>
        </w:rPr>
        <w:t>(a)</w:t>
      </w:r>
      <w:r w:rsidRPr="002C0BF6">
        <w:rPr>
          <w:rFonts w:ascii="Arial" w:hAnsi="Arial" w:cs="Arial"/>
          <w:kern w:val="0"/>
          <w:sz w:val="20"/>
          <w:szCs w:val="20"/>
          <w:lang w:bidi="ar-SA"/>
        </w:rPr>
        <w:tab/>
        <w:t>The comparative information agrees with the amounts and other disclosures presented in the prior period or, when appropriate, has been properly restated and that restatement has been adequately disclosed</w:t>
      </w:r>
      <w:ins w:id="700" w:author="Beverley Bahlmann" w:date="2012-03-22T14:46:00Z">
        <w:r w:rsidR="00D6730F" w:rsidRPr="002C0BF6">
          <w:rPr>
            <w:rFonts w:ascii="Arial" w:hAnsi="Arial" w:cs="Arial"/>
            <w:kern w:val="0"/>
            <w:sz w:val="20"/>
            <w:szCs w:val="20"/>
            <w:lang w:bidi="ar-SA"/>
          </w:rPr>
          <w:t>; and</w:t>
        </w:r>
      </w:ins>
      <w:r w:rsidRPr="002C0BF6">
        <w:rPr>
          <w:rFonts w:ascii="Arial" w:hAnsi="Arial" w:cs="Arial"/>
          <w:kern w:val="0"/>
          <w:sz w:val="20"/>
          <w:szCs w:val="20"/>
          <w:lang w:bidi="ar-SA"/>
        </w:rPr>
        <w:t xml:space="preserve"> (Ref Para. A1</w:t>
      </w:r>
      <w:ins w:id="701" w:author="Beverley Bahlmann" w:date="2012-03-27T15:32:00Z">
        <w:r w:rsidR="00986905" w:rsidRPr="002C0BF6">
          <w:rPr>
            <w:rFonts w:ascii="Arial" w:hAnsi="Arial" w:cs="Arial"/>
            <w:kern w:val="0"/>
            <w:sz w:val="20"/>
            <w:szCs w:val="20"/>
            <w:lang w:bidi="ar-SA"/>
          </w:rPr>
          <w:t>21</w:t>
        </w:r>
      </w:ins>
      <w:del w:id="702" w:author="Beverley Bahlmann" w:date="2012-03-27T15:32:00Z">
        <w:r w:rsidRPr="002C0BF6" w:rsidDel="00986905">
          <w:rPr>
            <w:rFonts w:ascii="Arial" w:hAnsi="Arial" w:cs="Arial"/>
            <w:kern w:val="0"/>
            <w:sz w:val="20"/>
            <w:szCs w:val="20"/>
            <w:lang w:bidi="ar-SA"/>
          </w:rPr>
          <w:delText>18</w:delText>
        </w:r>
      </w:del>
      <w:r w:rsidRPr="002C0BF6">
        <w:rPr>
          <w:rFonts w:ascii="Arial" w:hAnsi="Arial" w:cs="Arial"/>
          <w:kern w:val="0"/>
          <w:sz w:val="20"/>
          <w:szCs w:val="20"/>
          <w:lang w:bidi="ar-SA"/>
        </w:rPr>
        <w:t>)</w:t>
      </w:r>
      <w:del w:id="703" w:author="Beverley Bahlmann" w:date="2012-03-22T14:46:00Z">
        <w:r w:rsidRPr="002C0BF6" w:rsidDel="00D6730F">
          <w:rPr>
            <w:rFonts w:ascii="Arial" w:hAnsi="Arial" w:cs="Arial"/>
            <w:kern w:val="0"/>
            <w:sz w:val="20"/>
            <w:szCs w:val="20"/>
            <w:lang w:bidi="ar-SA"/>
          </w:rPr>
          <w:delText>; and</w:delText>
        </w:r>
      </w:del>
    </w:p>
    <w:p w:rsidR="00884AF7" w:rsidRPr="002C0BF6" w:rsidRDefault="00F51BC1" w:rsidP="00745241">
      <w:pPr>
        <w:pStyle w:val="IFACIndentedAlpha"/>
        <w:rPr>
          <w:rFonts w:ascii="Arial" w:hAnsi="Arial" w:cs="Arial"/>
          <w:kern w:val="0"/>
          <w:sz w:val="20"/>
          <w:szCs w:val="20"/>
          <w:lang w:bidi="ar-SA"/>
        </w:rPr>
      </w:pPr>
      <w:r w:rsidRPr="002C0BF6">
        <w:rPr>
          <w:rFonts w:ascii="Arial" w:hAnsi="Arial" w:cs="Arial"/>
          <w:kern w:val="0"/>
          <w:sz w:val="20"/>
          <w:szCs w:val="20"/>
          <w:lang w:bidi="ar-SA"/>
        </w:rPr>
        <w:t>(b)</w:t>
      </w:r>
      <w:r w:rsidRPr="002C0BF6">
        <w:rPr>
          <w:rFonts w:ascii="Arial" w:hAnsi="Arial" w:cs="Arial"/>
          <w:kern w:val="0"/>
          <w:sz w:val="20"/>
          <w:szCs w:val="20"/>
          <w:lang w:bidi="ar-SA"/>
        </w:rPr>
        <w:tab/>
        <w:t>The quantification policies reflected in the comparative information are consistent with those applied in the current period or, if there have been changes, whether they have been properly applied and adequately disclosed.</w:t>
      </w:r>
    </w:p>
    <w:p w:rsidR="00884AF7" w:rsidRPr="002C0BF6" w:rsidRDefault="00F51BC1" w:rsidP="00745241">
      <w:pPr>
        <w:pStyle w:val="IFACNumberedPara"/>
        <w:tabs>
          <w:tab w:val="clear" w:pos="720"/>
        </w:tabs>
        <w:rPr>
          <w:rFonts w:ascii="Arial" w:hAnsi="Arial" w:cs="Arial"/>
          <w:sz w:val="20"/>
          <w:szCs w:val="20"/>
        </w:rPr>
      </w:pPr>
      <w:r w:rsidRPr="002C0BF6">
        <w:rPr>
          <w:rFonts w:ascii="Arial" w:hAnsi="Arial" w:cs="Arial"/>
          <w:sz w:val="20"/>
          <w:szCs w:val="20"/>
        </w:rPr>
        <w:t>6</w:t>
      </w:r>
      <w:ins w:id="704" w:author="Beverley Bahlmann" w:date="2012-03-22T15:52:00Z">
        <w:r w:rsidR="00A419A0" w:rsidRPr="002C0BF6">
          <w:rPr>
            <w:rFonts w:ascii="Arial" w:hAnsi="Arial" w:cs="Arial"/>
            <w:sz w:val="20"/>
            <w:szCs w:val="20"/>
          </w:rPr>
          <w:t>3</w:t>
        </w:r>
      </w:ins>
      <w:del w:id="705" w:author="Beverley Bahlmann" w:date="2012-03-22T15:52:00Z">
        <w:r w:rsidRPr="002C0BF6" w:rsidDel="00A419A0">
          <w:rPr>
            <w:rFonts w:ascii="Arial" w:hAnsi="Arial" w:cs="Arial"/>
            <w:sz w:val="20"/>
            <w:szCs w:val="20"/>
          </w:rPr>
          <w:delText>1</w:delText>
        </w:r>
      </w:del>
      <w:r w:rsidRPr="002C0BF6">
        <w:rPr>
          <w:rFonts w:ascii="Arial" w:hAnsi="Arial" w:cs="Arial"/>
          <w:sz w:val="20"/>
          <w:szCs w:val="20"/>
        </w:rPr>
        <w:t>.</w:t>
      </w:r>
      <w:r w:rsidRPr="002C0BF6">
        <w:rPr>
          <w:rFonts w:ascii="Arial" w:hAnsi="Arial" w:cs="Arial"/>
          <w:sz w:val="20"/>
          <w:szCs w:val="20"/>
        </w:rPr>
        <w:tab/>
      </w:r>
      <w:ins w:id="706" w:author="Beverley Bahlmann" w:date="2012-03-13T20:43:00Z">
        <w:r w:rsidR="00C30228" w:rsidRPr="002C0BF6">
          <w:rPr>
            <w:rFonts w:ascii="Arial" w:hAnsi="Arial" w:cs="Arial"/>
            <w:sz w:val="20"/>
            <w:szCs w:val="20"/>
          </w:rPr>
          <w:t xml:space="preserve">Irrespective of </w:t>
        </w:r>
      </w:ins>
      <w:ins w:id="707" w:author="Beverley Bahlmann" w:date="2012-03-13T20:44:00Z">
        <w:r w:rsidR="00C30228" w:rsidRPr="002C0BF6">
          <w:rPr>
            <w:rFonts w:ascii="Arial" w:hAnsi="Arial" w:cs="Arial"/>
            <w:sz w:val="20"/>
            <w:szCs w:val="20"/>
          </w:rPr>
          <w:t>whether the practitioner’s conclusion covers the comparative information,</w:t>
        </w:r>
      </w:ins>
      <w:ins w:id="708" w:author="Beverley Bahlmann" w:date="2012-03-13T20:45:00Z">
        <w:r w:rsidR="00C30228" w:rsidRPr="002C0BF6">
          <w:rPr>
            <w:rFonts w:ascii="Arial" w:hAnsi="Arial" w:cs="Arial"/>
            <w:sz w:val="20"/>
            <w:szCs w:val="20"/>
          </w:rPr>
          <w:t xml:space="preserve"> </w:t>
        </w:r>
      </w:ins>
      <w:del w:id="709" w:author="Beverley Bahlmann" w:date="2012-03-13T20:45:00Z">
        <w:r w:rsidRPr="002C0BF6" w:rsidDel="00C30228">
          <w:rPr>
            <w:rFonts w:ascii="Arial" w:hAnsi="Arial" w:cs="Arial"/>
            <w:sz w:val="20"/>
            <w:szCs w:val="20"/>
          </w:rPr>
          <w:delText>I</w:delText>
        </w:r>
      </w:del>
      <w:ins w:id="710" w:author="Beverley Bahlmann" w:date="2012-03-13T20:45:00Z">
        <w:r w:rsidR="00C30228" w:rsidRPr="002C0BF6">
          <w:rPr>
            <w:rFonts w:ascii="Arial" w:hAnsi="Arial" w:cs="Arial"/>
            <w:sz w:val="20"/>
            <w:szCs w:val="20"/>
          </w:rPr>
          <w:t>i</w:t>
        </w:r>
      </w:ins>
      <w:r w:rsidRPr="002C0BF6">
        <w:rPr>
          <w:rFonts w:ascii="Arial" w:hAnsi="Arial" w:cs="Arial"/>
          <w:sz w:val="20"/>
          <w:szCs w:val="20"/>
        </w:rPr>
        <w:t>f</w:t>
      </w:r>
      <w:del w:id="711" w:author="Beverley Bahlmann" w:date="2012-03-22T14:47:00Z">
        <w:r w:rsidR="00883525" w:rsidRPr="002C0BF6" w:rsidDel="00E24E9F">
          <w:rPr>
            <w:rFonts w:ascii="Arial" w:hAnsi="Arial" w:cs="Arial"/>
            <w:sz w:val="20"/>
            <w:szCs w:val="20"/>
          </w:rPr>
          <w:delText>,</w:delText>
        </w:r>
      </w:del>
      <w:r w:rsidR="00883525" w:rsidRPr="002C0BF6">
        <w:rPr>
          <w:rFonts w:ascii="Arial" w:hAnsi="Arial" w:cs="Arial"/>
          <w:sz w:val="20"/>
          <w:szCs w:val="20"/>
        </w:rPr>
        <w:t xml:space="preserve"> </w:t>
      </w:r>
      <w:del w:id="712" w:author="Beverley Bahlmann" w:date="2012-03-13T20:46:00Z">
        <w:r w:rsidR="00883525" w:rsidRPr="002C0BF6" w:rsidDel="00C30228">
          <w:rPr>
            <w:rFonts w:ascii="Arial" w:hAnsi="Arial" w:cs="Arial"/>
            <w:sz w:val="20"/>
            <w:szCs w:val="20"/>
          </w:rPr>
          <w:delText xml:space="preserve">during the current period engagement, </w:delText>
        </w:r>
      </w:del>
      <w:r w:rsidR="00883525" w:rsidRPr="002C0BF6">
        <w:rPr>
          <w:rFonts w:ascii="Arial" w:hAnsi="Arial" w:cs="Arial"/>
          <w:sz w:val="20"/>
          <w:szCs w:val="20"/>
        </w:rPr>
        <w:t xml:space="preserve">the practitioner becomes aware </w:t>
      </w:r>
      <w:del w:id="713" w:author="Beverley Bahlmann" w:date="2012-03-12T17:48:00Z">
        <w:r w:rsidR="00883525" w:rsidRPr="002C0BF6" w:rsidDel="005C7DD1">
          <w:rPr>
            <w:rFonts w:ascii="Arial" w:hAnsi="Arial" w:cs="Arial"/>
            <w:sz w:val="20"/>
            <w:szCs w:val="20"/>
          </w:rPr>
          <w:delText xml:space="preserve">of </w:delText>
        </w:r>
      </w:del>
      <w:ins w:id="714" w:author="Beverley Bahlmann" w:date="2012-03-12T17:48:00Z">
        <w:r w:rsidR="005C7DD1" w:rsidRPr="002C0BF6">
          <w:rPr>
            <w:rFonts w:ascii="Arial" w:hAnsi="Arial" w:cs="Arial"/>
            <w:sz w:val="20"/>
            <w:szCs w:val="20"/>
          </w:rPr>
          <w:t xml:space="preserve">that there may be </w:t>
        </w:r>
      </w:ins>
      <w:r w:rsidR="00883525" w:rsidRPr="002C0BF6">
        <w:rPr>
          <w:rFonts w:ascii="Arial" w:hAnsi="Arial" w:cs="Arial"/>
          <w:sz w:val="20"/>
          <w:szCs w:val="20"/>
        </w:rPr>
        <w:t>a</w:t>
      </w:r>
      <w:del w:id="715" w:author="Beverley Bahlmann" w:date="2012-03-14T11:45:00Z">
        <w:r w:rsidR="00883525" w:rsidRPr="002C0BF6" w:rsidDel="003E200A">
          <w:rPr>
            <w:rFonts w:ascii="Arial" w:hAnsi="Arial" w:cs="Arial"/>
            <w:sz w:val="20"/>
            <w:szCs w:val="20"/>
          </w:rPr>
          <w:delText xml:space="preserve"> </w:delText>
        </w:r>
      </w:del>
      <w:del w:id="716" w:author="Beverley Bahlmann" w:date="2012-03-12T17:49:00Z">
        <w:r w:rsidR="00883525" w:rsidRPr="002C0BF6" w:rsidDel="005C7DD1">
          <w:rPr>
            <w:rFonts w:ascii="Arial" w:hAnsi="Arial" w:cs="Arial"/>
            <w:sz w:val="20"/>
            <w:szCs w:val="20"/>
          </w:rPr>
          <w:delText>possible</w:delText>
        </w:r>
      </w:del>
      <w:r w:rsidR="00883525" w:rsidRPr="002C0BF6">
        <w:rPr>
          <w:rFonts w:ascii="Arial" w:hAnsi="Arial" w:cs="Arial"/>
          <w:sz w:val="20"/>
          <w:szCs w:val="20"/>
        </w:rPr>
        <w:t xml:space="preserve"> material misstatement in the comparative information presented</w:t>
      </w:r>
      <w:del w:id="717" w:author="Beverley Bahlmann" w:date="2012-03-22T14:48:00Z">
        <w:r w:rsidR="00883525" w:rsidRPr="002C0BF6" w:rsidDel="00E24E9F">
          <w:rPr>
            <w:rFonts w:ascii="Arial" w:hAnsi="Arial" w:cs="Arial"/>
            <w:sz w:val="20"/>
            <w:szCs w:val="20"/>
          </w:rPr>
          <w:delText>,</w:delText>
        </w:r>
      </w:del>
      <w:r w:rsidR="00883525" w:rsidRPr="002C0BF6">
        <w:rPr>
          <w:rFonts w:ascii="Arial" w:hAnsi="Arial" w:cs="Arial"/>
          <w:sz w:val="20"/>
          <w:szCs w:val="20"/>
        </w:rPr>
        <w:t xml:space="preserve"> the practitioner shall:</w:t>
      </w:r>
    </w:p>
    <w:p w:rsidR="00883525" w:rsidRPr="002C0BF6" w:rsidRDefault="00883525" w:rsidP="00745241">
      <w:pPr>
        <w:pStyle w:val="IFACNumberedPara"/>
        <w:numPr>
          <w:ilvl w:val="0"/>
          <w:numId w:val="68"/>
        </w:numPr>
        <w:tabs>
          <w:tab w:val="clear" w:pos="720"/>
        </w:tabs>
        <w:ind w:left="1260" w:hanging="540"/>
        <w:rPr>
          <w:rFonts w:ascii="Arial" w:hAnsi="Arial" w:cs="Arial"/>
          <w:sz w:val="20"/>
          <w:szCs w:val="20"/>
        </w:rPr>
      </w:pPr>
      <w:r w:rsidRPr="002C0BF6">
        <w:rPr>
          <w:rFonts w:ascii="Arial" w:hAnsi="Arial" w:cs="Arial"/>
          <w:sz w:val="20"/>
          <w:szCs w:val="20"/>
        </w:rPr>
        <w:t>Discuss the matter with those person(s) within the entity with appropriate responsibilities for</w:t>
      </w:r>
      <w:ins w:id="718" w:author="Beverley Bahlmann" w:date="2012-04-02T11:04:00Z">
        <w:r w:rsidR="008664A0" w:rsidRPr="002C0BF6">
          <w:rPr>
            <w:rFonts w:ascii="Arial" w:hAnsi="Arial" w:cs="Arial"/>
            <w:sz w:val="20"/>
            <w:szCs w:val="20"/>
          </w:rPr>
          <w:t>,</w:t>
        </w:r>
      </w:ins>
      <w:r w:rsidRPr="002C0BF6">
        <w:rPr>
          <w:rFonts w:ascii="Arial" w:hAnsi="Arial" w:cs="Arial"/>
          <w:sz w:val="20"/>
          <w:szCs w:val="20"/>
        </w:rPr>
        <w:t xml:space="preserve"> and knowledge of</w:t>
      </w:r>
      <w:ins w:id="719" w:author="Beverley Bahlmann" w:date="2012-04-02T11:04:00Z">
        <w:r w:rsidR="008664A0" w:rsidRPr="002C0BF6">
          <w:rPr>
            <w:rFonts w:ascii="Arial" w:hAnsi="Arial" w:cs="Arial"/>
            <w:sz w:val="20"/>
            <w:szCs w:val="20"/>
          </w:rPr>
          <w:t>,</w:t>
        </w:r>
      </w:ins>
      <w:r w:rsidRPr="002C0BF6">
        <w:rPr>
          <w:rFonts w:ascii="Arial" w:hAnsi="Arial" w:cs="Arial"/>
          <w:sz w:val="20"/>
          <w:szCs w:val="20"/>
        </w:rPr>
        <w:t xml:space="preserve"> the matters concerned</w:t>
      </w:r>
      <w:r w:rsidR="009510FF" w:rsidRPr="002C0BF6">
        <w:rPr>
          <w:rFonts w:ascii="Arial" w:hAnsi="Arial" w:cs="Arial"/>
          <w:sz w:val="20"/>
          <w:szCs w:val="20"/>
        </w:rPr>
        <w:t xml:space="preserve"> </w:t>
      </w:r>
      <w:ins w:id="720" w:author="Beverley Bahlmann" w:date="2012-03-20T16:55:00Z">
        <w:r w:rsidR="009510FF" w:rsidRPr="002C0BF6">
          <w:rPr>
            <w:rFonts w:ascii="Arial" w:hAnsi="Arial" w:cs="Arial"/>
            <w:sz w:val="20"/>
            <w:szCs w:val="20"/>
          </w:rPr>
          <w:t>and perform procedures appropriate in the circumstances</w:t>
        </w:r>
      </w:ins>
      <w:ins w:id="721" w:author="Beverley Bahlmann" w:date="2012-03-20T16:57:00Z">
        <w:r w:rsidR="0009019B" w:rsidRPr="002C0BF6">
          <w:rPr>
            <w:rFonts w:ascii="Arial" w:hAnsi="Arial" w:cs="Arial"/>
            <w:sz w:val="20"/>
            <w:szCs w:val="20"/>
          </w:rPr>
          <w:t>;</w:t>
        </w:r>
      </w:ins>
      <w:ins w:id="722" w:author="Beverley Bahlmann" w:date="2012-03-20T16:56:00Z">
        <w:r w:rsidR="0009019B" w:rsidRPr="002C0BF6">
          <w:rPr>
            <w:rFonts w:ascii="Arial" w:hAnsi="Arial" w:cs="Arial"/>
            <w:sz w:val="20"/>
            <w:szCs w:val="20"/>
          </w:rPr>
          <w:t xml:space="preserve"> </w:t>
        </w:r>
      </w:ins>
      <w:ins w:id="723" w:author="Beverley Bahlmann" w:date="2012-03-20T16:58:00Z">
        <w:r w:rsidR="0009019B" w:rsidRPr="002C0BF6">
          <w:rPr>
            <w:rFonts w:ascii="Arial" w:hAnsi="Arial" w:cs="Arial"/>
            <w:sz w:val="20"/>
            <w:szCs w:val="20"/>
          </w:rPr>
          <w:t xml:space="preserve">and </w:t>
        </w:r>
      </w:ins>
      <w:ins w:id="724" w:author="Beverley Bahlmann" w:date="2012-03-20T16:56:00Z">
        <w:r w:rsidR="0009019B" w:rsidRPr="002C0BF6">
          <w:rPr>
            <w:rFonts w:ascii="Arial" w:hAnsi="Arial" w:cs="Arial"/>
            <w:sz w:val="20"/>
            <w:szCs w:val="20"/>
          </w:rPr>
          <w:t>(Ref: Para. A</w:t>
        </w:r>
      </w:ins>
      <w:ins w:id="725" w:author="Beverley Bahlmann" w:date="2012-03-27T15:33:00Z">
        <w:r w:rsidR="00986905" w:rsidRPr="002C0BF6">
          <w:rPr>
            <w:rFonts w:ascii="Arial" w:hAnsi="Arial" w:cs="Arial"/>
            <w:sz w:val="20"/>
            <w:szCs w:val="20"/>
          </w:rPr>
          <w:t>122</w:t>
        </w:r>
      </w:ins>
      <w:ins w:id="726" w:author="Beverley Bahlmann" w:date="2012-03-20T16:56:00Z">
        <w:r w:rsidR="0009019B" w:rsidRPr="002C0BF6">
          <w:rPr>
            <w:rFonts w:ascii="Arial" w:hAnsi="Arial" w:cs="Arial"/>
            <w:i/>
            <w:sz w:val="20"/>
            <w:szCs w:val="20"/>
          </w:rPr>
          <w:t>–</w:t>
        </w:r>
        <w:r w:rsidR="00986905" w:rsidRPr="002C0BF6">
          <w:rPr>
            <w:rFonts w:ascii="Arial" w:hAnsi="Arial" w:cs="Arial"/>
            <w:sz w:val="20"/>
            <w:szCs w:val="20"/>
          </w:rPr>
          <w:t>A</w:t>
        </w:r>
      </w:ins>
      <w:ins w:id="727" w:author="Beverley Bahlmann" w:date="2012-04-02T11:04:00Z">
        <w:r w:rsidR="008664A0" w:rsidRPr="002C0BF6">
          <w:rPr>
            <w:rFonts w:ascii="Arial" w:hAnsi="Arial" w:cs="Arial"/>
            <w:sz w:val="20"/>
            <w:szCs w:val="20"/>
          </w:rPr>
          <w:t>1</w:t>
        </w:r>
      </w:ins>
      <w:ins w:id="728" w:author="Beverley Bahlmann" w:date="2012-03-27T15:33:00Z">
        <w:r w:rsidR="00986905" w:rsidRPr="002C0BF6">
          <w:rPr>
            <w:rFonts w:ascii="Arial" w:hAnsi="Arial" w:cs="Arial"/>
            <w:sz w:val="20"/>
            <w:szCs w:val="20"/>
          </w:rPr>
          <w:t>23</w:t>
        </w:r>
      </w:ins>
      <w:ins w:id="729" w:author="Beverley Bahlmann" w:date="2012-03-20T16:56:00Z">
        <w:r w:rsidR="0009019B" w:rsidRPr="002C0BF6">
          <w:rPr>
            <w:rFonts w:ascii="Arial" w:hAnsi="Arial" w:cs="Arial"/>
            <w:sz w:val="20"/>
            <w:szCs w:val="20"/>
          </w:rPr>
          <w:t>)</w:t>
        </w:r>
      </w:ins>
    </w:p>
    <w:p w:rsidR="00883525" w:rsidRPr="002C0BF6" w:rsidDel="0009019B" w:rsidRDefault="00883525" w:rsidP="00745241">
      <w:pPr>
        <w:pStyle w:val="IFACNumberedPara"/>
        <w:numPr>
          <w:ilvl w:val="0"/>
          <w:numId w:val="68"/>
        </w:numPr>
        <w:tabs>
          <w:tab w:val="clear" w:pos="720"/>
        </w:tabs>
        <w:ind w:left="1260" w:hanging="540"/>
        <w:rPr>
          <w:del w:id="730" w:author="Beverley Bahlmann" w:date="2012-03-20T16:57:00Z"/>
          <w:rFonts w:ascii="Arial" w:hAnsi="Arial" w:cs="Arial"/>
          <w:sz w:val="20"/>
          <w:szCs w:val="20"/>
        </w:rPr>
      </w:pPr>
      <w:del w:id="731" w:author="Beverley Bahlmann" w:date="2012-03-20T16:57:00Z">
        <w:r w:rsidRPr="002C0BF6" w:rsidDel="0009019B">
          <w:rPr>
            <w:rFonts w:ascii="Arial" w:hAnsi="Arial" w:cs="Arial"/>
            <w:sz w:val="20"/>
            <w:szCs w:val="20"/>
          </w:rPr>
          <w:delText>Determine whether the comparative information needs to be restated, and, if so, inquire how the matter is to be addressed in the GHG statement; (Ref: Para. A118); and</w:delText>
        </w:r>
      </w:del>
    </w:p>
    <w:p w:rsidR="0027050E" w:rsidRPr="002C0BF6" w:rsidRDefault="0027050E" w:rsidP="00745241">
      <w:pPr>
        <w:pStyle w:val="IFACNumberedPara"/>
        <w:numPr>
          <w:ilvl w:val="0"/>
          <w:numId w:val="68"/>
        </w:numPr>
        <w:ind w:left="1260" w:hanging="540"/>
        <w:rPr>
          <w:rFonts w:ascii="Arial" w:hAnsi="Arial" w:cs="Arial"/>
          <w:sz w:val="20"/>
          <w:szCs w:val="20"/>
        </w:rPr>
      </w:pPr>
      <w:r w:rsidRPr="002C0BF6">
        <w:rPr>
          <w:rFonts w:ascii="Arial" w:hAnsi="Arial" w:cs="Arial"/>
          <w:sz w:val="20"/>
          <w:szCs w:val="20"/>
        </w:rPr>
        <w:t xml:space="preserve">Consider the effect on the assurance report. If the comparative information presented contains a material misstatement, and the comparative information has not been restated: </w:t>
      </w:r>
      <w:del w:id="732" w:author="Beverley Bahlmann" w:date="2012-03-20T15:29:00Z">
        <w:r w:rsidR="006A4B3F" w:rsidRPr="002C0BF6" w:rsidDel="006A4B3F">
          <w:rPr>
            <w:rFonts w:ascii="Arial" w:hAnsi="Arial" w:cs="Arial"/>
            <w:sz w:val="20"/>
            <w:szCs w:val="20"/>
          </w:rPr>
          <w:delText>(Ref: Para. A120)</w:delText>
        </w:r>
      </w:del>
    </w:p>
    <w:p w:rsidR="0027050E" w:rsidRPr="002C0BF6" w:rsidRDefault="0027050E" w:rsidP="00745241">
      <w:pPr>
        <w:pStyle w:val="IFACNumberedPara"/>
        <w:numPr>
          <w:ilvl w:val="1"/>
          <w:numId w:val="72"/>
        </w:numPr>
        <w:ind w:left="1800" w:hanging="540"/>
        <w:rPr>
          <w:rFonts w:ascii="Arial" w:hAnsi="Arial" w:cs="Arial"/>
          <w:sz w:val="20"/>
          <w:szCs w:val="20"/>
        </w:rPr>
      </w:pPr>
      <w:r w:rsidRPr="002C0BF6">
        <w:rPr>
          <w:rFonts w:ascii="Arial" w:hAnsi="Arial" w:cs="Arial"/>
          <w:sz w:val="20"/>
          <w:szCs w:val="20"/>
        </w:rPr>
        <w:lastRenderedPageBreak/>
        <w:t xml:space="preserve">Where the practitioner’s conclusion covers the comparative information, the practitioner shall express a qualified conclusion or an adverse conclusion in the </w:t>
      </w:r>
      <w:ins w:id="733" w:author="Beverley Bahlmann" w:date="2012-03-20T15:29:00Z">
        <w:r w:rsidR="006A4B3F" w:rsidRPr="002C0BF6">
          <w:rPr>
            <w:rFonts w:ascii="Arial" w:hAnsi="Arial" w:cs="Arial"/>
            <w:sz w:val="20"/>
            <w:szCs w:val="20"/>
          </w:rPr>
          <w:t xml:space="preserve">assurance </w:t>
        </w:r>
      </w:ins>
      <w:r w:rsidRPr="002C0BF6">
        <w:rPr>
          <w:rFonts w:ascii="Arial" w:hAnsi="Arial" w:cs="Arial"/>
          <w:sz w:val="20"/>
          <w:szCs w:val="20"/>
        </w:rPr>
        <w:t>report; or</w:t>
      </w:r>
    </w:p>
    <w:p w:rsidR="0027050E" w:rsidRPr="002C0BF6" w:rsidRDefault="0027050E" w:rsidP="00745241">
      <w:pPr>
        <w:pStyle w:val="IFACNumberedPara"/>
        <w:numPr>
          <w:ilvl w:val="1"/>
          <w:numId w:val="72"/>
        </w:numPr>
        <w:ind w:left="1800" w:hanging="540"/>
        <w:rPr>
          <w:rFonts w:ascii="Arial" w:hAnsi="Arial" w:cs="Arial"/>
          <w:sz w:val="20"/>
          <w:szCs w:val="20"/>
        </w:rPr>
      </w:pPr>
      <w:r w:rsidRPr="002C0BF6">
        <w:rPr>
          <w:rFonts w:ascii="Arial" w:hAnsi="Arial" w:cs="Arial"/>
          <w:sz w:val="20"/>
          <w:szCs w:val="20"/>
        </w:rPr>
        <w:t>Where the practitioner’s conclusion does not cover the comparative information, the practitioner shall include an Other Matter</w:t>
      </w:r>
      <w:del w:id="734" w:author="Beverley Bahlmann" w:date="2012-03-20T16:34:00Z">
        <w:r w:rsidRPr="002C0BF6" w:rsidDel="00B77875">
          <w:rPr>
            <w:rFonts w:ascii="Arial" w:hAnsi="Arial" w:cs="Arial"/>
            <w:sz w:val="20"/>
            <w:szCs w:val="20"/>
          </w:rPr>
          <w:delText>s</w:delText>
        </w:r>
      </w:del>
      <w:r w:rsidRPr="002C0BF6">
        <w:rPr>
          <w:rFonts w:ascii="Arial" w:hAnsi="Arial" w:cs="Arial"/>
          <w:sz w:val="20"/>
          <w:szCs w:val="20"/>
        </w:rPr>
        <w:t xml:space="preserve"> paragraph in the assurance report describing the circumstances affecting the comparative information. </w:t>
      </w:r>
    </w:p>
    <w:p w:rsidR="00884AF7" w:rsidRPr="002C0BF6" w:rsidRDefault="00884AF7" w:rsidP="00745241">
      <w:pPr>
        <w:pStyle w:val="IFACNumberedPara"/>
        <w:tabs>
          <w:tab w:val="clear" w:pos="720"/>
        </w:tabs>
        <w:spacing w:before="240"/>
        <w:ind w:left="0" w:firstLine="0"/>
        <w:jc w:val="left"/>
        <w:rPr>
          <w:rFonts w:ascii="Arial" w:hAnsi="Arial" w:cs="Arial"/>
          <w:sz w:val="20"/>
          <w:szCs w:val="20"/>
        </w:rPr>
      </w:pPr>
      <w:r w:rsidRPr="002C0BF6">
        <w:rPr>
          <w:rFonts w:ascii="Arial" w:hAnsi="Arial" w:cs="Arial"/>
          <w:b/>
          <w:sz w:val="20"/>
          <w:szCs w:val="20"/>
        </w:rPr>
        <w:t>Other Information</w:t>
      </w:r>
    </w:p>
    <w:p w:rsidR="00884AF7" w:rsidRPr="002C0BF6" w:rsidRDefault="009B1B82" w:rsidP="00745241">
      <w:pPr>
        <w:ind w:left="691" w:hanging="547"/>
        <w:rPr>
          <w:rFonts w:ascii="Arial" w:eastAsia="MS Mincho" w:hAnsi="Arial" w:cs="Arial"/>
          <w:sz w:val="20"/>
          <w:szCs w:val="20"/>
        </w:rPr>
      </w:pPr>
      <w:r w:rsidRPr="002C0BF6">
        <w:rPr>
          <w:rFonts w:ascii="Arial" w:eastAsia="MS Mincho" w:hAnsi="Arial" w:cs="Arial"/>
          <w:sz w:val="20"/>
          <w:szCs w:val="20"/>
        </w:rPr>
        <w:t>6</w:t>
      </w:r>
      <w:ins w:id="735" w:author="Beverley Bahlmann" w:date="2012-03-22T15:52:00Z">
        <w:r w:rsidR="00A419A0" w:rsidRPr="002C0BF6">
          <w:rPr>
            <w:rFonts w:ascii="Arial" w:eastAsia="MS Mincho" w:hAnsi="Arial" w:cs="Arial"/>
            <w:sz w:val="20"/>
            <w:szCs w:val="20"/>
          </w:rPr>
          <w:t>4</w:t>
        </w:r>
      </w:ins>
      <w:del w:id="736" w:author="Beverley Bahlmann" w:date="2012-03-22T15:52:00Z">
        <w:r w:rsidRPr="002C0BF6" w:rsidDel="00A419A0">
          <w:rPr>
            <w:rFonts w:ascii="Arial" w:eastAsia="MS Mincho" w:hAnsi="Arial" w:cs="Arial"/>
            <w:sz w:val="20"/>
            <w:szCs w:val="20"/>
          </w:rPr>
          <w:delText>2</w:delText>
        </w:r>
      </w:del>
      <w:r w:rsidRPr="002C0BF6">
        <w:rPr>
          <w:rFonts w:ascii="Arial" w:eastAsia="MS Mincho" w:hAnsi="Arial" w:cs="Arial"/>
          <w:sz w:val="20"/>
          <w:szCs w:val="20"/>
        </w:rPr>
        <w:t>.</w:t>
      </w:r>
      <w:r w:rsidRPr="002C0BF6">
        <w:rPr>
          <w:rFonts w:ascii="Arial" w:eastAsia="MS Mincho" w:hAnsi="Arial" w:cs="Arial"/>
          <w:sz w:val="20"/>
          <w:szCs w:val="20"/>
        </w:rPr>
        <w:tab/>
      </w:r>
      <w:r w:rsidR="00884AF7" w:rsidRPr="002C0BF6">
        <w:rPr>
          <w:rFonts w:ascii="Arial" w:eastAsia="MS Mincho" w:hAnsi="Arial" w:cs="Arial"/>
          <w:sz w:val="20"/>
          <w:szCs w:val="20"/>
        </w:rPr>
        <w:t xml:space="preserve">The practitioner shall read other information included in documents containing the GHG statement and the assurance report thereon and, if, in the practitioner’s judgment, that other information could undermine the credibility of the GHG statement and the assurance report, shall discuss the matter with the entity and take further action as appropriate. </w:t>
      </w:r>
      <w:r w:rsidR="00C14AA1" w:rsidRPr="002C0BF6">
        <w:rPr>
          <w:rFonts w:ascii="Arial" w:eastAsia="MS Mincho" w:hAnsi="Arial" w:cs="Arial"/>
          <w:sz w:val="20"/>
          <w:szCs w:val="20"/>
        </w:rPr>
        <w:t>(Ref: Para. A1</w:t>
      </w:r>
      <w:ins w:id="737" w:author="Beverley Bahlmann" w:date="2012-03-27T15:35:00Z">
        <w:r w:rsidR="00986905" w:rsidRPr="002C0BF6">
          <w:rPr>
            <w:rFonts w:ascii="Arial" w:eastAsia="MS Mincho" w:hAnsi="Arial" w:cs="Arial"/>
            <w:sz w:val="20"/>
            <w:szCs w:val="20"/>
          </w:rPr>
          <w:t>24</w:t>
        </w:r>
      </w:ins>
      <w:del w:id="738" w:author="Beverley Bahlmann" w:date="2012-03-13T16:30:00Z">
        <w:r w:rsidR="00C14AA1" w:rsidRPr="002C0BF6" w:rsidDel="003C72A2">
          <w:rPr>
            <w:rFonts w:ascii="Arial" w:eastAsia="MS Mincho" w:hAnsi="Arial" w:cs="Arial"/>
            <w:sz w:val="20"/>
            <w:szCs w:val="20"/>
          </w:rPr>
          <w:delText>21</w:delText>
        </w:r>
      </w:del>
      <w:r w:rsidR="00094E8D" w:rsidRPr="002C0BF6">
        <w:rPr>
          <w:rFonts w:ascii="Arial" w:hAnsi="Arial" w:cs="Arial"/>
          <w:i/>
          <w:sz w:val="20"/>
          <w:szCs w:val="20"/>
        </w:rPr>
        <w:t>–</w:t>
      </w:r>
      <w:r w:rsidR="00C14AA1" w:rsidRPr="002C0BF6">
        <w:rPr>
          <w:rFonts w:ascii="Arial" w:eastAsia="MS Mincho" w:hAnsi="Arial" w:cs="Arial"/>
          <w:sz w:val="20"/>
          <w:szCs w:val="20"/>
        </w:rPr>
        <w:t>A12</w:t>
      </w:r>
      <w:ins w:id="739" w:author="Beverley Bahlmann" w:date="2012-03-27T15:35:00Z">
        <w:r w:rsidR="00986905" w:rsidRPr="002C0BF6">
          <w:rPr>
            <w:rFonts w:ascii="Arial" w:eastAsia="MS Mincho" w:hAnsi="Arial" w:cs="Arial"/>
            <w:sz w:val="20"/>
            <w:szCs w:val="20"/>
          </w:rPr>
          <w:t>6</w:t>
        </w:r>
      </w:ins>
      <w:del w:id="740" w:author="Beverley Bahlmann" w:date="2012-03-13T16:30:00Z">
        <w:r w:rsidR="00C14AA1" w:rsidRPr="002C0BF6" w:rsidDel="003C72A2">
          <w:rPr>
            <w:rFonts w:ascii="Arial" w:eastAsia="MS Mincho" w:hAnsi="Arial" w:cs="Arial"/>
            <w:sz w:val="20"/>
            <w:szCs w:val="20"/>
          </w:rPr>
          <w:delText>3</w:delText>
        </w:r>
      </w:del>
      <w:r w:rsidR="00884AF7" w:rsidRPr="002C0BF6">
        <w:rPr>
          <w:rFonts w:ascii="Arial" w:eastAsia="MS Mincho" w:hAnsi="Arial" w:cs="Arial"/>
          <w:sz w:val="20"/>
          <w:szCs w:val="20"/>
        </w:rPr>
        <w:t>)</w:t>
      </w:r>
    </w:p>
    <w:p w:rsidR="009E3154" w:rsidRPr="002C0BF6" w:rsidRDefault="00583F3B" w:rsidP="00745241">
      <w:pPr>
        <w:pStyle w:val="Heading3"/>
        <w:keepNext w:val="0"/>
        <w:keepLines w:val="0"/>
        <w:rPr>
          <w:rFonts w:ascii="Arial" w:hAnsi="Arial" w:cs="Arial"/>
          <w:sz w:val="20"/>
          <w:szCs w:val="20"/>
        </w:rPr>
      </w:pPr>
      <w:r w:rsidRPr="002C0BF6">
        <w:rPr>
          <w:rFonts w:ascii="Arial" w:hAnsi="Arial" w:cs="Arial"/>
          <w:sz w:val="20"/>
          <w:szCs w:val="20"/>
        </w:rPr>
        <w:t>Documentation</w:t>
      </w:r>
    </w:p>
    <w:p w:rsidR="009E3154" w:rsidRPr="002C0BF6" w:rsidRDefault="009B1B82" w:rsidP="00745241">
      <w:pPr>
        <w:pStyle w:val="IFACNumberedPara"/>
        <w:tabs>
          <w:tab w:val="clear" w:pos="720"/>
        </w:tabs>
        <w:rPr>
          <w:rFonts w:ascii="Arial" w:hAnsi="Arial" w:cs="Arial"/>
          <w:sz w:val="20"/>
          <w:szCs w:val="20"/>
        </w:rPr>
      </w:pPr>
      <w:r w:rsidRPr="002C0BF6">
        <w:rPr>
          <w:rFonts w:ascii="Arial" w:hAnsi="Arial" w:cs="Arial"/>
          <w:sz w:val="20"/>
          <w:szCs w:val="20"/>
        </w:rPr>
        <w:t>6</w:t>
      </w:r>
      <w:ins w:id="741" w:author="Beverley Bahlmann" w:date="2012-03-22T15:52:00Z">
        <w:r w:rsidR="00A419A0" w:rsidRPr="002C0BF6">
          <w:rPr>
            <w:rFonts w:ascii="Arial" w:hAnsi="Arial" w:cs="Arial"/>
            <w:sz w:val="20"/>
            <w:szCs w:val="20"/>
          </w:rPr>
          <w:t>5</w:t>
        </w:r>
      </w:ins>
      <w:del w:id="742" w:author="Beverley Bahlmann" w:date="2012-03-22T15:52:00Z">
        <w:r w:rsidRPr="002C0BF6" w:rsidDel="00A419A0">
          <w:rPr>
            <w:rFonts w:ascii="Arial" w:hAnsi="Arial" w:cs="Arial"/>
            <w:sz w:val="20"/>
            <w:szCs w:val="20"/>
          </w:rPr>
          <w:delText>3</w:delText>
        </w:r>
      </w:del>
      <w:r w:rsidRPr="002C0BF6">
        <w:rPr>
          <w:rFonts w:ascii="Arial" w:hAnsi="Arial" w:cs="Arial"/>
          <w:sz w:val="20"/>
          <w:szCs w:val="20"/>
        </w:rPr>
        <w:t>.</w:t>
      </w:r>
      <w:r w:rsidRPr="002C0BF6">
        <w:rPr>
          <w:rFonts w:ascii="Arial" w:hAnsi="Arial" w:cs="Arial"/>
          <w:sz w:val="20"/>
          <w:szCs w:val="20"/>
        </w:rPr>
        <w:tab/>
      </w:r>
      <w:r w:rsidR="009E3154" w:rsidRPr="002C0BF6">
        <w:rPr>
          <w:rFonts w:ascii="Arial" w:hAnsi="Arial" w:cs="Arial"/>
          <w:sz w:val="20"/>
          <w:szCs w:val="20"/>
        </w:rPr>
        <w:t>In documenting the nature, timing and extent of procedures performed</w:t>
      </w:r>
      <w:r w:rsidR="004A598A" w:rsidRPr="002C0BF6">
        <w:rPr>
          <w:rFonts w:ascii="Arial" w:hAnsi="Arial" w:cs="Arial"/>
          <w:sz w:val="20"/>
          <w:szCs w:val="20"/>
        </w:rPr>
        <w:t>,</w:t>
      </w:r>
      <w:r w:rsidR="00D94BC9" w:rsidRPr="002C0BF6">
        <w:rPr>
          <w:rFonts w:ascii="Arial" w:hAnsi="Arial" w:cs="Arial"/>
          <w:sz w:val="20"/>
          <w:szCs w:val="20"/>
        </w:rPr>
        <w:t xml:space="preserve"> </w:t>
      </w:r>
      <w:r w:rsidR="009E3154" w:rsidRPr="002C0BF6">
        <w:rPr>
          <w:rFonts w:ascii="Arial" w:hAnsi="Arial" w:cs="Arial"/>
          <w:sz w:val="20"/>
          <w:szCs w:val="20"/>
        </w:rPr>
        <w:t>the practitioner shall record:</w:t>
      </w:r>
      <w:r w:rsidR="002136E7" w:rsidRPr="002C0BF6">
        <w:rPr>
          <w:rFonts w:ascii="Arial" w:hAnsi="Arial" w:cs="Arial"/>
          <w:sz w:val="20"/>
          <w:szCs w:val="20"/>
        </w:rPr>
        <w:t xml:space="preserve"> (Ref: Para. A12</w:t>
      </w:r>
      <w:ins w:id="743" w:author="Beverley Bahlmann" w:date="2012-03-27T15:36:00Z">
        <w:r w:rsidR="00986905" w:rsidRPr="002C0BF6">
          <w:rPr>
            <w:rFonts w:ascii="Arial" w:hAnsi="Arial" w:cs="Arial"/>
            <w:sz w:val="20"/>
            <w:szCs w:val="20"/>
          </w:rPr>
          <w:t>7</w:t>
        </w:r>
      </w:ins>
      <w:del w:id="744" w:author="Beverley Bahlmann" w:date="2012-03-13T16:30:00Z">
        <w:r w:rsidR="002136E7" w:rsidRPr="002C0BF6" w:rsidDel="003C72A2">
          <w:rPr>
            <w:rFonts w:ascii="Arial" w:hAnsi="Arial" w:cs="Arial"/>
            <w:sz w:val="20"/>
            <w:szCs w:val="20"/>
          </w:rPr>
          <w:delText>4</w:delText>
        </w:r>
      </w:del>
      <w:r w:rsidR="00C14AA1" w:rsidRPr="002C0BF6">
        <w:rPr>
          <w:rFonts w:ascii="Arial" w:hAnsi="Arial" w:cs="Arial"/>
          <w:sz w:val="20"/>
          <w:szCs w:val="20"/>
        </w:rPr>
        <w:t>)</w:t>
      </w:r>
    </w:p>
    <w:p w:rsidR="009E3154" w:rsidRPr="002C0BF6" w:rsidRDefault="009E3154" w:rsidP="00745241">
      <w:pPr>
        <w:pStyle w:val="IFACIndentedAlpha"/>
        <w:rPr>
          <w:rFonts w:ascii="Arial" w:hAnsi="Arial" w:cs="Arial"/>
          <w:kern w:val="0"/>
          <w:sz w:val="20"/>
          <w:szCs w:val="20"/>
          <w:lang w:bidi="ar-SA"/>
        </w:rPr>
      </w:pPr>
      <w:r w:rsidRPr="002C0BF6">
        <w:rPr>
          <w:rFonts w:ascii="Arial" w:hAnsi="Arial" w:cs="Arial"/>
          <w:kern w:val="0"/>
          <w:sz w:val="20"/>
          <w:szCs w:val="20"/>
          <w:lang w:bidi="ar-SA"/>
        </w:rPr>
        <w:t>(a)</w:t>
      </w:r>
      <w:r w:rsidRPr="002C0BF6">
        <w:rPr>
          <w:rFonts w:ascii="Arial" w:hAnsi="Arial" w:cs="Arial"/>
          <w:kern w:val="0"/>
          <w:sz w:val="20"/>
          <w:szCs w:val="20"/>
          <w:lang w:bidi="ar-SA"/>
        </w:rPr>
        <w:tab/>
        <w:t>The identifying characteristics of the sp</w:t>
      </w:r>
      <w:r w:rsidR="006933A6" w:rsidRPr="002C0BF6">
        <w:rPr>
          <w:rFonts w:ascii="Arial" w:hAnsi="Arial" w:cs="Arial"/>
          <w:kern w:val="0"/>
          <w:sz w:val="20"/>
          <w:szCs w:val="20"/>
          <w:lang w:bidi="ar-SA"/>
        </w:rPr>
        <w:t>ecific items or matters tested;</w:t>
      </w:r>
    </w:p>
    <w:p w:rsidR="009E3154" w:rsidRPr="002C0BF6" w:rsidRDefault="009E3154" w:rsidP="00745241">
      <w:pPr>
        <w:pStyle w:val="IFACIndentedAlpha"/>
        <w:rPr>
          <w:rFonts w:ascii="Arial" w:hAnsi="Arial" w:cs="Arial"/>
          <w:kern w:val="0"/>
          <w:sz w:val="20"/>
          <w:szCs w:val="20"/>
          <w:lang w:bidi="ar-SA"/>
        </w:rPr>
      </w:pPr>
      <w:r w:rsidRPr="002C0BF6">
        <w:rPr>
          <w:rFonts w:ascii="Arial" w:hAnsi="Arial" w:cs="Arial"/>
          <w:kern w:val="0"/>
          <w:sz w:val="20"/>
          <w:szCs w:val="20"/>
          <w:lang w:bidi="ar-SA"/>
        </w:rPr>
        <w:t>(b)</w:t>
      </w:r>
      <w:r w:rsidRPr="002C0BF6">
        <w:rPr>
          <w:rFonts w:ascii="Arial" w:hAnsi="Arial" w:cs="Arial"/>
          <w:kern w:val="0"/>
          <w:sz w:val="20"/>
          <w:szCs w:val="20"/>
          <w:lang w:bidi="ar-SA"/>
        </w:rPr>
        <w:tab/>
        <w:t>Who performed the engagement work and the date such work was completed; and</w:t>
      </w:r>
    </w:p>
    <w:p w:rsidR="009E3154" w:rsidRPr="002C0BF6" w:rsidRDefault="009E3154" w:rsidP="00745241">
      <w:pPr>
        <w:pStyle w:val="IFACIndentedAlpha"/>
        <w:rPr>
          <w:rFonts w:ascii="Arial" w:hAnsi="Arial" w:cs="Arial"/>
          <w:kern w:val="0"/>
          <w:sz w:val="20"/>
          <w:szCs w:val="20"/>
          <w:lang w:bidi="ar-SA"/>
        </w:rPr>
      </w:pPr>
      <w:r w:rsidRPr="002C0BF6">
        <w:rPr>
          <w:rFonts w:ascii="Arial" w:hAnsi="Arial" w:cs="Arial"/>
          <w:kern w:val="0"/>
          <w:sz w:val="20"/>
          <w:szCs w:val="20"/>
          <w:lang w:bidi="ar-SA"/>
        </w:rPr>
        <w:t>(c)</w:t>
      </w:r>
      <w:r w:rsidRPr="002C0BF6">
        <w:rPr>
          <w:rFonts w:ascii="Arial" w:hAnsi="Arial" w:cs="Arial"/>
          <w:kern w:val="0"/>
          <w:sz w:val="20"/>
          <w:szCs w:val="20"/>
          <w:lang w:bidi="ar-SA"/>
        </w:rPr>
        <w:tab/>
        <w:t xml:space="preserve">Who reviewed the engagement work performed and the </w:t>
      </w:r>
      <w:r w:rsidR="006933A6" w:rsidRPr="002C0BF6">
        <w:rPr>
          <w:rFonts w:ascii="Arial" w:hAnsi="Arial" w:cs="Arial"/>
          <w:kern w:val="0"/>
          <w:sz w:val="20"/>
          <w:szCs w:val="20"/>
          <w:lang w:bidi="ar-SA"/>
        </w:rPr>
        <w:t xml:space="preserve">date and extent of such </w:t>
      </w:r>
      <w:proofErr w:type="gramStart"/>
      <w:r w:rsidR="006933A6" w:rsidRPr="002C0BF6">
        <w:rPr>
          <w:rFonts w:ascii="Arial" w:hAnsi="Arial" w:cs="Arial"/>
          <w:kern w:val="0"/>
          <w:sz w:val="20"/>
          <w:szCs w:val="20"/>
          <w:lang w:bidi="ar-SA"/>
        </w:rPr>
        <w:t>review.</w:t>
      </w:r>
      <w:proofErr w:type="gramEnd"/>
    </w:p>
    <w:p w:rsidR="009E3154" w:rsidRPr="002C0BF6" w:rsidRDefault="009B1B82" w:rsidP="00745241">
      <w:pPr>
        <w:pStyle w:val="IFACNumberedPara"/>
        <w:tabs>
          <w:tab w:val="clear" w:pos="720"/>
        </w:tabs>
        <w:rPr>
          <w:rFonts w:ascii="Arial" w:hAnsi="Arial" w:cs="Arial"/>
          <w:sz w:val="20"/>
          <w:szCs w:val="20"/>
        </w:rPr>
      </w:pPr>
      <w:r w:rsidRPr="002C0BF6">
        <w:rPr>
          <w:rFonts w:ascii="Arial" w:hAnsi="Arial" w:cs="Arial"/>
          <w:sz w:val="20"/>
          <w:szCs w:val="20"/>
        </w:rPr>
        <w:t>6</w:t>
      </w:r>
      <w:ins w:id="745" w:author="Beverley Bahlmann" w:date="2012-03-22T15:52:00Z">
        <w:r w:rsidR="00A419A0" w:rsidRPr="002C0BF6">
          <w:rPr>
            <w:rFonts w:ascii="Arial" w:hAnsi="Arial" w:cs="Arial"/>
            <w:sz w:val="20"/>
            <w:szCs w:val="20"/>
          </w:rPr>
          <w:t>6</w:t>
        </w:r>
      </w:ins>
      <w:del w:id="746" w:author="Beverley Bahlmann" w:date="2012-03-22T15:52:00Z">
        <w:r w:rsidRPr="002C0BF6" w:rsidDel="00A419A0">
          <w:rPr>
            <w:rFonts w:ascii="Arial" w:hAnsi="Arial" w:cs="Arial"/>
            <w:sz w:val="20"/>
            <w:szCs w:val="20"/>
          </w:rPr>
          <w:delText>4</w:delText>
        </w:r>
      </w:del>
      <w:r w:rsidRPr="002C0BF6">
        <w:rPr>
          <w:rFonts w:ascii="Arial" w:hAnsi="Arial" w:cs="Arial"/>
          <w:sz w:val="20"/>
          <w:szCs w:val="20"/>
        </w:rPr>
        <w:t>.</w:t>
      </w:r>
      <w:r w:rsidRPr="002C0BF6">
        <w:rPr>
          <w:rFonts w:ascii="Arial" w:hAnsi="Arial" w:cs="Arial"/>
          <w:sz w:val="20"/>
          <w:szCs w:val="20"/>
        </w:rPr>
        <w:tab/>
      </w:r>
      <w:r w:rsidR="009E3154" w:rsidRPr="002C0BF6">
        <w:rPr>
          <w:rFonts w:ascii="Arial" w:hAnsi="Arial" w:cs="Arial"/>
          <w:sz w:val="20"/>
          <w:szCs w:val="20"/>
        </w:rPr>
        <w:t>The practitioner shall document discussions of significant matters with the entity and others, including the nature of the significant matters discussed</w:t>
      </w:r>
      <w:r w:rsidR="000B6FD6" w:rsidRPr="002C0BF6">
        <w:rPr>
          <w:rFonts w:ascii="Arial" w:hAnsi="Arial" w:cs="Arial"/>
          <w:sz w:val="20"/>
          <w:szCs w:val="20"/>
        </w:rPr>
        <w:t>,</w:t>
      </w:r>
      <w:r w:rsidR="009E3154" w:rsidRPr="002C0BF6">
        <w:rPr>
          <w:rFonts w:ascii="Arial" w:hAnsi="Arial" w:cs="Arial"/>
          <w:sz w:val="20"/>
          <w:szCs w:val="20"/>
        </w:rPr>
        <w:t xml:space="preserve"> and when and with whom the discussions took place. </w:t>
      </w:r>
      <w:ins w:id="747" w:author="Beverley Bahlmann" w:date="2012-04-02T11:05:00Z">
        <w:r w:rsidR="008664A0" w:rsidRPr="002C0BF6">
          <w:rPr>
            <w:rFonts w:ascii="Arial" w:hAnsi="Arial" w:cs="Arial"/>
            <w:kern w:val="0"/>
            <w:sz w:val="20"/>
            <w:szCs w:val="20"/>
            <w:lang w:bidi="ar-SA"/>
          </w:rPr>
          <w:t>(Ref: Para. A127)</w:t>
        </w:r>
      </w:ins>
    </w:p>
    <w:p w:rsidR="009E3154" w:rsidRPr="002C0BF6" w:rsidRDefault="009E3154" w:rsidP="00745241">
      <w:pPr>
        <w:pStyle w:val="IFACHeading4"/>
        <w:rPr>
          <w:rFonts w:ascii="Arial" w:hAnsi="Arial" w:cs="Arial"/>
          <w:sz w:val="20"/>
          <w:szCs w:val="20"/>
        </w:rPr>
      </w:pPr>
      <w:r w:rsidRPr="002C0BF6">
        <w:rPr>
          <w:rFonts w:ascii="Arial" w:hAnsi="Arial" w:cs="Arial"/>
          <w:sz w:val="20"/>
          <w:szCs w:val="20"/>
        </w:rPr>
        <w:t>Quality Control</w:t>
      </w:r>
    </w:p>
    <w:p w:rsidR="009E3154" w:rsidRPr="002C0BF6" w:rsidRDefault="009B1B82" w:rsidP="00745241">
      <w:pPr>
        <w:pStyle w:val="IFACNumberedPara"/>
        <w:tabs>
          <w:tab w:val="clear" w:pos="720"/>
        </w:tabs>
        <w:rPr>
          <w:rFonts w:ascii="Arial" w:hAnsi="Arial" w:cs="Arial"/>
          <w:sz w:val="20"/>
          <w:szCs w:val="20"/>
        </w:rPr>
      </w:pPr>
      <w:r w:rsidRPr="002C0BF6">
        <w:rPr>
          <w:rFonts w:ascii="Arial" w:hAnsi="Arial" w:cs="Arial"/>
          <w:sz w:val="20"/>
          <w:szCs w:val="20"/>
        </w:rPr>
        <w:t>6</w:t>
      </w:r>
      <w:ins w:id="748" w:author="Beverley Bahlmann" w:date="2012-03-22T15:52:00Z">
        <w:r w:rsidR="00A419A0" w:rsidRPr="002C0BF6">
          <w:rPr>
            <w:rFonts w:ascii="Arial" w:hAnsi="Arial" w:cs="Arial"/>
            <w:sz w:val="20"/>
            <w:szCs w:val="20"/>
          </w:rPr>
          <w:t>7</w:t>
        </w:r>
      </w:ins>
      <w:del w:id="749" w:author="Beverley Bahlmann" w:date="2012-03-22T15:52:00Z">
        <w:r w:rsidRPr="002C0BF6" w:rsidDel="00A419A0">
          <w:rPr>
            <w:rFonts w:ascii="Arial" w:hAnsi="Arial" w:cs="Arial"/>
            <w:sz w:val="20"/>
            <w:szCs w:val="20"/>
          </w:rPr>
          <w:delText>5</w:delText>
        </w:r>
      </w:del>
      <w:r w:rsidRPr="002C0BF6">
        <w:rPr>
          <w:rFonts w:ascii="Arial" w:hAnsi="Arial" w:cs="Arial"/>
          <w:sz w:val="20"/>
          <w:szCs w:val="20"/>
        </w:rPr>
        <w:t>.</w:t>
      </w:r>
      <w:r w:rsidRPr="002C0BF6">
        <w:rPr>
          <w:rFonts w:ascii="Arial" w:hAnsi="Arial" w:cs="Arial"/>
          <w:sz w:val="20"/>
          <w:szCs w:val="20"/>
        </w:rPr>
        <w:tab/>
      </w:r>
      <w:r w:rsidR="009E3154" w:rsidRPr="002C0BF6">
        <w:rPr>
          <w:rFonts w:ascii="Arial" w:hAnsi="Arial" w:cs="Arial"/>
          <w:sz w:val="20"/>
          <w:szCs w:val="20"/>
        </w:rPr>
        <w:t>The practitioner shall include in the engagement documentation:</w:t>
      </w:r>
    </w:p>
    <w:p w:rsidR="009E3154" w:rsidRPr="002C0BF6" w:rsidRDefault="009E3154" w:rsidP="00745241">
      <w:pPr>
        <w:pStyle w:val="IFACIndentedAlpha"/>
        <w:rPr>
          <w:rFonts w:ascii="Arial" w:hAnsi="Arial" w:cs="Arial"/>
          <w:sz w:val="20"/>
          <w:szCs w:val="20"/>
        </w:rPr>
      </w:pPr>
      <w:r w:rsidRPr="002C0BF6">
        <w:rPr>
          <w:rFonts w:ascii="Arial" w:hAnsi="Arial" w:cs="Arial"/>
          <w:sz w:val="20"/>
          <w:szCs w:val="20"/>
        </w:rPr>
        <w:t>(a)</w:t>
      </w:r>
      <w:r w:rsidRPr="002C0BF6">
        <w:rPr>
          <w:rFonts w:ascii="Arial" w:hAnsi="Arial" w:cs="Arial"/>
          <w:sz w:val="20"/>
          <w:szCs w:val="20"/>
        </w:rPr>
        <w:tab/>
        <w:t>Issues identified with respect to compliance with relevant ethical requirements and how they were resolved</w:t>
      </w:r>
      <w:ins w:id="750" w:author="Beverley Bahlmann" w:date="2012-04-02T11:06:00Z">
        <w:r w:rsidR="008664A0" w:rsidRPr="002C0BF6">
          <w:rPr>
            <w:rFonts w:ascii="Arial" w:hAnsi="Arial" w:cs="Arial"/>
            <w:sz w:val="20"/>
            <w:szCs w:val="20"/>
          </w:rPr>
          <w:t>;</w:t>
        </w:r>
      </w:ins>
      <w:del w:id="751" w:author="Beverley Bahlmann" w:date="2012-04-02T11:06:00Z">
        <w:r w:rsidRPr="002C0BF6" w:rsidDel="008664A0">
          <w:rPr>
            <w:rFonts w:ascii="Arial" w:hAnsi="Arial" w:cs="Arial"/>
            <w:sz w:val="20"/>
            <w:szCs w:val="20"/>
          </w:rPr>
          <w:delText>.</w:delText>
        </w:r>
      </w:del>
    </w:p>
    <w:p w:rsidR="009E3154" w:rsidRPr="002C0BF6" w:rsidRDefault="009E3154" w:rsidP="00745241">
      <w:pPr>
        <w:pStyle w:val="IFACIndentedAlpha"/>
        <w:rPr>
          <w:rFonts w:ascii="Arial" w:hAnsi="Arial" w:cs="Arial"/>
          <w:sz w:val="20"/>
          <w:szCs w:val="20"/>
        </w:rPr>
      </w:pPr>
      <w:r w:rsidRPr="002C0BF6">
        <w:rPr>
          <w:rFonts w:ascii="Arial" w:hAnsi="Arial" w:cs="Arial"/>
          <w:sz w:val="20"/>
          <w:szCs w:val="20"/>
        </w:rPr>
        <w:t>(b)</w:t>
      </w:r>
      <w:r w:rsidRPr="002C0BF6">
        <w:rPr>
          <w:rFonts w:ascii="Arial" w:hAnsi="Arial" w:cs="Arial"/>
          <w:sz w:val="20"/>
          <w:szCs w:val="20"/>
        </w:rPr>
        <w:tab/>
        <w:t>Conclusions on compliance with independence requirements that apply to the engagement, and any relevant discussions with the firm that support these conclusions</w:t>
      </w:r>
      <w:ins w:id="752" w:author="Beverley Bahlmann" w:date="2012-04-02T11:06:00Z">
        <w:r w:rsidR="008664A0" w:rsidRPr="002C0BF6">
          <w:rPr>
            <w:rFonts w:ascii="Arial" w:hAnsi="Arial" w:cs="Arial"/>
            <w:sz w:val="20"/>
            <w:szCs w:val="20"/>
          </w:rPr>
          <w:t>;</w:t>
        </w:r>
      </w:ins>
      <w:del w:id="753" w:author="Beverley Bahlmann" w:date="2012-04-02T11:06:00Z">
        <w:r w:rsidRPr="002C0BF6" w:rsidDel="008664A0">
          <w:rPr>
            <w:rFonts w:ascii="Arial" w:hAnsi="Arial" w:cs="Arial"/>
            <w:sz w:val="20"/>
            <w:szCs w:val="20"/>
          </w:rPr>
          <w:delText>.</w:delText>
        </w:r>
      </w:del>
    </w:p>
    <w:p w:rsidR="009E3154" w:rsidRPr="002C0BF6" w:rsidRDefault="009E3154" w:rsidP="00745241">
      <w:pPr>
        <w:pStyle w:val="IFACIndentedAlpha"/>
        <w:rPr>
          <w:rFonts w:ascii="Arial" w:hAnsi="Arial" w:cs="Arial"/>
          <w:sz w:val="20"/>
          <w:szCs w:val="20"/>
        </w:rPr>
      </w:pPr>
      <w:r w:rsidRPr="002C0BF6">
        <w:rPr>
          <w:rFonts w:ascii="Arial" w:hAnsi="Arial" w:cs="Arial"/>
          <w:sz w:val="20"/>
          <w:szCs w:val="20"/>
        </w:rPr>
        <w:t>(c)</w:t>
      </w:r>
      <w:r w:rsidRPr="002C0BF6">
        <w:rPr>
          <w:rFonts w:ascii="Arial" w:hAnsi="Arial" w:cs="Arial"/>
          <w:sz w:val="20"/>
          <w:szCs w:val="20"/>
        </w:rPr>
        <w:tab/>
        <w:t>Conclusions reached regarding the acceptance and continuance of client relationships and assurance engagements</w:t>
      </w:r>
      <w:ins w:id="754" w:author="Beverley Bahlmann" w:date="2012-04-02T11:06:00Z">
        <w:r w:rsidR="008664A0" w:rsidRPr="002C0BF6">
          <w:rPr>
            <w:rFonts w:ascii="Arial" w:hAnsi="Arial" w:cs="Arial"/>
            <w:sz w:val="20"/>
            <w:szCs w:val="20"/>
          </w:rPr>
          <w:t>;</w:t>
        </w:r>
      </w:ins>
      <w:r w:rsidR="00745241" w:rsidRPr="002C0BF6">
        <w:rPr>
          <w:rFonts w:ascii="Arial" w:hAnsi="Arial" w:cs="Arial"/>
          <w:sz w:val="20"/>
          <w:szCs w:val="20"/>
        </w:rPr>
        <w:t xml:space="preserve"> </w:t>
      </w:r>
      <w:del w:id="755" w:author="Beverley Bahlmann" w:date="2012-04-02T11:06:00Z">
        <w:r w:rsidRPr="002C0BF6" w:rsidDel="008664A0">
          <w:rPr>
            <w:rFonts w:ascii="Arial" w:hAnsi="Arial" w:cs="Arial"/>
            <w:sz w:val="20"/>
            <w:szCs w:val="20"/>
          </w:rPr>
          <w:delText>.</w:delText>
        </w:r>
      </w:del>
      <w:ins w:id="756" w:author="Beverley Bahlmann" w:date="2012-04-02T11:06:00Z">
        <w:r w:rsidR="008664A0" w:rsidRPr="002C0BF6">
          <w:rPr>
            <w:rFonts w:ascii="Arial" w:hAnsi="Arial" w:cs="Arial"/>
            <w:sz w:val="20"/>
            <w:szCs w:val="20"/>
          </w:rPr>
          <w:t>and</w:t>
        </w:r>
      </w:ins>
    </w:p>
    <w:p w:rsidR="009E3154" w:rsidRPr="002C0BF6" w:rsidRDefault="009E3154" w:rsidP="00745241">
      <w:pPr>
        <w:pStyle w:val="IFACIndentedAlpha"/>
        <w:rPr>
          <w:rFonts w:ascii="Arial" w:hAnsi="Arial" w:cs="Arial"/>
          <w:sz w:val="20"/>
          <w:szCs w:val="20"/>
        </w:rPr>
      </w:pPr>
      <w:r w:rsidRPr="002C0BF6">
        <w:rPr>
          <w:rFonts w:ascii="Arial" w:hAnsi="Arial" w:cs="Arial"/>
          <w:sz w:val="20"/>
          <w:szCs w:val="20"/>
        </w:rPr>
        <w:t>(d)</w:t>
      </w:r>
      <w:r w:rsidRPr="002C0BF6">
        <w:rPr>
          <w:rFonts w:ascii="Arial" w:hAnsi="Arial" w:cs="Arial"/>
          <w:sz w:val="20"/>
          <w:szCs w:val="20"/>
        </w:rPr>
        <w:tab/>
        <w:t>The nature and scope of, and conclusions resulting from, consultations undertaken durin</w:t>
      </w:r>
      <w:r w:rsidR="006933A6" w:rsidRPr="002C0BF6">
        <w:rPr>
          <w:rFonts w:ascii="Arial" w:hAnsi="Arial" w:cs="Arial"/>
          <w:sz w:val="20"/>
          <w:szCs w:val="20"/>
        </w:rPr>
        <w:t>g the course of the engagement.</w:t>
      </w:r>
    </w:p>
    <w:p w:rsidR="009E3154" w:rsidRPr="002C0BF6" w:rsidRDefault="009E3154" w:rsidP="00745241">
      <w:pPr>
        <w:pStyle w:val="IFACHeading4"/>
        <w:keepNext/>
        <w:rPr>
          <w:rFonts w:ascii="Arial" w:hAnsi="Arial" w:cs="Arial"/>
          <w:sz w:val="20"/>
          <w:szCs w:val="20"/>
        </w:rPr>
      </w:pPr>
      <w:r w:rsidRPr="002C0BF6">
        <w:rPr>
          <w:rFonts w:ascii="Arial" w:hAnsi="Arial" w:cs="Arial"/>
          <w:sz w:val="20"/>
          <w:szCs w:val="20"/>
        </w:rPr>
        <w:t>Matters Arising after the Date of the Assurance Report</w:t>
      </w:r>
    </w:p>
    <w:p w:rsidR="009E3154" w:rsidRPr="002C0BF6" w:rsidRDefault="009B1B82" w:rsidP="00745241">
      <w:pPr>
        <w:pStyle w:val="IFACNumberedPara"/>
        <w:tabs>
          <w:tab w:val="clear" w:pos="720"/>
        </w:tabs>
        <w:rPr>
          <w:rFonts w:ascii="Arial" w:hAnsi="Arial" w:cs="Arial"/>
          <w:sz w:val="20"/>
          <w:szCs w:val="20"/>
        </w:rPr>
      </w:pPr>
      <w:r w:rsidRPr="002C0BF6">
        <w:rPr>
          <w:rFonts w:ascii="Arial" w:hAnsi="Arial" w:cs="Arial"/>
          <w:sz w:val="20"/>
          <w:szCs w:val="20"/>
        </w:rPr>
        <w:t>6</w:t>
      </w:r>
      <w:ins w:id="757" w:author="Beverley Bahlmann" w:date="2012-03-22T15:52:00Z">
        <w:r w:rsidR="00A419A0" w:rsidRPr="002C0BF6">
          <w:rPr>
            <w:rFonts w:ascii="Arial" w:hAnsi="Arial" w:cs="Arial"/>
            <w:sz w:val="20"/>
            <w:szCs w:val="20"/>
          </w:rPr>
          <w:t>8</w:t>
        </w:r>
      </w:ins>
      <w:del w:id="758" w:author="Beverley Bahlmann" w:date="2012-03-22T15:52:00Z">
        <w:r w:rsidRPr="002C0BF6" w:rsidDel="00A419A0">
          <w:rPr>
            <w:rFonts w:ascii="Arial" w:hAnsi="Arial" w:cs="Arial"/>
            <w:sz w:val="20"/>
            <w:szCs w:val="20"/>
          </w:rPr>
          <w:delText>6</w:delText>
        </w:r>
      </w:del>
      <w:r w:rsidRPr="002C0BF6">
        <w:rPr>
          <w:rFonts w:ascii="Arial" w:hAnsi="Arial" w:cs="Arial"/>
          <w:sz w:val="20"/>
          <w:szCs w:val="20"/>
        </w:rPr>
        <w:t>.</w:t>
      </w:r>
      <w:r w:rsidRPr="002C0BF6">
        <w:rPr>
          <w:rFonts w:ascii="Arial" w:hAnsi="Arial" w:cs="Arial"/>
          <w:sz w:val="20"/>
          <w:szCs w:val="20"/>
        </w:rPr>
        <w:tab/>
      </w:r>
      <w:r w:rsidR="009E3154" w:rsidRPr="002C0BF6">
        <w:rPr>
          <w:rFonts w:ascii="Arial" w:hAnsi="Arial" w:cs="Arial"/>
          <w:sz w:val="20"/>
          <w:szCs w:val="20"/>
        </w:rPr>
        <w:t>If, in exceptional circumstances, the practitioner performs new or additional</w:t>
      </w:r>
      <w:r w:rsidR="00043406" w:rsidRPr="002C0BF6">
        <w:rPr>
          <w:rFonts w:ascii="Arial" w:hAnsi="Arial" w:cs="Arial"/>
          <w:sz w:val="20"/>
          <w:szCs w:val="20"/>
        </w:rPr>
        <w:t xml:space="preserve"> </w:t>
      </w:r>
      <w:r w:rsidR="009E3154" w:rsidRPr="002C0BF6">
        <w:rPr>
          <w:rFonts w:ascii="Arial" w:hAnsi="Arial" w:cs="Arial"/>
          <w:sz w:val="20"/>
          <w:szCs w:val="20"/>
        </w:rPr>
        <w:t xml:space="preserve">procedures or draws new conclusions after the date of the assurance report, the practitioner shall document: </w:t>
      </w:r>
      <w:r w:rsidR="000A15CD" w:rsidRPr="002C0BF6">
        <w:rPr>
          <w:rFonts w:ascii="Arial" w:hAnsi="Arial" w:cs="Arial"/>
          <w:sz w:val="20"/>
          <w:szCs w:val="20"/>
        </w:rPr>
        <w:t>(Ref: Para. A</w:t>
      </w:r>
      <w:r w:rsidR="00CD72C7" w:rsidRPr="002C0BF6">
        <w:rPr>
          <w:rFonts w:ascii="Arial" w:hAnsi="Arial" w:cs="Arial"/>
          <w:sz w:val="20"/>
          <w:szCs w:val="20"/>
        </w:rPr>
        <w:t>1</w:t>
      </w:r>
      <w:r w:rsidR="002F4FA5" w:rsidRPr="002C0BF6">
        <w:rPr>
          <w:rFonts w:ascii="Arial" w:hAnsi="Arial" w:cs="Arial"/>
          <w:sz w:val="20"/>
          <w:szCs w:val="20"/>
        </w:rPr>
        <w:t>2</w:t>
      </w:r>
      <w:ins w:id="759" w:author="Beverley Bahlmann" w:date="2012-03-27T15:37:00Z">
        <w:r w:rsidR="00986905" w:rsidRPr="002C0BF6">
          <w:rPr>
            <w:rFonts w:ascii="Arial" w:hAnsi="Arial" w:cs="Arial"/>
            <w:sz w:val="20"/>
            <w:szCs w:val="20"/>
          </w:rPr>
          <w:t>8</w:t>
        </w:r>
      </w:ins>
      <w:del w:id="760" w:author="Beverley Bahlmann" w:date="2012-03-13T16:30:00Z">
        <w:r w:rsidR="00C14AA1" w:rsidRPr="002C0BF6" w:rsidDel="003C72A2">
          <w:rPr>
            <w:rFonts w:ascii="Arial" w:hAnsi="Arial" w:cs="Arial"/>
            <w:sz w:val="20"/>
            <w:szCs w:val="20"/>
          </w:rPr>
          <w:delText>5</w:delText>
        </w:r>
      </w:del>
      <w:r w:rsidR="000A15CD" w:rsidRPr="002C0BF6">
        <w:rPr>
          <w:rFonts w:ascii="Arial" w:hAnsi="Arial" w:cs="Arial"/>
          <w:sz w:val="20"/>
          <w:szCs w:val="20"/>
        </w:rPr>
        <w:t>)</w:t>
      </w:r>
    </w:p>
    <w:p w:rsidR="009E3154" w:rsidRPr="002C0BF6" w:rsidRDefault="009E3154" w:rsidP="00745241">
      <w:pPr>
        <w:pStyle w:val="IFACIndentedAlpha"/>
        <w:keepNext/>
        <w:rPr>
          <w:rFonts w:ascii="Arial" w:hAnsi="Arial" w:cs="Arial"/>
          <w:kern w:val="0"/>
          <w:sz w:val="20"/>
          <w:szCs w:val="20"/>
          <w:lang w:bidi="ar-SA"/>
        </w:rPr>
      </w:pPr>
      <w:r w:rsidRPr="002C0BF6">
        <w:rPr>
          <w:rFonts w:ascii="Arial" w:hAnsi="Arial" w:cs="Arial"/>
          <w:kern w:val="0"/>
          <w:sz w:val="20"/>
          <w:szCs w:val="20"/>
          <w:lang w:bidi="ar-SA"/>
        </w:rPr>
        <w:t>(a)</w:t>
      </w:r>
      <w:r w:rsidRPr="002C0BF6">
        <w:rPr>
          <w:rFonts w:ascii="Arial" w:hAnsi="Arial" w:cs="Arial"/>
          <w:kern w:val="0"/>
          <w:sz w:val="20"/>
          <w:szCs w:val="20"/>
          <w:lang w:bidi="ar-SA"/>
        </w:rPr>
        <w:tab/>
        <w:t>The circumstances encountered;</w:t>
      </w:r>
    </w:p>
    <w:p w:rsidR="009E3154" w:rsidRPr="002C0BF6" w:rsidRDefault="009E3154" w:rsidP="00745241">
      <w:pPr>
        <w:pStyle w:val="IFACIndentedAlpha"/>
        <w:rPr>
          <w:rFonts w:ascii="Arial" w:hAnsi="Arial" w:cs="Arial"/>
          <w:kern w:val="0"/>
          <w:sz w:val="20"/>
          <w:szCs w:val="20"/>
          <w:lang w:bidi="ar-SA"/>
        </w:rPr>
      </w:pPr>
      <w:r w:rsidRPr="002C0BF6">
        <w:rPr>
          <w:rFonts w:ascii="Arial" w:hAnsi="Arial" w:cs="Arial"/>
          <w:kern w:val="0"/>
          <w:sz w:val="20"/>
          <w:szCs w:val="20"/>
          <w:lang w:bidi="ar-SA"/>
        </w:rPr>
        <w:t>(b)</w:t>
      </w:r>
      <w:r w:rsidRPr="002C0BF6">
        <w:rPr>
          <w:rFonts w:ascii="Arial" w:hAnsi="Arial" w:cs="Arial"/>
          <w:kern w:val="0"/>
          <w:sz w:val="20"/>
          <w:szCs w:val="20"/>
          <w:lang w:bidi="ar-SA"/>
        </w:rPr>
        <w:tab/>
        <w:t>The new or additional procedures performed, evidence obtained, and conclusions reached, and their effect on the assurance report; and</w:t>
      </w:r>
    </w:p>
    <w:p w:rsidR="009E3154" w:rsidRPr="002C0BF6" w:rsidRDefault="009E3154" w:rsidP="00745241">
      <w:pPr>
        <w:pStyle w:val="IFACIndentedAlpha"/>
        <w:rPr>
          <w:rFonts w:ascii="Arial" w:hAnsi="Arial" w:cs="Arial"/>
          <w:kern w:val="0"/>
          <w:sz w:val="20"/>
          <w:szCs w:val="20"/>
          <w:lang w:bidi="ar-SA"/>
        </w:rPr>
      </w:pPr>
      <w:r w:rsidRPr="002C0BF6">
        <w:rPr>
          <w:rFonts w:ascii="Arial" w:hAnsi="Arial" w:cs="Arial"/>
          <w:kern w:val="0"/>
          <w:sz w:val="20"/>
          <w:szCs w:val="20"/>
          <w:lang w:bidi="ar-SA"/>
        </w:rPr>
        <w:lastRenderedPageBreak/>
        <w:t>(c)</w:t>
      </w:r>
      <w:r w:rsidRPr="002C0BF6">
        <w:rPr>
          <w:rFonts w:ascii="Arial" w:hAnsi="Arial" w:cs="Arial"/>
          <w:kern w:val="0"/>
          <w:sz w:val="20"/>
          <w:szCs w:val="20"/>
          <w:lang w:bidi="ar-SA"/>
        </w:rPr>
        <w:tab/>
        <w:t>When and by whom the resulting changes to engagement docume</w:t>
      </w:r>
      <w:r w:rsidR="006933A6" w:rsidRPr="002C0BF6">
        <w:rPr>
          <w:rFonts w:ascii="Arial" w:hAnsi="Arial" w:cs="Arial"/>
          <w:kern w:val="0"/>
          <w:sz w:val="20"/>
          <w:szCs w:val="20"/>
          <w:lang w:bidi="ar-SA"/>
        </w:rPr>
        <w:t>ntation were made and reviewed.</w:t>
      </w:r>
    </w:p>
    <w:p w:rsidR="009E3154" w:rsidRPr="002C0BF6" w:rsidRDefault="009E3154" w:rsidP="00745241">
      <w:pPr>
        <w:pStyle w:val="IFACHeading4"/>
        <w:keepNext/>
        <w:rPr>
          <w:rFonts w:ascii="Arial" w:hAnsi="Arial" w:cs="Arial"/>
          <w:sz w:val="20"/>
          <w:szCs w:val="20"/>
        </w:rPr>
      </w:pPr>
      <w:r w:rsidRPr="002C0BF6">
        <w:rPr>
          <w:rFonts w:ascii="Arial" w:hAnsi="Arial" w:cs="Arial"/>
          <w:sz w:val="20"/>
          <w:szCs w:val="20"/>
        </w:rPr>
        <w:t>Assembly of the Final Engagement File</w:t>
      </w:r>
    </w:p>
    <w:p w:rsidR="009E3154" w:rsidRPr="002C0BF6" w:rsidRDefault="009B1B82" w:rsidP="00745241">
      <w:pPr>
        <w:pStyle w:val="IFACNumberedPara"/>
        <w:tabs>
          <w:tab w:val="clear" w:pos="720"/>
        </w:tabs>
        <w:rPr>
          <w:rFonts w:ascii="Arial" w:hAnsi="Arial" w:cs="Arial"/>
          <w:sz w:val="20"/>
          <w:szCs w:val="20"/>
        </w:rPr>
      </w:pPr>
      <w:r w:rsidRPr="002C0BF6">
        <w:rPr>
          <w:rFonts w:ascii="Arial" w:hAnsi="Arial" w:cs="Arial"/>
          <w:sz w:val="20"/>
          <w:szCs w:val="20"/>
        </w:rPr>
        <w:t>6</w:t>
      </w:r>
      <w:ins w:id="761" w:author="Beverley Bahlmann" w:date="2012-03-22T15:52:00Z">
        <w:r w:rsidR="00A419A0" w:rsidRPr="002C0BF6">
          <w:rPr>
            <w:rFonts w:ascii="Arial" w:hAnsi="Arial" w:cs="Arial"/>
            <w:sz w:val="20"/>
            <w:szCs w:val="20"/>
          </w:rPr>
          <w:t>9</w:t>
        </w:r>
      </w:ins>
      <w:del w:id="762" w:author="Beverley Bahlmann" w:date="2012-03-22T15:52:00Z">
        <w:r w:rsidRPr="002C0BF6" w:rsidDel="00A419A0">
          <w:rPr>
            <w:rFonts w:ascii="Arial" w:hAnsi="Arial" w:cs="Arial"/>
            <w:sz w:val="20"/>
            <w:szCs w:val="20"/>
          </w:rPr>
          <w:delText>7</w:delText>
        </w:r>
      </w:del>
      <w:r w:rsidRPr="002C0BF6">
        <w:rPr>
          <w:rFonts w:ascii="Arial" w:hAnsi="Arial" w:cs="Arial"/>
          <w:sz w:val="20"/>
          <w:szCs w:val="20"/>
        </w:rPr>
        <w:t>.</w:t>
      </w:r>
      <w:r w:rsidRPr="002C0BF6">
        <w:rPr>
          <w:rFonts w:ascii="Arial" w:hAnsi="Arial" w:cs="Arial"/>
          <w:sz w:val="20"/>
          <w:szCs w:val="20"/>
        </w:rPr>
        <w:tab/>
      </w:r>
      <w:r w:rsidR="009E3154" w:rsidRPr="002C0BF6">
        <w:rPr>
          <w:rFonts w:ascii="Arial" w:hAnsi="Arial" w:cs="Arial"/>
          <w:sz w:val="20"/>
          <w:szCs w:val="20"/>
        </w:rPr>
        <w:t>The practitioner shall assemble the engagement documentation in an engagement file and complete the administrative process of assembling the final engagement file on a timely basis after the date of the assurance report.</w:t>
      </w:r>
      <w:r w:rsidR="00043406" w:rsidRPr="002C0BF6">
        <w:rPr>
          <w:rFonts w:ascii="Arial" w:hAnsi="Arial" w:cs="Arial"/>
          <w:sz w:val="20"/>
          <w:szCs w:val="20"/>
        </w:rPr>
        <w:t xml:space="preserve"> </w:t>
      </w:r>
      <w:r w:rsidR="009E3154" w:rsidRPr="002C0BF6">
        <w:rPr>
          <w:rFonts w:ascii="Arial" w:hAnsi="Arial" w:cs="Arial"/>
          <w:sz w:val="20"/>
          <w:szCs w:val="20"/>
        </w:rPr>
        <w:t xml:space="preserve">After the assembly of the final engagement file has been completed, the practitioner shall not delete or discard engagement documentation of any nature before the end of its retention period. </w:t>
      </w:r>
      <w:r w:rsidR="00972D58" w:rsidRPr="002C0BF6">
        <w:rPr>
          <w:rFonts w:ascii="Arial" w:hAnsi="Arial" w:cs="Arial"/>
          <w:sz w:val="20"/>
          <w:szCs w:val="20"/>
        </w:rPr>
        <w:t>(Ref: Para. A1</w:t>
      </w:r>
      <w:r w:rsidR="00DB31E5" w:rsidRPr="002C0BF6">
        <w:rPr>
          <w:rFonts w:ascii="Arial" w:hAnsi="Arial" w:cs="Arial"/>
          <w:sz w:val="20"/>
          <w:szCs w:val="20"/>
        </w:rPr>
        <w:t>2</w:t>
      </w:r>
      <w:ins w:id="763" w:author="Beverley Bahlmann" w:date="2012-03-27T15:38:00Z">
        <w:r w:rsidR="00986905" w:rsidRPr="002C0BF6">
          <w:rPr>
            <w:rFonts w:ascii="Arial" w:hAnsi="Arial" w:cs="Arial"/>
            <w:sz w:val="20"/>
            <w:szCs w:val="20"/>
          </w:rPr>
          <w:t>9</w:t>
        </w:r>
      </w:ins>
      <w:del w:id="764" w:author="Beverley Bahlmann" w:date="2012-03-13T16:30:00Z">
        <w:r w:rsidR="00C14AA1" w:rsidRPr="002C0BF6" w:rsidDel="003C72A2">
          <w:rPr>
            <w:rFonts w:ascii="Arial" w:hAnsi="Arial" w:cs="Arial"/>
            <w:sz w:val="20"/>
            <w:szCs w:val="20"/>
          </w:rPr>
          <w:delText>6</w:delText>
        </w:r>
      </w:del>
      <w:r w:rsidR="00972D58" w:rsidRPr="002C0BF6">
        <w:rPr>
          <w:rFonts w:ascii="Arial" w:hAnsi="Arial" w:cs="Arial"/>
          <w:sz w:val="20"/>
          <w:szCs w:val="20"/>
        </w:rPr>
        <w:t>)</w:t>
      </w:r>
    </w:p>
    <w:p w:rsidR="009E3154" w:rsidRPr="002C0BF6" w:rsidRDefault="00A419A0" w:rsidP="00745241">
      <w:pPr>
        <w:pStyle w:val="IFACNumberedPara"/>
        <w:tabs>
          <w:tab w:val="clear" w:pos="720"/>
        </w:tabs>
        <w:rPr>
          <w:rFonts w:ascii="Arial" w:hAnsi="Arial" w:cs="Arial"/>
          <w:sz w:val="20"/>
          <w:szCs w:val="20"/>
        </w:rPr>
      </w:pPr>
      <w:ins w:id="765" w:author="Beverley Bahlmann" w:date="2012-03-22T15:52:00Z">
        <w:r w:rsidRPr="002C0BF6">
          <w:rPr>
            <w:rFonts w:ascii="Arial" w:hAnsi="Arial" w:cs="Arial"/>
            <w:sz w:val="20"/>
            <w:szCs w:val="20"/>
          </w:rPr>
          <w:t>70</w:t>
        </w:r>
      </w:ins>
      <w:del w:id="766" w:author="Beverley Bahlmann" w:date="2012-03-22T15:52:00Z">
        <w:r w:rsidR="009B1B82" w:rsidRPr="002C0BF6" w:rsidDel="00A419A0">
          <w:rPr>
            <w:rFonts w:ascii="Arial" w:hAnsi="Arial" w:cs="Arial"/>
            <w:sz w:val="20"/>
            <w:szCs w:val="20"/>
          </w:rPr>
          <w:delText>68</w:delText>
        </w:r>
      </w:del>
      <w:r w:rsidR="009B1B82" w:rsidRPr="002C0BF6">
        <w:rPr>
          <w:rFonts w:ascii="Arial" w:hAnsi="Arial" w:cs="Arial"/>
          <w:sz w:val="20"/>
          <w:szCs w:val="20"/>
        </w:rPr>
        <w:t>.</w:t>
      </w:r>
      <w:r w:rsidR="009B1B82" w:rsidRPr="002C0BF6">
        <w:rPr>
          <w:rFonts w:ascii="Arial" w:hAnsi="Arial" w:cs="Arial"/>
          <w:sz w:val="20"/>
          <w:szCs w:val="20"/>
        </w:rPr>
        <w:tab/>
      </w:r>
      <w:r w:rsidR="009E3154" w:rsidRPr="002C0BF6">
        <w:rPr>
          <w:rFonts w:ascii="Arial" w:hAnsi="Arial" w:cs="Arial"/>
          <w:sz w:val="20"/>
          <w:szCs w:val="20"/>
        </w:rPr>
        <w:t xml:space="preserve">In circumstances other than those envisaged in paragraph </w:t>
      </w:r>
      <w:r w:rsidR="002136E7" w:rsidRPr="002C0BF6">
        <w:rPr>
          <w:rFonts w:ascii="Arial" w:hAnsi="Arial" w:cs="Arial"/>
          <w:sz w:val="20"/>
          <w:szCs w:val="20"/>
        </w:rPr>
        <w:t>6</w:t>
      </w:r>
      <w:ins w:id="767" w:author="Beverley Bahlmann" w:date="2012-03-27T15:38:00Z">
        <w:r w:rsidR="00986905" w:rsidRPr="002C0BF6">
          <w:rPr>
            <w:rFonts w:ascii="Arial" w:hAnsi="Arial" w:cs="Arial"/>
            <w:sz w:val="20"/>
            <w:szCs w:val="20"/>
          </w:rPr>
          <w:t>8</w:t>
        </w:r>
      </w:ins>
      <w:del w:id="768" w:author="Beverley Bahlmann" w:date="2012-03-13T16:30:00Z">
        <w:r w:rsidR="002136E7" w:rsidRPr="002C0BF6" w:rsidDel="003C72A2">
          <w:rPr>
            <w:rFonts w:ascii="Arial" w:hAnsi="Arial" w:cs="Arial"/>
            <w:sz w:val="20"/>
            <w:szCs w:val="20"/>
          </w:rPr>
          <w:delText>7</w:delText>
        </w:r>
      </w:del>
      <w:r w:rsidR="00711255" w:rsidRPr="002C0BF6">
        <w:rPr>
          <w:rFonts w:ascii="Arial" w:hAnsi="Arial" w:cs="Arial"/>
          <w:sz w:val="20"/>
          <w:szCs w:val="20"/>
        </w:rPr>
        <w:t xml:space="preserve"> </w:t>
      </w:r>
      <w:r w:rsidR="009E3154" w:rsidRPr="002C0BF6">
        <w:rPr>
          <w:rFonts w:ascii="Arial" w:hAnsi="Arial" w:cs="Arial"/>
          <w:sz w:val="20"/>
          <w:szCs w:val="20"/>
        </w:rPr>
        <w:t>where the practitioner finds it necessary to modify existing engagement documentation or add new engagement documentation after the assembly of the final engagement file has been completed, the practitioner shall, regardless of the nature of the modifi</w:t>
      </w:r>
      <w:r w:rsidR="006933A6" w:rsidRPr="002C0BF6">
        <w:rPr>
          <w:rFonts w:ascii="Arial" w:hAnsi="Arial" w:cs="Arial"/>
          <w:sz w:val="20"/>
          <w:szCs w:val="20"/>
        </w:rPr>
        <w:t>cations or additions, document:</w:t>
      </w:r>
    </w:p>
    <w:p w:rsidR="009E3154" w:rsidRPr="002C0BF6" w:rsidRDefault="009E3154" w:rsidP="00745241">
      <w:pPr>
        <w:pStyle w:val="IFACIndentedAlpha"/>
        <w:rPr>
          <w:rFonts w:ascii="Arial" w:hAnsi="Arial" w:cs="Arial"/>
          <w:kern w:val="0"/>
          <w:sz w:val="20"/>
          <w:szCs w:val="20"/>
          <w:lang w:bidi="ar-SA"/>
        </w:rPr>
      </w:pPr>
      <w:r w:rsidRPr="002C0BF6">
        <w:rPr>
          <w:rFonts w:ascii="Arial" w:hAnsi="Arial" w:cs="Arial"/>
          <w:kern w:val="0"/>
          <w:sz w:val="20"/>
          <w:szCs w:val="20"/>
          <w:lang w:bidi="ar-SA"/>
        </w:rPr>
        <w:t>(a)</w:t>
      </w:r>
      <w:r w:rsidRPr="002C0BF6">
        <w:rPr>
          <w:rFonts w:ascii="Arial" w:hAnsi="Arial" w:cs="Arial"/>
          <w:kern w:val="0"/>
          <w:sz w:val="20"/>
          <w:szCs w:val="20"/>
          <w:lang w:bidi="ar-SA"/>
        </w:rPr>
        <w:tab/>
        <w:t>The specific reasons for making them; and</w:t>
      </w:r>
    </w:p>
    <w:p w:rsidR="009E3154" w:rsidRPr="002C0BF6" w:rsidRDefault="009E3154" w:rsidP="00745241">
      <w:pPr>
        <w:pStyle w:val="IFACIndentedAlpha"/>
        <w:rPr>
          <w:rFonts w:ascii="Arial" w:hAnsi="Arial" w:cs="Arial"/>
          <w:kern w:val="0"/>
          <w:sz w:val="20"/>
          <w:szCs w:val="20"/>
          <w:lang w:bidi="ar-SA"/>
        </w:rPr>
      </w:pPr>
      <w:r w:rsidRPr="002C0BF6">
        <w:rPr>
          <w:rFonts w:ascii="Arial" w:hAnsi="Arial" w:cs="Arial"/>
          <w:kern w:val="0"/>
          <w:sz w:val="20"/>
          <w:szCs w:val="20"/>
          <w:lang w:bidi="ar-SA"/>
        </w:rPr>
        <w:t>(b)</w:t>
      </w:r>
      <w:r w:rsidRPr="002C0BF6">
        <w:rPr>
          <w:rFonts w:ascii="Arial" w:hAnsi="Arial" w:cs="Arial"/>
          <w:kern w:val="0"/>
          <w:sz w:val="20"/>
          <w:szCs w:val="20"/>
          <w:lang w:bidi="ar-SA"/>
        </w:rPr>
        <w:tab/>
        <w:t>When and by wh</w:t>
      </w:r>
      <w:r w:rsidR="006933A6" w:rsidRPr="002C0BF6">
        <w:rPr>
          <w:rFonts w:ascii="Arial" w:hAnsi="Arial" w:cs="Arial"/>
          <w:kern w:val="0"/>
          <w:sz w:val="20"/>
          <w:szCs w:val="20"/>
          <w:lang w:bidi="ar-SA"/>
        </w:rPr>
        <w:t>om they were made and reviewed.</w:t>
      </w:r>
    </w:p>
    <w:p w:rsidR="009E3154" w:rsidRPr="002C0BF6" w:rsidRDefault="009E3154" w:rsidP="00745241">
      <w:pPr>
        <w:pStyle w:val="Heading3"/>
        <w:keepNext w:val="0"/>
        <w:keepLines w:val="0"/>
        <w:rPr>
          <w:rFonts w:ascii="Arial" w:hAnsi="Arial" w:cs="Arial"/>
          <w:sz w:val="20"/>
          <w:szCs w:val="20"/>
        </w:rPr>
      </w:pPr>
      <w:r w:rsidRPr="002C0BF6">
        <w:rPr>
          <w:rFonts w:ascii="Arial" w:hAnsi="Arial" w:cs="Arial"/>
          <w:sz w:val="20"/>
          <w:szCs w:val="20"/>
        </w:rPr>
        <w:t>Engagement Quality Control Review</w:t>
      </w:r>
    </w:p>
    <w:p w:rsidR="009E3154" w:rsidRPr="002C0BF6" w:rsidRDefault="00A419A0" w:rsidP="00745241">
      <w:pPr>
        <w:pStyle w:val="IFACNumberedPara"/>
        <w:tabs>
          <w:tab w:val="clear" w:pos="720"/>
        </w:tabs>
        <w:rPr>
          <w:rFonts w:ascii="Arial" w:hAnsi="Arial" w:cs="Arial"/>
          <w:sz w:val="20"/>
          <w:szCs w:val="20"/>
        </w:rPr>
      </w:pPr>
      <w:ins w:id="769" w:author="Beverley Bahlmann" w:date="2012-03-22T15:52:00Z">
        <w:r w:rsidRPr="002C0BF6">
          <w:rPr>
            <w:rFonts w:ascii="Arial" w:hAnsi="Arial" w:cs="Arial"/>
            <w:sz w:val="20"/>
            <w:szCs w:val="20"/>
          </w:rPr>
          <w:t>71</w:t>
        </w:r>
      </w:ins>
      <w:del w:id="770" w:author="Beverley Bahlmann" w:date="2012-03-22T15:52:00Z">
        <w:r w:rsidR="009B1B82" w:rsidRPr="002C0BF6" w:rsidDel="00A419A0">
          <w:rPr>
            <w:rFonts w:ascii="Arial" w:hAnsi="Arial" w:cs="Arial"/>
            <w:sz w:val="20"/>
            <w:szCs w:val="20"/>
          </w:rPr>
          <w:delText>69</w:delText>
        </w:r>
      </w:del>
      <w:r w:rsidR="009B1B82" w:rsidRPr="002C0BF6">
        <w:rPr>
          <w:rFonts w:ascii="Arial" w:hAnsi="Arial" w:cs="Arial"/>
          <w:sz w:val="20"/>
          <w:szCs w:val="20"/>
        </w:rPr>
        <w:t>.</w:t>
      </w:r>
      <w:r w:rsidR="009B1B82" w:rsidRPr="002C0BF6">
        <w:rPr>
          <w:rFonts w:ascii="Arial" w:hAnsi="Arial" w:cs="Arial"/>
          <w:sz w:val="20"/>
          <w:szCs w:val="20"/>
        </w:rPr>
        <w:tab/>
      </w:r>
      <w:r w:rsidR="00F91E34" w:rsidRPr="002C0BF6">
        <w:rPr>
          <w:rFonts w:ascii="Arial" w:hAnsi="Arial" w:cs="Arial"/>
          <w:sz w:val="20"/>
          <w:szCs w:val="20"/>
        </w:rPr>
        <w:t>For those engagements, if any, for which a quality control review is required by law</w:t>
      </w:r>
      <w:r w:rsidR="00B27012" w:rsidRPr="002C0BF6">
        <w:rPr>
          <w:rFonts w:ascii="Arial" w:hAnsi="Arial" w:cs="Arial"/>
          <w:sz w:val="20"/>
          <w:szCs w:val="20"/>
        </w:rPr>
        <w:t>s</w:t>
      </w:r>
      <w:r w:rsidR="00F91E34" w:rsidRPr="002C0BF6">
        <w:rPr>
          <w:rFonts w:ascii="Arial" w:hAnsi="Arial" w:cs="Arial"/>
          <w:sz w:val="20"/>
          <w:szCs w:val="20"/>
        </w:rPr>
        <w:t xml:space="preserve"> or regulation</w:t>
      </w:r>
      <w:r w:rsidR="00B27012" w:rsidRPr="002C0BF6">
        <w:rPr>
          <w:rFonts w:ascii="Arial" w:hAnsi="Arial" w:cs="Arial"/>
          <w:sz w:val="20"/>
          <w:szCs w:val="20"/>
        </w:rPr>
        <w:t>s</w:t>
      </w:r>
      <w:r w:rsidR="00F91E34" w:rsidRPr="002C0BF6">
        <w:rPr>
          <w:rFonts w:ascii="Arial" w:hAnsi="Arial" w:cs="Arial"/>
          <w:sz w:val="20"/>
          <w:szCs w:val="20"/>
        </w:rPr>
        <w:t xml:space="preserve"> or for which the firm has determined that an engagement quality control review is required, t</w:t>
      </w:r>
      <w:r w:rsidR="009E3154" w:rsidRPr="002C0BF6">
        <w:rPr>
          <w:rFonts w:ascii="Arial" w:hAnsi="Arial" w:cs="Arial"/>
          <w:sz w:val="20"/>
          <w:szCs w:val="20"/>
        </w:rPr>
        <w:t>he engagement quality control reviewer shall perform an objective evaluation of the significant judgments made by the engagement team, and the conclusions reached in formulating the assurance report. This evaluation shall involve</w:t>
      </w:r>
      <w:r w:rsidR="002F5F42" w:rsidRPr="002C0BF6">
        <w:rPr>
          <w:rFonts w:ascii="Arial" w:hAnsi="Arial" w:cs="Arial"/>
          <w:sz w:val="20"/>
          <w:szCs w:val="20"/>
        </w:rPr>
        <w:t>:</w:t>
      </w:r>
      <w:r w:rsidR="009E3154" w:rsidRPr="002C0BF6">
        <w:rPr>
          <w:rFonts w:ascii="Arial" w:hAnsi="Arial" w:cs="Arial"/>
          <w:sz w:val="20"/>
          <w:szCs w:val="20"/>
        </w:rPr>
        <w:t xml:space="preserve"> </w:t>
      </w:r>
      <w:r w:rsidR="00A42D68" w:rsidRPr="002C0BF6">
        <w:rPr>
          <w:rFonts w:ascii="Arial" w:hAnsi="Arial" w:cs="Arial"/>
          <w:sz w:val="20"/>
          <w:szCs w:val="20"/>
        </w:rPr>
        <w:t>(Ref: Para. A</w:t>
      </w:r>
      <w:r w:rsidR="00CD72C7" w:rsidRPr="002C0BF6">
        <w:rPr>
          <w:rFonts w:ascii="Arial" w:hAnsi="Arial" w:cs="Arial"/>
          <w:sz w:val="20"/>
          <w:szCs w:val="20"/>
        </w:rPr>
        <w:t>1</w:t>
      </w:r>
      <w:ins w:id="771" w:author="Beverley Bahlmann" w:date="2012-03-27T15:39:00Z">
        <w:r w:rsidR="00986905" w:rsidRPr="002C0BF6">
          <w:rPr>
            <w:rFonts w:ascii="Arial" w:hAnsi="Arial" w:cs="Arial"/>
            <w:sz w:val="20"/>
            <w:szCs w:val="20"/>
          </w:rPr>
          <w:t>30</w:t>
        </w:r>
      </w:ins>
      <w:del w:id="772" w:author="Beverley Bahlmann" w:date="2012-03-27T15:39:00Z">
        <w:r w:rsidR="00DB31E5" w:rsidRPr="002C0BF6" w:rsidDel="00986905">
          <w:rPr>
            <w:rFonts w:ascii="Arial" w:hAnsi="Arial" w:cs="Arial"/>
            <w:sz w:val="20"/>
            <w:szCs w:val="20"/>
          </w:rPr>
          <w:delText>2</w:delText>
        </w:r>
      </w:del>
      <w:del w:id="773" w:author="Beverley Bahlmann" w:date="2012-03-13T16:30:00Z">
        <w:r w:rsidR="00C14AA1" w:rsidRPr="002C0BF6" w:rsidDel="003C72A2">
          <w:rPr>
            <w:rFonts w:ascii="Arial" w:hAnsi="Arial" w:cs="Arial"/>
            <w:sz w:val="20"/>
            <w:szCs w:val="20"/>
          </w:rPr>
          <w:delText>7</w:delText>
        </w:r>
      </w:del>
      <w:r w:rsidR="00A42D68" w:rsidRPr="002C0BF6">
        <w:rPr>
          <w:rFonts w:ascii="Arial" w:hAnsi="Arial" w:cs="Arial"/>
          <w:sz w:val="20"/>
          <w:szCs w:val="20"/>
        </w:rPr>
        <w:t>)</w:t>
      </w:r>
    </w:p>
    <w:p w:rsidR="009E3154" w:rsidRPr="002C0BF6" w:rsidRDefault="009E3154" w:rsidP="00745241">
      <w:pPr>
        <w:pStyle w:val="IFACIndentedAlpha"/>
        <w:rPr>
          <w:rFonts w:ascii="Arial" w:hAnsi="Arial" w:cs="Arial"/>
          <w:sz w:val="20"/>
          <w:szCs w:val="20"/>
        </w:rPr>
      </w:pPr>
      <w:r w:rsidRPr="002C0BF6">
        <w:rPr>
          <w:rFonts w:ascii="Arial" w:hAnsi="Arial" w:cs="Arial"/>
          <w:sz w:val="20"/>
          <w:szCs w:val="20"/>
        </w:rPr>
        <w:t>(a)</w:t>
      </w:r>
      <w:r w:rsidRPr="002C0BF6">
        <w:rPr>
          <w:rFonts w:ascii="Arial" w:hAnsi="Arial" w:cs="Arial"/>
          <w:sz w:val="20"/>
          <w:szCs w:val="20"/>
        </w:rPr>
        <w:tab/>
        <w:t>Discussion of significant matters with the engagement partner</w:t>
      </w:r>
      <w:r w:rsidR="00BE1A0F" w:rsidRPr="002C0BF6">
        <w:rPr>
          <w:rFonts w:ascii="Arial" w:hAnsi="Arial" w:cs="Arial"/>
          <w:sz w:val="20"/>
          <w:szCs w:val="20"/>
        </w:rPr>
        <w:t>, including the engagement team’s professional competencies with respect to the quantification and reporting of emissions and assurance</w:t>
      </w:r>
      <w:r w:rsidRPr="002C0BF6">
        <w:rPr>
          <w:rFonts w:ascii="Arial" w:hAnsi="Arial" w:cs="Arial"/>
          <w:sz w:val="20"/>
          <w:szCs w:val="20"/>
        </w:rPr>
        <w:t>;</w:t>
      </w:r>
    </w:p>
    <w:p w:rsidR="009E3154" w:rsidRPr="002C0BF6" w:rsidRDefault="009E3154" w:rsidP="00745241">
      <w:pPr>
        <w:pStyle w:val="IFACIndentedAlpha"/>
        <w:rPr>
          <w:rFonts w:ascii="Arial" w:hAnsi="Arial" w:cs="Arial"/>
          <w:sz w:val="20"/>
          <w:szCs w:val="20"/>
        </w:rPr>
      </w:pPr>
      <w:r w:rsidRPr="002C0BF6">
        <w:rPr>
          <w:rFonts w:ascii="Arial" w:hAnsi="Arial" w:cs="Arial"/>
          <w:sz w:val="20"/>
          <w:szCs w:val="20"/>
        </w:rPr>
        <w:t>(b)</w:t>
      </w:r>
      <w:r w:rsidRPr="002C0BF6">
        <w:rPr>
          <w:rFonts w:ascii="Arial" w:hAnsi="Arial" w:cs="Arial"/>
          <w:sz w:val="20"/>
          <w:szCs w:val="20"/>
        </w:rPr>
        <w:tab/>
        <w:t>Review of the GHG statement and the proposed assurance report;</w:t>
      </w:r>
    </w:p>
    <w:p w:rsidR="009E3154" w:rsidRPr="002C0BF6" w:rsidRDefault="009E3154" w:rsidP="00745241">
      <w:pPr>
        <w:pStyle w:val="IFACIndentedAlpha"/>
        <w:rPr>
          <w:rFonts w:ascii="Arial" w:hAnsi="Arial" w:cs="Arial"/>
          <w:sz w:val="20"/>
          <w:szCs w:val="20"/>
        </w:rPr>
      </w:pPr>
      <w:r w:rsidRPr="002C0BF6">
        <w:rPr>
          <w:rFonts w:ascii="Arial" w:hAnsi="Arial" w:cs="Arial"/>
          <w:sz w:val="20"/>
          <w:szCs w:val="20"/>
        </w:rPr>
        <w:t>(c)</w:t>
      </w:r>
      <w:r w:rsidRPr="002C0BF6">
        <w:rPr>
          <w:rFonts w:ascii="Arial" w:hAnsi="Arial" w:cs="Arial"/>
          <w:sz w:val="20"/>
          <w:szCs w:val="20"/>
        </w:rPr>
        <w:tab/>
        <w:t xml:space="preserve">Review of selected engagement documentation relating to the significant judgments the engagement team made and the conclusions it reached; </w:t>
      </w:r>
      <w:r w:rsidR="00CE134D" w:rsidRPr="002C0BF6">
        <w:rPr>
          <w:rFonts w:ascii="Arial" w:hAnsi="Arial" w:cs="Arial"/>
          <w:sz w:val="20"/>
          <w:szCs w:val="20"/>
        </w:rPr>
        <w:t>and</w:t>
      </w:r>
    </w:p>
    <w:p w:rsidR="009E3154" w:rsidRPr="002C0BF6" w:rsidRDefault="009E3154" w:rsidP="00745241">
      <w:pPr>
        <w:pStyle w:val="IFACIndentedAlpha"/>
        <w:rPr>
          <w:rFonts w:ascii="Arial" w:hAnsi="Arial" w:cs="Arial"/>
          <w:sz w:val="20"/>
          <w:szCs w:val="20"/>
        </w:rPr>
      </w:pPr>
      <w:r w:rsidRPr="002C0BF6">
        <w:rPr>
          <w:rFonts w:ascii="Arial" w:hAnsi="Arial" w:cs="Arial"/>
          <w:sz w:val="20"/>
          <w:szCs w:val="20"/>
        </w:rPr>
        <w:t>(d)</w:t>
      </w:r>
      <w:r w:rsidRPr="002C0BF6">
        <w:rPr>
          <w:rFonts w:ascii="Arial" w:hAnsi="Arial" w:cs="Arial"/>
          <w:sz w:val="20"/>
          <w:szCs w:val="20"/>
        </w:rPr>
        <w:tab/>
        <w:t>Evaluation of the conclusions reached in formulating the assurance report and consideration of whether the proposed assurance report is appropriate</w:t>
      </w:r>
      <w:r w:rsidR="00CE134D" w:rsidRPr="002C0BF6">
        <w:rPr>
          <w:rFonts w:ascii="Arial" w:hAnsi="Arial" w:cs="Arial"/>
          <w:sz w:val="20"/>
          <w:szCs w:val="20"/>
        </w:rPr>
        <w:t>.</w:t>
      </w:r>
    </w:p>
    <w:p w:rsidR="009E3154" w:rsidRPr="002C0BF6" w:rsidRDefault="009E3154" w:rsidP="00745241">
      <w:pPr>
        <w:pStyle w:val="Heading3"/>
        <w:keepLines w:val="0"/>
        <w:rPr>
          <w:rFonts w:ascii="Arial" w:hAnsi="Arial" w:cs="Arial"/>
          <w:sz w:val="20"/>
          <w:szCs w:val="20"/>
        </w:rPr>
      </w:pPr>
      <w:r w:rsidRPr="002C0BF6">
        <w:rPr>
          <w:rFonts w:ascii="Arial" w:hAnsi="Arial" w:cs="Arial"/>
          <w:sz w:val="20"/>
          <w:szCs w:val="20"/>
        </w:rPr>
        <w:t>Forming the Assurance</w:t>
      </w:r>
      <w:r w:rsidR="0051487E" w:rsidRPr="002C0BF6">
        <w:rPr>
          <w:rFonts w:ascii="Arial" w:hAnsi="Arial" w:cs="Arial"/>
          <w:sz w:val="20"/>
          <w:szCs w:val="20"/>
        </w:rPr>
        <w:t xml:space="preserve"> Conclusion</w:t>
      </w:r>
    </w:p>
    <w:p w:rsidR="00665410" w:rsidRPr="002C0BF6" w:rsidRDefault="009B1B82" w:rsidP="00745241">
      <w:pPr>
        <w:pStyle w:val="IFACNumberedPara"/>
        <w:tabs>
          <w:tab w:val="clear" w:pos="720"/>
        </w:tabs>
        <w:spacing w:after="240"/>
        <w:ind w:left="720" w:hanging="720"/>
        <w:rPr>
          <w:rFonts w:ascii="Arial" w:hAnsi="Arial" w:cs="Arial"/>
          <w:sz w:val="20"/>
          <w:szCs w:val="20"/>
        </w:rPr>
      </w:pPr>
      <w:r w:rsidRPr="002C0BF6">
        <w:rPr>
          <w:rFonts w:ascii="Arial" w:hAnsi="Arial" w:cs="Arial"/>
          <w:sz w:val="20"/>
          <w:szCs w:val="20"/>
        </w:rPr>
        <w:t>7</w:t>
      </w:r>
      <w:ins w:id="774" w:author="Beverley Bahlmann" w:date="2012-03-22T15:52:00Z">
        <w:r w:rsidR="00A419A0" w:rsidRPr="002C0BF6">
          <w:rPr>
            <w:rFonts w:ascii="Arial" w:hAnsi="Arial" w:cs="Arial"/>
            <w:sz w:val="20"/>
            <w:szCs w:val="20"/>
          </w:rPr>
          <w:t>2</w:t>
        </w:r>
      </w:ins>
      <w:del w:id="775" w:author="Beverley Bahlmann" w:date="2012-03-22T15:52:00Z">
        <w:r w:rsidRPr="002C0BF6" w:rsidDel="00A419A0">
          <w:rPr>
            <w:rFonts w:ascii="Arial" w:hAnsi="Arial" w:cs="Arial"/>
            <w:sz w:val="20"/>
            <w:szCs w:val="20"/>
          </w:rPr>
          <w:delText>0</w:delText>
        </w:r>
      </w:del>
      <w:r w:rsidRPr="002C0BF6">
        <w:rPr>
          <w:rFonts w:ascii="Arial" w:hAnsi="Arial" w:cs="Arial"/>
          <w:sz w:val="20"/>
          <w:szCs w:val="20"/>
        </w:rPr>
        <w:t>.</w:t>
      </w:r>
      <w:r w:rsidRPr="002C0BF6">
        <w:rPr>
          <w:rFonts w:ascii="Arial" w:hAnsi="Arial" w:cs="Arial"/>
          <w:sz w:val="20"/>
          <w:szCs w:val="20"/>
        </w:rPr>
        <w:tab/>
      </w:r>
      <w:r w:rsidR="00F21DB6" w:rsidRPr="002C0BF6">
        <w:rPr>
          <w:rFonts w:ascii="Arial" w:hAnsi="Arial" w:cs="Arial"/>
          <w:sz w:val="20"/>
          <w:szCs w:val="20"/>
        </w:rPr>
        <w:t>T</w:t>
      </w:r>
      <w:r w:rsidR="009E3154" w:rsidRPr="002C0BF6">
        <w:rPr>
          <w:rFonts w:ascii="Arial" w:hAnsi="Arial" w:cs="Arial"/>
          <w:sz w:val="20"/>
          <w:szCs w:val="20"/>
        </w:rPr>
        <w:t xml:space="preserve">he practitioner shall conclude as to whether the practitioner has obtained </w:t>
      </w:r>
      <w:r w:rsidR="00CF05A2" w:rsidRPr="002C0BF6">
        <w:rPr>
          <w:rFonts w:ascii="Arial" w:hAnsi="Arial" w:cs="Arial"/>
          <w:sz w:val="20"/>
          <w:szCs w:val="20"/>
        </w:rPr>
        <w:t>reasonable or limited</w:t>
      </w:r>
      <w:r w:rsidR="00070FFD" w:rsidRPr="002C0BF6">
        <w:rPr>
          <w:rFonts w:ascii="Arial" w:hAnsi="Arial" w:cs="Arial"/>
          <w:sz w:val="20"/>
          <w:szCs w:val="20"/>
        </w:rPr>
        <w:t xml:space="preserve"> assurance, as appropriate,</w:t>
      </w:r>
      <w:r w:rsidR="00CF05A2" w:rsidRPr="002C0BF6">
        <w:rPr>
          <w:rFonts w:ascii="Arial" w:hAnsi="Arial" w:cs="Arial"/>
          <w:sz w:val="20"/>
          <w:szCs w:val="20"/>
        </w:rPr>
        <w:t xml:space="preserve"> </w:t>
      </w:r>
      <w:r w:rsidR="009E3154" w:rsidRPr="002C0BF6">
        <w:rPr>
          <w:rFonts w:ascii="Arial" w:hAnsi="Arial" w:cs="Arial"/>
          <w:sz w:val="20"/>
          <w:szCs w:val="20"/>
        </w:rPr>
        <w:t>about the GHG statement. That conclusion shall take into account the requirement</w:t>
      </w:r>
      <w:r w:rsidR="00D2746F" w:rsidRPr="002C0BF6">
        <w:rPr>
          <w:rFonts w:ascii="Arial" w:hAnsi="Arial" w:cs="Arial"/>
          <w:sz w:val="20"/>
          <w:szCs w:val="20"/>
        </w:rPr>
        <w:t>s</w:t>
      </w:r>
      <w:r w:rsidR="009E3154" w:rsidRPr="002C0BF6">
        <w:rPr>
          <w:rFonts w:ascii="Arial" w:hAnsi="Arial" w:cs="Arial"/>
          <w:sz w:val="20"/>
          <w:szCs w:val="20"/>
        </w:rPr>
        <w:t xml:space="preserve"> of paragraph</w:t>
      </w:r>
      <w:r w:rsidR="00400577" w:rsidRPr="002C0BF6">
        <w:rPr>
          <w:rFonts w:ascii="Arial" w:hAnsi="Arial" w:cs="Arial"/>
          <w:sz w:val="20"/>
          <w:szCs w:val="20"/>
        </w:rPr>
        <w:t>s</w:t>
      </w:r>
      <w:r w:rsidR="009E3154" w:rsidRPr="002C0BF6">
        <w:rPr>
          <w:rFonts w:ascii="Arial" w:hAnsi="Arial" w:cs="Arial"/>
          <w:sz w:val="20"/>
          <w:szCs w:val="20"/>
        </w:rPr>
        <w:t xml:space="preserve"> </w:t>
      </w:r>
      <w:r w:rsidR="00363862" w:rsidRPr="002C0BF6">
        <w:rPr>
          <w:rFonts w:ascii="Arial" w:hAnsi="Arial" w:cs="Arial"/>
          <w:sz w:val="20"/>
          <w:szCs w:val="20"/>
        </w:rPr>
        <w:t>5</w:t>
      </w:r>
      <w:ins w:id="776" w:author="Beverley Bahlmann" w:date="2012-03-27T15:40:00Z">
        <w:r w:rsidR="00986905" w:rsidRPr="002C0BF6">
          <w:rPr>
            <w:rFonts w:ascii="Arial" w:hAnsi="Arial" w:cs="Arial"/>
            <w:sz w:val="20"/>
            <w:szCs w:val="20"/>
          </w:rPr>
          <w:t>6</w:t>
        </w:r>
      </w:ins>
      <w:del w:id="777" w:author="Beverley Bahlmann" w:date="2012-03-27T15:40:00Z">
        <w:r w:rsidR="00363862" w:rsidRPr="002C0BF6" w:rsidDel="00986905">
          <w:rPr>
            <w:rFonts w:ascii="Arial" w:hAnsi="Arial" w:cs="Arial"/>
            <w:sz w:val="20"/>
            <w:szCs w:val="20"/>
          </w:rPr>
          <w:delText>4</w:delText>
        </w:r>
      </w:del>
      <w:r w:rsidR="00363862" w:rsidRPr="002C0BF6">
        <w:rPr>
          <w:rFonts w:ascii="Arial" w:hAnsi="Arial" w:cs="Arial"/>
          <w:sz w:val="20"/>
          <w:szCs w:val="20"/>
        </w:rPr>
        <w:t xml:space="preserve"> </w:t>
      </w:r>
      <w:r w:rsidR="00400577" w:rsidRPr="002C0BF6">
        <w:rPr>
          <w:rFonts w:ascii="Arial" w:hAnsi="Arial" w:cs="Arial"/>
          <w:sz w:val="20"/>
          <w:szCs w:val="20"/>
        </w:rPr>
        <w:t>and 7</w:t>
      </w:r>
      <w:ins w:id="778" w:author="Beverley Bahlmann" w:date="2012-03-27T15:40:00Z">
        <w:r w:rsidR="00986905" w:rsidRPr="002C0BF6">
          <w:rPr>
            <w:rFonts w:ascii="Arial" w:hAnsi="Arial" w:cs="Arial"/>
            <w:sz w:val="20"/>
            <w:szCs w:val="20"/>
          </w:rPr>
          <w:t>3</w:t>
        </w:r>
      </w:ins>
      <w:del w:id="779" w:author="Beverley Bahlmann" w:date="2012-03-27T15:40:00Z">
        <w:r w:rsidR="00C14AA1" w:rsidRPr="002C0BF6" w:rsidDel="00986905">
          <w:rPr>
            <w:rFonts w:ascii="Arial" w:hAnsi="Arial" w:cs="Arial"/>
            <w:sz w:val="20"/>
            <w:szCs w:val="20"/>
          </w:rPr>
          <w:delText>1</w:delText>
        </w:r>
      </w:del>
      <w:r w:rsidR="009B2BD9" w:rsidRPr="002C0BF6">
        <w:rPr>
          <w:rFonts w:ascii="Arial" w:hAnsi="Arial" w:cs="Arial"/>
          <w:sz w:val="20"/>
          <w:szCs w:val="20"/>
        </w:rPr>
        <w:t>–</w:t>
      </w:r>
      <w:r w:rsidR="00400577" w:rsidRPr="002C0BF6">
        <w:rPr>
          <w:rFonts w:ascii="Arial" w:hAnsi="Arial" w:cs="Arial"/>
          <w:sz w:val="20"/>
          <w:szCs w:val="20"/>
        </w:rPr>
        <w:t>7</w:t>
      </w:r>
      <w:ins w:id="780" w:author="Beverley Bahlmann" w:date="2012-03-27T15:40:00Z">
        <w:r w:rsidR="00986905" w:rsidRPr="002C0BF6">
          <w:rPr>
            <w:rFonts w:ascii="Arial" w:hAnsi="Arial" w:cs="Arial"/>
            <w:sz w:val="20"/>
            <w:szCs w:val="20"/>
          </w:rPr>
          <w:t>5</w:t>
        </w:r>
      </w:ins>
      <w:del w:id="781" w:author="Beverley Bahlmann" w:date="2012-03-27T15:40:00Z">
        <w:r w:rsidR="00C14AA1" w:rsidRPr="002C0BF6" w:rsidDel="00986905">
          <w:rPr>
            <w:rFonts w:ascii="Arial" w:hAnsi="Arial" w:cs="Arial"/>
            <w:sz w:val="20"/>
            <w:szCs w:val="20"/>
          </w:rPr>
          <w:delText>3</w:delText>
        </w:r>
      </w:del>
      <w:r w:rsidR="00400577" w:rsidRPr="002C0BF6">
        <w:rPr>
          <w:rFonts w:ascii="Arial" w:hAnsi="Arial" w:cs="Arial"/>
          <w:sz w:val="20"/>
          <w:szCs w:val="20"/>
        </w:rPr>
        <w:t xml:space="preserve"> </w:t>
      </w:r>
      <w:r w:rsidR="009E3154" w:rsidRPr="002C0BF6">
        <w:rPr>
          <w:rFonts w:ascii="Arial" w:hAnsi="Arial" w:cs="Arial"/>
          <w:sz w:val="20"/>
          <w:szCs w:val="20"/>
        </w:rPr>
        <w:t>of this ISAE</w:t>
      </w:r>
      <w:r w:rsidR="00E72F81" w:rsidRPr="002C0BF6">
        <w:rPr>
          <w:rFonts w:ascii="Arial" w:hAnsi="Arial" w:cs="Arial"/>
          <w:sz w:val="20"/>
          <w:szCs w:val="20"/>
        </w:rPr>
        <w:t>.</w:t>
      </w: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70"/>
        <w:gridCol w:w="4770"/>
      </w:tblGrid>
      <w:tr w:rsidR="00854511" w:rsidRPr="002C0BF6" w:rsidTr="007A51CF">
        <w:trPr>
          <w:tblHeader/>
        </w:trPr>
        <w:tc>
          <w:tcPr>
            <w:tcW w:w="4770" w:type="dxa"/>
            <w:vAlign w:val="bottom"/>
          </w:tcPr>
          <w:p w:rsidR="00854511" w:rsidRPr="002C0BF6" w:rsidRDefault="00854511" w:rsidP="00745241">
            <w:pPr>
              <w:pStyle w:val="IFACNumberedPara"/>
              <w:keepNext/>
              <w:tabs>
                <w:tab w:val="clear" w:pos="720"/>
              </w:tabs>
              <w:spacing w:after="120"/>
              <w:ind w:left="0" w:firstLine="0"/>
              <w:jc w:val="center"/>
              <w:rPr>
                <w:rFonts w:ascii="Arial" w:hAnsi="Arial" w:cs="Arial"/>
                <w:b/>
                <w:sz w:val="20"/>
                <w:szCs w:val="20"/>
              </w:rPr>
            </w:pPr>
            <w:r w:rsidRPr="002C0BF6">
              <w:rPr>
                <w:rFonts w:ascii="Arial" w:hAnsi="Arial" w:cs="Arial"/>
                <w:b/>
                <w:sz w:val="20"/>
                <w:szCs w:val="20"/>
              </w:rPr>
              <w:lastRenderedPageBreak/>
              <w:t>Limited Assurance</w:t>
            </w:r>
          </w:p>
        </w:tc>
        <w:tc>
          <w:tcPr>
            <w:tcW w:w="4770" w:type="dxa"/>
            <w:vAlign w:val="bottom"/>
          </w:tcPr>
          <w:p w:rsidR="00854511" w:rsidRPr="002C0BF6" w:rsidRDefault="00854511" w:rsidP="00745241">
            <w:pPr>
              <w:pStyle w:val="IFACNumberedPara"/>
              <w:keepNext/>
              <w:tabs>
                <w:tab w:val="clear" w:pos="720"/>
              </w:tabs>
              <w:spacing w:after="120"/>
              <w:ind w:left="0" w:firstLine="0"/>
              <w:jc w:val="center"/>
              <w:rPr>
                <w:rFonts w:ascii="Arial" w:hAnsi="Arial" w:cs="Arial"/>
                <w:b/>
                <w:sz w:val="20"/>
                <w:szCs w:val="20"/>
              </w:rPr>
            </w:pPr>
            <w:r w:rsidRPr="002C0BF6">
              <w:rPr>
                <w:rFonts w:ascii="Arial" w:hAnsi="Arial" w:cs="Arial"/>
                <w:b/>
                <w:sz w:val="20"/>
                <w:szCs w:val="20"/>
              </w:rPr>
              <w:t>Reasonable Assurance</w:t>
            </w:r>
          </w:p>
        </w:tc>
      </w:tr>
      <w:tr w:rsidR="00854511" w:rsidRPr="002C0BF6" w:rsidTr="007A51CF">
        <w:tc>
          <w:tcPr>
            <w:tcW w:w="4770" w:type="dxa"/>
          </w:tcPr>
          <w:p w:rsidR="00854511" w:rsidRPr="002C0BF6" w:rsidRDefault="00AC11E3" w:rsidP="00745241">
            <w:pPr>
              <w:pStyle w:val="IFACNumberedPara"/>
              <w:keepNext/>
              <w:tabs>
                <w:tab w:val="clear" w:pos="720"/>
              </w:tabs>
              <w:ind w:left="612" w:hanging="630"/>
              <w:rPr>
                <w:rFonts w:ascii="Arial" w:hAnsi="Arial" w:cs="Arial"/>
                <w:spacing w:val="-4"/>
                <w:kern w:val="0"/>
                <w:sz w:val="20"/>
                <w:szCs w:val="20"/>
              </w:rPr>
            </w:pPr>
            <w:r w:rsidRPr="002C0BF6">
              <w:rPr>
                <w:rFonts w:ascii="Arial" w:hAnsi="Arial" w:cs="Arial"/>
                <w:spacing w:val="-4"/>
                <w:kern w:val="0"/>
                <w:sz w:val="20"/>
                <w:szCs w:val="20"/>
              </w:rPr>
              <w:t>7</w:t>
            </w:r>
            <w:ins w:id="782" w:author="Beverley Bahlmann" w:date="2012-03-22T15:53:00Z">
              <w:r w:rsidR="00A419A0" w:rsidRPr="002C0BF6">
                <w:rPr>
                  <w:rFonts w:ascii="Arial" w:hAnsi="Arial" w:cs="Arial"/>
                  <w:spacing w:val="-4"/>
                  <w:kern w:val="0"/>
                  <w:sz w:val="20"/>
                  <w:szCs w:val="20"/>
                </w:rPr>
                <w:t>3</w:t>
              </w:r>
            </w:ins>
            <w:del w:id="783" w:author="Beverley Bahlmann" w:date="2012-03-22T15:53:00Z">
              <w:r w:rsidRPr="002C0BF6" w:rsidDel="00A419A0">
                <w:rPr>
                  <w:rFonts w:ascii="Arial" w:hAnsi="Arial" w:cs="Arial"/>
                  <w:spacing w:val="-4"/>
                  <w:kern w:val="0"/>
                  <w:sz w:val="20"/>
                  <w:szCs w:val="20"/>
                </w:rPr>
                <w:delText>1</w:delText>
              </w:r>
            </w:del>
            <w:r w:rsidR="00854511" w:rsidRPr="002C0BF6">
              <w:rPr>
                <w:rFonts w:ascii="Arial" w:hAnsi="Arial" w:cs="Arial"/>
                <w:spacing w:val="-4"/>
                <w:kern w:val="0"/>
                <w:sz w:val="20"/>
                <w:szCs w:val="20"/>
              </w:rPr>
              <w:t>L.</w:t>
            </w:r>
            <w:r w:rsidR="00854511" w:rsidRPr="002C0BF6">
              <w:rPr>
                <w:rFonts w:ascii="Arial" w:hAnsi="Arial" w:cs="Arial"/>
                <w:spacing w:val="-4"/>
                <w:kern w:val="0"/>
                <w:sz w:val="20"/>
                <w:szCs w:val="20"/>
              </w:rPr>
              <w:tab/>
            </w:r>
            <w:r w:rsidR="00BE1A0F" w:rsidRPr="002C0BF6">
              <w:rPr>
                <w:rFonts w:ascii="Arial" w:hAnsi="Arial" w:cs="Arial"/>
                <w:sz w:val="20"/>
                <w:szCs w:val="20"/>
              </w:rPr>
              <w:t xml:space="preserve">The practitioner shall evaluate whether anything has come to the practitioner’s attention that causes the practitioner to believe that the GHG statement is not prepared, in all material respects, in accordance with the applicable </w:t>
            </w:r>
            <w:r w:rsidR="00BE1A0F" w:rsidRPr="002C0BF6">
              <w:rPr>
                <w:rFonts w:ascii="Arial" w:hAnsi="Arial" w:cs="Arial"/>
                <w:kern w:val="0"/>
                <w:sz w:val="20"/>
                <w:szCs w:val="20"/>
                <w:lang w:bidi="ar-SA"/>
              </w:rPr>
              <w:t>criteria</w:t>
            </w:r>
            <w:r w:rsidR="00BE1A0F" w:rsidRPr="002C0BF6">
              <w:rPr>
                <w:rFonts w:ascii="Arial" w:hAnsi="Arial" w:cs="Arial"/>
                <w:sz w:val="20"/>
                <w:szCs w:val="20"/>
              </w:rPr>
              <w:t>.</w:t>
            </w:r>
          </w:p>
        </w:tc>
        <w:tc>
          <w:tcPr>
            <w:tcW w:w="4770" w:type="dxa"/>
          </w:tcPr>
          <w:p w:rsidR="00854511" w:rsidRPr="002C0BF6" w:rsidRDefault="00AC11E3" w:rsidP="00745241">
            <w:pPr>
              <w:pStyle w:val="IFACNumberedPara"/>
              <w:keepNext/>
              <w:tabs>
                <w:tab w:val="clear" w:pos="720"/>
              </w:tabs>
              <w:ind w:left="576"/>
              <w:rPr>
                <w:rFonts w:ascii="Arial" w:hAnsi="Arial" w:cs="Arial"/>
                <w:spacing w:val="-4"/>
                <w:kern w:val="0"/>
                <w:sz w:val="20"/>
                <w:szCs w:val="20"/>
              </w:rPr>
            </w:pPr>
            <w:r w:rsidRPr="002C0BF6">
              <w:rPr>
                <w:rFonts w:ascii="Arial" w:hAnsi="Arial" w:cs="Arial"/>
                <w:spacing w:val="-4"/>
                <w:kern w:val="0"/>
                <w:sz w:val="20"/>
                <w:szCs w:val="20"/>
              </w:rPr>
              <w:t>7</w:t>
            </w:r>
            <w:ins w:id="784" w:author="Beverley Bahlmann" w:date="2012-03-22T15:53:00Z">
              <w:r w:rsidR="00A419A0" w:rsidRPr="002C0BF6">
                <w:rPr>
                  <w:rFonts w:ascii="Arial" w:hAnsi="Arial" w:cs="Arial"/>
                  <w:spacing w:val="-4"/>
                  <w:kern w:val="0"/>
                  <w:sz w:val="20"/>
                  <w:szCs w:val="20"/>
                </w:rPr>
                <w:t>3</w:t>
              </w:r>
            </w:ins>
            <w:del w:id="785" w:author="Beverley Bahlmann" w:date="2012-03-22T15:53:00Z">
              <w:r w:rsidRPr="002C0BF6" w:rsidDel="00A419A0">
                <w:rPr>
                  <w:rFonts w:ascii="Arial" w:hAnsi="Arial" w:cs="Arial"/>
                  <w:spacing w:val="-4"/>
                  <w:kern w:val="0"/>
                  <w:sz w:val="20"/>
                  <w:szCs w:val="20"/>
                </w:rPr>
                <w:delText>1</w:delText>
              </w:r>
            </w:del>
            <w:r w:rsidR="00854511" w:rsidRPr="002C0BF6">
              <w:rPr>
                <w:rFonts w:ascii="Arial" w:hAnsi="Arial" w:cs="Arial"/>
                <w:spacing w:val="-4"/>
                <w:kern w:val="0"/>
                <w:sz w:val="20"/>
                <w:szCs w:val="20"/>
              </w:rPr>
              <w:t>R.</w:t>
            </w:r>
            <w:r w:rsidR="00854511" w:rsidRPr="002C0BF6">
              <w:rPr>
                <w:rFonts w:ascii="Arial" w:hAnsi="Arial" w:cs="Arial"/>
                <w:spacing w:val="-4"/>
                <w:kern w:val="0"/>
                <w:sz w:val="20"/>
                <w:szCs w:val="20"/>
              </w:rPr>
              <w:tab/>
            </w:r>
            <w:r w:rsidR="00BE1A0F" w:rsidRPr="002C0BF6">
              <w:rPr>
                <w:rFonts w:ascii="Arial" w:hAnsi="Arial" w:cs="Arial"/>
                <w:sz w:val="20"/>
                <w:szCs w:val="20"/>
              </w:rPr>
              <w:t>The practitioner shall evaluate</w:t>
            </w:r>
            <w:r w:rsidR="00BE1A0F" w:rsidRPr="002C0BF6">
              <w:rPr>
                <w:rFonts w:ascii="Arial" w:hAnsi="Arial" w:cs="Arial"/>
                <w:spacing w:val="-4"/>
                <w:kern w:val="0"/>
                <w:sz w:val="20"/>
                <w:szCs w:val="20"/>
              </w:rPr>
              <w:t xml:space="preserve"> </w:t>
            </w:r>
            <w:r w:rsidR="00BE1A0F" w:rsidRPr="002C0BF6">
              <w:rPr>
                <w:rFonts w:ascii="Arial" w:hAnsi="Arial" w:cs="Arial"/>
                <w:sz w:val="20"/>
                <w:szCs w:val="20"/>
              </w:rPr>
              <w:t xml:space="preserve">whether the GHG statement is prepared, in all material respects, in accordance with the applicable </w:t>
            </w:r>
            <w:r w:rsidR="00BE1A0F" w:rsidRPr="002C0BF6">
              <w:rPr>
                <w:rFonts w:ascii="Arial" w:hAnsi="Arial" w:cs="Arial"/>
                <w:kern w:val="0"/>
                <w:sz w:val="20"/>
                <w:szCs w:val="20"/>
                <w:lang w:bidi="ar-SA"/>
              </w:rPr>
              <w:t>criteria</w:t>
            </w:r>
            <w:r w:rsidR="003234E3" w:rsidRPr="002C0BF6">
              <w:rPr>
                <w:rFonts w:ascii="Arial" w:hAnsi="Arial" w:cs="Arial"/>
                <w:kern w:val="0"/>
                <w:sz w:val="20"/>
                <w:szCs w:val="20"/>
                <w:lang w:bidi="ar-SA"/>
              </w:rPr>
              <w:t>.</w:t>
            </w:r>
            <w:r w:rsidR="00BE1A0F" w:rsidRPr="002C0BF6">
              <w:rPr>
                <w:rFonts w:ascii="Arial" w:hAnsi="Arial" w:cs="Arial"/>
                <w:sz w:val="20"/>
                <w:szCs w:val="20"/>
              </w:rPr>
              <w:t xml:space="preserve"> </w:t>
            </w:r>
          </w:p>
        </w:tc>
      </w:tr>
    </w:tbl>
    <w:p w:rsidR="009E3154" w:rsidRPr="002C0BF6" w:rsidRDefault="00AC11E3" w:rsidP="00745241">
      <w:pPr>
        <w:pStyle w:val="IFACNumberedPara"/>
        <w:tabs>
          <w:tab w:val="clear" w:pos="720"/>
        </w:tabs>
        <w:rPr>
          <w:rFonts w:ascii="Arial" w:hAnsi="Arial" w:cs="Arial"/>
          <w:sz w:val="20"/>
          <w:szCs w:val="20"/>
        </w:rPr>
      </w:pPr>
      <w:r w:rsidRPr="002C0BF6">
        <w:rPr>
          <w:rFonts w:ascii="Arial" w:hAnsi="Arial" w:cs="Arial"/>
          <w:sz w:val="20"/>
          <w:szCs w:val="20"/>
        </w:rPr>
        <w:t>7</w:t>
      </w:r>
      <w:ins w:id="786" w:author="Beverley Bahlmann" w:date="2012-03-22T15:53:00Z">
        <w:r w:rsidR="00A419A0" w:rsidRPr="002C0BF6">
          <w:rPr>
            <w:rFonts w:ascii="Arial" w:hAnsi="Arial" w:cs="Arial"/>
            <w:sz w:val="20"/>
            <w:szCs w:val="20"/>
          </w:rPr>
          <w:t>4</w:t>
        </w:r>
      </w:ins>
      <w:del w:id="787" w:author="Beverley Bahlmann" w:date="2012-03-22T15:53:00Z">
        <w:r w:rsidRPr="002C0BF6" w:rsidDel="00A419A0">
          <w:rPr>
            <w:rFonts w:ascii="Arial" w:hAnsi="Arial" w:cs="Arial"/>
            <w:sz w:val="20"/>
            <w:szCs w:val="20"/>
          </w:rPr>
          <w:delText>2</w:delText>
        </w:r>
      </w:del>
      <w:r w:rsidR="009B1B82" w:rsidRPr="002C0BF6">
        <w:rPr>
          <w:rFonts w:ascii="Arial" w:hAnsi="Arial" w:cs="Arial"/>
          <w:sz w:val="20"/>
          <w:szCs w:val="20"/>
        </w:rPr>
        <w:t>.</w:t>
      </w:r>
      <w:r w:rsidR="009B1B82" w:rsidRPr="002C0BF6">
        <w:rPr>
          <w:rFonts w:ascii="Arial" w:hAnsi="Arial" w:cs="Arial"/>
          <w:sz w:val="20"/>
          <w:szCs w:val="20"/>
        </w:rPr>
        <w:tab/>
      </w:r>
      <w:r w:rsidR="009E3154" w:rsidRPr="002C0BF6">
        <w:rPr>
          <w:rFonts w:ascii="Arial" w:hAnsi="Arial" w:cs="Arial"/>
          <w:sz w:val="20"/>
          <w:szCs w:val="20"/>
        </w:rPr>
        <w:t>This evaluation shall include consideration of the qualitative aspects of the entity</w:t>
      </w:r>
      <w:r w:rsidR="00B23E35" w:rsidRPr="002C0BF6">
        <w:rPr>
          <w:rFonts w:ascii="Arial" w:hAnsi="Arial" w:cs="Arial"/>
          <w:sz w:val="20"/>
          <w:szCs w:val="20"/>
        </w:rPr>
        <w:t>’</w:t>
      </w:r>
      <w:r w:rsidR="009E3154" w:rsidRPr="002C0BF6">
        <w:rPr>
          <w:rFonts w:ascii="Arial" w:hAnsi="Arial" w:cs="Arial"/>
          <w:sz w:val="20"/>
          <w:szCs w:val="20"/>
        </w:rPr>
        <w:t>s quantification methods and reporting practices, including indicators of possible bias in judgments and decisions in the making of estimates and in preparing the GHG statement</w:t>
      </w:r>
      <w:r w:rsidR="0094439B" w:rsidRPr="002C0BF6">
        <w:rPr>
          <w:rFonts w:ascii="Arial" w:hAnsi="Arial" w:cs="Arial"/>
          <w:sz w:val="20"/>
          <w:szCs w:val="20"/>
        </w:rPr>
        <w:t>,</w:t>
      </w:r>
      <w:r w:rsidR="009E3154" w:rsidRPr="002C0BF6">
        <w:rPr>
          <w:rFonts w:ascii="Arial" w:hAnsi="Arial" w:cs="Arial"/>
          <w:sz w:val="20"/>
          <w:szCs w:val="20"/>
          <w:vertAlign w:val="superscript"/>
        </w:rPr>
        <w:footnoteReference w:id="13"/>
      </w:r>
      <w:r w:rsidR="00990B72" w:rsidRPr="002C0BF6">
        <w:rPr>
          <w:rFonts w:ascii="Arial" w:hAnsi="Arial" w:cs="Arial"/>
          <w:sz w:val="20"/>
          <w:szCs w:val="20"/>
        </w:rPr>
        <w:t xml:space="preserve"> </w:t>
      </w:r>
      <w:r w:rsidR="009A42AF" w:rsidRPr="002C0BF6">
        <w:rPr>
          <w:rFonts w:ascii="Arial" w:hAnsi="Arial" w:cs="Arial"/>
          <w:sz w:val="20"/>
          <w:szCs w:val="20"/>
        </w:rPr>
        <w:t>and</w:t>
      </w:r>
      <w:r w:rsidR="00043406" w:rsidRPr="002C0BF6">
        <w:rPr>
          <w:rFonts w:ascii="Arial" w:hAnsi="Arial" w:cs="Arial"/>
          <w:sz w:val="20"/>
          <w:szCs w:val="20"/>
        </w:rPr>
        <w:t xml:space="preserve"> </w:t>
      </w:r>
      <w:r w:rsidR="009E3154" w:rsidRPr="002C0BF6">
        <w:rPr>
          <w:rFonts w:ascii="Arial" w:hAnsi="Arial" w:cs="Arial"/>
          <w:sz w:val="20"/>
          <w:szCs w:val="20"/>
        </w:rPr>
        <w:t>whether, in view of the applicable criteria:</w:t>
      </w:r>
    </w:p>
    <w:p w:rsidR="009E3154" w:rsidRPr="002C0BF6" w:rsidRDefault="009E3154" w:rsidP="00745241">
      <w:pPr>
        <w:pStyle w:val="IFACIndentedAlpha"/>
        <w:rPr>
          <w:rFonts w:ascii="Arial" w:hAnsi="Arial" w:cs="Arial"/>
          <w:sz w:val="20"/>
          <w:szCs w:val="20"/>
        </w:rPr>
      </w:pPr>
      <w:r w:rsidRPr="002C0BF6">
        <w:rPr>
          <w:rFonts w:ascii="Arial" w:hAnsi="Arial" w:cs="Arial"/>
          <w:sz w:val="20"/>
          <w:szCs w:val="20"/>
        </w:rPr>
        <w:t>(</w:t>
      </w:r>
      <w:r w:rsidR="00075231" w:rsidRPr="002C0BF6">
        <w:rPr>
          <w:rFonts w:ascii="Arial" w:hAnsi="Arial" w:cs="Arial"/>
          <w:sz w:val="20"/>
          <w:szCs w:val="20"/>
        </w:rPr>
        <w:t>a</w:t>
      </w:r>
      <w:r w:rsidRPr="002C0BF6">
        <w:rPr>
          <w:rFonts w:ascii="Arial" w:hAnsi="Arial" w:cs="Arial"/>
          <w:sz w:val="20"/>
          <w:szCs w:val="20"/>
        </w:rPr>
        <w:t>)</w:t>
      </w:r>
      <w:r w:rsidRPr="002C0BF6">
        <w:rPr>
          <w:rFonts w:ascii="Arial" w:hAnsi="Arial" w:cs="Arial"/>
          <w:sz w:val="20"/>
          <w:szCs w:val="20"/>
        </w:rPr>
        <w:tab/>
        <w:t>The quantification methods and reporting policies selected and applied are consistent with the applicabl</w:t>
      </w:r>
      <w:r w:rsidR="006933A6" w:rsidRPr="002C0BF6">
        <w:rPr>
          <w:rFonts w:ascii="Arial" w:hAnsi="Arial" w:cs="Arial"/>
          <w:sz w:val="20"/>
          <w:szCs w:val="20"/>
        </w:rPr>
        <w:t>e criteria and are appropriate;</w:t>
      </w:r>
    </w:p>
    <w:p w:rsidR="009E3154" w:rsidRPr="002C0BF6" w:rsidRDefault="009E3154" w:rsidP="00745241">
      <w:pPr>
        <w:pStyle w:val="IFACIndentedAlpha"/>
        <w:rPr>
          <w:rFonts w:ascii="Arial" w:hAnsi="Arial" w:cs="Arial"/>
          <w:sz w:val="20"/>
          <w:szCs w:val="20"/>
        </w:rPr>
      </w:pPr>
      <w:r w:rsidRPr="002C0BF6">
        <w:rPr>
          <w:rFonts w:ascii="Arial" w:hAnsi="Arial" w:cs="Arial"/>
          <w:sz w:val="20"/>
          <w:szCs w:val="20"/>
        </w:rPr>
        <w:t>(</w:t>
      </w:r>
      <w:r w:rsidR="00075231" w:rsidRPr="002C0BF6">
        <w:rPr>
          <w:rFonts w:ascii="Arial" w:hAnsi="Arial" w:cs="Arial"/>
          <w:sz w:val="20"/>
          <w:szCs w:val="20"/>
        </w:rPr>
        <w:t>b</w:t>
      </w:r>
      <w:r w:rsidRPr="002C0BF6">
        <w:rPr>
          <w:rFonts w:ascii="Arial" w:hAnsi="Arial" w:cs="Arial"/>
          <w:sz w:val="20"/>
          <w:szCs w:val="20"/>
        </w:rPr>
        <w:t>)</w:t>
      </w:r>
      <w:r w:rsidRPr="002C0BF6">
        <w:rPr>
          <w:rFonts w:ascii="Arial" w:hAnsi="Arial" w:cs="Arial"/>
          <w:sz w:val="20"/>
          <w:szCs w:val="20"/>
        </w:rPr>
        <w:tab/>
        <w:t>Estimates made in preparing the GHG statement</w:t>
      </w:r>
      <w:r w:rsidR="0035772C" w:rsidRPr="002C0BF6">
        <w:rPr>
          <w:rFonts w:ascii="Arial" w:hAnsi="Arial" w:cs="Arial"/>
          <w:sz w:val="20"/>
          <w:szCs w:val="20"/>
        </w:rPr>
        <w:t xml:space="preserve"> </w:t>
      </w:r>
      <w:r w:rsidRPr="002C0BF6">
        <w:rPr>
          <w:rFonts w:ascii="Arial" w:hAnsi="Arial" w:cs="Arial"/>
          <w:sz w:val="20"/>
          <w:szCs w:val="20"/>
        </w:rPr>
        <w:t xml:space="preserve">are </w:t>
      </w:r>
      <w:r w:rsidR="009E3D8C" w:rsidRPr="002C0BF6">
        <w:rPr>
          <w:rFonts w:ascii="Arial" w:hAnsi="Arial" w:cs="Arial"/>
          <w:sz w:val="20"/>
          <w:szCs w:val="20"/>
        </w:rPr>
        <w:t>reasonable</w:t>
      </w:r>
      <w:r w:rsidR="006933A6" w:rsidRPr="002C0BF6">
        <w:rPr>
          <w:rFonts w:ascii="Arial" w:hAnsi="Arial" w:cs="Arial"/>
          <w:sz w:val="20"/>
          <w:szCs w:val="20"/>
        </w:rPr>
        <w:t>;</w:t>
      </w:r>
    </w:p>
    <w:p w:rsidR="009E3154" w:rsidRPr="002C0BF6" w:rsidRDefault="009E3154" w:rsidP="00745241">
      <w:pPr>
        <w:pStyle w:val="IFACIndentedAlpha"/>
        <w:rPr>
          <w:rFonts w:ascii="Arial" w:hAnsi="Arial" w:cs="Arial"/>
          <w:sz w:val="20"/>
          <w:szCs w:val="20"/>
        </w:rPr>
      </w:pPr>
      <w:r w:rsidRPr="002C0BF6">
        <w:rPr>
          <w:rFonts w:ascii="Arial" w:hAnsi="Arial" w:cs="Arial"/>
          <w:sz w:val="20"/>
          <w:szCs w:val="20"/>
        </w:rPr>
        <w:t>(</w:t>
      </w:r>
      <w:r w:rsidR="00075231" w:rsidRPr="002C0BF6">
        <w:rPr>
          <w:rFonts w:ascii="Arial" w:hAnsi="Arial" w:cs="Arial"/>
          <w:sz w:val="20"/>
          <w:szCs w:val="20"/>
        </w:rPr>
        <w:t>c</w:t>
      </w:r>
      <w:r w:rsidRPr="002C0BF6">
        <w:rPr>
          <w:rFonts w:ascii="Arial" w:hAnsi="Arial" w:cs="Arial"/>
          <w:sz w:val="20"/>
          <w:szCs w:val="20"/>
        </w:rPr>
        <w:t>)</w:t>
      </w:r>
      <w:r w:rsidRPr="002C0BF6">
        <w:rPr>
          <w:rFonts w:ascii="Arial" w:hAnsi="Arial" w:cs="Arial"/>
          <w:sz w:val="20"/>
          <w:szCs w:val="20"/>
        </w:rPr>
        <w:tab/>
        <w:t>The information presented in the GHG statement</w:t>
      </w:r>
      <w:r w:rsidR="0035772C" w:rsidRPr="002C0BF6">
        <w:rPr>
          <w:rFonts w:ascii="Arial" w:hAnsi="Arial" w:cs="Arial"/>
          <w:sz w:val="20"/>
          <w:szCs w:val="20"/>
        </w:rPr>
        <w:t xml:space="preserve"> </w:t>
      </w:r>
      <w:r w:rsidRPr="002C0BF6">
        <w:rPr>
          <w:rFonts w:ascii="Arial" w:hAnsi="Arial" w:cs="Arial"/>
          <w:sz w:val="20"/>
          <w:szCs w:val="20"/>
        </w:rPr>
        <w:t>is relevant, reliable, complete, comparable and understandable;</w:t>
      </w:r>
    </w:p>
    <w:p w:rsidR="009E3154" w:rsidRPr="002C0BF6" w:rsidRDefault="009E3154" w:rsidP="00745241">
      <w:pPr>
        <w:pStyle w:val="IFACIndentedAlpha"/>
        <w:rPr>
          <w:rFonts w:ascii="Arial" w:hAnsi="Arial" w:cs="Arial"/>
          <w:sz w:val="20"/>
          <w:szCs w:val="20"/>
        </w:rPr>
      </w:pPr>
      <w:r w:rsidRPr="002C0BF6">
        <w:rPr>
          <w:rFonts w:ascii="Arial" w:hAnsi="Arial" w:cs="Arial"/>
          <w:sz w:val="20"/>
          <w:szCs w:val="20"/>
        </w:rPr>
        <w:t>(</w:t>
      </w:r>
      <w:r w:rsidR="00075231" w:rsidRPr="002C0BF6">
        <w:rPr>
          <w:rFonts w:ascii="Arial" w:hAnsi="Arial" w:cs="Arial"/>
          <w:sz w:val="20"/>
          <w:szCs w:val="20"/>
        </w:rPr>
        <w:t>d</w:t>
      </w:r>
      <w:r w:rsidRPr="002C0BF6">
        <w:rPr>
          <w:rFonts w:ascii="Arial" w:hAnsi="Arial" w:cs="Arial"/>
          <w:sz w:val="20"/>
          <w:szCs w:val="20"/>
        </w:rPr>
        <w:t>)</w:t>
      </w:r>
      <w:r w:rsidRPr="002C0BF6">
        <w:rPr>
          <w:rFonts w:ascii="Arial" w:hAnsi="Arial" w:cs="Arial"/>
          <w:sz w:val="20"/>
          <w:szCs w:val="20"/>
        </w:rPr>
        <w:tab/>
        <w:t>The GHG statement provides adequate disclosure</w:t>
      </w:r>
      <w:r w:rsidR="001122CC" w:rsidRPr="002C0BF6">
        <w:rPr>
          <w:rFonts w:ascii="Arial" w:hAnsi="Arial" w:cs="Arial"/>
          <w:sz w:val="20"/>
          <w:szCs w:val="20"/>
        </w:rPr>
        <w:t xml:space="preserve"> of the applicable criteria</w:t>
      </w:r>
      <w:r w:rsidR="002A4FA0" w:rsidRPr="002C0BF6">
        <w:rPr>
          <w:rFonts w:ascii="Arial" w:hAnsi="Arial" w:cs="Arial"/>
          <w:sz w:val="20"/>
          <w:szCs w:val="20"/>
        </w:rPr>
        <w:t>,</w:t>
      </w:r>
      <w:r w:rsidR="001122CC" w:rsidRPr="002C0BF6">
        <w:rPr>
          <w:rFonts w:ascii="Arial" w:hAnsi="Arial" w:cs="Arial"/>
          <w:sz w:val="20"/>
          <w:szCs w:val="20"/>
        </w:rPr>
        <w:t xml:space="preserve"> and other matters</w:t>
      </w:r>
      <w:r w:rsidR="002A4FA0" w:rsidRPr="002C0BF6">
        <w:rPr>
          <w:rFonts w:ascii="Arial" w:hAnsi="Arial" w:cs="Arial"/>
          <w:sz w:val="20"/>
          <w:szCs w:val="20"/>
        </w:rPr>
        <w:t>, including</w:t>
      </w:r>
      <w:r w:rsidR="00DD30C7" w:rsidRPr="002C0BF6">
        <w:rPr>
          <w:rFonts w:ascii="Arial" w:hAnsi="Arial" w:cs="Arial"/>
          <w:spacing w:val="-2"/>
          <w:sz w:val="20"/>
          <w:szCs w:val="20"/>
        </w:rPr>
        <w:t xml:space="preserve"> </w:t>
      </w:r>
      <w:r w:rsidR="002A4FA0" w:rsidRPr="002C0BF6">
        <w:rPr>
          <w:rFonts w:ascii="Arial" w:hAnsi="Arial" w:cs="Arial"/>
          <w:sz w:val="20"/>
          <w:szCs w:val="20"/>
        </w:rPr>
        <w:t xml:space="preserve">uncertainties, </w:t>
      </w:r>
      <w:r w:rsidR="00C821DF" w:rsidRPr="002C0BF6">
        <w:rPr>
          <w:rFonts w:ascii="Arial" w:hAnsi="Arial" w:cs="Arial"/>
          <w:spacing w:val="-2"/>
          <w:sz w:val="20"/>
          <w:szCs w:val="20"/>
        </w:rPr>
        <w:t>such that</w:t>
      </w:r>
      <w:r w:rsidR="0035772C" w:rsidRPr="002C0BF6">
        <w:rPr>
          <w:rFonts w:ascii="Arial" w:hAnsi="Arial" w:cs="Arial"/>
          <w:sz w:val="20"/>
          <w:szCs w:val="20"/>
        </w:rPr>
        <w:t xml:space="preserve"> </w:t>
      </w:r>
      <w:r w:rsidR="00DD30C7" w:rsidRPr="002C0BF6">
        <w:rPr>
          <w:rFonts w:ascii="Arial" w:hAnsi="Arial" w:cs="Arial"/>
          <w:spacing w:val="-2"/>
          <w:sz w:val="20"/>
          <w:szCs w:val="20"/>
        </w:rPr>
        <w:t>intended users can understand the significant judgments made in its preparation</w:t>
      </w:r>
      <w:r w:rsidRPr="002C0BF6">
        <w:rPr>
          <w:rFonts w:ascii="Arial" w:hAnsi="Arial" w:cs="Arial"/>
          <w:sz w:val="20"/>
          <w:szCs w:val="20"/>
        </w:rPr>
        <w:t>; and</w:t>
      </w:r>
      <w:r w:rsidR="00214948" w:rsidRPr="002C0BF6">
        <w:rPr>
          <w:rFonts w:ascii="Arial" w:hAnsi="Arial" w:cs="Arial"/>
          <w:sz w:val="20"/>
          <w:szCs w:val="20"/>
        </w:rPr>
        <w:t xml:space="preserve"> (Ref</w:t>
      </w:r>
      <w:r w:rsidR="004A598A" w:rsidRPr="002C0BF6">
        <w:rPr>
          <w:rFonts w:ascii="Arial" w:hAnsi="Arial" w:cs="Arial"/>
          <w:sz w:val="20"/>
          <w:szCs w:val="20"/>
        </w:rPr>
        <w:t>:</w:t>
      </w:r>
      <w:r w:rsidR="00214948" w:rsidRPr="002C0BF6">
        <w:rPr>
          <w:rFonts w:ascii="Arial" w:hAnsi="Arial" w:cs="Arial"/>
          <w:sz w:val="20"/>
          <w:szCs w:val="20"/>
        </w:rPr>
        <w:t xml:space="preserve"> </w:t>
      </w:r>
      <w:r w:rsidR="00033EB9" w:rsidRPr="002C0BF6">
        <w:rPr>
          <w:rFonts w:ascii="Arial" w:hAnsi="Arial" w:cs="Arial"/>
          <w:sz w:val="20"/>
          <w:szCs w:val="20"/>
        </w:rPr>
        <w:t xml:space="preserve">Para. </w:t>
      </w:r>
      <w:r w:rsidR="0064325B" w:rsidRPr="002C0BF6">
        <w:rPr>
          <w:rFonts w:ascii="Arial" w:hAnsi="Arial" w:cs="Arial"/>
          <w:sz w:val="20"/>
          <w:szCs w:val="20"/>
        </w:rPr>
        <w:t>A</w:t>
      </w:r>
      <w:ins w:id="788" w:author="Beverley Bahlmann" w:date="2012-03-27T15:42:00Z">
        <w:r w:rsidR="003D3D08" w:rsidRPr="002C0BF6">
          <w:rPr>
            <w:rFonts w:ascii="Arial" w:hAnsi="Arial" w:cs="Arial"/>
            <w:sz w:val="20"/>
            <w:szCs w:val="20"/>
          </w:rPr>
          <w:t>29</w:t>
        </w:r>
      </w:ins>
      <w:del w:id="789" w:author="Beverley Bahlmann" w:date="2012-03-27T15:42:00Z">
        <w:r w:rsidR="0064325B" w:rsidRPr="002C0BF6" w:rsidDel="003D3D08">
          <w:rPr>
            <w:rFonts w:ascii="Arial" w:hAnsi="Arial" w:cs="Arial"/>
            <w:sz w:val="20"/>
            <w:szCs w:val="20"/>
          </w:rPr>
          <w:delText>3</w:delText>
        </w:r>
        <w:r w:rsidR="001E4C49" w:rsidRPr="002C0BF6" w:rsidDel="003D3D08">
          <w:rPr>
            <w:rFonts w:ascii="Arial" w:hAnsi="Arial" w:cs="Arial"/>
            <w:sz w:val="20"/>
            <w:szCs w:val="20"/>
          </w:rPr>
          <w:delText>4</w:delText>
        </w:r>
      </w:del>
      <w:r w:rsidR="00557075" w:rsidRPr="002C0BF6">
        <w:rPr>
          <w:rFonts w:ascii="Arial" w:hAnsi="Arial" w:cs="Arial"/>
          <w:sz w:val="20"/>
          <w:szCs w:val="20"/>
        </w:rPr>
        <w:t xml:space="preserve">, </w:t>
      </w:r>
      <w:r w:rsidR="0012523D" w:rsidRPr="002C0BF6">
        <w:rPr>
          <w:rFonts w:ascii="Arial" w:hAnsi="Arial" w:cs="Arial"/>
          <w:sz w:val="20"/>
          <w:szCs w:val="20"/>
        </w:rPr>
        <w:t>A1</w:t>
      </w:r>
      <w:ins w:id="790" w:author="Beverley Bahlmann" w:date="2012-03-27T15:43:00Z">
        <w:r w:rsidR="003D3D08" w:rsidRPr="002C0BF6">
          <w:rPr>
            <w:rFonts w:ascii="Arial" w:hAnsi="Arial" w:cs="Arial"/>
            <w:sz w:val="20"/>
            <w:szCs w:val="20"/>
          </w:rPr>
          <w:t>31</w:t>
        </w:r>
      </w:ins>
      <w:del w:id="791" w:author="Beverley Bahlmann" w:date="2012-03-27T15:43:00Z">
        <w:r w:rsidR="004F7CC6" w:rsidRPr="002C0BF6" w:rsidDel="003D3D08">
          <w:rPr>
            <w:rFonts w:ascii="Arial" w:hAnsi="Arial" w:cs="Arial"/>
            <w:sz w:val="20"/>
            <w:szCs w:val="20"/>
          </w:rPr>
          <w:delText>2</w:delText>
        </w:r>
      </w:del>
      <w:del w:id="792" w:author="Beverley Bahlmann" w:date="2012-03-13T16:31:00Z">
        <w:r w:rsidR="00C14AA1" w:rsidRPr="002C0BF6" w:rsidDel="003C72A2">
          <w:rPr>
            <w:rFonts w:ascii="Arial" w:hAnsi="Arial" w:cs="Arial"/>
            <w:sz w:val="20"/>
            <w:szCs w:val="20"/>
          </w:rPr>
          <w:delText>8</w:delText>
        </w:r>
      </w:del>
      <w:r w:rsidR="004F7CC6" w:rsidRPr="002C0BF6">
        <w:rPr>
          <w:rFonts w:ascii="Arial" w:hAnsi="Arial" w:cs="Arial"/>
          <w:sz w:val="20"/>
          <w:szCs w:val="20"/>
        </w:rPr>
        <w:t>–A1</w:t>
      </w:r>
      <w:ins w:id="793" w:author="Beverley Bahlmann" w:date="2012-03-27T15:43:00Z">
        <w:r w:rsidR="003D3D08" w:rsidRPr="002C0BF6">
          <w:rPr>
            <w:rFonts w:ascii="Arial" w:hAnsi="Arial" w:cs="Arial"/>
            <w:sz w:val="20"/>
            <w:szCs w:val="20"/>
          </w:rPr>
          <w:t>33</w:t>
        </w:r>
      </w:ins>
      <w:del w:id="794" w:author="Beverley Bahlmann" w:date="2012-03-13T16:31:00Z">
        <w:r w:rsidR="00C14AA1" w:rsidRPr="002C0BF6" w:rsidDel="003C72A2">
          <w:rPr>
            <w:rFonts w:ascii="Arial" w:hAnsi="Arial" w:cs="Arial"/>
            <w:sz w:val="20"/>
            <w:szCs w:val="20"/>
          </w:rPr>
          <w:delText>30</w:delText>
        </w:r>
      </w:del>
      <w:r w:rsidR="00214948" w:rsidRPr="002C0BF6">
        <w:rPr>
          <w:rFonts w:ascii="Arial" w:hAnsi="Arial" w:cs="Arial"/>
          <w:sz w:val="20"/>
          <w:szCs w:val="20"/>
        </w:rPr>
        <w:t>)</w:t>
      </w:r>
    </w:p>
    <w:p w:rsidR="009E3154" w:rsidRPr="002C0BF6" w:rsidRDefault="009E3154" w:rsidP="00745241">
      <w:pPr>
        <w:pStyle w:val="IFACIndentedAlpha"/>
        <w:rPr>
          <w:rFonts w:ascii="Arial" w:hAnsi="Arial" w:cs="Arial"/>
          <w:sz w:val="20"/>
          <w:szCs w:val="20"/>
        </w:rPr>
      </w:pPr>
      <w:r w:rsidRPr="002C0BF6">
        <w:rPr>
          <w:rFonts w:ascii="Arial" w:hAnsi="Arial" w:cs="Arial"/>
          <w:sz w:val="20"/>
          <w:szCs w:val="20"/>
        </w:rPr>
        <w:t>(</w:t>
      </w:r>
      <w:r w:rsidR="00075231" w:rsidRPr="002C0BF6">
        <w:rPr>
          <w:rFonts w:ascii="Arial" w:hAnsi="Arial" w:cs="Arial"/>
          <w:sz w:val="20"/>
          <w:szCs w:val="20"/>
        </w:rPr>
        <w:t>e</w:t>
      </w:r>
      <w:r w:rsidRPr="002C0BF6">
        <w:rPr>
          <w:rFonts w:ascii="Arial" w:hAnsi="Arial" w:cs="Arial"/>
          <w:sz w:val="20"/>
          <w:szCs w:val="20"/>
        </w:rPr>
        <w:t>)</w:t>
      </w:r>
      <w:r w:rsidRPr="002C0BF6">
        <w:rPr>
          <w:rFonts w:ascii="Arial" w:hAnsi="Arial" w:cs="Arial"/>
          <w:sz w:val="20"/>
          <w:szCs w:val="20"/>
        </w:rPr>
        <w:tab/>
        <w:t xml:space="preserve">The terminology used in the </w:t>
      </w:r>
      <w:r w:rsidR="00A81B33" w:rsidRPr="002C0BF6">
        <w:rPr>
          <w:rFonts w:ascii="Arial" w:hAnsi="Arial" w:cs="Arial"/>
          <w:sz w:val="20"/>
          <w:szCs w:val="20"/>
        </w:rPr>
        <w:t>GHG statement</w:t>
      </w:r>
      <w:r w:rsidR="00D70253" w:rsidRPr="002C0BF6">
        <w:rPr>
          <w:rFonts w:ascii="Arial" w:hAnsi="Arial" w:cs="Arial"/>
          <w:sz w:val="20"/>
          <w:szCs w:val="20"/>
        </w:rPr>
        <w:t xml:space="preserve"> </w:t>
      </w:r>
      <w:r w:rsidRPr="002C0BF6">
        <w:rPr>
          <w:rFonts w:ascii="Arial" w:hAnsi="Arial" w:cs="Arial"/>
          <w:sz w:val="20"/>
          <w:szCs w:val="20"/>
        </w:rPr>
        <w:t>is appropriate</w:t>
      </w:r>
      <w:r w:rsidR="0036173B" w:rsidRPr="002C0BF6">
        <w:rPr>
          <w:rFonts w:ascii="Arial" w:hAnsi="Arial" w:cs="Arial"/>
          <w:sz w:val="20"/>
          <w:szCs w:val="20"/>
        </w:rPr>
        <w:t>.</w:t>
      </w:r>
    </w:p>
    <w:p w:rsidR="00DE415A" w:rsidRPr="002C0BF6" w:rsidRDefault="00AC11E3" w:rsidP="00745241">
      <w:pPr>
        <w:pStyle w:val="IFACNumberedPara"/>
        <w:tabs>
          <w:tab w:val="clear" w:pos="720"/>
        </w:tabs>
        <w:rPr>
          <w:rFonts w:ascii="Arial" w:hAnsi="Arial" w:cs="Arial"/>
          <w:sz w:val="20"/>
          <w:szCs w:val="20"/>
        </w:rPr>
      </w:pPr>
      <w:r w:rsidRPr="002C0BF6">
        <w:rPr>
          <w:rFonts w:ascii="Arial" w:hAnsi="Arial" w:cs="Arial"/>
          <w:sz w:val="20"/>
          <w:szCs w:val="20"/>
        </w:rPr>
        <w:t>7</w:t>
      </w:r>
      <w:ins w:id="795" w:author="Beverley Bahlmann" w:date="2012-03-22T15:53:00Z">
        <w:r w:rsidR="00A419A0" w:rsidRPr="002C0BF6">
          <w:rPr>
            <w:rFonts w:ascii="Arial" w:hAnsi="Arial" w:cs="Arial"/>
            <w:sz w:val="20"/>
            <w:szCs w:val="20"/>
          </w:rPr>
          <w:t>5</w:t>
        </w:r>
      </w:ins>
      <w:del w:id="796" w:author="Beverley Bahlmann" w:date="2012-03-22T15:53:00Z">
        <w:r w:rsidRPr="002C0BF6" w:rsidDel="00A419A0">
          <w:rPr>
            <w:rFonts w:ascii="Arial" w:hAnsi="Arial" w:cs="Arial"/>
            <w:sz w:val="20"/>
            <w:szCs w:val="20"/>
          </w:rPr>
          <w:delText>3</w:delText>
        </w:r>
      </w:del>
      <w:r w:rsidR="009B1B82" w:rsidRPr="002C0BF6">
        <w:rPr>
          <w:rFonts w:ascii="Arial" w:hAnsi="Arial" w:cs="Arial"/>
          <w:sz w:val="20"/>
          <w:szCs w:val="20"/>
        </w:rPr>
        <w:t>.</w:t>
      </w:r>
      <w:r w:rsidR="009B1B82" w:rsidRPr="002C0BF6">
        <w:rPr>
          <w:rFonts w:ascii="Arial" w:hAnsi="Arial" w:cs="Arial"/>
          <w:sz w:val="20"/>
          <w:szCs w:val="20"/>
        </w:rPr>
        <w:tab/>
      </w:r>
      <w:del w:id="797" w:author="Beverley Bahlmann" w:date="2012-03-13T14:08:00Z">
        <w:r w:rsidR="00DE415A" w:rsidRPr="002C0BF6" w:rsidDel="00EA06F3">
          <w:rPr>
            <w:rFonts w:ascii="Arial" w:hAnsi="Arial" w:cs="Arial"/>
            <w:sz w:val="20"/>
            <w:szCs w:val="20"/>
          </w:rPr>
          <w:delText xml:space="preserve">When appropriate in the context of the criteria, the wording of the assurance conclusion, or other engagement circumstances, </w:delText>
        </w:r>
      </w:del>
      <w:ins w:id="798" w:author="Beverley Bahlmann" w:date="2012-03-13T14:08:00Z">
        <w:r w:rsidR="00EA06F3" w:rsidRPr="002C0BF6">
          <w:rPr>
            <w:rFonts w:ascii="Arial" w:hAnsi="Arial" w:cs="Arial"/>
            <w:sz w:val="20"/>
            <w:szCs w:val="20"/>
          </w:rPr>
          <w:t>T</w:t>
        </w:r>
      </w:ins>
      <w:del w:id="799" w:author="Beverley Bahlmann" w:date="2012-03-13T14:08:00Z">
        <w:r w:rsidR="00DE415A" w:rsidRPr="002C0BF6" w:rsidDel="00EA06F3">
          <w:rPr>
            <w:rFonts w:ascii="Arial" w:hAnsi="Arial" w:cs="Arial"/>
            <w:sz w:val="20"/>
            <w:szCs w:val="20"/>
          </w:rPr>
          <w:delText>t</w:delText>
        </w:r>
      </w:del>
      <w:r w:rsidR="00DE415A" w:rsidRPr="002C0BF6">
        <w:rPr>
          <w:rFonts w:ascii="Arial" w:hAnsi="Arial" w:cs="Arial"/>
          <w:sz w:val="20"/>
          <w:szCs w:val="20"/>
        </w:rPr>
        <w:t xml:space="preserve">he evaluation required by paragraph </w:t>
      </w:r>
      <w:r w:rsidR="004F6F25" w:rsidRPr="002C0BF6">
        <w:rPr>
          <w:rFonts w:ascii="Arial" w:hAnsi="Arial" w:cs="Arial"/>
          <w:sz w:val="20"/>
          <w:szCs w:val="20"/>
        </w:rPr>
        <w:t>7</w:t>
      </w:r>
      <w:ins w:id="800" w:author="Beverley Bahlmann" w:date="2012-03-27T15:43:00Z">
        <w:r w:rsidR="003D3D08" w:rsidRPr="002C0BF6">
          <w:rPr>
            <w:rFonts w:ascii="Arial" w:hAnsi="Arial" w:cs="Arial"/>
            <w:sz w:val="20"/>
            <w:szCs w:val="20"/>
          </w:rPr>
          <w:t>3</w:t>
        </w:r>
      </w:ins>
      <w:del w:id="801" w:author="Beverley Bahlmann" w:date="2012-03-27T15:43:00Z">
        <w:r w:rsidR="0006474B" w:rsidRPr="002C0BF6" w:rsidDel="003D3D08">
          <w:rPr>
            <w:rFonts w:ascii="Arial" w:hAnsi="Arial" w:cs="Arial"/>
            <w:sz w:val="20"/>
            <w:szCs w:val="20"/>
          </w:rPr>
          <w:delText>1</w:delText>
        </w:r>
      </w:del>
      <w:r w:rsidR="004F6F25" w:rsidRPr="002C0BF6" w:rsidDel="00CA40A1">
        <w:rPr>
          <w:rFonts w:ascii="Arial" w:hAnsi="Arial" w:cs="Arial"/>
          <w:sz w:val="20"/>
          <w:szCs w:val="20"/>
        </w:rPr>
        <w:t xml:space="preserve"> </w:t>
      </w:r>
      <w:r w:rsidR="00DE415A" w:rsidRPr="002C0BF6">
        <w:rPr>
          <w:rFonts w:ascii="Arial" w:hAnsi="Arial" w:cs="Arial"/>
          <w:sz w:val="20"/>
          <w:szCs w:val="20"/>
        </w:rPr>
        <w:t>shall</w:t>
      </w:r>
      <w:r w:rsidR="006933A6" w:rsidRPr="002C0BF6">
        <w:rPr>
          <w:rFonts w:ascii="Arial" w:hAnsi="Arial" w:cs="Arial"/>
          <w:sz w:val="20"/>
          <w:szCs w:val="20"/>
        </w:rPr>
        <w:t xml:space="preserve"> also include consideration of:</w:t>
      </w:r>
    </w:p>
    <w:p w:rsidR="00DE415A" w:rsidRPr="002C0BF6" w:rsidRDefault="00DE415A" w:rsidP="00745241">
      <w:pPr>
        <w:pStyle w:val="IFACIndentedAlpha"/>
        <w:rPr>
          <w:rFonts w:ascii="Arial" w:hAnsi="Arial" w:cs="Arial"/>
          <w:sz w:val="20"/>
          <w:szCs w:val="20"/>
        </w:rPr>
      </w:pPr>
      <w:r w:rsidRPr="002C0BF6">
        <w:rPr>
          <w:rFonts w:ascii="Arial" w:hAnsi="Arial" w:cs="Arial"/>
          <w:sz w:val="20"/>
          <w:szCs w:val="20"/>
        </w:rPr>
        <w:t>(a)</w:t>
      </w:r>
      <w:r w:rsidRPr="002C0BF6">
        <w:rPr>
          <w:rFonts w:ascii="Arial" w:hAnsi="Arial" w:cs="Arial"/>
          <w:sz w:val="20"/>
          <w:szCs w:val="20"/>
        </w:rPr>
        <w:tab/>
        <w:t>The overall presentation, structure and content of the GHG statement; and</w:t>
      </w:r>
    </w:p>
    <w:p w:rsidR="00DE415A" w:rsidRPr="002C0BF6" w:rsidRDefault="00DE415A" w:rsidP="00745241">
      <w:pPr>
        <w:pStyle w:val="IFACIndentedAlpha"/>
        <w:rPr>
          <w:rFonts w:ascii="Arial" w:hAnsi="Arial" w:cs="Arial"/>
          <w:sz w:val="20"/>
          <w:szCs w:val="20"/>
        </w:rPr>
      </w:pPr>
      <w:r w:rsidRPr="002C0BF6">
        <w:rPr>
          <w:rFonts w:ascii="Arial" w:hAnsi="Arial" w:cs="Arial"/>
          <w:sz w:val="20"/>
          <w:szCs w:val="20"/>
        </w:rPr>
        <w:t>(b)</w:t>
      </w:r>
      <w:r w:rsidRPr="002C0BF6">
        <w:rPr>
          <w:rFonts w:ascii="Arial" w:hAnsi="Arial" w:cs="Arial"/>
          <w:sz w:val="20"/>
          <w:szCs w:val="20"/>
        </w:rPr>
        <w:tab/>
      </w:r>
      <w:ins w:id="802" w:author="Beverley Bahlmann" w:date="2012-03-13T14:08:00Z">
        <w:r w:rsidR="00EA06F3" w:rsidRPr="002C0BF6">
          <w:rPr>
            <w:rFonts w:ascii="Arial" w:hAnsi="Arial" w:cs="Arial"/>
            <w:sz w:val="20"/>
            <w:szCs w:val="20"/>
          </w:rPr>
          <w:t>When appropriate in the context of the criteria, the wording of the assurance conclusion, or other engagement circumstances, w</w:t>
        </w:r>
      </w:ins>
      <w:del w:id="803" w:author="Beverley Bahlmann" w:date="2012-03-13T14:08:00Z">
        <w:r w:rsidRPr="002C0BF6" w:rsidDel="00EA06F3">
          <w:rPr>
            <w:rFonts w:ascii="Arial" w:hAnsi="Arial" w:cs="Arial"/>
            <w:sz w:val="20"/>
            <w:szCs w:val="20"/>
          </w:rPr>
          <w:delText>W</w:delText>
        </w:r>
      </w:del>
      <w:r w:rsidRPr="002C0BF6">
        <w:rPr>
          <w:rFonts w:ascii="Arial" w:hAnsi="Arial" w:cs="Arial"/>
          <w:sz w:val="20"/>
          <w:szCs w:val="20"/>
        </w:rPr>
        <w:t xml:space="preserve">hether the </w:t>
      </w:r>
      <w:r w:rsidR="00FE754E" w:rsidRPr="002C0BF6">
        <w:rPr>
          <w:rFonts w:ascii="Arial" w:hAnsi="Arial" w:cs="Arial"/>
          <w:sz w:val="20"/>
          <w:szCs w:val="20"/>
        </w:rPr>
        <w:t xml:space="preserve">GHG statement </w:t>
      </w:r>
      <w:r w:rsidRPr="002C0BF6">
        <w:rPr>
          <w:rFonts w:ascii="Arial" w:hAnsi="Arial" w:cs="Arial"/>
          <w:sz w:val="20"/>
          <w:szCs w:val="20"/>
        </w:rPr>
        <w:t xml:space="preserve">represents the underlying </w:t>
      </w:r>
      <w:r w:rsidRPr="002C0BF6">
        <w:rPr>
          <w:rFonts w:ascii="Arial" w:hAnsi="Arial" w:cs="Arial"/>
          <w:spacing w:val="-4"/>
          <w:sz w:val="20"/>
          <w:szCs w:val="20"/>
          <w:lang w:bidi="ar-SA"/>
        </w:rPr>
        <w:t xml:space="preserve">emissions </w:t>
      </w:r>
      <w:r w:rsidRPr="002C0BF6">
        <w:rPr>
          <w:rFonts w:ascii="Arial" w:hAnsi="Arial" w:cs="Arial"/>
          <w:sz w:val="20"/>
          <w:szCs w:val="20"/>
        </w:rPr>
        <w:t>in a manner that achieves fair presentation.</w:t>
      </w:r>
    </w:p>
    <w:p w:rsidR="009E3154" w:rsidRPr="002C0BF6" w:rsidRDefault="009E3154" w:rsidP="00745241">
      <w:pPr>
        <w:pStyle w:val="Heading3"/>
        <w:keepNext w:val="0"/>
        <w:keepLines w:val="0"/>
        <w:rPr>
          <w:rFonts w:ascii="Arial" w:hAnsi="Arial" w:cs="Arial"/>
          <w:sz w:val="20"/>
          <w:szCs w:val="20"/>
        </w:rPr>
      </w:pPr>
      <w:r w:rsidRPr="002C0BF6">
        <w:rPr>
          <w:rFonts w:ascii="Arial" w:hAnsi="Arial" w:cs="Arial"/>
          <w:sz w:val="20"/>
          <w:szCs w:val="20"/>
        </w:rPr>
        <w:t>Assurance Report Content</w:t>
      </w:r>
    </w:p>
    <w:p w:rsidR="009E3154" w:rsidRPr="002C0BF6" w:rsidRDefault="00AC11E3" w:rsidP="00745241">
      <w:pPr>
        <w:pStyle w:val="IFACNumberedPara"/>
        <w:tabs>
          <w:tab w:val="clear" w:pos="720"/>
        </w:tabs>
        <w:rPr>
          <w:rFonts w:ascii="Arial" w:hAnsi="Arial" w:cs="Arial"/>
          <w:sz w:val="20"/>
          <w:szCs w:val="20"/>
        </w:rPr>
      </w:pPr>
      <w:r w:rsidRPr="002C0BF6">
        <w:rPr>
          <w:rFonts w:ascii="Arial" w:hAnsi="Arial" w:cs="Arial"/>
          <w:sz w:val="20"/>
          <w:szCs w:val="20"/>
        </w:rPr>
        <w:t>7</w:t>
      </w:r>
      <w:ins w:id="804" w:author="Beverley Bahlmann" w:date="2012-03-22T15:53:00Z">
        <w:r w:rsidR="00A419A0" w:rsidRPr="002C0BF6">
          <w:rPr>
            <w:rFonts w:ascii="Arial" w:hAnsi="Arial" w:cs="Arial"/>
            <w:sz w:val="20"/>
            <w:szCs w:val="20"/>
          </w:rPr>
          <w:t>6</w:t>
        </w:r>
      </w:ins>
      <w:del w:id="805" w:author="Beverley Bahlmann" w:date="2012-03-22T15:53:00Z">
        <w:r w:rsidRPr="002C0BF6" w:rsidDel="00A419A0">
          <w:rPr>
            <w:rFonts w:ascii="Arial" w:hAnsi="Arial" w:cs="Arial"/>
            <w:sz w:val="20"/>
            <w:szCs w:val="20"/>
          </w:rPr>
          <w:delText>4</w:delText>
        </w:r>
      </w:del>
      <w:r w:rsidR="009B1B82" w:rsidRPr="002C0BF6">
        <w:rPr>
          <w:rFonts w:ascii="Arial" w:hAnsi="Arial" w:cs="Arial"/>
          <w:sz w:val="20"/>
          <w:szCs w:val="20"/>
        </w:rPr>
        <w:t>.</w:t>
      </w:r>
      <w:r w:rsidR="009B1B82" w:rsidRPr="002C0BF6">
        <w:rPr>
          <w:rFonts w:ascii="Arial" w:hAnsi="Arial" w:cs="Arial"/>
          <w:sz w:val="20"/>
          <w:szCs w:val="20"/>
        </w:rPr>
        <w:tab/>
      </w:r>
      <w:r w:rsidR="009E3154" w:rsidRPr="002C0BF6">
        <w:rPr>
          <w:rFonts w:ascii="Arial" w:hAnsi="Arial" w:cs="Arial"/>
          <w:sz w:val="20"/>
          <w:szCs w:val="20"/>
        </w:rPr>
        <w:t xml:space="preserve">The assurance report shall include the following basic elements: (Ref: </w:t>
      </w:r>
      <w:r w:rsidR="002527D8" w:rsidRPr="002C0BF6">
        <w:rPr>
          <w:rFonts w:ascii="Arial" w:hAnsi="Arial" w:cs="Arial"/>
          <w:sz w:val="20"/>
          <w:szCs w:val="20"/>
        </w:rPr>
        <w:t xml:space="preserve">Para. </w:t>
      </w:r>
      <w:r w:rsidR="0064325B" w:rsidRPr="002C0BF6">
        <w:rPr>
          <w:rFonts w:ascii="Arial" w:hAnsi="Arial" w:cs="Arial"/>
          <w:sz w:val="20"/>
          <w:szCs w:val="20"/>
        </w:rPr>
        <w:t>A1</w:t>
      </w:r>
      <w:ins w:id="806" w:author="Beverley Bahlmann" w:date="2012-03-27T15:50:00Z">
        <w:r w:rsidR="003D3D08" w:rsidRPr="002C0BF6">
          <w:rPr>
            <w:rFonts w:ascii="Arial" w:hAnsi="Arial" w:cs="Arial"/>
            <w:sz w:val="20"/>
            <w:szCs w:val="20"/>
          </w:rPr>
          <w:t>34</w:t>
        </w:r>
      </w:ins>
      <w:del w:id="807" w:author="Beverley Bahlmann" w:date="2012-03-13T16:31:00Z">
        <w:r w:rsidR="0006474B" w:rsidRPr="002C0BF6" w:rsidDel="003C72A2">
          <w:rPr>
            <w:rFonts w:ascii="Arial" w:hAnsi="Arial" w:cs="Arial"/>
            <w:sz w:val="20"/>
            <w:szCs w:val="20"/>
          </w:rPr>
          <w:delText>31</w:delText>
        </w:r>
      </w:del>
      <w:r w:rsidR="009E3154" w:rsidRPr="002C0BF6">
        <w:rPr>
          <w:rFonts w:ascii="Arial" w:hAnsi="Arial" w:cs="Arial"/>
          <w:sz w:val="20"/>
          <w:szCs w:val="20"/>
        </w:rPr>
        <w:t>)</w:t>
      </w:r>
    </w:p>
    <w:p w:rsidR="009E3154" w:rsidRPr="002C0BF6" w:rsidRDefault="009E3154" w:rsidP="00745241">
      <w:pPr>
        <w:pStyle w:val="IFACIndentedAlpha"/>
        <w:rPr>
          <w:rFonts w:ascii="Arial" w:hAnsi="Arial" w:cs="Arial"/>
          <w:sz w:val="20"/>
          <w:szCs w:val="20"/>
        </w:rPr>
      </w:pPr>
      <w:r w:rsidRPr="002C0BF6">
        <w:rPr>
          <w:rFonts w:ascii="Arial" w:hAnsi="Arial" w:cs="Arial"/>
          <w:sz w:val="20"/>
          <w:szCs w:val="20"/>
        </w:rPr>
        <w:t>(a)</w:t>
      </w:r>
      <w:r w:rsidRPr="002C0BF6">
        <w:rPr>
          <w:rFonts w:ascii="Arial" w:hAnsi="Arial" w:cs="Arial"/>
          <w:sz w:val="20"/>
          <w:szCs w:val="20"/>
        </w:rPr>
        <w:tab/>
        <w:t>A title that clearly indicates the report is a</w:t>
      </w:r>
      <w:r w:rsidR="006933A6" w:rsidRPr="002C0BF6">
        <w:rPr>
          <w:rFonts w:ascii="Arial" w:hAnsi="Arial" w:cs="Arial"/>
          <w:sz w:val="20"/>
          <w:szCs w:val="20"/>
        </w:rPr>
        <w:t xml:space="preserve">n independent </w:t>
      </w:r>
      <w:r w:rsidR="00044687" w:rsidRPr="002C0BF6">
        <w:rPr>
          <w:rFonts w:ascii="Arial" w:hAnsi="Arial" w:cs="Arial"/>
          <w:sz w:val="20"/>
          <w:szCs w:val="20"/>
        </w:rPr>
        <w:t xml:space="preserve">limited assurance or reasonable </w:t>
      </w:r>
      <w:r w:rsidR="006933A6" w:rsidRPr="002C0BF6">
        <w:rPr>
          <w:rFonts w:ascii="Arial" w:hAnsi="Arial" w:cs="Arial"/>
          <w:sz w:val="20"/>
          <w:szCs w:val="20"/>
        </w:rPr>
        <w:t>assurance report.</w:t>
      </w:r>
    </w:p>
    <w:p w:rsidR="009E3154" w:rsidRPr="002C0BF6" w:rsidRDefault="009E3154" w:rsidP="00745241">
      <w:pPr>
        <w:pStyle w:val="IFACIndentedAlpha"/>
        <w:rPr>
          <w:rFonts w:ascii="Arial" w:hAnsi="Arial" w:cs="Arial"/>
          <w:sz w:val="20"/>
          <w:szCs w:val="20"/>
        </w:rPr>
      </w:pPr>
      <w:r w:rsidRPr="002C0BF6">
        <w:rPr>
          <w:rFonts w:ascii="Arial" w:hAnsi="Arial" w:cs="Arial"/>
          <w:sz w:val="20"/>
          <w:szCs w:val="20"/>
        </w:rPr>
        <w:t>(b)</w:t>
      </w:r>
      <w:r w:rsidRPr="002C0BF6">
        <w:rPr>
          <w:rFonts w:ascii="Arial" w:hAnsi="Arial" w:cs="Arial"/>
          <w:sz w:val="20"/>
          <w:szCs w:val="20"/>
        </w:rPr>
        <w:tab/>
        <w:t>The addressee of the assurance report.</w:t>
      </w:r>
    </w:p>
    <w:p w:rsidR="009E3154" w:rsidRPr="002C0BF6" w:rsidRDefault="009E3154" w:rsidP="00745241">
      <w:pPr>
        <w:pStyle w:val="IFACIndentedAlpha"/>
        <w:rPr>
          <w:rFonts w:ascii="Arial" w:hAnsi="Arial" w:cs="Arial"/>
          <w:sz w:val="20"/>
          <w:szCs w:val="20"/>
        </w:rPr>
      </w:pPr>
      <w:r w:rsidRPr="002C0BF6">
        <w:rPr>
          <w:rFonts w:ascii="Arial" w:hAnsi="Arial" w:cs="Arial"/>
          <w:sz w:val="20"/>
          <w:szCs w:val="20"/>
        </w:rPr>
        <w:t>(c)</w:t>
      </w:r>
      <w:r w:rsidRPr="002C0BF6">
        <w:rPr>
          <w:rFonts w:ascii="Arial" w:hAnsi="Arial" w:cs="Arial"/>
          <w:sz w:val="20"/>
          <w:szCs w:val="20"/>
        </w:rPr>
        <w:tab/>
        <w:t>Identification of the GHG statement</w:t>
      </w:r>
      <w:r w:rsidR="00157149" w:rsidRPr="002C0BF6">
        <w:rPr>
          <w:rFonts w:ascii="Arial" w:hAnsi="Arial" w:cs="Arial"/>
          <w:sz w:val="20"/>
          <w:szCs w:val="20"/>
        </w:rPr>
        <w:t>, including the period</w:t>
      </w:r>
      <w:r w:rsidR="002B37A4" w:rsidRPr="002C0BF6">
        <w:rPr>
          <w:rFonts w:ascii="Arial" w:hAnsi="Arial" w:cs="Arial"/>
          <w:sz w:val="20"/>
          <w:szCs w:val="20"/>
        </w:rPr>
        <w:t>(s)</w:t>
      </w:r>
      <w:r w:rsidR="00157149" w:rsidRPr="002C0BF6">
        <w:rPr>
          <w:rFonts w:ascii="Arial" w:hAnsi="Arial" w:cs="Arial"/>
          <w:sz w:val="20"/>
          <w:szCs w:val="20"/>
        </w:rPr>
        <w:t xml:space="preserve"> it covers,</w:t>
      </w:r>
      <w:r w:rsidRPr="002C0BF6">
        <w:rPr>
          <w:rFonts w:ascii="Arial" w:hAnsi="Arial" w:cs="Arial"/>
          <w:sz w:val="20"/>
          <w:szCs w:val="20"/>
        </w:rPr>
        <w:t xml:space="preserve"> and</w:t>
      </w:r>
      <w:r w:rsidR="002F5F42" w:rsidRPr="002C0BF6">
        <w:rPr>
          <w:rFonts w:ascii="Arial" w:hAnsi="Arial" w:cs="Arial"/>
          <w:sz w:val="20"/>
          <w:szCs w:val="20"/>
        </w:rPr>
        <w:t>,</w:t>
      </w:r>
      <w:r w:rsidRPr="002C0BF6">
        <w:rPr>
          <w:rFonts w:ascii="Arial" w:hAnsi="Arial" w:cs="Arial"/>
          <w:sz w:val="20"/>
          <w:szCs w:val="20"/>
        </w:rPr>
        <w:t xml:space="preserve"> if any information in that</w:t>
      </w:r>
      <w:r w:rsidR="00C03A7A" w:rsidRPr="002C0BF6">
        <w:rPr>
          <w:rFonts w:ascii="Arial" w:hAnsi="Arial" w:cs="Arial"/>
          <w:sz w:val="20"/>
          <w:szCs w:val="20"/>
        </w:rPr>
        <w:t xml:space="preserve"> </w:t>
      </w:r>
      <w:r w:rsidRPr="002C0BF6">
        <w:rPr>
          <w:rFonts w:ascii="Arial" w:hAnsi="Arial" w:cs="Arial"/>
          <w:sz w:val="20"/>
          <w:szCs w:val="20"/>
        </w:rPr>
        <w:t>statement is not covered by the practitioner</w:t>
      </w:r>
      <w:r w:rsidR="00B23E35" w:rsidRPr="002C0BF6">
        <w:rPr>
          <w:rFonts w:ascii="Arial" w:hAnsi="Arial" w:cs="Arial"/>
          <w:sz w:val="20"/>
          <w:szCs w:val="20"/>
        </w:rPr>
        <w:t>’</w:t>
      </w:r>
      <w:r w:rsidRPr="002C0BF6">
        <w:rPr>
          <w:rFonts w:ascii="Arial" w:hAnsi="Arial" w:cs="Arial"/>
          <w:sz w:val="20"/>
          <w:szCs w:val="20"/>
        </w:rPr>
        <w:t>s</w:t>
      </w:r>
      <w:r w:rsidR="00FE754E" w:rsidRPr="002C0BF6">
        <w:rPr>
          <w:rFonts w:ascii="Arial" w:hAnsi="Arial" w:cs="Arial"/>
          <w:sz w:val="20"/>
          <w:szCs w:val="20"/>
        </w:rPr>
        <w:t xml:space="preserve"> conclusion</w:t>
      </w:r>
      <w:r w:rsidRPr="002C0BF6">
        <w:rPr>
          <w:rFonts w:ascii="Arial" w:hAnsi="Arial" w:cs="Arial"/>
          <w:sz w:val="20"/>
          <w:szCs w:val="20"/>
        </w:rPr>
        <w:t xml:space="preserve">, </w:t>
      </w:r>
      <w:r w:rsidR="002B37A4" w:rsidRPr="002C0BF6">
        <w:rPr>
          <w:rFonts w:ascii="Arial" w:hAnsi="Arial" w:cs="Arial"/>
          <w:sz w:val="20"/>
          <w:szCs w:val="20"/>
        </w:rPr>
        <w:t xml:space="preserve">clear </w:t>
      </w:r>
      <w:r w:rsidRPr="002C0BF6">
        <w:rPr>
          <w:rFonts w:ascii="Arial" w:hAnsi="Arial" w:cs="Arial"/>
          <w:sz w:val="20"/>
          <w:szCs w:val="20"/>
        </w:rPr>
        <w:t>identification of th</w:t>
      </w:r>
      <w:r w:rsidR="005E0748" w:rsidRPr="002C0BF6">
        <w:rPr>
          <w:rFonts w:ascii="Arial" w:hAnsi="Arial" w:cs="Arial"/>
          <w:sz w:val="20"/>
          <w:szCs w:val="20"/>
        </w:rPr>
        <w:t>e</w:t>
      </w:r>
      <w:r w:rsidRPr="002C0BF6">
        <w:rPr>
          <w:rFonts w:ascii="Arial" w:hAnsi="Arial" w:cs="Arial"/>
          <w:sz w:val="20"/>
          <w:szCs w:val="20"/>
        </w:rPr>
        <w:t xml:space="preserve"> </w:t>
      </w:r>
      <w:r w:rsidRPr="002C0BF6">
        <w:rPr>
          <w:rFonts w:ascii="Arial" w:hAnsi="Arial" w:cs="Arial"/>
          <w:sz w:val="20"/>
          <w:szCs w:val="20"/>
        </w:rPr>
        <w:lastRenderedPageBreak/>
        <w:t>information</w:t>
      </w:r>
      <w:r w:rsidR="005E0748" w:rsidRPr="002C0BF6">
        <w:rPr>
          <w:rFonts w:ascii="Arial" w:hAnsi="Arial" w:cs="Arial"/>
          <w:sz w:val="20"/>
          <w:szCs w:val="20"/>
        </w:rPr>
        <w:t xml:space="preserve"> subject to assurance as well as the excluded information</w:t>
      </w:r>
      <w:r w:rsidRPr="002C0BF6">
        <w:rPr>
          <w:rFonts w:ascii="Arial" w:hAnsi="Arial" w:cs="Arial"/>
          <w:sz w:val="20"/>
          <w:szCs w:val="20"/>
        </w:rPr>
        <w:t xml:space="preserve">, </w:t>
      </w:r>
      <w:r w:rsidR="00157149" w:rsidRPr="002C0BF6">
        <w:rPr>
          <w:rFonts w:ascii="Arial" w:hAnsi="Arial" w:cs="Arial"/>
          <w:sz w:val="20"/>
          <w:szCs w:val="20"/>
        </w:rPr>
        <w:t xml:space="preserve">together with </w:t>
      </w:r>
      <w:r w:rsidRPr="002C0BF6">
        <w:rPr>
          <w:rFonts w:ascii="Arial" w:hAnsi="Arial" w:cs="Arial"/>
          <w:sz w:val="20"/>
          <w:szCs w:val="20"/>
        </w:rPr>
        <w:t xml:space="preserve">a statement that the practitioner has not performed any procedures with respect to </w:t>
      </w:r>
      <w:r w:rsidR="005E0748" w:rsidRPr="002C0BF6">
        <w:rPr>
          <w:rFonts w:ascii="Arial" w:hAnsi="Arial" w:cs="Arial"/>
          <w:sz w:val="20"/>
          <w:szCs w:val="20"/>
        </w:rPr>
        <w:t xml:space="preserve">the excluded information </w:t>
      </w:r>
      <w:r w:rsidRPr="002C0BF6">
        <w:rPr>
          <w:rFonts w:ascii="Arial" w:hAnsi="Arial" w:cs="Arial"/>
          <w:sz w:val="20"/>
          <w:szCs w:val="20"/>
        </w:rPr>
        <w:t xml:space="preserve">and, therefore, </w:t>
      </w:r>
      <w:r w:rsidR="002B37A4" w:rsidRPr="002C0BF6">
        <w:rPr>
          <w:rFonts w:ascii="Arial" w:hAnsi="Arial" w:cs="Arial"/>
          <w:sz w:val="20"/>
          <w:szCs w:val="20"/>
        </w:rPr>
        <w:t xml:space="preserve">that </w:t>
      </w:r>
      <w:r w:rsidRPr="002C0BF6">
        <w:rPr>
          <w:rFonts w:ascii="Arial" w:hAnsi="Arial" w:cs="Arial"/>
          <w:sz w:val="20"/>
          <w:szCs w:val="20"/>
        </w:rPr>
        <w:t xml:space="preserve">no </w:t>
      </w:r>
      <w:r w:rsidR="00FE754E" w:rsidRPr="002C0BF6">
        <w:rPr>
          <w:rFonts w:ascii="Arial" w:hAnsi="Arial" w:cs="Arial"/>
          <w:sz w:val="20"/>
          <w:szCs w:val="20"/>
        </w:rPr>
        <w:t xml:space="preserve">conclusion </w:t>
      </w:r>
      <w:ins w:id="808" w:author="Beverley Bahlmann" w:date="2012-03-20T15:32:00Z">
        <w:r w:rsidR="006A4B3F" w:rsidRPr="002C0BF6">
          <w:rPr>
            <w:rFonts w:ascii="Arial" w:hAnsi="Arial" w:cs="Arial"/>
            <w:sz w:val="20"/>
            <w:szCs w:val="20"/>
          </w:rPr>
          <w:t>on it is</w:t>
        </w:r>
      </w:ins>
      <w:del w:id="809" w:author="Beverley Bahlmann" w:date="2012-03-20T15:32:00Z">
        <w:r w:rsidR="006A4B3F" w:rsidRPr="002C0BF6" w:rsidDel="006A4B3F">
          <w:rPr>
            <w:rFonts w:ascii="Arial" w:hAnsi="Arial" w:cs="Arial"/>
            <w:sz w:val="20"/>
            <w:szCs w:val="20"/>
          </w:rPr>
          <w:delText>has been</w:delText>
        </w:r>
        <w:r w:rsidR="002B37A4" w:rsidRPr="002C0BF6" w:rsidDel="006A4B3F">
          <w:rPr>
            <w:rFonts w:ascii="Arial" w:hAnsi="Arial" w:cs="Arial"/>
            <w:sz w:val="20"/>
            <w:szCs w:val="20"/>
          </w:rPr>
          <w:delText xml:space="preserve"> </w:delText>
        </w:r>
      </w:del>
      <w:ins w:id="810" w:author="Beverley Bahlmann" w:date="2012-03-20T15:32:00Z">
        <w:r w:rsidR="006A4B3F" w:rsidRPr="002C0BF6">
          <w:rPr>
            <w:rFonts w:ascii="Arial" w:hAnsi="Arial" w:cs="Arial"/>
            <w:sz w:val="20"/>
            <w:szCs w:val="20"/>
          </w:rPr>
          <w:t xml:space="preserve"> </w:t>
        </w:r>
      </w:ins>
      <w:r w:rsidRPr="002C0BF6">
        <w:rPr>
          <w:rFonts w:ascii="Arial" w:hAnsi="Arial" w:cs="Arial"/>
          <w:sz w:val="20"/>
          <w:szCs w:val="20"/>
        </w:rPr>
        <w:t>expressed</w:t>
      </w:r>
      <w:del w:id="811" w:author="Beverley Bahlmann" w:date="2012-03-20T15:32:00Z">
        <w:r w:rsidR="006A4B3F" w:rsidRPr="002C0BF6" w:rsidDel="006A4B3F">
          <w:rPr>
            <w:rFonts w:ascii="Arial" w:hAnsi="Arial" w:cs="Arial"/>
            <w:sz w:val="20"/>
            <w:szCs w:val="20"/>
          </w:rPr>
          <w:delText xml:space="preserve"> on it</w:delText>
        </w:r>
      </w:del>
      <w:r w:rsidR="00F52AE2" w:rsidRPr="002C0BF6">
        <w:rPr>
          <w:rFonts w:ascii="Arial" w:hAnsi="Arial" w:cs="Arial"/>
          <w:sz w:val="20"/>
          <w:szCs w:val="20"/>
        </w:rPr>
        <w:t>.</w:t>
      </w:r>
      <w:r w:rsidR="008B63DD" w:rsidRPr="002C0BF6">
        <w:rPr>
          <w:rFonts w:ascii="Arial" w:hAnsi="Arial" w:cs="Arial"/>
          <w:sz w:val="20"/>
          <w:szCs w:val="20"/>
        </w:rPr>
        <w:t xml:space="preserve"> (Ref: Para</w:t>
      </w:r>
      <w:del w:id="812" w:author="Beverley Bahlmann" w:date="2012-03-22T15:07:00Z">
        <w:r w:rsidR="00465C01" w:rsidRPr="002C0BF6" w:rsidDel="001B364A">
          <w:rPr>
            <w:rFonts w:ascii="Arial" w:hAnsi="Arial" w:cs="Arial"/>
            <w:sz w:val="20"/>
            <w:szCs w:val="20"/>
          </w:rPr>
          <w:delText>’s</w:delText>
        </w:r>
      </w:del>
      <w:r w:rsidR="008B63DD" w:rsidRPr="002C0BF6">
        <w:rPr>
          <w:rFonts w:ascii="Arial" w:hAnsi="Arial" w:cs="Arial"/>
          <w:sz w:val="20"/>
          <w:szCs w:val="20"/>
        </w:rPr>
        <w:t xml:space="preserve">. </w:t>
      </w:r>
      <w:r w:rsidR="00465C01" w:rsidRPr="002C0BF6">
        <w:rPr>
          <w:rFonts w:ascii="Arial" w:hAnsi="Arial" w:cs="Arial"/>
          <w:sz w:val="20"/>
          <w:szCs w:val="20"/>
        </w:rPr>
        <w:t>A1</w:t>
      </w:r>
      <w:ins w:id="813" w:author="Beverley Bahlmann" w:date="2012-03-27T15:50:00Z">
        <w:r w:rsidR="003D3D08" w:rsidRPr="002C0BF6">
          <w:rPr>
            <w:rFonts w:ascii="Arial" w:hAnsi="Arial" w:cs="Arial"/>
            <w:sz w:val="20"/>
            <w:szCs w:val="20"/>
          </w:rPr>
          <w:t>20</w:t>
        </w:r>
      </w:ins>
      <w:del w:id="814" w:author="Beverley Bahlmann" w:date="2012-03-27T15:50:00Z">
        <w:r w:rsidR="00465C01" w:rsidRPr="002C0BF6" w:rsidDel="003D3D08">
          <w:rPr>
            <w:rFonts w:ascii="Arial" w:hAnsi="Arial" w:cs="Arial"/>
            <w:sz w:val="20"/>
            <w:szCs w:val="20"/>
          </w:rPr>
          <w:delText>1</w:delText>
        </w:r>
        <w:r w:rsidR="002136E7" w:rsidRPr="002C0BF6" w:rsidDel="003D3D08">
          <w:rPr>
            <w:rFonts w:ascii="Arial" w:hAnsi="Arial" w:cs="Arial"/>
            <w:sz w:val="20"/>
            <w:szCs w:val="20"/>
          </w:rPr>
          <w:delText>7</w:delText>
        </w:r>
      </w:del>
      <w:ins w:id="815" w:author="Beverley Bahlmann" w:date="2012-03-22T15:07:00Z">
        <w:r w:rsidR="001B364A" w:rsidRPr="002C0BF6">
          <w:rPr>
            <w:rFonts w:ascii="Arial" w:hAnsi="Arial" w:cs="Arial"/>
            <w:sz w:val="20"/>
            <w:szCs w:val="20"/>
          </w:rPr>
          <w:t>,</w:t>
        </w:r>
      </w:ins>
      <w:del w:id="816" w:author="Beverley Bahlmann" w:date="2012-03-22T15:07:00Z">
        <w:r w:rsidR="00465C01" w:rsidRPr="002C0BF6" w:rsidDel="001B364A">
          <w:rPr>
            <w:rFonts w:ascii="Arial" w:hAnsi="Arial" w:cs="Arial"/>
            <w:sz w:val="20"/>
            <w:szCs w:val="20"/>
          </w:rPr>
          <w:delText xml:space="preserve"> and </w:delText>
        </w:r>
      </w:del>
      <w:ins w:id="817" w:author="Beverley Bahlmann" w:date="2012-03-28T16:00:00Z">
        <w:r w:rsidR="00BF42AA" w:rsidRPr="002C0BF6">
          <w:rPr>
            <w:rFonts w:ascii="Arial" w:hAnsi="Arial" w:cs="Arial"/>
            <w:sz w:val="20"/>
            <w:szCs w:val="20"/>
          </w:rPr>
          <w:t xml:space="preserve"> </w:t>
        </w:r>
      </w:ins>
      <w:r w:rsidR="00172F9D" w:rsidRPr="002C0BF6">
        <w:rPr>
          <w:rFonts w:ascii="Arial" w:hAnsi="Arial" w:cs="Arial"/>
          <w:sz w:val="20"/>
          <w:szCs w:val="20"/>
        </w:rPr>
        <w:t>A1</w:t>
      </w:r>
      <w:r w:rsidR="0006474B" w:rsidRPr="002C0BF6">
        <w:rPr>
          <w:rFonts w:ascii="Arial" w:hAnsi="Arial" w:cs="Arial"/>
          <w:sz w:val="20"/>
          <w:szCs w:val="20"/>
        </w:rPr>
        <w:t>3</w:t>
      </w:r>
      <w:ins w:id="818" w:author="Beverley Bahlmann" w:date="2012-03-27T15:50:00Z">
        <w:r w:rsidR="003D3D08" w:rsidRPr="002C0BF6">
          <w:rPr>
            <w:rFonts w:ascii="Arial" w:hAnsi="Arial" w:cs="Arial"/>
            <w:sz w:val="20"/>
            <w:szCs w:val="20"/>
          </w:rPr>
          <w:t>5</w:t>
        </w:r>
      </w:ins>
      <w:del w:id="819" w:author="Beverley Bahlmann" w:date="2012-03-27T15:50:00Z">
        <w:r w:rsidR="0006474B" w:rsidRPr="002C0BF6" w:rsidDel="003D3D08">
          <w:rPr>
            <w:rFonts w:ascii="Arial" w:hAnsi="Arial" w:cs="Arial"/>
            <w:sz w:val="20"/>
            <w:szCs w:val="20"/>
          </w:rPr>
          <w:delText>2</w:delText>
        </w:r>
      </w:del>
      <w:r w:rsidR="008B63DD" w:rsidRPr="002C0BF6">
        <w:rPr>
          <w:rFonts w:ascii="Arial" w:hAnsi="Arial" w:cs="Arial"/>
          <w:sz w:val="20"/>
          <w:szCs w:val="20"/>
        </w:rPr>
        <w:t>)</w:t>
      </w:r>
    </w:p>
    <w:p w:rsidR="006B2CF6" w:rsidRPr="002C0BF6" w:rsidRDefault="006B2CF6" w:rsidP="00745241">
      <w:pPr>
        <w:pStyle w:val="IFACIndentedAlpha"/>
        <w:rPr>
          <w:rFonts w:ascii="Arial" w:hAnsi="Arial" w:cs="Arial"/>
          <w:sz w:val="20"/>
          <w:szCs w:val="20"/>
        </w:rPr>
      </w:pPr>
      <w:r w:rsidRPr="002C0BF6">
        <w:rPr>
          <w:rFonts w:ascii="Arial" w:hAnsi="Arial" w:cs="Arial"/>
          <w:sz w:val="20"/>
          <w:szCs w:val="20"/>
        </w:rPr>
        <w:t>(</w:t>
      </w:r>
      <w:r w:rsidR="0015439F" w:rsidRPr="002C0BF6">
        <w:rPr>
          <w:rFonts w:ascii="Arial" w:hAnsi="Arial" w:cs="Arial"/>
          <w:sz w:val="20"/>
          <w:szCs w:val="20"/>
        </w:rPr>
        <w:t>d</w:t>
      </w:r>
      <w:r w:rsidRPr="002C0BF6">
        <w:rPr>
          <w:rFonts w:ascii="Arial" w:hAnsi="Arial" w:cs="Arial"/>
          <w:sz w:val="20"/>
          <w:szCs w:val="20"/>
        </w:rPr>
        <w:t>)</w:t>
      </w:r>
      <w:r w:rsidRPr="002C0BF6">
        <w:rPr>
          <w:rFonts w:ascii="Arial" w:hAnsi="Arial" w:cs="Arial"/>
          <w:sz w:val="20"/>
          <w:szCs w:val="20"/>
        </w:rPr>
        <w:tab/>
        <w:t>A description of the entity</w:t>
      </w:r>
      <w:r w:rsidR="00B23E35" w:rsidRPr="002C0BF6">
        <w:rPr>
          <w:rFonts w:ascii="Arial" w:hAnsi="Arial" w:cs="Arial"/>
          <w:sz w:val="20"/>
          <w:szCs w:val="20"/>
        </w:rPr>
        <w:t>’</w:t>
      </w:r>
      <w:r w:rsidRPr="002C0BF6">
        <w:rPr>
          <w:rFonts w:ascii="Arial" w:hAnsi="Arial" w:cs="Arial"/>
          <w:sz w:val="20"/>
          <w:szCs w:val="20"/>
        </w:rPr>
        <w:t>s responsibilities.</w:t>
      </w:r>
      <w:r w:rsidR="000527FB" w:rsidRPr="002C0BF6">
        <w:rPr>
          <w:rFonts w:ascii="Arial" w:hAnsi="Arial" w:cs="Arial"/>
          <w:sz w:val="20"/>
          <w:szCs w:val="20"/>
        </w:rPr>
        <w:t xml:space="preserve"> (Ref: Para. A</w:t>
      </w:r>
      <w:ins w:id="820" w:author="Beverley Bahlmann" w:date="2012-03-27T15:50:00Z">
        <w:r w:rsidR="003D3D08" w:rsidRPr="002C0BF6">
          <w:rPr>
            <w:rFonts w:ascii="Arial" w:hAnsi="Arial" w:cs="Arial"/>
            <w:sz w:val="20"/>
            <w:szCs w:val="20"/>
          </w:rPr>
          <w:t>35</w:t>
        </w:r>
      </w:ins>
      <w:del w:id="821" w:author="Beverley Bahlmann" w:date="2012-03-27T15:50:00Z">
        <w:r w:rsidR="000527FB" w:rsidRPr="002C0BF6" w:rsidDel="003D3D08">
          <w:rPr>
            <w:rFonts w:ascii="Arial" w:hAnsi="Arial" w:cs="Arial"/>
            <w:sz w:val="20"/>
            <w:szCs w:val="20"/>
          </w:rPr>
          <w:delText>40</w:delText>
        </w:r>
      </w:del>
      <w:r w:rsidR="00DB31E5" w:rsidRPr="002C0BF6">
        <w:rPr>
          <w:rFonts w:ascii="Arial" w:hAnsi="Arial" w:cs="Arial"/>
          <w:sz w:val="20"/>
          <w:szCs w:val="20"/>
        </w:rPr>
        <w:t>)</w:t>
      </w:r>
    </w:p>
    <w:p w:rsidR="00545E66" w:rsidRPr="002C0BF6" w:rsidRDefault="00545E66" w:rsidP="00745241">
      <w:pPr>
        <w:pStyle w:val="IFACIndentedAlpha"/>
        <w:rPr>
          <w:rFonts w:ascii="Arial" w:hAnsi="Arial" w:cs="Arial"/>
          <w:sz w:val="20"/>
          <w:szCs w:val="20"/>
        </w:rPr>
      </w:pPr>
      <w:r w:rsidRPr="002C0BF6">
        <w:rPr>
          <w:rFonts w:ascii="Arial" w:hAnsi="Arial" w:cs="Arial"/>
          <w:sz w:val="20"/>
          <w:szCs w:val="20"/>
        </w:rPr>
        <w:t>(</w:t>
      </w:r>
      <w:r w:rsidR="0015439F" w:rsidRPr="002C0BF6">
        <w:rPr>
          <w:rFonts w:ascii="Arial" w:hAnsi="Arial" w:cs="Arial"/>
          <w:sz w:val="20"/>
          <w:szCs w:val="20"/>
        </w:rPr>
        <w:t>e</w:t>
      </w:r>
      <w:r w:rsidRPr="002C0BF6">
        <w:rPr>
          <w:rFonts w:ascii="Arial" w:hAnsi="Arial" w:cs="Arial"/>
          <w:sz w:val="20"/>
          <w:szCs w:val="20"/>
        </w:rPr>
        <w:t>)</w:t>
      </w:r>
      <w:r w:rsidRPr="002C0BF6">
        <w:rPr>
          <w:rFonts w:ascii="Arial" w:hAnsi="Arial" w:cs="Arial"/>
          <w:sz w:val="20"/>
          <w:szCs w:val="20"/>
        </w:rPr>
        <w:tab/>
        <w:t xml:space="preserve">A statement </w:t>
      </w:r>
      <w:r w:rsidR="005658C0" w:rsidRPr="002C0BF6">
        <w:rPr>
          <w:rFonts w:ascii="Arial" w:hAnsi="Arial" w:cs="Arial"/>
          <w:sz w:val="20"/>
          <w:szCs w:val="20"/>
        </w:rPr>
        <w:t>that GHG quantification is subject to inherent</w:t>
      </w:r>
      <w:r w:rsidR="00C667F7" w:rsidRPr="002C0BF6">
        <w:rPr>
          <w:rFonts w:ascii="Arial" w:hAnsi="Arial" w:cs="Arial"/>
          <w:sz w:val="20"/>
          <w:szCs w:val="20"/>
        </w:rPr>
        <w:t xml:space="preserve"> </w:t>
      </w:r>
      <w:r w:rsidRPr="002C0BF6">
        <w:rPr>
          <w:rFonts w:ascii="Arial" w:hAnsi="Arial" w:cs="Arial"/>
          <w:sz w:val="20"/>
          <w:szCs w:val="20"/>
        </w:rPr>
        <w:t>uncertaint</w:t>
      </w:r>
      <w:r w:rsidR="005658C0" w:rsidRPr="002C0BF6">
        <w:rPr>
          <w:rFonts w:ascii="Arial" w:hAnsi="Arial" w:cs="Arial"/>
          <w:sz w:val="20"/>
          <w:szCs w:val="20"/>
        </w:rPr>
        <w:t>y</w:t>
      </w:r>
      <w:r w:rsidR="00010C7E" w:rsidRPr="002C0BF6">
        <w:rPr>
          <w:rFonts w:ascii="Arial" w:hAnsi="Arial" w:cs="Arial"/>
          <w:sz w:val="20"/>
          <w:szCs w:val="20"/>
        </w:rPr>
        <w:t>.</w:t>
      </w:r>
      <w:r w:rsidR="0057012F" w:rsidRPr="002C0BF6">
        <w:rPr>
          <w:rFonts w:ascii="Arial" w:hAnsi="Arial" w:cs="Arial"/>
          <w:sz w:val="20"/>
          <w:szCs w:val="20"/>
        </w:rPr>
        <w:t xml:space="preserve"> (Ref: Para. </w:t>
      </w:r>
      <w:r w:rsidR="00CF57AE" w:rsidRPr="002C0BF6">
        <w:rPr>
          <w:rFonts w:ascii="Arial" w:hAnsi="Arial" w:cs="Arial"/>
          <w:sz w:val="20"/>
          <w:szCs w:val="20"/>
        </w:rPr>
        <w:t>A</w:t>
      </w:r>
      <w:ins w:id="822" w:author="Beverley Bahlmann" w:date="2012-03-27T15:50:00Z">
        <w:r w:rsidR="003D3D08" w:rsidRPr="002C0BF6">
          <w:rPr>
            <w:rFonts w:ascii="Arial" w:hAnsi="Arial" w:cs="Arial"/>
            <w:sz w:val="20"/>
            <w:szCs w:val="20"/>
          </w:rPr>
          <w:t>54</w:t>
        </w:r>
      </w:ins>
      <w:del w:id="823" w:author="Beverley Bahlmann" w:date="2012-03-27T15:50:00Z">
        <w:r w:rsidR="00CF57AE" w:rsidRPr="002C0BF6" w:rsidDel="003D3D08">
          <w:rPr>
            <w:rFonts w:ascii="Arial" w:hAnsi="Arial" w:cs="Arial"/>
            <w:sz w:val="20"/>
            <w:szCs w:val="20"/>
          </w:rPr>
          <w:delText>2</w:delText>
        </w:r>
        <w:r w:rsidR="00CD51D1" w:rsidRPr="002C0BF6" w:rsidDel="003D3D08">
          <w:rPr>
            <w:rFonts w:ascii="Arial" w:hAnsi="Arial" w:cs="Arial"/>
            <w:sz w:val="20"/>
            <w:szCs w:val="20"/>
          </w:rPr>
          <w:delText>2</w:delText>
        </w:r>
      </w:del>
      <w:r w:rsidR="009B2BD9" w:rsidRPr="002C0BF6">
        <w:rPr>
          <w:rFonts w:ascii="Arial" w:hAnsi="Arial" w:cs="Arial"/>
          <w:sz w:val="20"/>
          <w:szCs w:val="20"/>
        </w:rPr>
        <w:t>–</w:t>
      </w:r>
      <w:r w:rsidR="0057012F" w:rsidRPr="002C0BF6">
        <w:rPr>
          <w:rFonts w:ascii="Arial" w:hAnsi="Arial" w:cs="Arial"/>
          <w:sz w:val="20"/>
          <w:szCs w:val="20"/>
        </w:rPr>
        <w:t>A</w:t>
      </w:r>
      <w:ins w:id="824" w:author="Beverley Bahlmann" w:date="2012-03-27T15:50:00Z">
        <w:r w:rsidR="003D3D08" w:rsidRPr="002C0BF6">
          <w:rPr>
            <w:rFonts w:ascii="Arial" w:hAnsi="Arial" w:cs="Arial"/>
            <w:sz w:val="20"/>
            <w:szCs w:val="20"/>
          </w:rPr>
          <w:t>59</w:t>
        </w:r>
      </w:ins>
      <w:del w:id="825" w:author="Beverley Bahlmann" w:date="2012-03-27T15:50:00Z">
        <w:r w:rsidR="00850284" w:rsidRPr="002C0BF6" w:rsidDel="003D3D08">
          <w:rPr>
            <w:rFonts w:ascii="Arial" w:hAnsi="Arial" w:cs="Arial"/>
            <w:sz w:val="20"/>
            <w:szCs w:val="20"/>
          </w:rPr>
          <w:delText>2</w:delText>
        </w:r>
        <w:r w:rsidR="00CD51D1" w:rsidRPr="002C0BF6" w:rsidDel="003D3D08">
          <w:rPr>
            <w:rFonts w:ascii="Arial" w:hAnsi="Arial" w:cs="Arial"/>
            <w:sz w:val="20"/>
            <w:szCs w:val="20"/>
          </w:rPr>
          <w:delText>7</w:delText>
        </w:r>
      </w:del>
      <w:r w:rsidR="0057012F" w:rsidRPr="002C0BF6">
        <w:rPr>
          <w:rFonts w:ascii="Arial" w:hAnsi="Arial" w:cs="Arial"/>
          <w:sz w:val="20"/>
          <w:szCs w:val="20"/>
        </w:rPr>
        <w:t>)</w:t>
      </w:r>
    </w:p>
    <w:p w:rsidR="009E3154" w:rsidRPr="002C0BF6" w:rsidRDefault="009E3154" w:rsidP="00745241">
      <w:pPr>
        <w:pStyle w:val="IFACIndentedAlpha"/>
        <w:rPr>
          <w:rFonts w:ascii="Arial" w:hAnsi="Arial" w:cs="Arial"/>
          <w:sz w:val="20"/>
          <w:szCs w:val="20"/>
        </w:rPr>
      </w:pPr>
      <w:r w:rsidRPr="002C0BF6">
        <w:rPr>
          <w:rFonts w:ascii="Arial" w:hAnsi="Arial" w:cs="Arial"/>
          <w:sz w:val="20"/>
          <w:szCs w:val="20"/>
        </w:rPr>
        <w:t>(</w:t>
      </w:r>
      <w:r w:rsidR="0015439F" w:rsidRPr="002C0BF6">
        <w:rPr>
          <w:rFonts w:ascii="Arial" w:hAnsi="Arial" w:cs="Arial"/>
          <w:sz w:val="20"/>
          <w:szCs w:val="20"/>
        </w:rPr>
        <w:t>f</w:t>
      </w:r>
      <w:r w:rsidRPr="002C0BF6">
        <w:rPr>
          <w:rFonts w:ascii="Arial" w:hAnsi="Arial" w:cs="Arial"/>
          <w:sz w:val="20"/>
          <w:szCs w:val="20"/>
        </w:rPr>
        <w:t>)</w:t>
      </w:r>
      <w:r w:rsidRPr="002C0BF6">
        <w:rPr>
          <w:rFonts w:ascii="Arial" w:hAnsi="Arial" w:cs="Arial"/>
          <w:sz w:val="20"/>
          <w:szCs w:val="20"/>
        </w:rPr>
        <w:tab/>
        <w:t>If the GHG statement includes emissions deductions</w:t>
      </w:r>
      <w:r w:rsidR="007350BE" w:rsidRPr="002C0BF6">
        <w:rPr>
          <w:rFonts w:ascii="Arial" w:hAnsi="Arial" w:cs="Arial"/>
          <w:sz w:val="20"/>
          <w:szCs w:val="20"/>
        </w:rPr>
        <w:t xml:space="preserve"> that </w:t>
      </w:r>
      <w:r w:rsidR="006C784F" w:rsidRPr="002C0BF6">
        <w:rPr>
          <w:rFonts w:ascii="Arial" w:hAnsi="Arial" w:cs="Arial"/>
          <w:sz w:val="20"/>
          <w:szCs w:val="20"/>
        </w:rPr>
        <w:t>are</w:t>
      </w:r>
      <w:r w:rsidR="007350BE" w:rsidRPr="002C0BF6">
        <w:rPr>
          <w:rFonts w:ascii="Arial" w:hAnsi="Arial" w:cs="Arial"/>
          <w:sz w:val="20"/>
          <w:szCs w:val="20"/>
        </w:rPr>
        <w:t xml:space="preserve"> covered by the practitioner</w:t>
      </w:r>
      <w:r w:rsidR="00B23E35" w:rsidRPr="002C0BF6">
        <w:rPr>
          <w:rFonts w:ascii="Arial" w:hAnsi="Arial" w:cs="Arial"/>
          <w:sz w:val="20"/>
          <w:szCs w:val="20"/>
        </w:rPr>
        <w:t>’</w:t>
      </w:r>
      <w:r w:rsidR="007350BE" w:rsidRPr="002C0BF6">
        <w:rPr>
          <w:rFonts w:ascii="Arial" w:hAnsi="Arial" w:cs="Arial"/>
          <w:sz w:val="20"/>
          <w:szCs w:val="20"/>
        </w:rPr>
        <w:t>s conclusion</w:t>
      </w:r>
      <w:r w:rsidRPr="002C0BF6">
        <w:rPr>
          <w:rFonts w:ascii="Arial" w:hAnsi="Arial" w:cs="Arial"/>
          <w:sz w:val="20"/>
          <w:szCs w:val="20"/>
        </w:rPr>
        <w:t>, identification of those emissions deductions, and a statement of the practitioner</w:t>
      </w:r>
      <w:r w:rsidR="00B23E35" w:rsidRPr="002C0BF6">
        <w:rPr>
          <w:rFonts w:ascii="Arial" w:hAnsi="Arial" w:cs="Arial"/>
          <w:sz w:val="20"/>
          <w:szCs w:val="20"/>
        </w:rPr>
        <w:t>’</w:t>
      </w:r>
      <w:r w:rsidRPr="002C0BF6">
        <w:rPr>
          <w:rFonts w:ascii="Arial" w:hAnsi="Arial" w:cs="Arial"/>
          <w:sz w:val="20"/>
          <w:szCs w:val="20"/>
        </w:rPr>
        <w:t xml:space="preserve">s responsibility with respect to them. (Ref: Para. </w:t>
      </w:r>
      <w:r w:rsidR="001F5C28" w:rsidRPr="002C0BF6">
        <w:rPr>
          <w:rFonts w:ascii="Arial" w:hAnsi="Arial" w:cs="Arial"/>
          <w:sz w:val="20"/>
          <w:szCs w:val="20"/>
        </w:rPr>
        <w:t>A1</w:t>
      </w:r>
      <w:r w:rsidR="0006474B" w:rsidRPr="002C0BF6">
        <w:rPr>
          <w:rFonts w:ascii="Arial" w:hAnsi="Arial" w:cs="Arial"/>
          <w:sz w:val="20"/>
          <w:szCs w:val="20"/>
        </w:rPr>
        <w:t>3</w:t>
      </w:r>
      <w:ins w:id="826" w:author="Beverley Bahlmann" w:date="2012-03-27T15:51:00Z">
        <w:r w:rsidR="003D3D08" w:rsidRPr="002C0BF6">
          <w:rPr>
            <w:rFonts w:ascii="Arial" w:hAnsi="Arial" w:cs="Arial"/>
            <w:sz w:val="20"/>
            <w:szCs w:val="20"/>
          </w:rPr>
          <w:t>6</w:t>
        </w:r>
      </w:ins>
      <w:del w:id="827" w:author="Beverley Bahlmann" w:date="2012-03-13T16:32:00Z">
        <w:r w:rsidR="0006474B" w:rsidRPr="002C0BF6" w:rsidDel="003C72A2">
          <w:rPr>
            <w:rFonts w:ascii="Arial" w:hAnsi="Arial" w:cs="Arial"/>
            <w:sz w:val="20"/>
            <w:szCs w:val="20"/>
          </w:rPr>
          <w:delText>3</w:delText>
        </w:r>
      </w:del>
      <w:r w:rsidR="009B2BD9" w:rsidRPr="002C0BF6">
        <w:rPr>
          <w:rFonts w:ascii="Arial" w:hAnsi="Arial" w:cs="Arial"/>
          <w:sz w:val="20"/>
          <w:szCs w:val="20"/>
        </w:rPr>
        <w:t>–</w:t>
      </w:r>
      <w:r w:rsidR="001F5C28" w:rsidRPr="002C0BF6">
        <w:rPr>
          <w:rFonts w:ascii="Arial" w:hAnsi="Arial" w:cs="Arial"/>
          <w:sz w:val="20"/>
          <w:szCs w:val="20"/>
        </w:rPr>
        <w:t>A1</w:t>
      </w:r>
      <w:r w:rsidR="00CD51D1" w:rsidRPr="002C0BF6">
        <w:rPr>
          <w:rFonts w:ascii="Arial" w:hAnsi="Arial" w:cs="Arial"/>
          <w:sz w:val="20"/>
          <w:szCs w:val="20"/>
        </w:rPr>
        <w:t>3</w:t>
      </w:r>
      <w:ins w:id="828" w:author="Beverley Bahlmann" w:date="2012-03-27T15:51:00Z">
        <w:r w:rsidR="003D3D08" w:rsidRPr="002C0BF6">
          <w:rPr>
            <w:rFonts w:ascii="Arial" w:hAnsi="Arial" w:cs="Arial"/>
            <w:sz w:val="20"/>
            <w:szCs w:val="20"/>
          </w:rPr>
          <w:t>9</w:t>
        </w:r>
      </w:ins>
      <w:del w:id="829" w:author="Beverley Bahlmann" w:date="2012-03-13T16:32:00Z">
        <w:r w:rsidR="0006474B" w:rsidRPr="002C0BF6" w:rsidDel="003C72A2">
          <w:rPr>
            <w:rFonts w:ascii="Arial" w:hAnsi="Arial" w:cs="Arial"/>
            <w:sz w:val="20"/>
            <w:szCs w:val="20"/>
          </w:rPr>
          <w:delText>6</w:delText>
        </w:r>
      </w:del>
      <w:r w:rsidRPr="002C0BF6">
        <w:rPr>
          <w:rFonts w:ascii="Arial" w:hAnsi="Arial" w:cs="Arial"/>
          <w:sz w:val="20"/>
          <w:szCs w:val="20"/>
        </w:rPr>
        <w:t>)</w:t>
      </w:r>
    </w:p>
    <w:p w:rsidR="009E3154" w:rsidRPr="002C0BF6" w:rsidRDefault="009E3154" w:rsidP="00745241">
      <w:pPr>
        <w:pStyle w:val="NumberedParagraph0"/>
        <w:tabs>
          <w:tab w:val="left" w:pos="1800"/>
        </w:tabs>
        <w:spacing w:before="120"/>
        <w:ind w:left="1238" w:hanging="547"/>
        <w:rPr>
          <w:rFonts w:ascii="Arial" w:hAnsi="Arial" w:cs="Arial"/>
          <w:sz w:val="20"/>
          <w:szCs w:val="20"/>
        </w:rPr>
      </w:pPr>
      <w:r w:rsidRPr="002C0BF6">
        <w:rPr>
          <w:rFonts w:ascii="Arial" w:hAnsi="Arial" w:cs="Arial"/>
          <w:sz w:val="20"/>
          <w:szCs w:val="20"/>
        </w:rPr>
        <w:t>(</w:t>
      </w:r>
      <w:r w:rsidR="0015439F" w:rsidRPr="002C0BF6">
        <w:rPr>
          <w:rFonts w:ascii="Arial" w:hAnsi="Arial" w:cs="Arial"/>
          <w:sz w:val="20"/>
          <w:szCs w:val="20"/>
        </w:rPr>
        <w:t>g</w:t>
      </w:r>
      <w:r w:rsidRPr="002C0BF6">
        <w:rPr>
          <w:rFonts w:ascii="Arial" w:hAnsi="Arial" w:cs="Arial"/>
          <w:sz w:val="20"/>
          <w:szCs w:val="20"/>
        </w:rPr>
        <w:t>)</w:t>
      </w:r>
      <w:r w:rsidRPr="002C0BF6">
        <w:rPr>
          <w:rFonts w:ascii="Arial" w:hAnsi="Arial" w:cs="Arial"/>
          <w:sz w:val="20"/>
          <w:szCs w:val="20"/>
        </w:rPr>
        <w:tab/>
        <w:t>(</w:t>
      </w:r>
      <w:proofErr w:type="spellStart"/>
      <w:proofErr w:type="gramStart"/>
      <w:r w:rsidRPr="002C0BF6">
        <w:rPr>
          <w:rFonts w:ascii="Arial" w:hAnsi="Arial" w:cs="Arial"/>
          <w:sz w:val="20"/>
          <w:szCs w:val="20"/>
        </w:rPr>
        <w:t>i</w:t>
      </w:r>
      <w:proofErr w:type="spellEnd"/>
      <w:proofErr w:type="gramEnd"/>
      <w:r w:rsidRPr="002C0BF6">
        <w:rPr>
          <w:rFonts w:ascii="Arial" w:hAnsi="Arial" w:cs="Arial"/>
          <w:sz w:val="20"/>
          <w:szCs w:val="20"/>
        </w:rPr>
        <w:t>)</w:t>
      </w:r>
      <w:r w:rsidRPr="002C0BF6">
        <w:rPr>
          <w:rFonts w:ascii="Arial" w:hAnsi="Arial" w:cs="Arial"/>
          <w:sz w:val="20"/>
          <w:szCs w:val="20"/>
        </w:rPr>
        <w:tab/>
        <w:t>Identification of the applicable criteria;</w:t>
      </w:r>
    </w:p>
    <w:p w:rsidR="009E3154" w:rsidRPr="002C0BF6" w:rsidRDefault="009E3154" w:rsidP="00745241">
      <w:pPr>
        <w:pStyle w:val="NumberedParagraph0"/>
        <w:tabs>
          <w:tab w:val="left" w:pos="1800"/>
        </w:tabs>
        <w:spacing w:before="120"/>
        <w:ind w:left="1785" w:hanging="547"/>
        <w:rPr>
          <w:rFonts w:ascii="Arial" w:hAnsi="Arial" w:cs="Arial"/>
          <w:sz w:val="20"/>
          <w:szCs w:val="20"/>
        </w:rPr>
      </w:pPr>
      <w:r w:rsidRPr="002C0BF6">
        <w:rPr>
          <w:rFonts w:ascii="Arial" w:hAnsi="Arial" w:cs="Arial"/>
          <w:sz w:val="20"/>
          <w:szCs w:val="20"/>
        </w:rPr>
        <w:t>(ii)</w:t>
      </w:r>
      <w:r w:rsidRPr="002C0BF6">
        <w:rPr>
          <w:rFonts w:ascii="Arial" w:hAnsi="Arial" w:cs="Arial"/>
          <w:sz w:val="20"/>
          <w:szCs w:val="20"/>
        </w:rPr>
        <w:tab/>
        <w:t xml:space="preserve">Identification of how those </w:t>
      </w:r>
      <w:r w:rsidRPr="002C0BF6">
        <w:rPr>
          <w:rFonts w:ascii="Arial" w:hAnsi="Arial" w:cs="Arial"/>
          <w:kern w:val="0"/>
          <w:sz w:val="20"/>
          <w:szCs w:val="20"/>
          <w:lang w:bidi="ar-SA"/>
        </w:rPr>
        <w:t>criteria</w:t>
      </w:r>
      <w:r w:rsidRPr="002C0BF6">
        <w:rPr>
          <w:rFonts w:ascii="Arial" w:hAnsi="Arial" w:cs="Arial"/>
          <w:sz w:val="20"/>
          <w:szCs w:val="20"/>
        </w:rPr>
        <w:t xml:space="preserve"> can be accessed; </w:t>
      </w:r>
    </w:p>
    <w:p w:rsidR="009E3154" w:rsidRPr="002C0BF6" w:rsidRDefault="009E3154" w:rsidP="00745241">
      <w:pPr>
        <w:pStyle w:val="NumberedParagraph0"/>
        <w:tabs>
          <w:tab w:val="left" w:pos="1800"/>
        </w:tabs>
        <w:spacing w:before="120"/>
        <w:ind w:left="1785" w:hanging="547"/>
        <w:rPr>
          <w:rFonts w:ascii="Arial" w:hAnsi="Arial" w:cs="Arial"/>
          <w:sz w:val="20"/>
          <w:szCs w:val="20"/>
        </w:rPr>
      </w:pPr>
      <w:r w:rsidRPr="002C0BF6">
        <w:rPr>
          <w:rFonts w:ascii="Arial" w:hAnsi="Arial" w:cs="Arial"/>
          <w:sz w:val="20"/>
          <w:szCs w:val="20"/>
        </w:rPr>
        <w:t>(iii)</w:t>
      </w:r>
      <w:r w:rsidRPr="002C0BF6">
        <w:rPr>
          <w:rFonts w:ascii="Arial" w:hAnsi="Arial" w:cs="Arial"/>
          <w:sz w:val="20"/>
          <w:szCs w:val="20"/>
        </w:rPr>
        <w:tab/>
        <w:t xml:space="preserve">If those </w:t>
      </w:r>
      <w:r w:rsidRPr="002C0BF6">
        <w:rPr>
          <w:rFonts w:ascii="Arial" w:hAnsi="Arial" w:cs="Arial"/>
          <w:kern w:val="0"/>
          <w:sz w:val="20"/>
          <w:szCs w:val="20"/>
          <w:lang w:bidi="ar-SA"/>
        </w:rPr>
        <w:t>criteria</w:t>
      </w:r>
      <w:r w:rsidRPr="002C0BF6">
        <w:rPr>
          <w:rFonts w:ascii="Arial" w:hAnsi="Arial" w:cs="Arial"/>
          <w:sz w:val="20"/>
          <w:szCs w:val="20"/>
        </w:rPr>
        <w:t xml:space="preserve"> are available only to specific intended users, or are relevant only to a specific purpose, a statement restricting the use of the assurance report to those intended users or that purpose; </w:t>
      </w:r>
      <w:r w:rsidR="006933A6" w:rsidRPr="002C0BF6">
        <w:rPr>
          <w:rFonts w:ascii="Arial" w:hAnsi="Arial" w:cs="Arial"/>
          <w:sz w:val="20"/>
          <w:szCs w:val="20"/>
        </w:rPr>
        <w:t>and</w:t>
      </w:r>
      <w:r w:rsidR="00572012" w:rsidRPr="002C0BF6">
        <w:rPr>
          <w:rFonts w:ascii="Arial" w:hAnsi="Arial" w:cs="Arial"/>
          <w:sz w:val="20"/>
          <w:szCs w:val="20"/>
        </w:rPr>
        <w:t xml:space="preserve"> (Ref: Para. A1</w:t>
      </w:r>
      <w:ins w:id="830" w:author="Beverley Bahlmann" w:date="2012-03-27T15:51:00Z">
        <w:r w:rsidR="003D3D08" w:rsidRPr="002C0BF6">
          <w:rPr>
            <w:rFonts w:ascii="Arial" w:hAnsi="Arial" w:cs="Arial"/>
            <w:sz w:val="20"/>
            <w:szCs w:val="20"/>
          </w:rPr>
          <w:t>40</w:t>
        </w:r>
      </w:ins>
      <w:del w:id="831" w:author="Beverley Bahlmann" w:date="2012-03-27T15:51:00Z">
        <w:r w:rsidR="00572012" w:rsidRPr="002C0BF6" w:rsidDel="003D3D08">
          <w:rPr>
            <w:rFonts w:ascii="Arial" w:hAnsi="Arial" w:cs="Arial"/>
            <w:sz w:val="20"/>
            <w:szCs w:val="20"/>
          </w:rPr>
          <w:delText>3</w:delText>
        </w:r>
      </w:del>
      <w:del w:id="832" w:author="Beverley Bahlmann" w:date="2012-03-13T16:32:00Z">
        <w:r w:rsidR="0006474B" w:rsidRPr="002C0BF6" w:rsidDel="003C72A2">
          <w:rPr>
            <w:rFonts w:ascii="Arial" w:hAnsi="Arial" w:cs="Arial"/>
            <w:sz w:val="20"/>
            <w:szCs w:val="20"/>
          </w:rPr>
          <w:delText>7</w:delText>
        </w:r>
      </w:del>
      <w:r w:rsidR="00572012" w:rsidRPr="002C0BF6">
        <w:rPr>
          <w:rFonts w:ascii="Arial" w:hAnsi="Arial" w:cs="Arial"/>
          <w:sz w:val="20"/>
          <w:szCs w:val="20"/>
        </w:rPr>
        <w:t>–A1</w:t>
      </w:r>
      <w:ins w:id="833" w:author="Beverley Bahlmann" w:date="2012-03-27T15:51:00Z">
        <w:r w:rsidR="003D3D08" w:rsidRPr="002C0BF6">
          <w:rPr>
            <w:rFonts w:ascii="Arial" w:hAnsi="Arial" w:cs="Arial"/>
            <w:sz w:val="20"/>
            <w:szCs w:val="20"/>
          </w:rPr>
          <w:t>41</w:t>
        </w:r>
      </w:ins>
      <w:del w:id="834" w:author="Beverley Bahlmann" w:date="2012-03-27T15:51:00Z">
        <w:r w:rsidR="00572012" w:rsidRPr="002C0BF6" w:rsidDel="003D3D08">
          <w:rPr>
            <w:rFonts w:ascii="Arial" w:hAnsi="Arial" w:cs="Arial"/>
            <w:sz w:val="20"/>
            <w:szCs w:val="20"/>
          </w:rPr>
          <w:delText>3</w:delText>
        </w:r>
      </w:del>
      <w:del w:id="835" w:author="Beverley Bahlmann" w:date="2012-03-13T16:32:00Z">
        <w:r w:rsidR="0006474B" w:rsidRPr="002C0BF6" w:rsidDel="003C72A2">
          <w:rPr>
            <w:rFonts w:ascii="Arial" w:hAnsi="Arial" w:cs="Arial"/>
            <w:sz w:val="20"/>
            <w:szCs w:val="20"/>
          </w:rPr>
          <w:delText>8</w:delText>
        </w:r>
      </w:del>
      <w:r w:rsidR="00572012" w:rsidRPr="002C0BF6">
        <w:rPr>
          <w:rFonts w:ascii="Arial" w:hAnsi="Arial" w:cs="Arial"/>
          <w:sz w:val="20"/>
          <w:szCs w:val="20"/>
        </w:rPr>
        <w:t>)</w:t>
      </w:r>
    </w:p>
    <w:p w:rsidR="009E3154" w:rsidRPr="002C0BF6" w:rsidRDefault="009E3154" w:rsidP="00745241">
      <w:pPr>
        <w:pStyle w:val="NumberedParagraph0"/>
        <w:tabs>
          <w:tab w:val="left" w:pos="1800"/>
        </w:tabs>
        <w:spacing w:before="120"/>
        <w:ind w:left="1785" w:hanging="547"/>
        <w:rPr>
          <w:rFonts w:ascii="Arial" w:hAnsi="Arial" w:cs="Arial"/>
          <w:sz w:val="20"/>
          <w:szCs w:val="20"/>
        </w:rPr>
      </w:pPr>
      <w:proofErr w:type="gramStart"/>
      <w:r w:rsidRPr="002C0BF6">
        <w:rPr>
          <w:rFonts w:ascii="Arial" w:hAnsi="Arial" w:cs="Arial"/>
          <w:sz w:val="20"/>
          <w:szCs w:val="20"/>
        </w:rPr>
        <w:t>(iv)</w:t>
      </w:r>
      <w:r w:rsidRPr="002C0BF6">
        <w:rPr>
          <w:rFonts w:ascii="Arial" w:hAnsi="Arial" w:cs="Arial"/>
          <w:sz w:val="20"/>
          <w:szCs w:val="20"/>
        </w:rPr>
        <w:tab/>
        <w:t>If</w:t>
      </w:r>
      <w:proofErr w:type="gramEnd"/>
      <w:r w:rsidRPr="002C0BF6">
        <w:rPr>
          <w:rFonts w:ascii="Arial" w:hAnsi="Arial" w:cs="Arial"/>
          <w:sz w:val="20"/>
          <w:szCs w:val="20"/>
        </w:rPr>
        <w:t xml:space="preserve"> established criteria need to be supplemented by disclosures in the explanatory notes </w:t>
      </w:r>
      <w:r w:rsidR="0093137C" w:rsidRPr="002C0BF6">
        <w:rPr>
          <w:rFonts w:ascii="Arial" w:hAnsi="Arial" w:cs="Arial"/>
          <w:sz w:val="20"/>
          <w:szCs w:val="20"/>
        </w:rPr>
        <w:t xml:space="preserve">to </w:t>
      </w:r>
      <w:r w:rsidR="004A1150" w:rsidRPr="002C0BF6">
        <w:rPr>
          <w:rFonts w:ascii="Arial" w:hAnsi="Arial" w:cs="Arial"/>
          <w:sz w:val="20"/>
          <w:szCs w:val="20"/>
        </w:rPr>
        <w:t xml:space="preserve">the GHG statement </w:t>
      </w:r>
      <w:r w:rsidRPr="002C0BF6">
        <w:rPr>
          <w:rFonts w:ascii="Arial" w:hAnsi="Arial" w:cs="Arial"/>
          <w:sz w:val="20"/>
          <w:szCs w:val="20"/>
        </w:rPr>
        <w:t>for those criteria to be suitable, identification of the relevant note(s).</w:t>
      </w:r>
      <w:r w:rsidR="00DB31E5" w:rsidRPr="002C0BF6">
        <w:rPr>
          <w:rFonts w:ascii="Arial" w:hAnsi="Arial" w:cs="Arial"/>
          <w:sz w:val="20"/>
          <w:szCs w:val="20"/>
        </w:rPr>
        <w:t xml:space="preserve"> (Ref: Para. A1</w:t>
      </w:r>
      <w:ins w:id="836" w:author="Beverley Bahlmann" w:date="2012-03-27T15:51:00Z">
        <w:r w:rsidR="003D3D08" w:rsidRPr="002C0BF6">
          <w:rPr>
            <w:rFonts w:ascii="Arial" w:hAnsi="Arial" w:cs="Arial"/>
            <w:sz w:val="20"/>
            <w:szCs w:val="20"/>
          </w:rPr>
          <w:t>31</w:t>
        </w:r>
      </w:ins>
      <w:del w:id="837" w:author="Beverley Bahlmann" w:date="2012-03-27T15:51:00Z">
        <w:r w:rsidR="00DB31E5" w:rsidRPr="002C0BF6" w:rsidDel="003D3D08">
          <w:rPr>
            <w:rFonts w:ascii="Arial" w:hAnsi="Arial" w:cs="Arial"/>
            <w:sz w:val="20"/>
            <w:szCs w:val="20"/>
          </w:rPr>
          <w:delText>2</w:delText>
        </w:r>
      </w:del>
      <w:del w:id="838" w:author="Beverley Bahlmann" w:date="2012-03-13T16:32:00Z">
        <w:r w:rsidR="0006474B" w:rsidRPr="002C0BF6" w:rsidDel="003C72A2">
          <w:rPr>
            <w:rFonts w:ascii="Arial" w:hAnsi="Arial" w:cs="Arial"/>
            <w:sz w:val="20"/>
            <w:szCs w:val="20"/>
          </w:rPr>
          <w:delText>8</w:delText>
        </w:r>
      </w:del>
      <w:r w:rsidR="00DB31E5" w:rsidRPr="002C0BF6">
        <w:rPr>
          <w:rFonts w:ascii="Arial" w:hAnsi="Arial" w:cs="Arial"/>
          <w:sz w:val="20"/>
          <w:szCs w:val="20"/>
        </w:rPr>
        <w:t>)</w:t>
      </w:r>
    </w:p>
    <w:p w:rsidR="009E3154" w:rsidRPr="002C0BF6" w:rsidRDefault="009E3154" w:rsidP="00745241">
      <w:pPr>
        <w:pStyle w:val="IFACIndentedAlpha"/>
        <w:rPr>
          <w:rFonts w:ascii="Arial" w:hAnsi="Arial" w:cs="Arial"/>
          <w:sz w:val="20"/>
          <w:szCs w:val="20"/>
        </w:rPr>
      </w:pPr>
      <w:r w:rsidRPr="002C0BF6">
        <w:rPr>
          <w:rFonts w:ascii="Arial" w:hAnsi="Arial" w:cs="Arial"/>
          <w:sz w:val="20"/>
          <w:szCs w:val="20"/>
        </w:rPr>
        <w:t>(h)</w:t>
      </w:r>
      <w:r w:rsidRPr="002C0BF6">
        <w:rPr>
          <w:rFonts w:ascii="Arial" w:hAnsi="Arial" w:cs="Arial"/>
          <w:sz w:val="20"/>
          <w:szCs w:val="20"/>
        </w:rPr>
        <w:tab/>
        <w:t>A description of the practitioner</w:t>
      </w:r>
      <w:r w:rsidR="00B23E35" w:rsidRPr="002C0BF6">
        <w:rPr>
          <w:rFonts w:ascii="Arial" w:hAnsi="Arial" w:cs="Arial"/>
          <w:sz w:val="20"/>
          <w:szCs w:val="20"/>
        </w:rPr>
        <w:t>’</w:t>
      </w:r>
      <w:r w:rsidRPr="002C0BF6">
        <w:rPr>
          <w:rFonts w:ascii="Arial" w:hAnsi="Arial" w:cs="Arial"/>
          <w:sz w:val="20"/>
          <w:szCs w:val="20"/>
        </w:rPr>
        <w:t>s responsibilit</w:t>
      </w:r>
      <w:r w:rsidR="007037A6" w:rsidRPr="002C0BF6">
        <w:rPr>
          <w:rFonts w:ascii="Arial" w:hAnsi="Arial" w:cs="Arial"/>
          <w:sz w:val="20"/>
          <w:szCs w:val="20"/>
        </w:rPr>
        <w:t>y</w:t>
      </w:r>
      <w:r w:rsidRPr="002C0BF6">
        <w:rPr>
          <w:rFonts w:ascii="Arial" w:hAnsi="Arial" w:cs="Arial"/>
          <w:sz w:val="20"/>
          <w:szCs w:val="20"/>
        </w:rPr>
        <w:t>, including:</w:t>
      </w:r>
    </w:p>
    <w:p w:rsidR="009E3154" w:rsidRPr="002C0BF6" w:rsidRDefault="009E3154" w:rsidP="00745241">
      <w:pPr>
        <w:pStyle w:val="NumberedParagraph0"/>
        <w:spacing w:before="120"/>
        <w:ind w:left="1757" w:hanging="547"/>
        <w:rPr>
          <w:rFonts w:ascii="Arial" w:hAnsi="Arial" w:cs="Arial"/>
          <w:sz w:val="20"/>
          <w:szCs w:val="20"/>
        </w:rPr>
      </w:pPr>
      <w:r w:rsidRPr="002C0BF6">
        <w:rPr>
          <w:rFonts w:ascii="Arial" w:hAnsi="Arial" w:cs="Arial"/>
          <w:sz w:val="20"/>
          <w:szCs w:val="20"/>
        </w:rPr>
        <w:t>(</w:t>
      </w:r>
      <w:proofErr w:type="spellStart"/>
      <w:r w:rsidRPr="002C0BF6">
        <w:rPr>
          <w:rFonts w:ascii="Arial" w:hAnsi="Arial" w:cs="Arial"/>
          <w:sz w:val="20"/>
          <w:szCs w:val="20"/>
        </w:rPr>
        <w:t>i</w:t>
      </w:r>
      <w:proofErr w:type="spellEnd"/>
      <w:r w:rsidRPr="002C0BF6">
        <w:rPr>
          <w:rFonts w:ascii="Arial" w:hAnsi="Arial" w:cs="Arial"/>
          <w:sz w:val="20"/>
          <w:szCs w:val="20"/>
        </w:rPr>
        <w:t>)</w:t>
      </w:r>
      <w:r w:rsidRPr="002C0BF6">
        <w:rPr>
          <w:rFonts w:ascii="Arial" w:hAnsi="Arial" w:cs="Arial"/>
          <w:sz w:val="20"/>
          <w:szCs w:val="20"/>
        </w:rPr>
        <w:tab/>
        <w:t xml:space="preserve">A statement that the engagement was performed in accordance with ISAE </w:t>
      </w:r>
      <w:r w:rsidR="001D51B2" w:rsidRPr="002C0BF6">
        <w:rPr>
          <w:rFonts w:ascii="Arial" w:hAnsi="Arial" w:cs="Arial"/>
          <w:sz w:val="20"/>
          <w:szCs w:val="20"/>
        </w:rPr>
        <w:t>3410</w:t>
      </w:r>
      <w:r w:rsidR="002F5F42" w:rsidRPr="002C0BF6">
        <w:rPr>
          <w:rFonts w:ascii="Arial" w:hAnsi="Arial" w:cs="Arial"/>
          <w:sz w:val="20"/>
          <w:szCs w:val="20"/>
        </w:rPr>
        <w:t xml:space="preserve">, </w:t>
      </w:r>
      <w:r w:rsidRPr="002C0BF6">
        <w:rPr>
          <w:rFonts w:ascii="Arial" w:hAnsi="Arial" w:cs="Arial"/>
          <w:i/>
          <w:sz w:val="20"/>
          <w:szCs w:val="20"/>
        </w:rPr>
        <w:t>Assurance</w:t>
      </w:r>
      <w:r w:rsidR="002F5F42" w:rsidRPr="002C0BF6">
        <w:rPr>
          <w:rFonts w:ascii="Arial" w:hAnsi="Arial" w:cs="Arial"/>
          <w:i/>
          <w:sz w:val="20"/>
          <w:szCs w:val="20"/>
        </w:rPr>
        <w:t xml:space="preserve"> </w:t>
      </w:r>
      <w:r w:rsidR="006A5D3B" w:rsidRPr="002C0BF6">
        <w:rPr>
          <w:rFonts w:ascii="Arial" w:hAnsi="Arial" w:cs="Arial"/>
          <w:i/>
          <w:sz w:val="20"/>
          <w:szCs w:val="20"/>
        </w:rPr>
        <w:t xml:space="preserve">Engagements </w:t>
      </w:r>
      <w:r w:rsidR="002F5F42" w:rsidRPr="002C0BF6">
        <w:rPr>
          <w:rFonts w:ascii="Arial" w:hAnsi="Arial" w:cs="Arial"/>
          <w:i/>
          <w:sz w:val="20"/>
          <w:szCs w:val="20"/>
        </w:rPr>
        <w:t>on Greenhouse Gas Statement</w:t>
      </w:r>
      <w:r w:rsidR="006A5D3B" w:rsidRPr="002C0BF6">
        <w:rPr>
          <w:rFonts w:ascii="Arial" w:hAnsi="Arial" w:cs="Arial"/>
          <w:i/>
          <w:sz w:val="20"/>
          <w:szCs w:val="20"/>
        </w:rPr>
        <w:t>s</w:t>
      </w:r>
      <w:ins w:id="839" w:author="Beverley Bahlmann" w:date="2012-04-02T11:07:00Z">
        <w:r w:rsidR="00857AF1" w:rsidRPr="002C0BF6">
          <w:rPr>
            <w:rFonts w:ascii="Arial" w:hAnsi="Arial" w:cs="Arial"/>
            <w:sz w:val="20"/>
            <w:szCs w:val="20"/>
          </w:rPr>
          <w:t>; and</w:t>
        </w:r>
      </w:ins>
      <w:del w:id="840" w:author="Beverley Bahlmann" w:date="2012-04-02T11:07:00Z">
        <w:r w:rsidR="002F5F42" w:rsidRPr="002C0BF6" w:rsidDel="00857AF1">
          <w:rPr>
            <w:rFonts w:ascii="Arial" w:hAnsi="Arial" w:cs="Arial"/>
            <w:sz w:val="20"/>
            <w:szCs w:val="20"/>
          </w:rPr>
          <w:delText>.</w:delText>
        </w:r>
      </w:del>
      <w:r w:rsidRPr="002C0BF6">
        <w:rPr>
          <w:rFonts w:ascii="Arial" w:hAnsi="Arial" w:cs="Arial"/>
          <w:sz w:val="20"/>
          <w:szCs w:val="20"/>
        </w:rPr>
        <w:t xml:space="preserve"> </w:t>
      </w:r>
    </w:p>
    <w:p w:rsidR="00B12E98" w:rsidRPr="002C0BF6" w:rsidRDefault="009E3154" w:rsidP="00745241">
      <w:pPr>
        <w:pStyle w:val="NumberedParagraph0"/>
        <w:spacing w:before="120"/>
        <w:ind w:left="1757" w:hanging="547"/>
        <w:rPr>
          <w:rFonts w:ascii="Arial" w:hAnsi="Arial" w:cs="Arial"/>
          <w:sz w:val="20"/>
          <w:szCs w:val="20"/>
        </w:rPr>
      </w:pPr>
      <w:r w:rsidRPr="002C0BF6">
        <w:rPr>
          <w:rFonts w:ascii="Arial" w:hAnsi="Arial" w:cs="Arial"/>
          <w:sz w:val="20"/>
          <w:szCs w:val="20"/>
        </w:rPr>
        <w:t>(ii)</w:t>
      </w:r>
      <w:r w:rsidRPr="002C0BF6">
        <w:rPr>
          <w:rFonts w:ascii="Arial" w:hAnsi="Arial" w:cs="Arial"/>
          <w:sz w:val="20"/>
          <w:szCs w:val="20"/>
        </w:rPr>
        <w:tab/>
        <w:t>A summary of the practitioner</w:t>
      </w:r>
      <w:r w:rsidR="00B23E35" w:rsidRPr="002C0BF6">
        <w:rPr>
          <w:rFonts w:ascii="Arial" w:hAnsi="Arial" w:cs="Arial"/>
          <w:sz w:val="20"/>
          <w:szCs w:val="20"/>
        </w:rPr>
        <w:t>’</w:t>
      </w:r>
      <w:r w:rsidRPr="002C0BF6">
        <w:rPr>
          <w:rFonts w:ascii="Arial" w:hAnsi="Arial" w:cs="Arial"/>
          <w:sz w:val="20"/>
          <w:szCs w:val="20"/>
        </w:rPr>
        <w:t>s procedures</w:t>
      </w:r>
      <w:r w:rsidR="00DB31E5" w:rsidRPr="002C0BF6">
        <w:rPr>
          <w:rFonts w:ascii="Arial" w:hAnsi="Arial" w:cs="Arial"/>
          <w:sz w:val="20"/>
          <w:szCs w:val="20"/>
        </w:rPr>
        <w:t xml:space="preserve">. </w:t>
      </w:r>
      <w:r w:rsidR="00B12E98" w:rsidRPr="002C0BF6">
        <w:rPr>
          <w:rFonts w:ascii="Arial" w:hAnsi="Arial" w:cs="Arial"/>
          <w:sz w:val="20"/>
          <w:szCs w:val="20"/>
          <w:lang w:val="en-AU"/>
        </w:rPr>
        <w:t>I</w:t>
      </w:r>
      <w:r w:rsidR="003066E6" w:rsidRPr="002C0BF6">
        <w:rPr>
          <w:rFonts w:ascii="Arial" w:hAnsi="Arial" w:cs="Arial"/>
          <w:sz w:val="20"/>
          <w:szCs w:val="20"/>
        </w:rPr>
        <w:t xml:space="preserve">n the case of a </w:t>
      </w:r>
      <w:r w:rsidR="007B1669" w:rsidRPr="002C0BF6">
        <w:rPr>
          <w:rFonts w:ascii="Arial" w:hAnsi="Arial" w:cs="Arial"/>
          <w:sz w:val="20"/>
          <w:szCs w:val="20"/>
        </w:rPr>
        <w:t>limited</w:t>
      </w:r>
      <w:r w:rsidR="003066E6" w:rsidRPr="002C0BF6">
        <w:rPr>
          <w:rFonts w:ascii="Arial" w:hAnsi="Arial" w:cs="Arial"/>
          <w:sz w:val="20"/>
          <w:szCs w:val="20"/>
        </w:rPr>
        <w:t xml:space="preserve"> assurance engagement, </w:t>
      </w:r>
      <w:r w:rsidR="00B12E98" w:rsidRPr="002C0BF6">
        <w:rPr>
          <w:rFonts w:ascii="Arial" w:hAnsi="Arial" w:cs="Arial"/>
          <w:sz w:val="20"/>
          <w:szCs w:val="20"/>
          <w:lang w:val="en-AU"/>
        </w:rPr>
        <w:t xml:space="preserve">this shall include </w:t>
      </w:r>
      <w:r w:rsidR="003066E6" w:rsidRPr="002C0BF6">
        <w:rPr>
          <w:rFonts w:ascii="Arial" w:hAnsi="Arial" w:cs="Arial"/>
          <w:sz w:val="20"/>
          <w:szCs w:val="20"/>
        </w:rPr>
        <w:t>a statement that</w:t>
      </w:r>
      <w:r w:rsidR="00F03FCB" w:rsidRPr="002C0BF6">
        <w:rPr>
          <w:rFonts w:ascii="Arial" w:hAnsi="Arial" w:cs="Arial"/>
          <w:sz w:val="20"/>
          <w:szCs w:val="20"/>
        </w:rPr>
        <w:t xml:space="preserve"> the procedures performed </w:t>
      </w:r>
      <w:ins w:id="841" w:author="Beverley Bahlmann" w:date="2012-03-12T17:52:00Z">
        <w:r w:rsidR="00F52AE2" w:rsidRPr="002C0BF6">
          <w:rPr>
            <w:rFonts w:ascii="Arial" w:hAnsi="Arial" w:cs="Arial"/>
            <w:sz w:val="20"/>
            <w:szCs w:val="20"/>
          </w:rPr>
          <w:t xml:space="preserve">in a limited assurance engagement </w:t>
        </w:r>
      </w:ins>
      <w:r w:rsidR="00F03FCB" w:rsidRPr="002C0BF6">
        <w:rPr>
          <w:rFonts w:ascii="Arial" w:hAnsi="Arial" w:cs="Arial"/>
          <w:sz w:val="20"/>
          <w:szCs w:val="20"/>
        </w:rPr>
        <w:t xml:space="preserve">vary in nature </w:t>
      </w:r>
      <w:ins w:id="842" w:author="Beverley Bahlmann" w:date="2012-03-12T17:53:00Z">
        <w:r w:rsidR="00F52AE2" w:rsidRPr="002C0BF6">
          <w:rPr>
            <w:rFonts w:ascii="Arial" w:hAnsi="Arial" w:cs="Arial"/>
            <w:sz w:val="20"/>
            <w:szCs w:val="20"/>
          </w:rPr>
          <w:t>from</w:t>
        </w:r>
      </w:ins>
      <w:ins w:id="843" w:author="Beverley Bahlmann" w:date="2012-03-14T11:46:00Z">
        <w:r w:rsidR="003E200A" w:rsidRPr="002C0BF6">
          <w:rPr>
            <w:rFonts w:ascii="Arial" w:hAnsi="Arial" w:cs="Arial"/>
            <w:sz w:val="20"/>
            <w:szCs w:val="20"/>
          </w:rPr>
          <w:t>,</w:t>
        </w:r>
      </w:ins>
      <w:ins w:id="844" w:author="Beverley Bahlmann" w:date="2012-03-12T17:53:00Z">
        <w:r w:rsidR="00F52AE2" w:rsidRPr="002C0BF6">
          <w:rPr>
            <w:rFonts w:ascii="Arial" w:hAnsi="Arial" w:cs="Arial"/>
            <w:sz w:val="20"/>
            <w:szCs w:val="20"/>
          </w:rPr>
          <w:t xml:space="preserve"> </w:t>
        </w:r>
      </w:ins>
      <w:r w:rsidR="00F03FCB" w:rsidRPr="002C0BF6">
        <w:rPr>
          <w:rFonts w:ascii="Arial" w:hAnsi="Arial" w:cs="Arial"/>
          <w:sz w:val="20"/>
          <w:szCs w:val="20"/>
        </w:rPr>
        <w:t xml:space="preserve">and are less in extent than </w:t>
      </w:r>
      <w:ins w:id="845" w:author="Beverley Bahlmann" w:date="2012-03-13T08:13:00Z">
        <w:r w:rsidR="00E30531" w:rsidRPr="002C0BF6">
          <w:rPr>
            <w:rFonts w:ascii="Arial" w:hAnsi="Arial" w:cs="Arial"/>
            <w:sz w:val="20"/>
            <w:szCs w:val="20"/>
          </w:rPr>
          <w:t>for</w:t>
        </w:r>
      </w:ins>
      <w:ins w:id="846" w:author="Beverley Bahlmann" w:date="2012-03-14T11:46:00Z">
        <w:r w:rsidR="003E200A" w:rsidRPr="002C0BF6">
          <w:rPr>
            <w:rFonts w:ascii="Arial" w:hAnsi="Arial" w:cs="Arial"/>
            <w:sz w:val="20"/>
            <w:szCs w:val="20"/>
          </w:rPr>
          <w:t>,</w:t>
        </w:r>
      </w:ins>
      <w:ins w:id="847" w:author="Beverley Bahlmann" w:date="2012-03-13T08:13:00Z">
        <w:r w:rsidR="00E30531" w:rsidRPr="002C0BF6">
          <w:rPr>
            <w:rFonts w:ascii="Arial" w:hAnsi="Arial" w:cs="Arial"/>
            <w:sz w:val="20"/>
            <w:szCs w:val="20"/>
          </w:rPr>
          <w:t xml:space="preserve"> </w:t>
        </w:r>
      </w:ins>
      <w:del w:id="848" w:author="Beverley Bahlmann" w:date="2012-03-20T16:35:00Z">
        <w:r w:rsidR="00F03FCB" w:rsidRPr="002C0BF6" w:rsidDel="00B77875">
          <w:rPr>
            <w:rFonts w:ascii="Arial" w:hAnsi="Arial" w:cs="Arial"/>
            <w:sz w:val="20"/>
            <w:szCs w:val="20"/>
          </w:rPr>
          <w:delText>in</w:delText>
        </w:r>
      </w:del>
      <w:r w:rsidR="00F03FCB" w:rsidRPr="002C0BF6">
        <w:rPr>
          <w:rFonts w:ascii="Arial" w:hAnsi="Arial" w:cs="Arial"/>
          <w:sz w:val="20"/>
          <w:szCs w:val="20"/>
        </w:rPr>
        <w:t xml:space="preserve"> a reasonable assurance engagement</w:t>
      </w:r>
      <w:ins w:id="849" w:author="Beverley Bahlmann" w:date="2012-03-12T17:53:00Z">
        <w:r w:rsidR="00F52AE2" w:rsidRPr="002C0BF6">
          <w:rPr>
            <w:rFonts w:ascii="Arial" w:hAnsi="Arial" w:cs="Arial"/>
            <w:sz w:val="20"/>
            <w:szCs w:val="20"/>
          </w:rPr>
          <w:t>.</w:t>
        </w:r>
      </w:ins>
      <w:del w:id="850" w:author="Beverley Bahlmann" w:date="2012-03-12T17:53:00Z">
        <w:r w:rsidR="00F03FCB" w:rsidRPr="002C0BF6" w:rsidDel="00F52AE2">
          <w:rPr>
            <w:rFonts w:ascii="Arial" w:hAnsi="Arial" w:cs="Arial"/>
            <w:sz w:val="20"/>
            <w:szCs w:val="20"/>
          </w:rPr>
          <w:delText xml:space="preserve">, and that </w:delText>
        </w:r>
      </w:del>
      <w:ins w:id="851" w:author="Beverley Bahlmann" w:date="2012-03-12T17:54:00Z">
        <w:r w:rsidR="00F52AE2" w:rsidRPr="002C0BF6">
          <w:rPr>
            <w:rFonts w:ascii="Arial" w:hAnsi="Arial" w:cs="Arial"/>
            <w:sz w:val="20"/>
            <w:szCs w:val="20"/>
          </w:rPr>
          <w:t xml:space="preserve"> </w:t>
        </w:r>
      </w:ins>
      <w:ins w:id="852" w:author="Beverley Bahlmann" w:date="2012-03-12T17:53:00Z">
        <w:r w:rsidR="00F52AE2" w:rsidRPr="002C0BF6">
          <w:rPr>
            <w:rFonts w:ascii="Arial" w:hAnsi="Arial" w:cs="Arial"/>
            <w:sz w:val="20"/>
            <w:szCs w:val="20"/>
          </w:rPr>
          <w:t>A</w:t>
        </w:r>
      </w:ins>
      <w:ins w:id="853" w:author="Beverley Bahlmann" w:date="2012-03-12T17:52:00Z">
        <w:r w:rsidR="00F52AE2" w:rsidRPr="002C0BF6">
          <w:rPr>
            <w:rFonts w:ascii="Arial" w:hAnsi="Arial" w:cs="Arial"/>
            <w:sz w:val="20"/>
            <w:szCs w:val="20"/>
          </w:rPr>
          <w:t>s a result</w:t>
        </w:r>
      </w:ins>
      <w:ins w:id="854" w:author="Beverley Bahlmann" w:date="2012-04-02T11:07:00Z">
        <w:r w:rsidR="00857AF1" w:rsidRPr="002C0BF6">
          <w:rPr>
            <w:rFonts w:ascii="Arial" w:hAnsi="Arial" w:cs="Arial"/>
            <w:sz w:val="20"/>
            <w:szCs w:val="20"/>
          </w:rPr>
          <w:t>,</w:t>
        </w:r>
      </w:ins>
      <w:ins w:id="855" w:author="Beverley Bahlmann" w:date="2012-03-12T17:52:00Z">
        <w:r w:rsidR="00F52AE2" w:rsidRPr="002C0BF6">
          <w:rPr>
            <w:rFonts w:ascii="Arial" w:hAnsi="Arial" w:cs="Arial"/>
            <w:sz w:val="20"/>
            <w:szCs w:val="20"/>
          </w:rPr>
          <w:t xml:space="preserve"> </w:t>
        </w:r>
      </w:ins>
      <w:r w:rsidR="00F03FCB" w:rsidRPr="002C0BF6">
        <w:rPr>
          <w:rFonts w:ascii="Arial" w:hAnsi="Arial" w:cs="Arial"/>
          <w:sz w:val="20"/>
          <w:szCs w:val="20"/>
        </w:rPr>
        <w:t xml:space="preserve">the level of assurance obtained </w:t>
      </w:r>
      <w:ins w:id="856" w:author="Beverley Bahlmann" w:date="2012-03-12T17:53:00Z">
        <w:r w:rsidR="00F52AE2" w:rsidRPr="002C0BF6">
          <w:rPr>
            <w:rFonts w:ascii="Arial" w:hAnsi="Arial" w:cs="Arial"/>
            <w:sz w:val="20"/>
            <w:szCs w:val="20"/>
          </w:rPr>
          <w:t xml:space="preserve">in a limited assurance engagement </w:t>
        </w:r>
      </w:ins>
      <w:r w:rsidR="00F03FCB" w:rsidRPr="002C0BF6">
        <w:rPr>
          <w:rFonts w:ascii="Arial" w:hAnsi="Arial" w:cs="Arial"/>
          <w:sz w:val="20"/>
          <w:szCs w:val="20"/>
        </w:rPr>
        <w:t>is substantially lower than the assurance that would have been obtained had a reasonable assurance engagement been performed. (</w:t>
      </w:r>
      <w:r w:rsidR="0006474B" w:rsidRPr="002C0BF6">
        <w:rPr>
          <w:rFonts w:ascii="Arial" w:hAnsi="Arial" w:cs="Arial"/>
          <w:sz w:val="20"/>
          <w:szCs w:val="20"/>
        </w:rPr>
        <w:t xml:space="preserve">Ref: Para. </w:t>
      </w:r>
      <w:proofErr w:type="gramStart"/>
      <w:r w:rsidR="0006474B" w:rsidRPr="002C0BF6">
        <w:rPr>
          <w:rFonts w:ascii="Arial" w:hAnsi="Arial" w:cs="Arial"/>
          <w:sz w:val="20"/>
          <w:szCs w:val="20"/>
        </w:rPr>
        <w:t>A1</w:t>
      </w:r>
      <w:ins w:id="857" w:author="Beverley Bahlmann" w:date="2012-03-27T15:51:00Z">
        <w:r w:rsidR="003D3D08" w:rsidRPr="002C0BF6">
          <w:rPr>
            <w:rFonts w:ascii="Arial" w:hAnsi="Arial" w:cs="Arial"/>
            <w:sz w:val="20"/>
            <w:szCs w:val="20"/>
          </w:rPr>
          <w:t>42</w:t>
        </w:r>
      </w:ins>
      <w:del w:id="858" w:author="Beverley Bahlmann" w:date="2012-03-27T15:51:00Z">
        <w:r w:rsidR="0006474B" w:rsidRPr="002C0BF6" w:rsidDel="003D3D08">
          <w:rPr>
            <w:rFonts w:ascii="Arial" w:hAnsi="Arial" w:cs="Arial"/>
            <w:sz w:val="20"/>
            <w:szCs w:val="20"/>
          </w:rPr>
          <w:delText>3</w:delText>
        </w:r>
      </w:del>
      <w:del w:id="859" w:author="Beverley Bahlmann" w:date="2012-03-13T16:32:00Z">
        <w:r w:rsidR="0006474B" w:rsidRPr="002C0BF6" w:rsidDel="003C72A2">
          <w:rPr>
            <w:rFonts w:ascii="Arial" w:hAnsi="Arial" w:cs="Arial"/>
            <w:sz w:val="20"/>
            <w:szCs w:val="20"/>
          </w:rPr>
          <w:delText>9</w:delText>
        </w:r>
      </w:del>
      <w:r w:rsidR="00094E8D" w:rsidRPr="002C0BF6">
        <w:rPr>
          <w:rFonts w:ascii="Arial" w:hAnsi="Arial" w:cs="Arial"/>
          <w:i/>
          <w:sz w:val="20"/>
          <w:szCs w:val="20"/>
        </w:rPr>
        <w:t>–</w:t>
      </w:r>
      <w:r w:rsidR="0006474B" w:rsidRPr="002C0BF6">
        <w:rPr>
          <w:rFonts w:ascii="Arial" w:hAnsi="Arial" w:cs="Arial"/>
          <w:sz w:val="20"/>
          <w:szCs w:val="20"/>
        </w:rPr>
        <w:t>A1</w:t>
      </w:r>
      <w:ins w:id="860" w:author="Beverley Bahlmann" w:date="2012-03-27T15:51:00Z">
        <w:r w:rsidR="003D3D08" w:rsidRPr="002C0BF6">
          <w:rPr>
            <w:rFonts w:ascii="Arial" w:hAnsi="Arial" w:cs="Arial"/>
            <w:sz w:val="20"/>
            <w:szCs w:val="20"/>
          </w:rPr>
          <w:t>44</w:t>
        </w:r>
      </w:ins>
      <w:del w:id="861" w:author="Beverley Bahlmann" w:date="2012-03-13T16:33:00Z">
        <w:r w:rsidR="0006474B" w:rsidRPr="002C0BF6" w:rsidDel="003C72A2">
          <w:rPr>
            <w:rFonts w:ascii="Arial" w:hAnsi="Arial" w:cs="Arial"/>
            <w:sz w:val="20"/>
            <w:szCs w:val="20"/>
          </w:rPr>
          <w:delText>41</w:delText>
        </w:r>
      </w:del>
      <w:r w:rsidR="00F03FCB" w:rsidRPr="002C0BF6">
        <w:rPr>
          <w:rFonts w:ascii="Arial" w:hAnsi="Arial" w:cs="Arial"/>
          <w:sz w:val="20"/>
          <w:szCs w:val="20"/>
        </w:rPr>
        <w:t>)</w:t>
      </w:r>
      <w:r w:rsidR="00180A67" w:rsidRPr="002C0BF6">
        <w:rPr>
          <w:rFonts w:ascii="Arial" w:hAnsi="Arial" w:cs="Arial"/>
          <w:sz w:val="20"/>
          <w:szCs w:val="20"/>
        </w:rPr>
        <w:t>.</w:t>
      </w:r>
      <w:proofErr w:type="gramEnd"/>
      <w:r w:rsidR="00F03FCB" w:rsidRPr="002C0BF6">
        <w:rPr>
          <w:rFonts w:ascii="Arial" w:hAnsi="Arial" w:cs="Arial"/>
          <w:sz w:val="20"/>
          <w:szCs w:val="20"/>
        </w:rPr>
        <w:t xml:space="preserve">  </w:t>
      </w:r>
    </w:p>
    <w:p w:rsidR="009E3154" w:rsidRPr="002C0BF6" w:rsidRDefault="009E3154" w:rsidP="00745241">
      <w:pPr>
        <w:pStyle w:val="IFACIndentedAlpha"/>
        <w:rPr>
          <w:rFonts w:ascii="Arial" w:hAnsi="Arial" w:cs="Arial"/>
          <w:sz w:val="20"/>
          <w:szCs w:val="20"/>
        </w:rPr>
      </w:pPr>
      <w:r w:rsidRPr="002C0BF6">
        <w:rPr>
          <w:rFonts w:ascii="Arial" w:hAnsi="Arial" w:cs="Arial"/>
          <w:sz w:val="20"/>
          <w:szCs w:val="20"/>
        </w:rPr>
        <w:t>(</w:t>
      </w:r>
      <w:proofErr w:type="spellStart"/>
      <w:r w:rsidR="00E52A26" w:rsidRPr="002C0BF6">
        <w:rPr>
          <w:rFonts w:ascii="Arial" w:hAnsi="Arial" w:cs="Arial"/>
          <w:sz w:val="20"/>
          <w:szCs w:val="20"/>
        </w:rPr>
        <w:t>i</w:t>
      </w:r>
      <w:proofErr w:type="spellEnd"/>
      <w:r w:rsidRPr="002C0BF6">
        <w:rPr>
          <w:rFonts w:ascii="Arial" w:hAnsi="Arial" w:cs="Arial"/>
          <w:sz w:val="20"/>
          <w:szCs w:val="20"/>
        </w:rPr>
        <w:t>)</w:t>
      </w:r>
      <w:r w:rsidRPr="002C0BF6">
        <w:rPr>
          <w:rFonts w:ascii="Arial" w:hAnsi="Arial" w:cs="Arial"/>
          <w:sz w:val="20"/>
          <w:szCs w:val="20"/>
        </w:rPr>
        <w:tab/>
        <w:t>The practitioner</w:t>
      </w:r>
      <w:r w:rsidR="00B23E35" w:rsidRPr="002C0BF6">
        <w:rPr>
          <w:rFonts w:ascii="Arial" w:hAnsi="Arial" w:cs="Arial"/>
          <w:sz w:val="20"/>
          <w:szCs w:val="20"/>
        </w:rPr>
        <w:t>’</w:t>
      </w:r>
      <w:r w:rsidRPr="002C0BF6">
        <w:rPr>
          <w:rFonts w:ascii="Arial" w:hAnsi="Arial" w:cs="Arial"/>
          <w:sz w:val="20"/>
          <w:szCs w:val="20"/>
        </w:rPr>
        <w:t>s</w:t>
      </w:r>
      <w:r w:rsidR="001827FC" w:rsidRPr="002C0BF6">
        <w:rPr>
          <w:rFonts w:ascii="Arial" w:hAnsi="Arial" w:cs="Arial"/>
          <w:sz w:val="20"/>
          <w:szCs w:val="20"/>
        </w:rPr>
        <w:t xml:space="preserve"> conclusion</w:t>
      </w:r>
      <w:r w:rsidRPr="002C0BF6">
        <w:rPr>
          <w:rFonts w:ascii="Arial" w:hAnsi="Arial" w:cs="Arial"/>
          <w:sz w:val="20"/>
          <w:szCs w:val="20"/>
        </w:rPr>
        <w:t>, expressed in the positive form</w:t>
      </w:r>
      <w:r w:rsidR="00545E66" w:rsidRPr="002C0BF6">
        <w:rPr>
          <w:rFonts w:ascii="Arial" w:hAnsi="Arial" w:cs="Arial"/>
          <w:sz w:val="20"/>
          <w:szCs w:val="20"/>
        </w:rPr>
        <w:t xml:space="preserve"> in the case of a </w:t>
      </w:r>
      <w:r w:rsidR="007B1669" w:rsidRPr="002C0BF6">
        <w:rPr>
          <w:rFonts w:ascii="Arial" w:hAnsi="Arial" w:cs="Arial"/>
          <w:sz w:val="20"/>
          <w:szCs w:val="20"/>
        </w:rPr>
        <w:t>reasonable a</w:t>
      </w:r>
      <w:r w:rsidR="00545E66" w:rsidRPr="002C0BF6">
        <w:rPr>
          <w:rFonts w:ascii="Arial" w:hAnsi="Arial" w:cs="Arial"/>
          <w:sz w:val="20"/>
          <w:szCs w:val="20"/>
        </w:rPr>
        <w:t xml:space="preserve">ssurance engagement or in the negative form in the case of a </w:t>
      </w:r>
      <w:r w:rsidR="007B1669" w:rsidRPr="002C0BF6">
        <w:rPr>
          <w:rFonts w:ascii="Arial" w:hAnsi="Arial" w:cs="Arial"/>
          <w:sz w:val="20"/>
          <w:szCs w:val="20"/>
        </w:rPr>
        <w:t>limited</w:t>
      </w:r>
      <w:r w:rsidR="00545E66" w:rsidRPr="002C0BF6">
        <w:rPr>
          <w:rFonts w:ascii="Arial" w:hAnsi="Arial" w:cs="Arial"/>
          <w:sz w:val="20"/>
          <w:szCs w:val="20"/>
        </w:rPr>
        <w:t xml:space="preserve"> assurance engagement</w:t>
      </w:r>
      <w:r w:rsidRPr="002C0BF6">
        <w:rPr>
          <w:rFonts w:ascii="Arial" w:hAnsi="Arial" w:cs="Arial"/>
          <w:sz w:val="20"/>
          <w:szCs w:val="20"/>
        </w:rPr>
        <w:t>, about whether the GHG statement</w:t>
      </w:r>
      <w:r w:rsidR="00F91FFA" w:rsidRPr="002C0BF6">
        <w:rPr>
          <w:rFonts w:ascii="Arial" w:hAnsi="Arial" w:cs="Arial"/>
          <w:sz w:val="20"/>
          <w:szCs w:val="20"/>
        </w:rPr>
        <w:t xml:space="preserve"> </w:t>
      </w:r>
      <w:r w:rsidRPr="002C0BF6">
        <w:rPr>
          <w:rFonts w:ascii="Arial" w:hAnsi="Arial" w:cs="Arial"/>
          <w:sz w:val="20"/>
          <w:szCs w:val="20"/>
        </w:rPr>
        <w:t xml:space="preserve">is prepared, in all material respects, in accordance with the </w:t>
      </w:r>
      <w:r w:rsidR="002663C9" w:rsidRPr="002C0BF6">
        <w:rPr>
          <w:rFonts w:ascii="Arial" w:hAnsi="Arial" w:cs="Arial"/>
          <w:sz w:val="20"/>
          <w:szCs w:val="20"/>
        </w:rPr>
        <w:t xml:space="preserve">applicable </w:t>
      </w:r>
      <w:r w:rsidRPr="002C0BF6">
        <w:rPr>
          <w:rFonts w:ascii="Arial" w:hAnsi="Arial" w:cs="Arial"/>
          <w:kern w:val="0"/>
          <w:sz w:val="20"/>
          <w:szCs w:val="20"/>
          <w:lang w:bidi="ar-SA"/>
        </w:rPr>
        <w:t>criteria</w:t>
      </w:r>
      <w:r w:rsidRPr="002C0BF6">
        <w:rPr>
          <w:rFonts w:ascii="Arial" w:hAnsi="Arial" w:cs="Arial"/>
          <w:sz w:val="20"/>
          <w:szCs w:val="20"/>
        </w:rPr>
        <w:t xml:space="preserve">. </w:t>
      </w:r>
    </w:p>
    <w:p w:rsidR="009E3154" w:rsidRPr="002C0BF6" w:rsidRDefault="009E3154" w:rsidP="00745241">
      <w:pPr>
        <w:pStyle w:val="IFACIndentedAlpha"/>
        <w:rPr>
          <w:rFonts w:ascii="Arial" w:hAnsi="Arial" w:cs="Arial"/>
          <w:sz w:val="20"/>
          <w:szCs w:val="20"/>
        </w:rPr>
      </w:pPr>
      <w:r w:rsidRPr="002C0BF6">
        <w:rPr>
          <w:rFonts w:ascii="Arial" w:hAnsi="Arial" w:cs="Arial"/>
          <w:sz w:val="20"/>
          <w:szCs w:val="20"/>
        </w:rPr>
        <w:t>(</w:t>
      </w:r>
      <w:r w:rsidR="004E2AAD" w:rsidRPr="002C0BF6">
        <w:rPr>
          <w:rFonts w:ascii="Arial" w:hAnsi="Arial" w:cs="Arial"/>
          <w:sz w:val="20"/>
          <w:szCs w:val="20"/>
        </w:rPr>
        <w:t>j</w:t>
      </w:r>
      <w:r w:rsidRPr="002C0BF6">
        <w:rPr>
          <w:rFonts w:ascii="Arial" w:hAnsi="Arial" w:cs="Arial"/>
          <w:sz w:val="20"/>
          <w:szCs w:val="20"/>
        </w:rPr>
        <w:t>)</w:t>
      </w:r>
      <w:r w:rsidRPr="002C0BF6">
        <w:rPr>
          <w:rFonts w:ascii="Arial" w:hAnsi="Arial" w:cs="Arial"/>
          <w:sz w:val="20"/>
          <w:szCs w:val="20"/>
        </w:rPr>
        <w:tab/>
        <w:t xml:space="preserve">If the practitioner expresses </w:t>
      </w:r>
      <w:r w:rsidR="00084970" w:rsidRPr="002C0BF6">
        <w:rPr>
          <w:rFonts w:ascii="Arial" w:hAnsi="Arial" w:cs="Arial"/>
          <w:sz w:val="20"/>
          <w:szCs w:val="20"/>
        </w:rPr>
        <w:t xml:space="preserve">a </w:t>
      </w:r>
      <w:r w:rsidR="00545E66" w:rsidRPr="002C0BF6">
        <w:rPr>
          <w:rFonts w:ascii="Arial" w:hAnsi="Arial" w:cs="Arial"/>
          <w:sz w:val="20"/>
          <w:szCs w:val="20"/>
        </w:rPr>
        <w:t>conclusion</w:t>
      </w:r>
      <w:r w:rsidRPr="002C0BF6">
        <w:rPr>
          <w:rFonts w:ascii="Arial" w:hAnsi="Arial" w:cs="Arial"/>
          <w:sz w:val="20"/>
          <w:szCs w:val="20"/>
        </w:rPr>
        <w:t xml:space="preserve"> that is </w:t>
      </w:r>
      <w:r w:rsidR="005A23B0" w:rsidRPr="002C0BF6">
        <w:rPr>
          <w:rFonts w:ascii="Arial" w:hAnsi="Arial" w:cs="Arial"/>
          <w:sz w:val="20"/>
          <w:szCs w:val="20"/>
        </w:rPr>
        <w:t>modified</w:t>
      </w:r>
      <w:r w:rsidRPr="002C0BF6">
        <w:rPr>
          <w:rFonts w:ascii="Arial" w:hAnsi="Arial" w:cs="Arial"/>
          <w:sz w:val="20"/>
          <w:szCs w:val="20"/>
        </w:rPr>
        <w:t>, a clear description of all the reasons therefor</w:t>
      </w:r>
      <w:r w:rsidR="00DB31E5" w:rsidRPr="002C0BF6">
        <w:rPr>
          <w:rFonts w:ascii="Arial" w:hAnsi="Arial" w:cs="Arial"/>
          <w:sz w:val="20"/>
          <w:szCs w:val="20"/>
        </w:rPr>
        <w:t>e</w:t>
      </w:r>
      <w:r w:rsidRPr="002C0BF6">
        <w:rPr>
          <w:rFonts w:ascii="Arial" w:hAnsi="Arial" w:cs="Arial"/>
          <w:sz w:val="20"/>
          <w:szCs w:val="20"/>
        </w:rPr>
        <w:t xml:space="preserve">. </w:t>
      </w:r>
    </w:p>
    <w:p w:rsidR="009E3154" w:rsidRPr="002C0BF6" w:rsidRDefault="009E3154" w:rsidP="00745241">
      <w:pPr>
        <w:pStyle w:val="IFACIndentedAlpha"/>
        <w:rPr>
          <w:rFonts w:ascii="Arial" w:hAnsi="Arial" w:cs="Arial"/>
          <w:sz w:val="20"/>
          <w:szCs w:val="20"/>
        </w:rPr>
      </w:pPr>
      <w:bookmarkStart w:id="862" w:name="OLE_LINK5"/>
      <w:r w:rsidRPr="002C0BF6">
        <w:rPr>
          <w:rFonts w:ascii="Arial" w:hAnsi="Arial" w:cs="Arial"/>
          <w:sz w:val="20"/>
          <w:szCs w:val="20"/>
        </w:rPr>
        <w:t>(</w:t>
      </w:r>
      <w:r w:rsidR="00A86FC4" w:rsidRPr="002C0BF6">
        <w:rPr>
          <w:rFonts w:ascii="Arial" w:hAnsi="Arial" w:cs="Arial"/>
          <w:sz w:val="20"/>
          <w:szCs w:val="20"/>
        </w:rPr>
        <w:t>k</w:t>
      </w:r>
      <w:r w:rsidRPr="002C0BF6">
        <w:rPr>
          <w:rFonts w:ascii="Arial" w:hAnsi="Arial" w:cs="Arial"/>
          <w:sz w:val="20"/>
          <w:szCs w:val="20"/>
        </w:rPr>
        <w:t>)</w:t>
      </w:r>
      <w:r w:rsidRPr="002C0BF6">
        <w:rPr>
          <w:rFonts w:ascii="Arial" w:hAnsi="Arial" w:cs="Arial"/>
          <w:sz w:val="20"/>
          <w:szCs w:val="20"/>
        </w:rPr>
        <w:tab/>
        <w:t>The practitioner</w:t>
      </w:r>
      <w:r w:rsidR="00B23E35" w:rsidRPr="002C0BF6">
        <w:rPr>
          <w:rFonts w:ascii="Arial" w:hAnsi="Arial" w:cs="Arial"/>
          <w:sz w:val="20"/>
          <w:szCs w:val="20"/>
        </w:rPr>
        <w:t>’</w:t>
      </w:r>
      <w:r w:rsidR="00504D87" w:rsidRPr="002C0BF6">
        <w:rPr>
          <w:rFonts w:ascii="Arial" w:hAnsi="Arial" w:cs="Arial"/>
          <w:sz w:val="20"/>
          <w:szCs w:val="20"/>
        </w:rPr>
        <w:t>s</w:t>
      </w:r>
      <w:r w:rsidRPr="002C0BF6">
        <w:rPr>
          <w:rFonts w:ascii="Arial" w:hAnsi="Arial" w:cs="Arial"/>
          <w:sz w:val="20"/>
          <w:szCs w:val="20"/>
        </w:rPr>
        <w:t xml:space="preserve"> </w:t>
      </w:r>
      <w:r w:rsidR="00504D87" w:rsidRPr="002C0BF6">
        <w:rPr>
          <w:rFonts w:ascii="Arial" w:hAnsi="Arial" w:cs="Arial"/>
          <w:sz w:val="20"/>
          <w:szCs w:val="20"/>
        </w:rPr>
        <w:t>signature</w:t>
      </w:r>
      <w:r w:rsidRPr="002C0BF6">
        <w:rPr>
          <w:rFonts w:ascii="Arial" w:hAnsi="Arial" w:cs="Arial"/>
          <w:sz w:val="20"/>
          <w:szCs w:val="20"/>
        </w:rPr>
        <w:t>.</w:t>
      </w:r>
      <w:r w:rsidR="00531880" w:rsidRPr="002C0BF6">
        <w:rPr>
          <w:rFonts w:ascii="Arial" w:hAnsi="Arial" w:cs="Arial"/>
          <w:sz w:val="20"/>
          <w:szCs w:val="20"/>
        </w:rPr>
        <w:t xml:space="preserve"> (Ref: Para. A1</w:t>
      </w:r>
      <w:r w:rsidR="0006474B" w:rsidRPr="002C0BF6">
        <w:rPr>
          <w:rFonts w:ascii="Arial" w:hAnsi="Arial" w:cs="Arial"/>
          <w:sz w:val="20"/>
          <w:szCs w:val="20"/>
        </w:rPr>
        <w:t>4</w:t>
      </w:r>
      <w:ins w:id="863" w:author="Beverley Bahlmann" w:date="2012-03-27T15:53:00Z">
        <w:r w:rsidR="003E2FAD" w:rsidRPr="002C0BF6">
          <w:rPr>
            <w:rFonts w:ascii="Arial" w:hAnsi="Arial" w:cs="Arial"/>
            <w:sz w:val="20"/>
            <w:szCs w:val="20"/>
          </w:rPr>
          <w:t>5</w:t>
        </w:r>
      </w:ins>
      <w:del w:id="864" w:author="Beverley Bahlmann" w:date="2012-03-13T16:33:00Z">
        <w:r w:rsidR="0006474B" w:rsidRPr="002C0BF6" w:rsidDel="003C72A2">
          <w:rPr>
            <w:rFonts w:ascii="Arial" w:hAnsi="Arial" w:cs="Arial"/>
            <w:sz w:val="20"/>
            <w:szCs w:val="20"/>
          </w:rPr>
          <w:delText>2</w:delText>
        </w:r>
      </w:del>
      <w:r w:rsidR="00531880" w:rsidRPr="002C0BF6">
        <w:rPr>
          <w:rFonts w:ascii="Arial" w:hAnsi="Arial" w:cs="Arial"/>
          <w:sz w:val="20"/>
          <w:szCs w:val="20"/>
        </w:rPr>
        <w:t>)</w:t>
      </w:r>
    </w:p>
    <w:p w:rsidR="009E3154" w:rsidRPr="002C0BF6" w:rsidRDefault="009E3154" w:rsidP="00745241">
      <w:pPr>
        <w:pStyle w:val="IFACIndentedAlpha"/>
        <w:rPr>
          <w:rFonts w:ascii="Arial" w:hAnsi="Arial" w:cs="Arial"/>
          <w:sz w:val="20"/>
          <w:szCs w:val="20"/>
        </w:rPr>
      </w:pPr>
      <w:r w:rsidRPr="002C0BF6">
        <w:rPr>
          <w:rFonts w:ascii="Arial" w:hAnsi="Arial" w:cs="Arial"/>
          <w:sz w:val="20"/>
          <w:szCs w:val="20"/>
        </w:rPr>
        <w:t>(</w:t>
      </w:r>
      <w:r w:rsidR="00A86FC4" w:rsidRPr="002C0BF6">
        <w:rPr>
          <w:rFonts w:ascii="Arial" w:hAnsi="Arial" w:cs="Arial"/>
          <w:sz w:val="20"/>
          <w:szCs w:val="20"/>
        </w:rPr>
        <w:t>l</w:t>
      </w:r>
      <w:r w:rsidRPr="002C0BF6">
        <w:rPr>
          <w:rFonts w:ascii="Arial" w:hAnsi="Arial" w:cs="Arial"/>
          <w:sz w:val="20"/>
          <w:szCs w:val="20"/>
        </w:rPr>
        <w:t>)</w:t>
      </w:r>
      <w:r w:rsidRPr="002C0BF6">
        <w:rPr>
          <w:rFonts w:ascii="Arial" w:hAnsi="Arial" w:cs="Arial"/>
          <w:sz w:val="20"/>
          <w:szCs w:val="20"/>
        </w:rPr>
        <w:tab/>
        <w:t xml:space="preserve">The date of the </w:t>
      </w:r>
      <w:r w:rsidR="00504D87" w:rsidRPr="002C0BF6">
        <w:rPr>
          <w:rFonts w:ascii="Arial" w:hAnsi="Arial" w:cs="Arial"/>
          <w:sz w:val="20"/>
          <w:szCs w:val="20"/>
        </w:rPr>
        <w:t xml:space="preserve">assurance </w:t>
      </w:r>
      <w:r w:rsidRPr="002C0BF6">
        <w:rPr>
          <w:rFonts w:ascii="Arial" w:hAnsi="Arial" w:cs="Arial"/>
          <w:sz w:val="20"/>
          <w:szCs w:val="20"/>
        </w:rPr>
        <w:t xml:space="preserve">report. </w:t>
      </w:r>
    </w:p>
    <w:p w:rsidR="009E3154" w:rsidRPr="002C0BF6" w:rsidRDefault="009E3154" w:rsidP="00745241">
      <w:pPr>
        <w:pStyle w:val="IFACIndentedAlpha"/>
        <w:rPr>
          <w:rFonts w:ascii="Arial" w:hAnsi="Arial" w:cs="Arial"/>
          <w:sz w:val="20"/>
          <w:szCs w:val="20"/>
        </w:rPr>
      </w:pPr>
      <w:r w:rsidRPr="002C0BF6">
        <w:rPr>
          <w:rFonts w:ascii="Arial" w:hAnsi="Arial" w:cs="Arial"/>
          <w:sz w:val="20"/>
          <w:szCs w:val="20"/>
        </w:rPr>
        <w:t>(</w:t>
      </w:r>
      <w:r w:rsidR="00A86FC4" w:rsidRPr="002C0BF6">
        <w:rPr>
          <w:rFonts w:ascii="Arial" w:hAnsi="Arial" w:cs="Arial"/>
          <w:sz w:val="20"/>
          <w:szCs w:val="20"/>
        </w:rPr>
        <w:t>m</w:t>
      </w:r>
      <w:r w:rsidRPr="002C0BF6">
        <w:rPr>
          <w:rFonts w:ascii="Arial" w:hAnsi="Arial" w:cs="Arial"/>
          <w:sz w:val="20"/>
          <w:szCs w:val="20"/>
        </w:rPr>
        <w:t>)</w:t>
      </w:r>
      <w:r w:rsidRPr="002C0BF6">
        <w:rPr>
          <w:rFonts w:ascii="Arial" w:hAnsi="Arial" w:cs="Arial"/>
          <w:sz w:val="20"/>
          <w:szCs w:val="20"/>
        </w:rPr>
        <w:tab/>
        <w:t xml:space="preserve">The </w:t>
      </w:r>
      <w:r w:rsidR="00513688" w:rsidRPr="002C0BF6">
        <w:rPr>
          <w:rFonts w:ascii="Arial" w:hAnsi="Arial" w:cs="Arial"/>
          <w:sz w:val="20"/>
          <w:szCs w:val="20"/>
        </w:rPr>
        <w:t>location in the jurisdiction where the practitioner practices</w:t>
      </w:r>
      <w:r w:rsidR="00D114A9" w:rsidRPr="002C0BF6">
        <w:rPr>
          <w:rFonts w:ascii="Arial" w:hAnsi="Arial" w:cs="Arial"/>
          <w:sz w:val="20"/>
          <w:szCs w:val="20"/>
        </w:rPr>
        <w:t>.</w:t>
      </w:r>
    </w:p>
    <w:bookmarkEnd w:id="862"/>
    <w:p w:rsidR="00732768" w:rsidRPr="002C0BF6" w:rsidRDefault="00B27AF3" w:rsidP="00745241">
      <w:pPr>
        <w:pStyle w:val="IFACHeading4"/>
        <w:keepNext/>
        <w:rPr>
          <w:rFonts w:ascii="Arial" w:hAnsi="Arial" w:cs="Arial"/>
          <w:sz w:val="20"/>
          <w:szCs w:val="20"/>
        </w:rPr>
      </w:pPr>
      <w:r w:rsidRPr="002C0BF6">
        <w:rPr>
          <w:rFonts w:ascii="Arial" w:hAnsi="Arial" w:cs="Arial"/>
          <w:sz w:val="20"/>
          <w:szCs w:val="20"/>
        </w:rPr>
        <w:lastRenderedPageBreak/>
        <w:t xml:space="preserve">Emphasis of Matter </w:t>
      </w:r>
      <w:r w:rsidR="00B3211A" w:rsidRPr="002C0BF6">
        <w:rPr>
          <w:rFonts w:ascii="Arial" w:hAnsi="Arial" w:cs="Arial"/>
          <w:sz w:val="20"/>
          <w:szCs w:val="20"/>
        </w:rPr>
        <w:t xml:space="preserve">Paragraphs </w:t>
      </w:r>
      <w:r w:rsidRPr="002C0BF6">
        <w:rPr>
          <w:rFonts w:ascii="Arial" w:hAnsi="Arial" w:cs="Arial"/>
          <w:sz w:val="20"/>
          <w:szCs w:val="20"/>
        </w:rPr>
        <w:t xml:space="preserve">and </w:t>
      </w:r>
      <w:r w:rsidR="00732768" w:rsidRPr="002C0BF6">
        <w:rPr>
          <w:rFonts w:ascii="Arial" w:hAnsi="Arial" w:cs="Arial"/>
          <w:sz w:val="20"/>
          <w:szCs w:val="20"/>
        </w:rPr>
        <w:t>Other Matter Paragraphs</w:t>
      </w:r>
    </w:p>
    <w:p w:rsidR="00210B06" w:rsidRPr="002C0BF6" w:rsidRDefault="00AC11E3" w:rsidP="00745241">
      <w:pPr>
        <w:pStyle w:val="IFACNumberedPara"/>
        <w:keepNext/>
        <w:tabs>
          <w:tab w:val="clear" w:pos="720"/>
        </w:tabs>
        <w:rPr>
          <w:rFonts w:ascii="Arial" w:hAnsi="Arial" w:cs="Arial"/>
          <w:sz w:val="20"/>
          <w:szCs w:val="20"/>
        </w:rPr>
      </w:pPr>
      <w:r w:rsidRPr="002C0BF6">
        <w:rPr>
          <w:rFonts w:ascii="Arial" w:hAnsi="Arial" w:cs="Arial"/>
          <w:sz w:val="20"/>
          <w:szCs w:val="20"/>
        </w:rPr>
        <w:t>7</w:t>
      </w:r>
      <w:ins w:id="865" w:author="Beverley Bahlmann" w:date="2012-03-22T15:53:00Z">
        <w:r w:rsidR="00A419A0" w:rsidRPr="002C0BF6">
          <w:rPr>
            <w:rFonts w:ascii="Arial" w:hAnsi="Arial" w:cs="Arial"/>
            <w:sz w:val="20"/>
            <w:szCs w:val="20"/>
          </w:rPr>
          <w:t>7</w:t>
        </w:r>
      </w:ins>
      <w:del w:id="866" w:author="Beverley Bahlmann" w:date="2012-03-22T15:53:00Z">
        <w:r w:rsidRPr="002C0BF6" w:rsidDel="00A419A0">
          <w:rPr>
            <w:rFonts w:ascii="Arial" w:hAnsi="Arial" w:cs="Arial"/>
            <w:sz w:val="20"/>
            <w:szCs w:val="20"/>
          </w:rPr>
          <w:delText>5</w:delText>
        </w:r>
      </w:del>
      <w:r w:rsidR="009B1B82" w:rsidRPr="002C0BF6">
        <w:rPr>
          <w:rFonts w:ascii="Arial" w:hAnsi="Arial" w:cs="Arial"/>
          <w:sz w:val="20"/>
          <w:szCs w:val="20"/>
        </w:rPr>
        <w:t>.</w:t>
      </w:r>
      <w:r w:rsidR="009B1B82" w:rsidRPr="002C0BF6">
        <w:rPr>
          <w:rFonts w:ascii="Arial" w:hAnsi="Arial" w:cs="Arial"/>
          <w:sz w:val="20"/>
          <w:szCs w:val="20"/>
        </w:rPr>
        <w:tab/>
      </w:r>
      <w:r w:rsidR="00732768" w:rsidRPr="002C0BF6">
        <w:rPr>
          <w:rFonts w:ascii="Arial" w:hAnsi="Arial" w:cs="Arial"/>
          <w:sz w:val="20"/>
          <w:szCs w:val="20"/>
        </w:rPr>
        <w:t>If the practitioner considers it necessary to</w:t>
      </w:r>
      <w:r w:rsidR="00210B06" w:rsidRPr="002C0BF6">
        <w:rPr>
          <w:rFonts w:ascii="Arial" w:hAnsi="Arial" w:cs="Arial"/>
          <w:sz w:val="20"/>
          <w:szCs w:val="20"/>
        </w:rPr>
        <w:t>:</w:t>
      </w:r>
      <w:r w:rsidR="00732768" w:rsidRPr="002C0BF6">
        <w:rPr>
          <w:rFonts w:ascii="Arial" w:hAnsi="Arial" w:cs="Arial"/>
          <w:sz w:val="20"/>
          <w:szCs w:val="20"/>
        </w:rPr>
        <w:t xml:space="preserve"> </w:t>
      </w:r>
      <w:r w:rsidR="002F1019" w:rsidRPr="002C0BF6">
        <w:rPr>
          <w:rFonts w:ascii="Arial" w:hAnsi="Arial" w:cs="Arial"/>
          <w:sz w:val="20"/>
          <w:szCs w:val="20"/>
        </w:rPr>
        <w:t>(Ref: Para. A</w:t>
      </w:r>
      <w:r w:rsidR="00B250E6" w:rsidRPr="002C0BF6">
        <w:rPr>
          <w:rFonts w:ascii="Arial" w:hAnsi="Arial" w:cs="Arial"/>
          <w:sz w:val="20"/>
          <w:szCs w:val="20"/>
        </w:rPr>
        <w:t>1</w:t>
      </w:r>
      <w:r w:rsidR="0006474B" w:rsidRPr="002C0BF6">
        <w:rPr>
          <w:rFonts w:ascii="Arial" w:hAnsi="Arial" w:cs="Arial"/>
          <w:sz w:val="20"/>
          <w:szCs w:val="20"/>
        </w:rPr>
        <w:t>4</w:t>
      </w:r>
      <w:ins w:id="867" w:author="Beverley Bahlmann" w:date="2012-03-27T15:57:00Z">
        <w:r w:rsidR="003E2FAD" w:rsidRPr="002C0BF6">
          <w:rPr>
            <w:rFonts w:ascii="Arial" w:hAnsi="Arial" w:cs="Arial"/>
            <w:sz w:val="20"/>
            <w:szCs w:val="20"/>
          </w:rPr>
          <w:t>6</w:t>
        </w:r>
      </w:ins>
      <w:del w:id="868" w:author="Beverley Bahlmann" w:date="2012-03-13T16:33:00Z">
        <w:r w:rsidR="0006474B" w:rsidRPr="002C0BF6" w:rsidDel="003C72A2">
          <w:rPr>
            <w:rFonts w:ascii="Arial" w:hAnsi="Arial" w:cs="Arial"/>
            <w:sz w:val="20"/>
            <w:szCs w:val="20"/>
          </w:rPr>
          <w:delText>3</w:delText>
        </w:r>
      </w:del>
      <w:r w:rsidR="008A32CF" w:rsidRPr="002C0BF6">
        <w:rPr>
          <w:rFonts w:ascii="Arial" w:hAnsi="Arial" w:cs="Arial"/>
          <w:sz w:val="20"/>
          <w:szCs w:val="20"/>
        </w:rPr>
        <w:t>–A1</w:t>
      </w:r>
      <w:ins w:id="869" w:author="Beverley Bahlmann" w:date="2012-03-27T15:57:00Z">
        <w:r w:rsidR="003E2FAD" w:rsidRPr="002C0BF6">
          <w:rPr>
            <w:rFonts w:ascii="Arial" w:hAnsi="Arial" w:cs="Arial"/>
            <w:sz w:val="20"/>
            <w:szCs w:val="20"/>
          </w:rPr>
          <w:t>52</w:t>
        </w:r>
      </w:ins>
      <w:del w:id="870" w:author="Beverley Bahlmann" w:date="2012-03-27T15:57:00Z">
        <w:r w:rsidR="008A32CF" w:rsidRPr="002C0BF6" w:rsidDel="003E2FAD">
          <w:rPr>
            <w:rFonts w:ascii="Arial" w:hAnsi="Arial" w:cs="Arial"/>
            <w:sz w:val="20"/>
            <w:szCs w:val="20"/>
          </w:rPr>
          <w:delText>4</w:delText>
        </w:r>
      </w:del>
      <w:del w:id="871" w:author="Beverley Bahlmann" w:date="2012-03-13T16:33:00Z">
        <w:r w:rsidR="0006474B" w:rsidRPr="002C0BF6" w:rsidDel="003C72A2">
          <w:rPr>
            <w:rFonts w:ascii="Arial" w:hAnsi="Arial" w:cs="Arial"/>
            <w:sz w:val="20"/>
            <w:szCs w:val="20"/>
          </w:rPr>
          <w:delText>9</w:delText>
        </w:r>
      </w:del>
      <w:r w:rsidR="002F1019" w:rsidRPr="002C0BF6">
        <w:rPr>
          <w:rFonts w:ascii="Arial" w:hAnsi="Arial" w:cs="Arial"/>
          <w:sz w:val="20"/>
          <w:szCs w:val="20"/>
        </w:rPr>
        <w:t>)</w:t>
      </w:r>
    </w:p>
    <w:p w:rsidR="00210B06" w:rsidRPr="002C0BF6" w:rsidRDefault="00210B06" w:rsidP="00745241">
      <w:pPr>
        <w:pStyle w:val="IFACIndentedAlpha"/>
        <w:keepNext/>
        <w:rPr>
          <w:rFonts w:ascii="Arial" w:hAnsi="Arial" w:cs="Arial"/>
          <w:sz w:val="20"/>
          <w:szCs w:val="20"/>
        </w:rPr>
      </w:pPr>
      <w:r w:rsidRPr="002C0BF6">
        <w:rPr>
          <w:rFonts w:ascii="Arial" w:hAnsi="Arial" w:cs="Arial"/>
          <w:sz w:val="20"/>
          <w:szCs w:val="20"/>
        </w:rPr>
        <w:t>(a)</w:t>
      </w:r>
      <w:r w:rsidRPr="002C0BF6">
        <w:rPr>
          <w:rFonts w:ascii="Arial" w:hAnsi="Arial" w:cs="Arial"/>
          <w:sz w:val="20"/>
          <w:szCs w:val="20"/>
        </w:rPr>
        <w:tab/>
        <w:t>Draw intended users</w:t>
      </w:r>
      <w:r w:rsidR="00B23E35" w:rsidRPr="002C0BF6">
        <w:rPr>
          <w:rFonts w:ascii="Arial" w:hAnsi="Arial" w:cs="Arial"/>
          <w:sz w:val="20"/>
          <w:szCs w:val="20"/>
        </w:rPr>
        <w:t>’</w:t>
      </w:r>
      <w:r w:rsidRPr="002C0BF6">
        <w:rPr>
          <w:rFonts w:ascii="Arial" w:hAnsi="Arial" w:cs="Arial"/>
          <w:sz w:val="20"/>
          <w:szCs w:val="20"/>
        </w:rPr>
        <w:t xml:space="preserve"> attention to a matter presented or disclosed in the GHG statement that, in the practitioner</w:t>
      </w:r>
      <w:r w:rsidR="00B23E35" w:rsidRPr="002C0BF6">
        <w:rPr>
          <w:rFonts w:ascii="Arial" w:hAnsi="Arial" w:cs="Arial"/>
          <w:sz w:val="20"/>
          <w:szCs w:val="20"/>
        </w:rPr>
        <w:t>’</w:t>
      </w:r>
      <w:r w:rsidRPr="002C0BF6">
        <w:rPr>
          <w:rFonts w:ascii="Arial" w:hAnsi="Arial" w:cs="Arial"/>
          <w:sz w:val="20"/>
          <w:szCs w:val="20"/>
        </w:rPr>
        <w:t>s judgment, is of such importance that it is fundamental to intended users</w:t>
      </w:r>
      <w:r w:rsidR="00B23E35" w:rsidRPr="002C0BF6">
        <w:rPr>
          <w:rFonts w:ascii="Arial" w:hAnsi="Arial" w:cs="Arial"/>
          <w:sz w:val="20"/>
          <w:szCs w:val="20"/>
        </w:rPr>
        <w:t>’</w:t>
      </w:r>
      <w:r w:rsidRPr="002C0BF6">
        <w:rPr>
          <w:rFonts w:ascii="Arial" w:hAnsi="Arial" w:cs="Arial"/>
          <w:sz w:val="20"/>
          <w:szCs w:val="20"/>
        </w:rPr>
        <w:t xml:space="preserve"> understanding of the </w:t>
      </w:r>
      <w:r w:rsidR="00C034CA" w:rsidRPr="002C0BF6">
        <w:rPr>
          <w:rFonts w:ascii="Arial" w:hAnsi="Arial" w:cs="Arial"/>
          <w:sz w:val="20"/>
          <w:szCs w:val="20"/>
        </w:rPr>
        <w:t>GHG statement</w:t>
      </w:r>
      <w:r w:rsidR="00F91FFA" w:rsidRPr="002C0BF6">
        <w:rPr>
          <w:rFonts w:ascii="Arial" w:hAnsi="Arial" w:cs="Arial"/>
          <w:sz w:val="20"/>
          <w:szCs w:val="20"/>
        </w:rPr>
        <w:t xml:space="preserve"> </w:t>
      </w:r>
      <w:r w:rsidR="00293748" w:rsidRPr="002C0BF6">
        <w:rPr>
          <w:rFonts w:ascii="Arial" w:hAnsi="Arial" w:cs="Arial"/>
          <w:sz w:val="20"/>
          <w:szCs w:val="20"/>
        </w:rPr>
        <w:t xml:space="preserve">(an </w:t>
      </w:r>
      <w:r w:rsidR="002F5F42" w:rsidRPr="002C0BF6">
        <w:rPr>
          <w:rFonts w:ascii="Arial" w:hAnsi="Arial" w:cs="Arial"/>
          <w:sz w:val="20"/>
          <w:szCs w:val="20"/>
        </w:rPr>
        <w:t>Emphasis of M</w:t>
      </w:r>
      <w:r w:rsidR="00293748" w:rsidRPr="002C0BF6">
        <w:rPr>
          <w:rFonts w:ascii="Arial" w:hAnsi="Arial" w:cs="Arial"/>
          <w:sz w:val="20"/>
          <w:szCs w:val="20"/>
        </w:rPr>
        <w:t>atter paragraph)</w:t>
      </w:r>
      <w:r w:rsidRPr="002C0BF6">
        <w:rPr>
          <w:rFonts w:ascii="Arial" w:hAnsi="Arial" w:cs="Arial"/>
          <w:sz w:val="20"/>
          <w:szCs w:val="20"/>
        </w:rPr>
        <w:t>; or</w:t>
      </w:r>
    </w:p>
    <w:p w:rsidR="00210B06" w:rsidRPr="002C0BF6" w:rsidRDefault="00210B06" w:rsidP="00745241">
      <w:pPr>
        <w:pStyle w:val="IFACIndentedAlpha"/>
        <w:keepNext/>
        <w:rPr>
          <w:rFonts w:ascii="Arial" w:hAnsi="Arial" w:cs="Arial"/>
          <w:sz w:val="20"/>
          <w:szCs w:val="20"/>
        </w:rPr>
      </w:pPr>
      <w:r w:rsidRPr="002C0BF6">
        <w:rPr>
          <w:rFonts w:ascii="Arial" w:hAnsi="Arial" w:cs="Arial"/>
          <w:sz w:val="20"/>
          <w:szCs w:val="20"/>
        </w:rPr>
        <w:t>(b)</w:t>
      </w:r>
      <w:r w:rsidRPr="002C0BF6">
        <w:rPr>
          <w:rFonts w:ascii="Arial" w:hAnsi="Arial" w:cs="Arial"/>
          <w:sz w:val="20"/>
          <w:szCs w:val="20"/>
        </w:rPr>
        <w:tab/>
      </w:r>
      <w:r w:rsidR="00F34888" w:rsidRPr="002C0BF6">
        <w:rPr>
          <w:rFonts w:ascii="Arial" w:hAnsi="Arial" w:cs="Arial"/>
          <w:sz w:val="20"/>
          <w:szCs w:val="20"/>
        </w:rPr>
        <w:t>C</w:t>
      </w:r>
      <w:r w:rsidR="00732768" w:rsidRPr="002C0BF6">
        <w:rPr>
          <w:rFonts w:ascii="Arial" w:hAnsi="Arial" w:cs="Arial"/>
          <w:sz w:val="20"/>
          <w:szCs w:val="20"/>
        </w:rPr>
        <w:t>ommunicate a matter other than those that are presented or disclosed in the GHG statement that, in the practitioner</w:t>
      </w:r>
      <w:r w:rsidR="00B23E35" w:rsidRPr="002C0BF6">
        <w:rPr>
          <w:rFonts w:ascii="Arial" w:hAnsi="Arial" w:cs="Arial"/>
          <w:sz w:val="20"/>
          <w:szCs w:val="20"/>
        </w:rPr>
        <w:t>’</w:t>
      </w:r>
      <w:r w:rsidR="00732768" w:rsidRPr="002C0BF6">
        <w:rPr>
          <w:rFonts w:ascii="Arial" w:hAnsi="Arial" w:cs="Arial"/>
          <w:sz w:val="20"/>
          <w:szCs w:val="20"/>
        </w:rPr>
        <w:t xml:space="preserve">s judgment, is relevant to </w:t>
      </w:r>
      <w:r w:rsidR="00581143" w:rsidRPr="002C0BF6">
        <w:rPr>
          <w:rFonts w:ascii="Arial" w:hAnsi="Arial" w:cs="Arial"/>
          <w:sz w:val="20"/>
          <w:szCs w:val="20"/>
        </w:rPr>
        <w:t xml:space="preserve">intended </w:t>
      </w:r>
      <w:r w:rsidR="00732768" w:rsidRPr="002C0BF6">
        <w:rPr>
          <w:rFonts w:ascii="Arial" w:hAnsi="Arial" w:cs="Arial"/>
          <w:sz w:val="20"/>
          <w:szCs w:val="20"/>
        </w:rPr>
        <w:t>users</w:t>
      </w:r>
      <w:r w:rsidR="00B23E35" w:rsidRPr="002C0BF6">
        <w:rPr>
          <w:rFonts w:ascii="Arial" w:hAnsi="Arial" w:cs="Arial"/>
          <w:sz w:val="20"/>
          <w:szCs w:val="20"/>
        </w:rPr>
        <w:t>’</w:t>
      </w:r>
      <w:r w:rsidR="00732768" w:rsidRPr="002C0BF6">
        <w:rPr>
          <w:rFonts w:ascii="Arial" w:hAnsi="Arial" w:cs="Arial"/>
          <w:sz w:val="20"/>
          <w:szCs w:val="20"/>
        </w:rPr>
        <w:t xml:space="preserve"> understanding of the engagement, the practitioner</w:t>
      </w:r>
      <w:r w:rsidR="00B23E35" w:rsidRPr="002C0BF6">
        <w:rPr>
          <w:rFonts w:ascii="Arial" w:hAnsi="Arial" w:cs="Arial"/>
          <w:sz w:val="20"/>
          <w:szCs w:val="20"/>
        </w:rPr>
        <w:t>’</w:t>
      </w:r>
      <w:r w:rsidR="00732768" w:rsidRPr="002C0BF6">
        <w:rPr>
          <w:rFonts w:ascii="Arial" w:hAnsi="Arial" w:cs="Arial"/>
          <w:sz w:val="20"/>
          <w:szCs w:val="20"/>
        </w:rPr>
        <w:t>s responsibilities or the assurance report</w:t>
      </w:r>
      <w:r w:rsidR="00293748" w:rsidRPr="002C0BF6">
        <w:rPr>
          <w:rFonts w:ascii="Arial" w:hAnsi="Arial" w:cs="Arial"/>
          <w:sz w:val="20"/>
          <w:szCs w:val="20"/>
        </w:rPr>
        <w:t xml:space="preserve"> (an </w:t>
      </w:r>
      <w:r w:rsidR="002F5F42" w:rsidRPr="002C0BF6">
        <w:rPr>
          <w:rFonts w:ascii="Arial" w:hAnsi="Arial" w:cs="Arial"/>
          <w:sz w:val="20"/>
          <w:szCs w:val="20"/>
        </w:rPr>
        <w:t>O</w:t>
      </w:r>
      <w:r w:rsidR="00293748" w:rsidRPr="002C0BF6">
        <w:rPr>
          <w:rFonts w:ascii="Arial" w:hAnsi="Arial" w:cs="Arial"/>
          <w:sz w:val="20"/>
          <w:szCs w:val="20"/>
        </w:rPr>
        <w:t xml:space="preserve">ther </w:t>
      </w:r>
      <w:r w:rsidR="002F5F42" w:rsidRPr="002C0BF6">
        <w:rPr>
          <w:rFonts w:ascii="Arial" w:hAnsi="Arial" w:cs="Arial"/>
          <w:sz w:val="20"/>
          <w:szCs w:val="20"/>
        </w:rPr>
        <w:t>M</w:t>
      </w:r>
      <w:r w:rsidR="00293748" w:rsidRPr="002C0BF6">
        <w:rPr>
          <w:rFonts w:ascii="Arial" w:hAnsi="Arial" w:cs="Arial"/>
          <w:sz w:val="20"/>
          <w:szCs w:val="20"/>
        </w:rPr>
        <w:t>atter paragraph)</w:t>
      </w:r>
      <w:r w:rsidRPr="002C0BF6">
        <w:rPr>
          <w:rFonts w:ascii="Arial" w:hAnsi="Arial" w:cs="Arial"/>
          <w:sz w:val="20"/>
          <w:szCs w:val="20"/>
        </w:rPr>
        <w:t>,</w:t>
      </w:r>
      <w:r w:rsidR="00732768" w:rsidRPr="002C0BF6">
        <w:rPr>
          <w:rFonts w:ascii="Arial" w:hAnsi="Arial" w:cs="Arial"/>
          <w:sz w:val="20"/>
          <w:szCs w:val="20"/>
        </w:rPr>
        <w:t xml:space="preserve"> </w:t>
      </w:r>
    </w:p>
    <w:p w:rsidR="00895254" w:rsidRPr="002C0BF6" w:rsidRDefault="00732768" w:rsidP="00745241">
      <w:pPr>
        <w:pStyle w:val="NumberedParagraph0"/>
        <w:keepNext/>
        <w:tabs>
          <w:tab w:val="clear" w:pos="312"/>
          <w:tab w:val="clear" w:pos="480"/>
        </w:tabs>
        <w:spacing w:before="120"/>
        <w:ind w:left="691" w:firstLine="0"/>
        <w:rPr>
          <w:rFonts w:ascii="Arial" w:hAnsi="Arial" w:cs="Arial"/>
          <w:sz w:val="20"/>
          <w:szCs w:val="20"/>
        </w:rPr>
      </w:pPr>
      <w:proofErr w:type="gramStart"/>
      <w:r w:rsidRPr="002C0BF6">
        <w:rPr>
          <w:rFonts w:ascii="Arial" w:hAnsi="Arial" w:cs="Arial"/>
          <w:sz w:val="20"/>
          <w:szCs w:val="20"/>
        </w:rPr>
        <w:t>and</w:t>
      </w:r>
      <w:proofErr w:type="gramEnd"/>
      <w:r w:rsidRPr="002C0BF6">
        <w:rPr>
          <w:rFonts w:ascii="Arial" w:hAnsi="Arial" w:cs="Arial"/>
          <w:sz w:val="20"/>
          <w:szCs w:val="20"/>
        </w:rPr>
        <w:t xml:space="preserve"> this is not prohibited by law</w:t>
      </w:r>
      <w:r w:rsidR="00B27012" w:rsidRPr="002C0BF6">
        <w:rPr>
          <w:rFonts w:ascii="Arial" w:hAnsi="Arial" w:cs="Arial"/>
          <w:sz w:val="20"/>
          <w:szCs w:val="20"/>
        </w:rPr>
        <w:t>s</w:t>
      </w:r>
      <w:r w:rsidRPr="002C0BF6">
        <w:rPr>
          <w:rFonts w:ascii="Arial" w:hAnsi="Arial" w:cs="Arial"/>
          <w:sz w:val="20"/>
          <w:szCs w:val="20"/>
        </w:rPr>
        <w:t xml:space="preserve"> or regulation</w:t>
      </w:r>
      <w:r w:rsidR="00B27012" w:rsidRPr="002C0BF6">
        <w:rPr>
          <w:rFonts w:ascii="Arial" w:hAnsi="Arial" w:cs="Arial"/>
          <w:sz w:val="20"/>
          <w:szCs w:val="20"/>
        </w:rPr>
        <w:t>s</w:t>
      </w:r>
      <w:r w:rsidRPr="002C0BF6">
        <w:rPr>
          <w:rFonts w:ascii="Arial" w:hAnsi="Arial" w:cs="Arial"/>
          <w:sz w:val="20"/>
          <w:szCs w:val="20"/>
        </w:rPr>
        <w:t>, the practitioner shall do so in a paragraph in the assurance report, with</w:t>
      </w:r>
      <w:r w:rsidR="00471843" w:rsidRPr="002C0BF6">
        <w:rPr>
          <w:rFonts w:ascii="Arial" w:hAnsi="Arial" w:cs="Arial"/>
          <w:sz w:val="20"/>
          <w:szCs w:val="20"/>
        </w:rPr>
        <w:t xml:space="preserve"> an </w:t>
      </w:r>
      <w:r w:rsidRPr="002C0BF6">
        <w:rPr>
          <w:rFonts w:ascii="Arial" w:hAnsi="Arial" w:cs="Arial"/>
          <w:sz w:val="20"/>
          <w:szCs w:val="20"/>
        </w:rPr>
        <w:t>appropriate heading</w:t>
      </w:r>
      <w:r w:rsidR="00471843" w:rsidRPr="002C0BF6">
        <w:rPr>
          <w:rFonts w:ascii="Arial" w:hAnsi="Arial" w:cs="Arial"/>
          <w:sz w:val="20"/>
          <w:szCs w:val="20"/>
        </w:rPr>
        <w:t>, that clearly indicates the practitioner</w:t>
      </w:r>
      <w:r w:rsidR="00B23E35" w:rsidRPr="002C0BF6">
        <w:rPr>
          <w:rFonts w:ascii="Arial" w:hAnsi="Arial" w:cs="Arial"/>
          <w:sz w:val="20"/>
          <w:szCs w:val="20"/>
        </w:rPr>
        <w:t>’</w:t>
      </w:r>
      <w:r w:rsidR="00471843" w:rsidRPr="002C0BF6">
        <w:rPr>
          <w:rFonts w:ascii="Arial" w:hAnsi="Arial" w:cs="Arial"/>
          <w:sz w:val="20"/>
          <w:szCs w:val="20"/>
        </w:rPr>
        <w:t>s conclusion is not modified in respect of the matter</w:t>
      </w:r>
      <w:r w:rsidR="006933A6" w:rsidRPr="002C0BF6">
        <w:rPr>
          <w:rFonts w:ascii="Arial" w:hAnsi="Arial" w:cs="Arial"/>
          <w:sz w:val="20"/>
          <w:szCs w:val="20"/>
        </w:rPr>
        <w:t>.</w:t>
      </w:r>
    </w:p>
    <w:p w:rsidR="009E3154" w:rsidRPr="002C0BF6" w:rsidRDefault="00C24F61" w:rsidP="00745241">
      <w:pPr>
        <w:pStyle w:val="Heading3"/>
        <w:keepNext w:val="0"/>
        <w:keepLines w:val="0"/>
        <w:rPr>
          <w:rFonts w:ascii="Arial" w:hAnsi="Arial" w:cs="Arial"/>
          <w:sz w:val="20"/>
          <w:szCs w:val="20"/>
        </w:rPr>
      </w:pPr>
      <w:r w:rsidRPr="002C0BF6">
        <w:rPr>
          <w:rFonts w:ascii="Arial" w:hAnsi="Arial" w:cs="Arial"/>
          <w:sz w:val="20"/>
          <w:szCs w:val="20"/>
        </w:rPr>
        <w:t xml:space="preserve">Other </w:t>
      </w:r>
      <w:r w:rsidR="006D4F90" w:rsidRPr="002C0BF6">
        <w:rPr>
          <w:rFonts w:ascii="Arial" w:hAnsi="Arial" w:cs="Arial"/>
          <w:sz w:val="20"/>
          <w:szCs w:val="20"/>
        </w:rPr>
        <w:t xml:space="preserve">Communication </w:t>
      </w:r>
      <w:r w:rsidRPr="002C0BF6">
        <w:rPr>
          <w:rFonts w:ascii="Arial" w:hAnsi="Arial" w:cs="Arial"/>
          <w:sz w:val="20"/>
          <w:szCs w:val="20"/>
        </w:rPr>
        <w:t>Requirements</w:t>
      </w:r>
    </w:p>
    <w:p w:rsidR="009E3154" w:rsidRPr="002C0BF6" w:rsidRDefault="00AC11E3" w:rsidP="00745241">
      <w:pPr>
        <w:pStyle w:val="IFACNumberedPara"/>
        <w:tabs>
          <w:tab w:val="clear" w:pos="720"/>
        </w:tabs>
        <w:rPr>
          <w:rFonts w:ascii="Arial" w:hAnsi="Arial" w:cs="Arial"/>
          <w:sz w:val="20"/>
          <w:szCs w:val="20"/>
        </w:rPr>
      </w:pPr>
      <w:r w:rsidRPr="002C0BF6">
        <w:rPr>
          <w:rFonts w:ascii="Arial" w:hAnsi="Arial" w:cs="Arial"/>
          <w:sz w:val="20"/>
          <w:szCs w:val="20"/>
        </w:rPr>
        <w:t>7</w:t>
      </w:r>
      <w:ins w:id="872" w:author="Beverley Bahlmann" w:date="2012-03-22T15:53:00Z">
        <w:r w:rsidR="00A419A0" w:rsidRPr="002C0BF6">
          <w:rPr>
            <w:rFonts w:ascii="Arial" w:hAnsi="Arial" w:cs="Arial"/>
            <w:sz w:val="20"/>
            <w:szCs w:val="20"/>
          </w:rPr>
          <w:t>8</w:t>
        </w:r>
      </w:ins>
      <w:del w:id="873" w:author="Beverley Bahlmann" w:date="2012-03-22T15:53:00Z">
        <w:r w:rsidRPr="002C0BF6" w:rsidDel="00A419A0">
          <w:rPr>
            <w:rFonts w:ascii="Arial" w:hAnsi="Arial" w:cs="Arial"/>
            <w:sz w:val="20"/>
            <w:szCs w:val="20"/>
          </w:rPr>
          <w:delText>6</w:delText>
        </w:r>
      </w:del>
      <w:r w:rsidR="009B1B82" w:rsidRPr="002C0BF6">
        <w:rPr>
          <w:rFonts w:ascii="Arial" w:hAnsi="Arial" w:cs="Arial"/>
          <w:sz w:val="20"/>
          <w:szCs w:val="20"/>
        </w:rPr>
        <w:t>.</w:t>
      </w:r>
      <w:r w:rsidR="009B1B82" w:rsidRPr="002C0BF6">
        <w:rPr>
          <w:rFonts w:ascii="Arial" w:hAnsi="Arial" w:cs="Arial"/>
          <w:sz w:val="20"/>
          <w:szCs w:val="20"/>
        </w:rPr>
        <w:tab/>
      </w:r>
      <w:r w:rsidR="009E3154" w:rsidRPr="002C0BF6">
        <w:rPr>
          <w:rFonts w:ascii="Arial" w:hAnsi="Arial" w:cs="Arial"/>
          <w:sz w:val="20"/>
          <w:szCs w:val="20"/>
        </w:rPr>
        <w:t xml:space="preserve">The practitioner shall communicate </w:t>
      </w:r>
      <w:del w:id="874" w:author="Beverley Bahlmann" w:date="2012-03-13T20:54:00Z">
        <w:r w:rsidR="007E0D24" w:rsidRPr="002C0BF6" w:rsidDel="00F46035">
          <w:rPr>
            <w:rFonts w:ascii="Arial" w:hAnsi="Arial" w:cs="Arial"/>
            <w:sz w:val="20"/>
            <w:szCs w:val="20"/>
          </w:rPr>
          <w:delText>appropriately</w:delText>
        </w:r>
      </w:del>
      <w:ins w:id="875" w:author="Beverley Bahlmann" w:date="2012-03-12T18:16:00Z">
        <w:r w:rsidR="007E0D24" w:rsidRPr="002C0BF6">
          <w:rPr>
            <w:rFonts w:ascii="Arial" w:hAnsi="Arial" w:cs="Arial"/>
            <w:sz w:val="20"/>
            <w:szCs w:val="20"/>
          </w:rPr>
          <w:t xml:space="preserve">to those person(s) with </w:t>
        </w:r>
      </w:ins>
      <w:ins w:id="876" w:author="Beverley Bahlmann" w:date="2012-03-13T20:54:00Z">
        <w:r w:rsidR="00F46035" w:rsidRPr="002C0BF6">
          <w:rPr>
            <w:rFonts w:ascii="Arial" w:hAnsi="Arial" w:cs="Arial"/>
            <w:sz w:val="20"/>
            <w:szCs w:val="20"/>
          </w:rPr>
          <w:t>o</w:t>
        </w:r>
      </w:ins>
      <w:ins w:id="877" w:author="Beverley Bahlmann" w:date="2012-03-13T20:55:00Z">
        <w:r w:rsidR="00F46035" w:rsidRPr="002C0BF6">
          <w:rPr>
            <w:rFonts w:ascii="Arial" w:hAnsi="Arial" w:cs="Arial"/>
            <w:sz w:val="20"/>
            <w:szCs w:val="20"/>
          </w:rPr>
          <w:t>versight</w:t>
        </w:r>
      </w:ins>
      <w:ins w:id="878" w:author="Beverley Bahlmann" w:date="2012-03-12T18:16:00Z">
        <w:r w:rsidR="007E0D24" w:rsidRPr="002C0BF6">
          <w:rPr>
            <w:rFonts w:ascii="Arial" w:hAnsi="Arial" w:cs="Arial"/>
            <w:sz w:val="20"/>
            <w:szCs w:val="20"/>
          </w:rPr>
          <w:t xml:space="preserve"> responsibilities for </w:t>
        </w:r>
      </w:ins>
      <w:ins w:id="879" w:author="Beverley Bahlmann" w:date="2012-03-12T20:26:00Z">
        <w:r w:rsidR="0092010A" w:rsidRPr="002C0BF6">
          <w:rPr>
            <w:rFonts w:ascii="Arial" w:hAnsi="Arial" w:cs="Arial"/>
            <w:sz w:val="20"/>
            <w:szCs w:val="20"/>
          </w:rPr>
          <w:t xml:space="preserve">the GHG statement </w:t>
        </w:r>
      </w:ins>
      <w:del w:id="880" w:author="Beverley Bahlmann" w:date="2012-03-12T18:17:00Z">
        <w:r w:rsidR="009E3154" w:rsidRPr="002C0BF6" w:rsidDel="007E0D24">
          <w:rPr>
            <w:rFonts w:ascii="Arial" w:hAnsi="Arial" w:cs="Arial"/>
            <w:sz w:val="20"/>
            <w:szCs w:val="20"/>
          </w:rPr>
          <w:delText xml:space="preserve"> to the entity </w:delText>
        </w:r>
      </w:del>
      <w:r w:rsidR="009E3154" w:rsidRPr="002C0BF6">
        <w:rPr>
          <w:rFonts w:ascii="Arial" w:hAnsi="Arial" w:cs="Arial"/>
          <w:sz w:val="20"/>
          <w:szCs w:val="20"/>
        </w:rPr>
        <w:t>the following matters that come to the practitioner</w:t>
      </w:r>
      <w:r w:rsidR="00B23E35" w:rsidRPr="002C0BF6">
        <w:rPr>
          <w:rFonts w:ascii="Arial" w:hAnsi="Arial" w:cs="Arial"/>
          <w:sz w:val="20"/>
          <w:szCs w:val="20"/>
        </w:rPr>
        <w:t>’</w:t>
      </w:r>
      <w:r w:rsidR="009E3154" w:rsidRPr="002C0BF6">
        <w:rPr>
          <w:rFonts w:ascii="Arial" w:hAnsi="Arial" w:cs="Arial"/>
          <w:sz w:val="20"/>
          <w:szCs w:val="20"/>
        </w:rPr>
        <w:t>s attention during the course of the engagement, and shall determine whether there is a responsibility to report them to a</w:t>
      </w:r>
      <w:ins w:id="881" w:author="Beverley Bahlmann" w:date="2012-03-20T16:35:00Z">
        <w:r w:rsidR="00B77875" w:rsidRPr="002C0BF6">
          <w:rPr>
            <w:rFonts w:ascii="Arial" w:hAnsi="Arial" w:cs="Arial"/>
            <w:sz w:val="20"/>
            <w:szCs w:val="20"/>
          </w:rPr>
          <w:t>nother</w:t>
        </w:r>
      </w:ins>
      <w:r w:rsidR="009E3154" w:rsidRPr="002C0BF6">
        <w:rPr>
          <w:rFonts w:ascii="Arial" w:hAnsi="Arial" w:cs="Arial"/>
          <w:sz w:val="20"/>
          <w:szCs w:val="20"/>
        </w:rPr>
        <w:t xml:space="preserve"> party </w:t>
      </w:r>
      <w:ins w:id="882" w:author="Beverley Bahlmann" w:date="2012-03-12T20:27:00Z">
        <w:r w:rsidR="0092010A" w:rsidRPr="002C0BF6">
          <w:rPr>
            <w:rFonts w:ascii="Arial" w:hAnsi="Arial" w:cs="Arial"/>
            <w:sz w:val="20"/>
            <w:szCs w:val="20"/>
          </w:rPr>
          <w:t xml:space="preserve">within or </w:t>
        </w:r>
      </w:ins>
      <w:r w:rsidR="009E3154" w:rsidRPr="002C0BF6">
        <w:rPr>
          <w:rFonts w:ascii="Arial" w:hAnsi="Arial" w:cs="Arial"/>
          <w:sz w:val="20"/>
          <w:szCs w:val="20"/>
        </w:rPr>
        <w:t>outside the entity:</w:t>
      </w:r>
    </w:p>
    <w:p w:rsidR="009E3154" w:rsidRPr="002C0BF6" w:rsidRDefault="009E3154" w:rsidP="00745241">
      <w:pPr>
        <w:pStyle w:val="IFACIndentedAlpha"/>
        <w:rPr>
          <w:rFonts w:ascii="Arial" w:hAnsi="Arial" w:cs="Arial"/>
          <w:sz w:val="20"/>
          <w:szCs w:val="20"/>
        </w:rPr>
      </w:pPr>
      <w:r w:rsidRPr="002C0BF6">
        <w:rPr>
          <w:rFonts w:ascii="Arial" w:hAnsi="Arial" w:cs="Arial"/>
          <w:sz w:val="20"/>
          <w:szCs w:val="20"/>
        </w:rPr>
        <w:t>(a)</w:t>
      </w:r>
      <w:r w:rsidRPr="002C0BF6">
        <w:rPr>
          <w:rFonts w:ascii="Arial" w:hAnsi="Arial" w:cs="Arial"/>
          <w:sz w:val="20"/>
          <w:szCs w:val="20"/>
        </w:rPr>
        <w:tab/>
        <w:t>Deficiencies in internal control that, in the practitioner</w:t>
      </w:r>
      <w:r w:rsidR="00B23E35" w:rsidRPr="002C0BF6">
        <w:rPr>
          <w:rFonts w:ascii="Arial" w:hAnsi="Arial" w:cs="Arial"/>
          <w:sz w:val="20"/>
          <w:szCs w:val="20"/>
        </w:rPr>
        <w:t>’</w:t>
      </w:r>
      <w:r w:rsidRPr="002C0BF6">
        <w:rPr>
          <w:rFonts w:ascii="Arial" w:hAnsi="Arial" w:cs="Arial"/>
          <w:sz w:val="20"/>
          <w:szCs w:val="20"/>
        </w:rPr>
        <w:t>s professional judgment, are of sufficient importance to merit attention</w:t>
      </w:r>
      <w:ins w:id="883" w:author="Beverley Bahlmann" w:date="2012-04-02T11:08:00Z">
        <w:r w:rsidR="00857AF1" w:rsidRPr="002C0BF6">
          <w:rPr>
            <w:rFonts w:ascii="Arial" w:hAnsi="Arial" w:cs="Arial"/>
            <w:sz w:val="20"/>
            <w:szCs w:val="20"/>
          </w:rPr>
          <w:t>;</w:t>
        </w:r>
      </w:ins>
      <w:del w:id="884" w:author="Beverley Bahlmann" w:date="2012-04-02T11:08:00Z">
        <w:r w:rsidRPr="002C0BF6" w:rsidDel="00857AF1">
          <w:rPr>
            <w:rFonts w:ascii="Arial" w:hAnsi="Arial" w:cs="Arial"/>
            <w:sz w:val="20"/>
            <w:szCs w:val="20"/>
          </w:rPr>
          <w:delText>.</w:delText>
        </w:r>
      </w:del>
    </w:p>
    <w:p w:rsidR="009E3154" w:rsidRPr="002C0BF6" w:rsidRDefault="009E3154" w:rsidP="00745241">
      <w:pPr>
        <w:pStyle w:val="IFACIndentedAlpha"/>
        <w:rPr>
          <w:rFonts w:ascii="Arial" w:hAnsi="Arial" w:cs="Arial"/>
          <w:sz w:val="20"/>
          <w:szCs w:val="20"/>
        </w:rPr>
      </w:pPr>
      <w:r w:rsidRPr="002C0BF6">
        <w:rPr>
          <w:rFonts w:ascii="Arial" w:hAnsi="Arial" w:cs="Arial"/>
          <w:sz w:val="20"/>
          <w:szCs w:val="20"/>
        </w:rPr>
        <w:t>(b)</w:t>
      </w:r>
      <w:r w:rsidRPr="002C0BF6">
        <w:rPr>
          <w:rFonts w:ascii="Arial" w:hAnsi="Arial" w:cs="Arial"/>
          <w:sz w:val="20"/>
          <w:szCs w:val="20"/>
        </w:rPr>
        <w:tab/>
        <w:t>Identified or suspected fraud</w:t>
      </w:r>
      <w:ins w:id="885" w:author="Beverley Bahlmann" w:date="2012-04-02T11:08:00Z">
        <w:r w:rsidR="00857AF1" w:rsidRPr="002C0BF6">
          <w:rPr>
            <w:rFonts w:ascii="Arial" w:hAnsi="Arial" w:cs="Arial"/>
            <w:sz w:val="20"/>
            <w:szCs w:val="20"/>
          </w:rPr>
          <w:t>; and</w:t>
        </w:r>
      </w:ins>
      <w:del w:id="886" w:author="Beverley Bahlmann" w:date="2012-04-02T11:08:00Z">
        <w:r w:rsidRPr="002C0BF6" w:rsidDel="00857AF1">
          <w:rPr>
            <w:rFonts w:ascii="Arial" w:hAnsi="Arial" w:cs="Arial"/>
            <w:sz w:val="20"/>
            <w:szCs w:val="20"/>
          </w:rPr>
          <w:delText>.</w:delText>
        </w:r>
      </w:del>
    </w:p>
    <w:p w:rsidR="009E3154" w:rsidRPr="002C0BF6" w:rsidRDefault="009E3154" w:rsidP="00745241">
      <w:pPr>
        <w:pStyle w:val="IFACIndentedAlpha"/>
        <w:rPr>
          <w:rFonts w:ascii="Arial" w:hAnsi="Arial" w:cs="Arial"/>
          <w:sz w:val="20"/>
          <w:szCs w:val="20"/>
        </w:rPr>
      </w:pPr>
      <w:r w:rsidRPr="002C0BF6">
        <w:rPr>
          <w:rFonts w:ascii="Arial" w:hAnsi="Arial" w:cs="Arial"/>
          <w:sz w:val="20"/>
          <w:szCs w:val="20"/>
        </w:rPr>
        <w:t>(c)</w:t>
      </w:r>
      <w:r w:rsidRPr="002C0BF6">
        <w:rPr>
          <w:rFonts w:ascii="Arial" w:hAnsi="Arial" w:cs="Arial"/>
          <w:sz w:val="20"/>
          <w:szCs w:val="20"/>
        </w:rPr>
        <w:tab/>
        <w:t xml:space="preserve">Matters involving non-compliance with laws and regulations, other than when the matters are clearly </w:t>
      </w:r>
      <w:r w:rsidR="002C640C" w:rsidRPr="002C0BF6">
        <w:rPr>
          <w:rFonts w:ascii="Arial" w:hAnsi="Arial" w:cs="Arial"/>
          <w:sz w:val="20"/>
          <w:szCs w:val="20"/>
        </w:rPr>
        <w:t>trivial</w:t>
      </w:r>
      <w:r w:rsidR="002F1019" w:rsidRPr="002C0BF6">
        <w:rPr>
          <w:rFonts w:ascii="Arial" w:hAnsi="Arial" w:cs="Arial"/>
          <w:sz w:val="20"/>
          <w:szCs w:val="20"/>
        </w:rPr>
        <w:t>.</w:t>
      </w:r>
      <w:r w:rsidR="002C640C" w:rsidRPr="002C0BF6">
        <w:rPr>
          <w:rFonts w:ascii="Arial" w:hAnsi="Arial" w:cs="Arial"/>
          <w:sz w:val="20"/>
          <w:szCs w:val="20"/>
        </w:rPr>
        <w:t xml:space="preserve"> (Ref: Para. A8</w:t>
      </w:r>
      <w:ins w:id="887" w:author="Beverley Bahlmann" w:date="2012-03-27T15:57:00Z">
        <w:r w:rsidR="003E2FAD" w:rsidRPr="002C0BF6">
          <w:rPr>
            <w:rFonts w:ascii="Arial" w:hAnsi="Arial" w:cs="Arial"/>
            <w:sz w:val="20"/>
            <w:szCs w:val="20"/>
          </w:rPr>
          <w:t>7</w:t>
        </w:r>
      </w:ins>
      <w:del w:id="888" w:author="Beverley Bahlmann" w:date="2012-03-27T15:57:00Z">
        <w:r w:rsidR="002C640C" w:rsidRPr="002C0BF6" w:rsidDel="003E2FAD">
          <w:rPr>
            <w:rFonts w:ascii="Arial" w:hAnsi="Arial" w:cs="Arial"/>
            <w:sz w:val="20"/>
            <w:szCs w:val="20"/>
          </w:rPr>
          <w:delText>3</w:delText>
        </w:r>
      </w:del>
      <w:r w:rsidR="00DB31E5" w:rsidRPr="002C0BF6">
        <w:rPr>
          <w:rFonts w:ascii="Arial" w:hAnsi="Arial" w:cs="Arial"/>
          <w:sz w:val="20"/>
          <w:szCs w:val="20"/>
        </w:rPr>
        <w:t>)</w:t>
      </w:r>
    </w:p>
    <w:p w:rsidR="009E3154" w:rsidRPr="002C0BF6" w:rsidRDefault="009E3154" w:rsidP="00745241">
      <w:pPr>
        <w:spacing w:before="420"/>
        <w:ind w:left="547" w:hanging="547"/>
        <w:jc w:val="center"/>
        <w:rPr>
          <w:rFonts w:ascii="Arial" w:hAnsi="Arial" w:cs="Arial"/>
        </w:rPr>
      </w:pPr>
      <w:r w:rsidRPr="002C0BF6">
        <w:rPr>
          <w:rFonts w:ascii="Arial" w:hAnsi="Arial" w:cs="Arial"/>
        </w:rPr>
        <w:t>***</w:t>
      </w:r>
    </w:p>
    <w:p w:rsidR="00E74EDC" w:rsidRPr="002C0BF6" w:rsidRDefault="00E74EDC" w:rsidP="00745241">
      <w:pPr>
        <w:pStyle w:val="Heading2"/>
        <w:spacing w:line="320" w:lineRule="exact"/>
        <w:rPr>
          <w:rFonts w:ascii="Arial" w:hAnsi="Arial" w:cs="Arial"/>
          <w:kern w:val="28"/>
          <w:sz w:val="24"/>
          <w:szCs w:val="24"/>
          <w:lang w:bidi="ar-SA"/>
        </w:rPr>
      </w:pPr>
    </w:p>
    <w:p w:rsidR="009E3154" w:rsidRPr="002C0BF6" w:rsidRDefault="009E3154" w:rsidP="00745241">
      <w:pPr>
        <w:pStyle w:val="Heading2"/>
        <w:spacing w:line="320" w:lineRule="exact"/>
        <w:rPr>
          <w:rFonts w:ascii="Arial" w:hAnsi="Arial" w:cs="Arial"/>
          <w:kern w:val="28"/>
          <w:sz w:val="24"/>
          <w:szCs w:val="24"/>
          <w:lang w:bidi="ar-SA"/>
        </w:rPr>
      </w:pPr>
      <w:r w:rsidRPr="002C0BF6">
        <w:rPr>
          <w:rFonts w:ascii="Arial" w:hAnsi="Arial" w:cs="Arial"/>
          <w:kern w:val="28"/>
          <w:sz w:val="24"/>
          <w:szCs w:val="24"/>
          <w:lang w:bidi="ar-SA"/>
        </w:rPr>
        <w:t>Application and Other Explanatory Material</w:t>
      </w:r>
    </w:p>
    <w:p w:rsidR="009E3154" w:rsidRPr="002C0BF6" w:rsidRDefault="009E3154" w:rsidP="00745241">
      <w:pPr>
        <w:pStyle w:val="Heading3"/>
        <w:spacing w:before="120"/>
        <w:rPr>
          <w:rFonts w:ascii="Arial" w:hAnsi="Arial" w:cs="Arial"/>
          <w:kern w:val="28"/>
          <w:sz w:val="20"/>
          <w:szCs w:val="20"/>
        </w:rPr>
      </w:pPr>
      <w:r w:rsidRPr="002C0BF6">
        <w:rPr>
          <w:rFonts w:ascii="Arial" w:hAnsi="Arial" w:cs="Arial"/>
          <w:kern w:val="28"/>
          <w:sz w:val="20"/>
          <w:szCs w:val="20"/>
        </w:rPr>
        <w:t>Introduction</w:t>
      </w:r>
    </w:p>
    <w:p w:rsidR="00DF1484" w:rsidRPr="002C0BF6" w:rsidRDefault="00B51882" w:rsidP="00745241">
      <w:pPr>
        <w:pStyle w:val="IFACHeading4"/>
        <w:spacing w:before="120"/>
        <w:rPr>
          <w:rFonts w:ascii="Arial" w:hAnsi="Arial" w:cs="Arial"/>
          <w:kern w:val="28"/>
          <w:sz w:val="20"/>
          <w:szCs w:val="20"/>
        </w:rPr>
      </w:pPr>
      <w:r w:rsidRPr="002C0BF6">
        <w:rPr>
          <w:rFonts w:ascii="Arial" w:hAnsi="Arial" w:cs="Arial"/>
          <w:kern w:val="28"/>
          <w:sz w:val="20"/>
          <w:szCs w:val="20"/>
        </w:rPr>
        <w:t>Assurance Engagements C</w:t>
      </w:r>
      <w:r w:rsidR="00DF1484" w:rsidRPr="002C0BF6">
        <w:rPr>
          <w:rFonts w:ascii="Arial" w:hAnsi="Arial" w:cs="Arial"/>
          <w:kern w:val="28"/>
          <w:sz w:val="20"/>
          <w:szCs w:val="20"/>
        </w:rPr>
        <w:t>overing Information</w:t>
      </w:r>
      <w:r w:rsidR="005510F9" w:rsidRPr="002C0BF6">
        <w:rPr>
          <w:rFonts w:ascii="Arial" w:hAnsi="Arial" w:cs="Arial"/>
          <w:kern w:val="28"/>
          <w:sz w:val="20"/>
          <w:szCs w:val="20"/>
        </w:rPr>
        <w:t xml:space="preserve"> </w:t>
      </w:r>
      <w:r w:rsidR="002C640C" w:rsidRPr="002C0BF6">
        <w:rPr>
          <w:rFonts w:ascii="Arial" w:hAnsi="Arial" w:cs="Arial"/>
          <w:kern w:val="28"/>
          <w:sz w:val="20"/>
          <w:szCs w:val="20"/>
        </w:rPr>
        <w:t xml:space="preserve">in Addition to the GHG Statement </w:t>
      </w:r>
      <w:r w:rsidR="005510F9" w:rsidRPr="002C0BF6">
        <w:rPr>
          <w:rFonts w:ascii="Arial" w:hAnsi="Arial" w:cs="Arial"/>
          <w:i w:val="0"/>
          <w:kern w:val="28"/>
          <w:sz w:val="20"/>
          <w:szCs w:val="20"/>
        </w:rPr>
        <w:t>(Ref: Para. 3)</w:t>
      </w:r>
    </w:p>
    <w:p w:rsidR="00DF1484" w:rsidRPr="002C0BF6" w:rsidRDefault="009B1B82" w:rsidP="00745241">
      <w:pPr>
        <w:pStyle w:val="IFACNumberedPara"/>
        <w:tabs>
          <w:tab w:val="clear" w:pos="720"/>
        </w:tabs>
        <w:rPr>
          <w:rFonts w:ascii="Arial" w:hAnsi="Arial" w:cs="Arial"/>
          <w:sz w:val="20"/>
          <w:szCs w:val="20"/>
        </w:rPr>
      </w:pPr>
      <w:r w:rsidRPr="002C0BF6">
        <w:rPr>
          <w:rFonts w:ascii="Arial" w:hAnsi="Arial" w:cs="Arial"/>
          <w:sz w:val="20"/>
          <w:szCs w:val="20"/>
        </w:rPr>
        <w:t>A1.</w:t>
      </w:r>
      <w:r w:rsidRPr="002C0BF6">
        <w:rPr>
          <w:rFonts w:ascii="Arial" w:hAnsi="Arial" w:cs="Arial"/>
          <w:sz w:val="20"/>
          <w:szCs w:val="20"/>
        </w:rPr>
        <w:tab/>
      </w:r>
      <w:r w:rsidR="00DF1484" w:rsidRPr="002C0BF6">
        <w:rPr>
          <w:rFonts w:ascii="Arial" w:hAnsi="Arial" w:cs="Arial"/>
          <w:sz w:val="20"/>
          <w:szCs w:val="20"/>
        </w:rPr>
        <w:t xml:space="preserve">In some cases, the practitioner may </w:t>
      </w:r>
      <w:r w:rsidR="00CD1565" w:rsidRPr="002C0BF6">
        <w:rPr>
          <w:rFonts w:ascii="Arial" w:hAnsi="Arial" w:cs="Arial"/>
          <w:sz w:val="20"/>
          <w:szCs w:val="20"/>
        </w:rPr>
        <w:t>perform an assurance engagement on a report</w:t>
      </w:r>
      <w:r w:rsidR="00DF1484" w:rsidRPr="002C0BF6">
        <w:rPr>
          <w:rFonts w:ascii="Arial" w:hAnsi="Arial" w:cs="Arial"/>
          <w:sz w:val="20"/>
          <w:szCs w:val="20"/>
        </w:rPr>
        <w:t xml:space="preserve"> that includes GHG information, but that GHG information does not comprise a GHG statement as defined in paragraph 1</w:t>
      </w:r>
      <w:ins w:id="889" w:author="Beverley Bahlmann" w:date="2012-03-27T16:18:00Z">
        <w:r w:rsidR="00A945DA" w:rsidRPr="002C0BF6">
          <w:rPr>
            <w:rFonts w:ascii="Arial" w:hAnsi="Arial" w:cs="Arial"/>
            <w:sz w:val="20"/>
            <w:szCs w:val="20"/>
          </w:rPr>
          <w:t>4</w:t>
        </w:r>
      </w:ins>
      <w:del w:id="890" w:author="Beverley Bahlmann" w:date="2012-03-27T16:18:00Z">
        <w:r w:rsidR="007F071F" w:rsidRPr="002C0BF6" w:rsidDel="00A945DA">
          <w:rPr>
            <w:rFonts w:ascii="Arial" w:hAnsi="Arial" w:cs="Arial"/>
            <w:sz w:val="20"/>
            <w:szCs w:val="20"/>
          </w:rPr>
          <w:delText>3</w:delText>
        </w:r>
      </w:del>
      <w:r w:rsidR="00DF1484" w:rsidRPr="002C0BF6">
        <w:rPr>
          <w:rFonts w:ascii="Arial" w:hAnsi="Arial" w:cs="Arial"/>
          <w:sz w:val="20"/>
          <w:szCs w:val="20"/>
        </w:rPr>
        <w:t>(</w:t>
      </w:r>
      <w:ins w:id="891" w:author="Beverley Bahlmann" w:date="2012-03-14T07:51:00Z">
        <w:r w:rsidR="00F320AC" w:rsidRPr="002C0BF6">
          <w:rPr>
            <w:rFonts w:ascii="Arial" w:hAnsi="Arial" w:cs="Arial"/>
            <w:sz w:val="20"/>
            <w:szCs w:val="20"/>
          </w:rPr>
          <w:t>m</w:t>
        </w:r>
      </w:ins>
      <w:del w:id="892" w:author="Beverley Bahlmann" w:date="2012-03-14T07:51:00Z">
        <w:r w:rsidR="007F071F" w:rsidRPr="002C0BF6" w:rsidDel="00F320AC">
          <w:rPr>
            <w:rFonts w:ascii="Arial" w:hAnsi="Arial" w:cs="Arial"/>
            <w:sz w:val="20"/>
            <w:szCs w:val="20"/>
          </w:rPr>
          <w:delText>j</w:delText>
        </w:r>
      </w:del>
      <w:r w:rsidR="00DF1484" w:rsidRPr="002C0BF6">
        <w:rPr>
          <w:rFonts w:ascii="Arial" w:hAnsi="Arial" w:cs="Arial"/>
          <w:sz w:val="20"/>
          <w:szCs w:val="20"/>
        </w:rPr>
        <w:t>).</w:t>
      </w:r>
      <w:r w:rsidR="00043406" w:rsidRPr="002C0BF6">
        <w:rPr>
          <w:rFonts w:ascii="Arial" w:hAnsi="Arial" w:cs="Arial"/>
          <w:sz w:val="20"/>
          <w:szCs w:val="20"/>
        </w:rPr>
        <w:t xml:space="preserve"> </w:t>
      </w:r>
      <w:r w:rsidR="00DF1484" w:rsidRPr="002C0BF6">
        <w:rPr>
          <w:rFonts w:ascii="Arial" w:hAnsi="Arial" w:cs="Arial"/>
          <w:sz w:val="20"/>
          <w:szCs w:val="20"/>
        </w:rPr>
        <w:t>In such cases, this ISAE may provide guidance for such an engagement.</w:t>
      </w:r>
    </w:p>
    <w:p w:rsidR="00DF1484" w:rsidRPr="002C0BF6" w:rsidRDefault="009B1B82" w:rsidP="00745241">
      <w:pPr>
        <w:pStyle w:val="IFACNumberedPara"/>
        <w:tabs>
          <w:tab w:val="clear" w:pos="720"/>
        </w:tabs>
        <w:rPr>
          <w:rFonts w:ascii="Arial" w:hAnsi="Arial" w:cs="Arial"/>
          <w:sz w:val="20"/>
          <w:szCs w:val="20"/>
        </w:rPr>
      </w:pPr>
      <w:r w:rsidRPr="002C0BF6">
        <w:rPr>
          <w:rFonts w:ascii="Arial" w:hAnsi="Arial" w:cs="Arial"/>
          <w:sz w:val="20"/>
          <w:szCs w:val="20"/>
        </w:rPr>
        <w:t>A2.</w:t>
      </w:r>
      <w:r w:rsidRPr="002C0BF6">
        <w:rPr>
          <w:rFonts w:ascii="Arial" w:hAnsi="Arial" w:cs="Arial"/>
          <w:sz w:val="20"/>
          <w:szCs w:val="20"/>
        </w:rPr>
        <w:tab/>
      </w:r>
      <w:r w:rsidR="00DF1484" w:rsidRPr="002C0BF6">
        <w:rPr>
          <w:rFonts w:ascii="Arial" w:hAnsi="Arial" w:cs="Arial"/>
          <w:sz w:val="20"/>
          <w:szCs w:val="20"/>
        </w:rPr>
        <w:t xml:space="preserve">Where a GHG statement is </w:t>
      </w:r>
      <w:r w:rsidR="002C640C" w:rsidRPr="002C0BF6">
        <w:rPr>
          <w:rFonts w:ascii="Arial" w:hAnsi="Arial" w:cs="Arial"/>
          <w:sz w:val="20"/>
          <w:szCs w:val="20"/>
        </w:rPr>
        <w:t xml:space="preserve">a relatively minor part of the overall </w:t>
      </w:r>
      <w:r w:rsidR="00DF1484" w:rsidRPr="002C0BF6">
        <w:rPr>
          <w:rFonts w:ascii="Arial" w:hAnsi="Arial" w:cs="Arial"/>
          <w:sz w:val="20"/>
          <w:szCs w:val="20"/>
        </w:rPr>
        <w:t xml:space="preserve">information that is </w:t>
      </w:r>
      <w:r w:rsidR="002C640C" w:rsidRPr="002C0BF6">
        <w:rPr>
          <w:rFonts w:ascii="Arial" w:hAnsi="Arial" w:cs="Arial"/>
          <w:sz w:val="20"/>
          <w:szCs w:val="20"/>
        </w:rPr>
        <w:t xml:space="preserve">covered </w:t>
      </w:r>
      <w:r w:rsidR="00DF1484" w:rsidRPr="002C0BF6">
        <w:rPr>
          <w:rFonts w:ascii="Arial" w:hAnsi="Arial" w:cs="Arial"/>
          <w:sz w:val="20"/>
          <w:szCs w:val="20"/>
        </w:rPr>
        <w:t>by the practitioner</w:t>
      </w:r>
      <w:r w:rsidR="002C640C" w:rsidRPr="002C0BF6">
        <w:rPr>
          <w:rFonts w:ascii="Arial" w:hAnsi="Arial" w:cs="Arial"/>
          <w:sz w:val="20"/>
          <w:szCs w:val="20"/>
        </w:rPr>
        <w:t>’s conclusion</w:t>
      </w:r>
      <w:r w:rsidR="00DF1484" w:rsidRPr="002C0BF6">
        <w:rPr>
          <w:rFonts w:ascii="Arial" w:hAnsi="Arial" w:cs="Arial"/>
          <w:sz w:val="20"/>
          <w:szCs w:val="20"/>
        </w:rPr>
        <w:t xml:space="preserve">, the extent to which this ISAE </w:t>
      </w:r>
      <w:r w:rsidR="003704D1" w:rsidRPr="002C0BF6">
        <w:rPr>
          <w:rFonts w:ascii="Arial" w:hAnsi="Arial" w:cs="Arial"/>
          <w:sz w:val="20"/>
          <w:szCs w:val="20"/>
        </w:rPr>
        <w:t xml:space="preserve">is </w:t>
      </w:r>
      <w:r w:rsidR="00DF1484" w:rsidRPr="002C0BF6">
        <w:rPr>
          <w:rFonts w:ascii="Arial" w:hAnsi="Arial" w:cs="Arial"/>
          <w:sz w:val="20"/>
          <w:szCs w:val="20"/>
        </w:rPr>
        <w:t>relevant is a matter for the practitioner</w:t>
      </w:r>
      <w:r w:rsidR="00B23E35" w:rsidRPr="002C0BF6">
        <w:rPr>
          <w:rFonts w:ascii="Arial" w:hAnsi="Arial" w:cs="Arial"/>
          <w:sz w:val="20"/>
          <w:szCs w:val="20"/>
        </w:rPr>
        <w:t>’</w:t>
      </w:r>
      <w:r w:rsidR="00DF1484" w:rsidRPr="002C0BF6">
        <w:rPr>
          <w:rFonts w:ascii="Arial" w:hAnsi="Arial" w:cs="Arial"/>
          <w:sz w:val="20"/>
          <w:szCs w:val="20"/>
        </w:rPr>
        <w:t xml:space="preserve">s professional judgment in the circumstances of the engagement. </w:t>
      </w:r>
    </w:p>
    <w:p w:rsidR="009E3154" w:rsidRPr="002C0BF6" w:rsidRDefault="009E3154" w:rsidP="00745241">
      <w:pPr>
        <w:pStyle w:val="IFACHeading4"/>
        <w:keepNext/>
        <w:keepLines/>
        <w:rPr>
          <w:rFonts w:ascii="Arial" w:hAnsi="Arial" w:cs="Arial"/>
          <w:kern w:val="28"/>
          <w:sz w:val="20"/>
          <w:szCs w:val="20"/>
        </w:rPr>
      </w:pPr>
      <w:r w:rsidRPr="002C0BF6">
        <w:rPr>
          <w:rFonts w:ascii="Arial" w:hAnsi="Arial" w:cs="Arial"/>
          <w:kern w:val="28"/>
          <w:sz w:val="20"/>
          <w:szCs w:val="20"/>
        </w:rPr>
        <w:lastRenderedPageBreak/>
        <w:t xml:space="preserve">Key Performance Indicators Based on GHG Data </w:t>
      </w:r>
      <w:r w:rsidRPr="002C0BF6">
        <w:rPr>
          <w:rFonts w:ascii="Arial" w:hAnsi="Arial" w:cs="Arial"/>
          <w:i w:val="0"/>
          <w:kern w:val="28"/>
          <w:sz w:val="20"/>
          <w:szCs w:val="20"/>
        </w:rPr>
        <w:t xml:space="preserve">(Ref: Para. </w:t>
      </w:r>
      <w:r w:rsidR="00820821" w:rsidRPr="002C0BF6">
        <w:rPr>
          <w:rFonts w:ascii="Arial" w:hAnsi="Arial" w:cs="Arial"/>
          <w:i w:val="0"/>
          <w:kern w:val="28"/>
          <w:sz w:val="20"/>
          <w:szCs w:val="20"/>
        </w:rPr>
        <w:t>4</w:t>
      </w:r>
      <w:r w:rsidRPr="002C0BF6">
        <w:rPr>
          <w:rFonts w:ascii="Arial" w:hAnsi="Arial" w:cs="Arial"/>
          <w:i w:val="0"/>
          <w:kern w:val="28"/>
          <w:sz w:val="20"/>
          <w:szCs w:val="20"/>
        </w:rPr>
        <w:t>(b))</w:t>
      </w:r>
    </w:p>
    <w:p w:rsidR="009E3154" w:rsidRPr="002C0BF6" w:rsidRDefault="009B1B82" w:rsidP="00745241">
      <w:pPr>
        <w:pStyle w:val="IFACNumberedPara"/>
        <w:keepNext/>
        <w:keepLines/>
        <w:tabs>
          <w:tab w:val="clear" w:pos="720"/>
        </w:tabs>
        <w:rPr>
          <w:rFonts w:ascii="Arial" w:hAnsi="Arial" w:cs="Arial"/>
          <w:sz w:val="20"/>
          <w:szCs w:val="20"/>
        </w:rPr>
      </w:pPr>
      <w:r w:rsidRPr="002C0BF6">
        <w:rPr>
          <w:rFonts w:ascii="Arial" w:hAnsi="Arial" w:cs="Arial"/>
          <w:sz w:val="20"/>
          <w:szCs w:val="20"/>
        </w:rPr>
        <w:t>A3.</w:t>
      </w:r>
      <w:r w:rsidRPr="002C0BF6">
        <w:rPr>
          <w:rFonts w:ascii="Arial" w:hAnsi="Arial" w:cs="Arial"/>
          <w:sz w:val="20"/>
          <w:szCs w:val="20"/>
        </w:rPr>
        <w:tab/>
      </w:r>
      <w:r w:rsidR="009E3154" w:rsidRPr="002C0BF6">
        <w:rPr>
          <w:rFonts w:ascii="Arial" w:hAnsi="Arial" w:cs="Arial"/>
          <w:sz w:val="20"/>
          <w:szCs w:val="20"/>
        </w:rPr>
        <w:t>An example of a key performance indicator based on GHG data is the weighted average of emissions per kilometer of vehicles manufactured by an entity during a period, which is required to be calculated and disclosed by law</w:t>
      </w:r>
      <w:r w:rsidR="00B27012" w:rsidRPr="002C0BF6">
        <w:rPr>
          <w:rFonts w:ascii="Arial" w:hAnsi="Arial" w:cs="Arial"/>
          <w:sz w:val="20"/>
          <w:szCs w:val="20"/>
        </w:rPr>
        <w:t>s</w:t>
      </w:r>
      <w:r w:rsidR="009E3154" w:rsidRPr="002C0BF6">
        <w:rPr>
          <w:rFonts w:ascii="Arial" w:hAnsi="Arial" w:cs="Arial"/>
          <w:sz w:val="20"/>
          <w:szCs w:val="20"/>
        </w:rPr>
        <w:t xml:space="preserve"> or regulation</w:t>
      </w:r>
      <w:r w:rsidR="00B27012" w:rsidRPr="002C0BF6">
        <w:rPr>
          <w:rFonts w:ascii="Arial" w:hAnsi="Arial" w:cs="Arial"/>
          <w:sz w:val="20"/>
          <w:szCs w:val="20"/>
        </w:rPr>
        <w:t>s</w:t>
      </w:r>
      <w:r w:rsidR="009E3154" w:rsidRPr="002C0BF6">
        <w:rPr>
          <w:rFonts w:ascii="Arial" w:hAnsi="Arial" w:cs="Arial"/>
          <w:sz w:val="20"/>
          <w:szCs w:val="20"/>
        </w:rPr>
        <w:t xml:space="preserve"> in some jurisdictions.</w:t>
      </w:r>
    </w:p>
    <w:p w:rsidR="00906664" w:rsidRPr="002C0BF6" w:rsidRDefault="00732636" w:rsidP="00745241">
      <w:pPr>
        <w:pStyle w:val="IFACHeading4"/>
        <w:keepNext/>
        <w:rPr>
          <w:rFonts w:ascii="Arial" w:hAnsi="Arial" w:cs="Arial"/>
          <w:kern w:val="28"/>
          <w:sz w:val="20"/>
          <w:szCs w:val="20"/>
        </w:rPr>
      </w:pPr>
      <w:r w:rsidRPr="002C0BF6">
        <w:rPr>
          <w:rFonts w:ascii="Arial" w:hAnsi="Arial" w:cs="Arial"/>
          <w:sz w:val="20"/>
          <w:szCs w:val="20"/>
        </w:rPr>
        <w:t>Procedures for Reasonable Assurance and Limited Assurance Engagements</w:t>
      </w:r>
      <w:r w:rsidR="00906664" w:rsidRPr="002C0BF6">
        <w:rPr>
          <w:rFonts w:ascii="Arial" w:hAnsi="Arial" w:cs="Arial"/>
          <w:kern w:val="28"/>
          <w:sz w:val="20"/>
          <w:szCs w:val="20"/>
        </w:rPr>
        <w:t xml:space="preserve"> </w:t>
      </w:r>
      <w:r w:rsidR="00906664" w:rsidRPr="002C0BF6">
        <w:rPr>
          <w:rFonts w:ascii="Arial" w:hAnsi="Arial" w:cs="Arial"/>
          <w:i w:val="0"/>
          <w:kern w:val="28"/>
          <w:sz w:val="20"/>
          <w:szCs w:val="20"/>
        </w:rPr>
        <w:t>(Ref: Para</w:t>
      </w:r>
      <w:r w:rsidR="001C6E24" w:rsidRPr="002C0BF6">
        <w:rPr>
          <w:rFonts w:ascii="Arial" w:hAnsi="Arial" w:cs="Arial"/>
          <w:i w:val="0"/>
          <w:kern w:val="28"/>
          <w:sz w:val="20"/>
          <w:szCs w:val="20"/>
        </w:rPr>
        <w:t xml:space="preserve">. </w:t>
      </w:r>
      <w:r w:rsidR="004E4860" w:rsidRPr="002C0BF6">
        <w:rPr>
          <w:rFonts w:ascii="Arial" w:hAnsi="Arial" w:cs="Arial"/>
          <w:i w:val="0"/>
          <w:kern w:val="28"/>
          <w:sz w:val="20"/>
          <w:szCs w:val="20"/>
        </w:rPr>
        <w:t>8</w:t>
      </w:r>
      <w:r w:rsidR="00906664" w:rsidRPr="002C0BF6">
        <w:rPr>
          <w:rFonts w:ascii="Arial" w:hAnsi="Arial" w:cs="Arial"/>
          <w:i w:val="0"/>
          <w:kern w:val="28"/>
          <w:sz w:val="20"/>
          <w:szCs w:val="20"/>
        </w:rPr>
        <w:t>)</w:t>
      </w:r>
    </w:p>
    <w:p w:rsidR="00895254" w:rsidRPr="002C0BF6" w:rsidRDefault="009B1B82" w:rsidP="00745241">
      <w:pPr>
        <w:pStyle w:val="IFACNumberedPara"/>
        <w:tabs>
          <w:tab w:val="clear" w:pos="720"/>
        </w:tabs>
        <w:rPr>
          <w:rFonts w:ascii="Arial" w:hAnsi="Arial" w:cs="Arial"/>
          <w:sz w:val="20"/>
          <w:szCs w:val="20"/>
        </w:rPr>
      </w:pPr>
      <w:r w:rsidRPr="002C0BF6">
        <w:rPr>
          <w:rFonts w:ascii="Arial" w:hAnsi="Arial" w:cs="Arial"/>
          <w:sz w:val="20"/>
          <w:szCs w:val="20"/>
        </w:rPr>
        <w:t>A4.</w:t>
      </w:r>
      <w:r w:rsidRPr="002C0BF6">
        <w:rPr>
          <w:rFonts w:ascii="Arial" w:hAnsi="Arial" w:cs="Arial"/>
          <w:sz w:val="20"/>
          <w:szCs w:val="20"/>
        </w:rPr>
        <w:tab/>
      </w:r>
      <w:r w:rsidR="003704D1" w:rsidRPr="002C0BF6">
        <w:rPr>
          <w:rFonts w:ascii="Arial" w:hAnsi="Arial" w:cs="Arial"/>
          <w:sz w:val="20"/>
          <w:szCs w:val="20"/>
        </w:rPr>
        <w:t>S</w:t>
      </w:r>
      <w:r w:rsidR="00906664" w:rsidRPr="002C0BF6">
        <w:rPr>
          <w:rFonts w:ascii="Arial" w:hAnsi="Arial" w:cs="Arial"/>
          <w:sz w:val="20"/>
          <w:szCs w:val="20"/>
        </w:rPr>
        <w:t xml:space="preserve">ome procedures </w:t>
      </w:r>
      <w:r w:rsidR="0057270E" w:rsidRPr="002C0BF6">
        <w:rPr>
          <w:rFonts w:ascii="Arial" w:hAnsi="Arial" w:cs="Arial"/>
          <w:sz w:val="20"/>
          <w:szCs w:val="20"/>
        </w:rPr>
        <w:t xml:space="preserve">that </w:t>
      </w:r>
      <w:r w:rsidR="00906664" w:rsidRPr="002C0BF6">
        <w:rPr>
          <w:rFonts w:ascii="Arial" w:hAnsi="Arial" w:cs="Arial"/>
          <w:sz w:val="20"/>
          <w:szCs w:val="20"/>
        </w:rPr>
        <w:t xml:space="preserve">are required only for reasonable assurance engagements may nonetheless be appropriate in some limited assurance engagements. For example, </w:t>
      </w:r>
      <w:r w:rsidR="008048B8" w:rsidRPr="002C0BF6">
        <w:rPr>
          <w:rFonts w:ascii="Arial" w:hAnsi="Arial" w:cs="Arial"/>
          <w:sz w:val="20"/>
          <w:szCs w:val="20"/>
        </w:rPr>
        <w:t>although</w:t>
      </w:r>
      <w:r w:rsidR="00906664" w:rsidRPr="002C0BF6">
        <w:rPr>
          <w:rFonts w:ascii="Arial" w:hAnsi="Arial" w:cs="Arial"/>
          <w:sz w:val="20"/>
          <w:szCs w:val="20"/>
        </w:rPr>
        <w:t xml:space="preserve"> obtaining an understanding of control activities is not required for limited assurance engagements, in some cases, such as when information is recorded, processed, or reported only in electronic form, the practitioner may </w:t>
      </w:r>
      <w:r w:rsidR="008048B8" w:rsidRPr="002C0BF6">
        <w:rPr>
          <w:rFonts w:ascii="Arial" w:hAnsi="Arial" w:cs="Arial"/>
          <w:sz w:val="20"/>
          <w:szCs w:val="20"/>
        </w:rPr>
        <w:t xml:space="preserve">nonetheless </w:t>
      </w:r>
      <w:r w:rsidR="00906664" w:rsidRPr="002C0BF6">
        <w:rPr>
          <w:rFonts w:ascii="Arial" w:hAnsi="Arial" w:cs="Arial"/>
          <w:sz w:val="20"/>
          <w:szCs w:val="20"/>
        </w:rPr>
        <w:t>decide that testing controls, and therefore obtaining an understanding of relevant control activities, is necessary for a limited assurance engagement</w:t>
      </w:r>
      <w:r w:rsidR="003704D1" w:rsidRPr="002C0BF6">
        <w:rPr>
          <w:rFonts w:ascii="Arial" w:hAnsi="Arial" w:cs="Arial"/>
          <w:sz w:val="20"/>
          <w:szCs w:val="20"/>
        </w:rPr>
        <w:t xml:space="preserve"> (see also paragraph A</w:t>
      </w:r>
      <w:ins w:id="893" w:author="Beverley Bahlmann" w:date="2012-04-02T11:09:00Z">
        <w:r w:rsidR="00857AF1" w:rsidRPr="002C0BF6">
          <w:rPr>
            <w:rFonts w:ascii="Arial" w:hAnsi="Arial" w:cs="Arial"/>
            <w:sz w:val="20"/>
            <w:szCs w:val="20"/>
          </w:rPr>
          <w:t>90</w:t>
        </w:r>
      </w:ins>
      <w:del w:id="894" w:author="Beverley Bahlmann" w:date="2012-04-02T11:09:00Z">
        <w:r w:rsidR="003704D1" w:rsidRPr="002C0BF6" w:rsidDel="00857AF1">
          <w:rPr>
            <w:rFonts w:ascii="Arial" w:hAnsi="Arial" w:cs="Arial"/>
            <w:sz w:val="20"/>
            <w:szCs w:val="20"/>
          </w:rPr>
          <w:delText>86</w:delText>
        </w:r>
      </w:del>
      <w:r w:rsidR="003704D1" w:rsidRPr="002C0BF6">
        <w:rPr>
          <w:rFonts w:ascii="Arial" w:hAnsi="Arial" w:cs="Arial"/>
          <w:sz w:val="20"/>
          <w:szCs w:val="20"/>
        </w:rPr>
        <w:t>)</w:t>
      </w:r>
      <w:r w:rsidR="00906664" w:rsidRPr="002C0BF6">
        <w:rPr>
          <w:rFonts w:ascii="Arial" w:hAnsi="Arial" w:cs="Arial"/>
          <w:sz w:val="20"/>
          <w:szCs w:val="20"/>
        </w:rPr>
        <w:t>.</w:t>
      </w:r>
    </w:p>
    <w:p w:rsidR="00BE0CBB" w:rsidRPr="002C0BF6" w:rsidRDefault="00BE0CBB" w:rsidP="00745241">
      <w:pPr>
        <w:pStyle w:val="IFACHeading4"/>
        <w:rPr>
          <w:rFonts w:ascii="Arial" w:hAnsi="Arial" w:cs="Arial"/>
          <w:i w:val="0"/>
          <w:sz w:val="20"/>
          <w:szCs w:val="20"/>
        </w:rPr>
      </w:pPr>
      <w:r w:rsidRPr="002C0BF6">
        <w:rPr>
          <w:rFonts w:ascii="Arial" w:hAnsi="Arial" w:cs="Arial"/>
          <w:sz w:val="20"/>
          <w:szCs w:val="20"/>
        </w:rPr>
        <w:t xml:space="preserve">Independence </w:t>
      </w:r>
      <w:r w:rsidRPr="002C0BF6">
        <w:rPr>
          <w:rFonts w:ascii="Arial" w:hAnsi="Arial" w:cs="Arial"/>
          <w:i w:val="0"/>
          <w:sz w:val="20"/>
          <w:szCs w:val="20"/>
        </w:rPr>
        <w:t>(Ref: Para. 10</w:t>
      </w:r>
      <w:r w:rsidR="00FC710B" w:rsidRPr="002C0BF6">
        <w:rPr>
          <w:rFonts w:ascii="Arial" w:hAnsi="Arial" w:cs="Arial"/>
          <w:i w:val="0"/>
          <w:sz w:val="20"/>
          <w:szCs w:val="20"/>
          <w:lang w:val="en-AU"/>
        </w:rPr>
        <w:t xml:space="preserve"> and</w:t>
      </w:r>
      <w:r w:rsidR="00557075" w:rsidRPr="002C0BF6">
        <w:rPr>
          <w:rFonts w:ascii="Arial" w:hAnsi="Arial" w:cs="Arial"/>
          <w:i w:val="0"/>
          <w:sz w:val="20"/>
          <w:szCs w:val="20"/>
        </w:rPr>
        <w:t xml:space="preserve"> </w:t>
      </w:r>
      <w:r w:rsidRPr="002C0BF6">
        <w:rPr>
          <w:rFonts w:ascii="Arial" w:hAnsi="Arial" w:cs="Arial"/>
          <w:i w:val="0"/>
          <w:sz w:val="20"/>
          <w:szCs w:val="20"/>
        </w:rPr>
        <w:t>1</w:t>
      </w:r>
      <w:ins w:id="895" w:author="Beverley Bahlmann" w:date="2012-03-27T16:17:00Z">
        <w:r w:rsidR="00A945DA" w:rsidRPr="002C0BF6">
          <w:rPr>
            <w:rFonts w:ascii="Arial" w:hAnsi="Arial" w:cs="Arial"/>
            <w:i w:val="0"/>
            <w:sz w:val="20"/>
            <w:szCs w:val="20"/>
          </w:rPr>
          <w:t>5</w:t>
        </w:r>
      </w:ins>
      <w:del w:id="896" w:author="Beverley Bahlmann" w:date="2012-03-27T16:17:00Z">
        <w:r w:rsidRPr="002C0BF6" w:rsidDel="00A945DA">
          <w:rPr>
            <w:rFonts w:ascii="Arial" w:hAnsi="Arial" w:cs="Arial"/>
            <w:i w:val="0"/>
            <w:sz w:val="20"/>
            <w:szCs w:val="20"/>
          </w:rPr>
          <w:delText>4</w:delText>
        </w:r>
      </w:del>
      <w:r w:rsidRPr="002C0BF6">
        <w:rPr>
          <w:rFonts w:ascii="Arial" w:hAnsi="Arial" w:cs="Arial"/>
          <w:i w:val="0"/>
          <w:sz w:val="20"/>
          <w:szCs w:val="20"/>
        </w:rPr>
        <w:t>)</w:t>
      </w:r>
    </w:p>
    <w:p w:rsidR="00BE0CBB" w:rsidRPr="002C0BF6" w:rsidRDefault="009B1B82" w:rsidP="00745241">
      <w:pPr>
        <w:pStyle w:val="IFACNumberedPara"/>
        <w:tabs>
          <w:tab w:val="clear" w:pos="720"/>
        </w:tabs>
        <w:rPr>
          <w:rFonts w:ascii="Arial" w:hAnsi="Arial" w:cs="Arial"/>
          <w:sz w:val="20"/>
          <w:szCs w:val="20"/>
        </w:rPr>
      </w:pPr>
      <w:r w:rsidRPr="002C0BF6">
        <w:rPr>
          <w:rFonts w:ascii="Arial" w:hAnsi="Arial" w:cs="Arial"/>
          <w:sz w:val="20"/>
          <w:szCs w:val="20"/>
        </w:rPr>
        <w:t>A5.</w:t>
      </w:r>
      <w:r w:rsidRPr="002C0BF6">
        <w:rPr>
          <w:rFonts w:ascii="Arial" w:hAnsi="Arial" w:cs="Arial"/>
          <w:sz w:val="20"/>
          <w:szCs w:val="20"/>
        </w:rPr>
        <w:tab/>
      </w:r>
      <w:r w:rsidR="00BE0CBB" w:rsidRPr="002C0BF6">
        <w:rPr>
          <w:rFonts w:ascii="Arial" w:hAnsi="Arial" w:cs="Arial"/>
          <w:sz w:val="20"/>
          <w:szCs w:val="20"/>
        </w:rPr>
        <w:t>The IESBA Code adopts a threats and safeguards approach to independence. Compliance with the fundamental principles may potentially be threatened by a broad range of circumstances. Many threats fall into the following categories:</w:t>
      </w:r>
    </w:p>
    <w:p w:rsidR="00BE0CBB" w:rsidRPr="002C0BF6" w:rsidRDefault="00BE0CBB" w:rsidP="00745241">
      <w:pPr>
        <w:pStyle w:val="Bullet1Indented"/>
      </w:pPr>
      <w:r w:rsidRPr="002C0BF6">
        <w:t>Self-interest, for example, undue dependence on total fees from the entity.</w:t>
      </w:r>
    </w:p>
    <w:p w:rsidR="00BE0CBB" w:rsidRPr="002C0BF6" w:rsidRDefault="00BE0CBB" w:rsidP="00745241">
      <w:pPr>
        <w:pStyle w:val="Bullet1Indented"/>
      </w:pPr>
      <w:r w:rsidRPr="002C0BF6">
        <w:t>Self-review, for example, performing another service for the entity that directly affects the GHG statement, such as involvement in the quantification of the entity</w:t>
      </w:r>
      <w:r w:rsidR="00B23E35" w:rsidRPr="002C0BF6">
        <w:t>’</w:t>
      </w:r>
      <w:r w:rsidRPr="002C0BF6">
        <w:t>s emissions.</w:t>
      </w:r>
    </w:p>
    <w:p w:rsidR="00BE0CBB" w:rsidRPr="002C0BF6" w:rsidRDefault="00BE0CBB" w:rsidP="00745241">
      <w:pPr>
        <w:pStyle w:val="Bullet1Indented"/>
      </w:pPr>
      <w:r w:rsidRPr="002C0BF6">
        <w:t>Advocacy, for example, acting as an advocate on behalf of the entity with respect to the interpretation of the applicable criteria.</w:t>
      </w:r>
    </w:p>
    <w:p w:rsidR="00BE0CBB" w:rsidRPr="002C0BF6" w:rsidRDefault="00BE0CBB" w:rsidP="00745241">
      <w:pPr>
        <w:pStyle w:val="Bullet1Indented"/>
      </w:pPr>
      <w:r w:rsidRPr="002C0BF6">
        <w:t>Familiarity, for example, a member of the engagement team having a long association, or close or immediate family relationship, with an employee of the entity who is in a position to exert direct and significant influence over the preparation of the GHG statement.</w:t>
      </w:r>
    </w:p>
    <w:p w:rsidR="00BE0CBB" w:rsidRPr="002C0BF6" w:rsidRDefault="00BE0CBB" w:rsidP="00745241">
      <w:pPr>
        <w:pStyle w:val="Bullet1Indented"/>
      </w:pPr>
      <w:r w:rsidRPr="002C0BF6">
        <w:t>Intimidation, for example, being pressured to reduce inappropriately the extent of work performed in order to lower fees, or being threatened with withdrawal of the practitioner</w:t>
      </w:r>
      <w:r w:rsidR="00B23E35" w:rsidRPr="002C0BF6">
        <w:t>’</w:t>
      </w:r>
      <w:r w:rsidRPr="002C0BF6">
        <w:t>s registration by a registering authority that is associated with the entity</w:t>
      </w:r>
      <w:r w:rsidR="00B23E35" w:rsidRPr="002C0BF6">
        <w:t>’</w:t>
      </w:r>
      <w:r w:rsidRPr="002C0BF6">
        <w:t>s industry group.</w:t>
      </w:r>
    </w:p>
    <w:p w:rsidR="00BE0CBB" w:rsidRPr="002C0BF6" w:rsidRDefault="009B1B82" w:rsidP="00745241">
      <w:pPr>
        <w:pStyle w:val="IFACNumberedPara"/>
        <w:tabs>
          <w:tab w:val="clear" w:pos="720"/>
        </w:tabs>
        <w:rPr>
          <w:rFonts w:ascii="Arial" w:hAnsi="Arial" w:cs="Arial"/>
          <w:sz w:val="20"/>
          <w:szCs w:val="20"/>
        </w:rPr>
      </w:pPr>
      <w:r w:rsidRPr="002C0BF6">
        <w:rPr>
          <w:rFonts w:ascii="Arial" w:hAnsi="Arial" w:cs="Arial"/>
          <w:sz w:val="20"/>
          <w:szCs w:val="20"/>
        </w:rPr>
        <w:t>A6.</w:t>
      </w:r>
      <w:r w:rsidRPr="002C0BF6">
        <w:rPr>
          <w:rFonts w:ascii="Arial" w:hAnsi="Arial" w:cs="Arial"/>
          <w:sz w:val="20"/>
          <w:szCs w:val="20"/>
        </w:rPr>
        <w:tab/>
      </w:r>
      <w:r w:rsidR="00BE0CBB" w:rsidRPr="002C0BF6">
        <w:rPr>
          <w:rFonts w:ascii="Arial" w:hAnsi="Arial" w:cs="Arial"/>
          <w:sz w:val="20"/>
          <w:szCs w:val="20"/>
        </w:rPr>
        <w:t>Safeguards created by the profession, laws or regulations, or safeguards in the work environment, may eliminate or reduce such threats to an acceptable level.</w:t>
      </w:r>
    </w:p>
    <w:p w:rsidR="003704D1" w:rsidRPr="002C0BF6" w:rsidRDefault="003704D1" w:rsidP="00745241">
      <w:pPr>
        <w:pStyle w:val="IFACHeading4"/>
        <w:rPr>
          <w:rFonts w:ascii="Arial" w:hAnsi="Arial" w:cs="Arial"/>
          <w:i w:val="0"/>
          <w:sz w:val="20"/>
          <w:szCs w:val="20"/>
        </w:rPr>
      </w:pPr>
      <w:r w:rsidRPr="002C0BF6">
        <w:rPr>
          <w:rFonts w:ascii="Arial" w:hAnsi="Arial" w:cs="Arial"/>
          <w:sz w:val="20"/>
          <w:szCs w:val="20"/>
        </w:rPr>
        <w:t xml:space="preserve">Local Laws and Regulations and the Provisions of an Emissions Trading Scheme </w:t>
      </w:r>
      <w:r w:rsidRPr="002C0BF6">
        <w:rPr>
          <w:rFonts w:ascii="Arial" w:hAnsi="Arial" w:cs="Arial"/>
          <w:i w:val="0"/>
          <w:sz w:val="20"/>
          <w:szCs w:val="20"/>
        </w:rPr>
        <w:t>(Ref: Para. 1</w:t>
      </w:r>
      <w:ins w:id="897" w:author="Beverley Bahlmann" w:date="2012-03-27T16:19:00Z">
        <w:r w:rsidR="00A945DA" w:rsidRPr="002C0BF6">
          <w:rPr>
            <w:rFonts w:ascii="Arial" w:hAnsi="Arial" w:cs="Arial"/>
            <w:i w:val="0"/>
            <w:sz w:val="20"/>
            <w:szCs w:val="20"/>
          </w:rPr>
          <w:t>1</w:t>
        </w:r>
      </w:ins>
      <w:del w:id="898" w:author="Beverley Bahlmann" w:date="2012-03-27T16:19:00Z">
        <w:r w:rsidRPr="002C0BF6" w:rsidDel="00A945DA">
          <w:rPr>
            <w:rFonts w:ascii="Arial" w:hAnsi="Arial" w:cs="Arial"/>
            <w:i w:val="0"/>
            <w:sz w:val="20"/>
            <w:szCs w:val="20"/>
          </w:rPr>
          <w:delText>0.1</w:delText>
        </w:r>
      </w:del>
      <w:r w:rsidRPr="002C0BF6">
        <w:rPr>
          <w:rFonts w:ascii="Arial" w:hAnsi="Arial" w:cs="Arial"/>
          <w:i w:val="0"/>
          <w:sz w:val="20"/>
          <w:szCs w:val="20"/>
        </w:rPr>
        <w:t>)</w:t>
      </w:r>
    </w:p>
    <w:p w:rsidR="00D417E0" w:rsidRPr="002C0BF6" w:rsidRDefault="003704D1" w:rsidP="00745241">
      <w:pPr>
        <w:pStyle w:val="IFACNumberedPara"/>
        <w:tabs>
          <w:tab w:val="clear" w:pos="720"/>
        </w:tabs>
        <w:rPr>
          <w:rFonts w:ascii="Arial" w:hAnsi="Arial" w:cs="Arial"/>
          <w:sz w:val="20"/>
          <w:szCs w:val="20"/>
        </w:rPr>
      </w:pPr>
      <w:r w:rsidRPr="002C0BF6">
        <w:rPr>
          <w:rFonts w:ascii="Arial" w:hAnsi="Arial" w:cs="Arial"/>
          <w:sz w:val="20"/>
          <w:szCs w:val="20"/>
        </w:rPr>
        <w:t>A</w:t>
      </w:r>
      <w:ins w:id="899" w:author="Beverley Bahlmann" w:date="2012-03-23T15:45:00Z">
        <w:r w:rsidR="00FD2924" w:rsidRPr="002C0BF6">
          <w:rPr>
            <w:rFonts w:ascii="Arial" w:hAnsi="Arial" w:cs="Arial"/>
            <w:sz w:val="20"/>
            <w:szCs w:val="20"/>
          </w:rPr>
          <w:t>7</w:t>
        </w:r>
      </w:ins>
      <w:ins w:id="900" w:author="Beverley Bahlmann" w:date="2012-03-27T11:37:00Z">
        <w:r w:rsidR="007A596A" w:rsidRPr="002C0BF6">
          <w:rPr>
            <w:rFonts w:ascii="Arial" w:hAnsi="Arial" w:cs="Arial"/>
            <w:sz w:val="20"/>
            <w:szCs w:val="20"/>
          </w:rPr>
          <w:t>.</w:t>
        </w:r>
      </w:ins>
      <w:del w:id="901" w:author="Beverley Bahlmann" w:date="2012-03-23T15:45:00Z">
        <w:r w:rsidRPr="002C0BF6" w:rsidDel="00FD2924">
          <w:rPr>
            <w:rFonts w:ascii="Arial" w:hAnsi="Arial" w:cs="Arial"/>
            <w:sz w:val="20"/>
            <w:szCs w:val="20"/>
          </w:rPr>
          <w:delText>6.1</w:delText>
        </w:r>
      </w:del>
      <w:r w:rsidRPr="002C0BF6">
        <w:rPr>
          <w:rFonts w:ascii="Arial" w:hAnsi="Arial" w:cs="Arial"/>
          <w:sz w:val="20"/>
          <w:szCs w:val="20"/>
        </w:rPr>
        <w:tab/>
        <w:t>Local laws or regulations or the provisions of an emissions trading scheme may</w:t>
      </w:r>
      <w:r w:rsidR="004039D0" w:rsidRPr="002C0BF6">
        <w:rPr>
          <w:rFonts w:ascii="Arial" w:hAnsi="Arial" w:cs="Arial"/>
          <w:sz w:val="20"/>
          <w:szCs w:val="20"/>
        </w:rPr>
        <w:t>:</w:t>
      </w:r>
      <w:r w:rsidRPr="002C0BF6">
        <w:rPr>
          <w:rFonts w:ascii="Arial" w:hAnsi="Arial" w:cs="Arial"/>
          <w:sz w:val="20"/>
          <w:szCs w:val="20"/>
        </w:rPr>
        <w:t xml:space="preserve"> include requirements in addition t</w:t>
      </w:r>
      <w:r w:rsidR="004039D0" w:rsidRPr="002C0BF6">
        <w:rPr>
          <w:rFonts w:ascii="Arial" w:hAnsi="Arial" w:cs="Arial"/>
          <w:sz w:val="20"/>
          <w:szCs w:val="20"/>
        </w:rPr>
        <w:t>o the requirements of this ISAE;</w:t>
      </w:r>
      <w:r w:rsidRPr="002C0BF6">
        <w:rPr>
          <w:rFonts w:ascii="Arial" w:hAnsi="Arial" w:cs="Arial"/>
          <w:sz w:val="20"/>
          <w:szCs w:val="20"/>
        </w:rPr>
        <w:t xml:space="preserve"> require that specific procedures b</w:t>
      </w:r>
      <w:r w:rsidR="004039D0" w:rsidRPr="002C0BF6">
        <w:rPr>
          <w:rFonts w:ascii="Arial" w:hAnsi="Arial" w:cs="Arial"/>
          <w:sz w:val="20"/>
          <w:szCs w:val="20"/>
        </w:rPr>
        <w:t>e undertaken on all engagements;</w:t>
      </w:r>
      <w:r w:rsidRPr="002C0BF6">
        <w:rPr>
          <w:rFonts w:ascii="Arial" w:hAnsi="Arial" w:cs="Arial"/>
          <w:sz w:val="20"/>
          <w:szCs w:val="20"/>
        </w:rPr>
        <w:t xml:space="preserve"> or require that procedures be undertaken in a particular way. For example, local laws or regulations or the provisions of an emissions trading scheme may require </w:t>
      </w:r>
      <w:r w:rsidR="00465C01" w:rsidRPr="002C0BF6">
        <w:rPr>
          <w:rFonts w:ascii="Arial" w:hAnsi="Arial" w:cs="Arial"/>
          <w:sz w:val="20"/>
          <w:szCs w:val="20"/>
        </w:rPr>
        <w:t xml:space="preserve">the practitioner to report </w:t>
      </w:r>
      <w:r w:rsidR="00C63050" w:rsidRPr="002C0BF6">
        <w:rPr>
          <w:rFonts w:ascii="Arial" w:hAnsi="Arial" w:cs="Arial"/>
          <w:sz w:val="20"/>
          <w:szCs w:val="20"/>
        </w:rPr>
        <w:t xml:space="preserve">in a format that is not in compliance with this ISAE. When the law or regulation prescribes the layout or wording of the </w:t>
      </w:r>
      <w:ins w:id="902" w:author="Beverley Bahlmann" w:date="2012-03-20T15:34:00Z">
        <w:r w:rsidR="00F728CE" w:rsidRPr="002C0BF6">
          <w:rPr>
            <w:rFonts w:ascii="Arial" w:hAnsi="Arial" w:cs="Arial"/>
            <w:sz w:val="20"/>
            <w:szCs w:val="20"/>
          </w:rPr>
          <w:t>assurance</w:t>
        </w:r>
      </w:ins>
      <w:del w:id="903" w:author="Beverley Bahlmann" w:date="2012-03-20T15:34:00Z">
        <w:r w:rsidR="00F728CE" w:rsidRPr="002C0BF6" w:rsidDel="00F728CE">
          <w:rPr>
            <w:rFonts w:ascii="Arial" w:hAnsi="Arial" w:cs="Arial"/>
            <w:sz w:val="20"/>
            <w:szCs w:val="20"/>
          </w:rPr>
          <w:delText>practitioner’s</w:delText>
        </w:r>
      </w:del>
      <w:r w:rsidR="00D47386" w:rsidRPr="002C0BF6">
        <w:rPr>
          <w:rFonts w:ascii="Arial" w:hAnsi="Arial" w:cs="Arial"/>
          <w:sz w:val="20"/>
          <w:szCs w:val="20"/>
        </w:rPr>
        <w:t xml:space="preserve"> </w:t>
      </w:r>
      <w:r w:rsidR="00C63050" w:rsidRPr="002C0BF6">
        <w:rPr>
          <w:rFonts w:ascii="Arial" w:hAnsi="Arial" w:cs="Arial"/>
          <w:sz w:val="20"/>
          <w:szCs w:val="20"/>
        </w:rPr>
        <w:t xml:space="preserve">report in a form or in terms that are significantly different from this ISAE, and the practitioner concludes that additional explanation in the </w:t>
      </w:r>
      <w:del w:id="904" w:author="Beverley Bahlmann" w:date="2012-03-20T16:36:00Z">
        <w:r w:rsidR="00C63050" w:rsidRPr="002C0BF6" w:rsidDel="00E75A15">
          <w:rPr>
            <w:rFonts w:ascii="Arial" w:hAnsi="Arial" w:cs="Arial"/>
            <w:sz w:val="20"/>
            <w:szCs w:val="20"/>
          </w:rPr>
          <w:delText xml:space="preserve">practitioners </w:delText>
        </w:r>
      </w:del>
      <w:ins w:id="905" w:author="Beverley Bahlmann" w:date="2012-03-20T16:36:00Z">
        <w:r w:rsidR="00E75A15" w:rsidRPr="002C0BF6">
          <w:rPr>
            <w:rFonts w:ascii="Arial" w:hAnsi="Arial" w:cs="Arial"/>
            <w:sz w:val="20"/>
            <w:szCs w:val="20"/>
          </w:rPr>
          <w:t xml:space="preserve">assurance </w:t>
        </w:r>
      </w:ins>
      <w:r w:rsidR="00C63050" w:rsidRPr="002C0BF6">
        <w:rPr>
          <w:rFonts w:ascii="Arial" w:hAnsi="Arial" w:cs="Arial"/>
          <w:sz w:val="20"/>
          <w:szCs w:val="20"/>
        </w:rPr>
        <w:t xml:space="preserve">report cannot mitigate possible misunderstanding, the </w:t>
      </w:r>
      <w:r w:rsidR="00C63050" w:rsidRPr="002C0BF6">
        <w:rPr>
          <w:rFonts w:ascii="Arial" w:hAnsi="Arial" w:cs="Arial"/>
          <w:sz w:val="20"/>
          <w:szCs w:val="20"/>
        </w:rPr>
        <w:lastRenderedPageBreak/>
        <w:t>practitioner may consider including a statement in the report that the engagement is not conducted in accordance with this ISAE.</w:t>
      </w:r>
    </w:p>
    <w:p w:rsidR="009E3154" w:rsidRPr="002C0BF6" w:rsidRDefault="00583BA3" w:rsidP="00745241">
      <w:pPr>
        <w:pStyle w:val="Heading3"/>
        <w:keepNext w:val="0"/>
        <w:keepLines w:val="0"/>
        <w:rPr>
          <w:rFonts w:ascii="Arial" w:hAnsi="Arial" w:cs="Arial"/>
          <w:kern w:val="28"/>
          <w:sz w:val="20"/>
          <w:szCs w:val="20"/>
        </w:rPr>
      </w:pPr>
      <w:r w:rsidRPr="002C0BF6">
        <w:rPr>
          <w:rFonts w:ascii="Arial" w:hAnsi="Arial" w:cs="Arial"/>
          <w:kern w:val="28"/>
          <w:sz w:val="20"/>
          <w:szCs w:val="20"/>
        </w:rPr>
        <w:t>Definitions</w:t>
      </w:r>
    </w:p>
    <w:p w:rsidR="009E3154" w:rsidRPr="002C0BF6" w:rsidRDefault="009E3154" w:rsidP="00745241">
      <w:pPr>
        <w:pStyle w:val="IFACHeading4"/>
        <w:spacing w:before="120"/>
        <w:rPr>
          <w:rFonts w:ascii="Arial" w:hAnsi="Arial" w:cs="Arial"/>
          <w:sz w:val="20"/>
          <w:szCs w:val="20"/>
        </w:rPr>
      </w:pPr>
      <w:r w:rsidRPr="002C0BF6">
        <w:rPr>
          <w:rFonts w:ascii="Arial" w:hAnsi="Arial" w:cs="Arial"/>
          <w:sz w:val="20"/>
          <w:szCs w:val="20"/>
        </w:rPr>
        <w:t xml:space="preserve">Emissions </w:t>
      </w:r>
      <w:r w:rsidRPr="002C0BF6">
        <w:rPr>
          <w:rFonts w:ascii="Arial" w:hAnsi="Arial" w:cs="Arial"/>
          <w:i w:val="0"/>
          <w:sz w:val="20"/>
          <w:szCs w:val="20"/>
        </w:rPr>
        <w:t xml:space="preserve">(Ref: Para. </w:t>
      </w:r>
      <w:r w:rsidR="007527E7" w:rsidRPr="002C0BF6">
        <w:rPr>
          <w:rFonts w:ascii="Arial" w:hAnsi="Arial" w:cs="Arial"/>
          <w:i w:val="0"/>
          <w:sz w:val="20"/>
          <w:szCs w:val="20"/>
        </w:rPr>
        <w:t>1</w:t>
      </w:r>
      <w:ins w:id="906" w:author="Beverley Bahlmann" w:date="2012-03-27T16:19:00Z">
        <w:r w:rsidR="00A945DA" w:rsidRPr="002C0BF6">
          <w:rPr>
            <w:rFonts w:ascii="Arial" w:hAnsi="Arial" w:cs="Arial"/>
            <w:i w:val="0"/>
            <w:sz w:val="20"/>
            <w:szCs w:val="20"/>
          </w:rPr>
          <w:t>4</w:t>
        </w:r>
      </w:ins>
      <w:del w:id="907" w:author="Beverley Bahlmann" w:date="2012-03-27T16:19:00Z">
        <w:r w:rsidR="007527E7" w:rsidRPr="002C0BF6" w:rsidDel="00A945DA">
          <w:rPr>
            <w:rFonts w:ascii="Arial" w:hAnsi="Arial" w:cs="Arial"/>
            <w:i w:val="0"/>
            <w:sz w:val="20"/>
            <w:szCs w:val="20"/>
          </w:rPr>
          <w:delText>3</w:delText>
        </w:r>
      </w:del>
      <w:r w:rsidRPr="002C0BF6">
        <w:rPr>
          <w:rFonts w:ascii="Arial" w:hAnsi="Arial" w:cs="Arial"/>
          <w:i w:val="0"/>
          <w:sz w:val="20"/>
          <w:szCs w:val="20"/>
        </w:rPr>
        <w:t>(</w:t>
      </w:r>
      <w:ins w:id="908" w:author="Beverley Bahlmann" w:date="2012-03-13T18:56:00Z">
        <w:r w:rsidR="00693FCA" w:rsidRPr="002C0BF6">
          <w:rPr>
            <w:rFonts w:ascii="Arial" w:hAnsi="Arial" w:cs="Arial"/>
            <w:i w:val="0"/>
            <w:sz w:val="20"/>
            <w:szCs w:val="20"/>
          </w:rPr>
          <w:t>f</w:t>
        </w:r>
      </w:ins>
      <w:del w:id="909" w:author="Beverley Bahlmann" w:date="2012-03-13T18:56:00Z">
        <w:r w:rsidR="000A1C08" w:rsidRPr="002C0BF6" w:rsidDel="00693FCA">
          <w:rPr>
            <w:rFonts w:ascii="Arial" w:hAnsi="Arial" w:cs="Arial"/>
            <w:i w:val="0"/>
            <w:sz w:val="20"/>
            <w:szCs w:val="20"/>
          </w:rPr>
          <w:delText>d</w:delText>
        </w:r>
      </w:del>
      <w:r w:rsidRPr="002C0BF6">
        <w:rPr>
          <w:rFonts w:ascii="Arial" w:hAnsi="Arial" w:cs="Arial"/>
          <w:i w:val="0"/>
          <w:sz w:val="20"/>
          <w:szCs w:val="20"/>
        </w:rPr>
        <w:t>)</w:t>
      </w:r>
      <w:r w:rsidR="00557075" w:rsidRPr="002C0BF6">
        <w:rPr>
          <w:rFonts w:ascii="Arial" w:hAnsi="Arial" w:cs="Arial"/>
          <w:i w:val="0"/>
          <w:sz w:val="20"/>
          <w:szCs w:val="20"/>
        </w:rPr>
        <w:t xml:space="preserve">, </w:t>
      </w:r>
      <w:r w:rsidR="001075D1" w:rsidRPr="002C0BF6">
        <w:rPr>
          <w:rFonts w:ascii="Arial" w:hAnsi="Arial" w:cs="Arial"/>
          <w:i w:val="0"/>
          <w:sz w:val="20"/>
          <w:szCs w:val="20"/>
        </w:rPr>
        <w:t xml:space="preserve">Appendix </w:t>
      </w:r>
      <w:r w:rsidR="00201DA3" w:rsidRPr="002C0BF6">
        <w:rPr>
          <w:rFonts w:ascii="Arial" w:hAnsi="Arial" w:cs="Arial"/>
          <w:i w:val="0"/>
          <w:sz w:val="20"/>
          <w:szCs w:val="20"/>
        </w:rPr>
        <w:t>1</w:t>
      </w:r>
      <w:r w:rsidRPr="002C0BF6">
        <w:rPr>
          <w:rFonts w:ascii="Arial" w:hAnsi="Arial" w:cs="Arial"/>
          <w:i w:val="0"/>
          <w:sz w:val="20"/>
          <w:szCs w:val="20"/>
        </w:rPr>
        <w:t>)</w:t>
      </w:r>
    </w:p>
    <w:p w:rsidR="00BD6EB5" w:rsidRPr="002C0BF6" w:rsidRDefault="009B1B82" w:rsidP="00745241">
      <w:pPr>
        <w:pStyle w:val="IFACNumberedPara"/>
        <w:tabs>
          <w:tab w:val="clear" w:pos="720"/>
        </w:tabs>
        <w:rPr>
          <w:rFonts w:ascii="Arial" w:hAnsi="Arial" w:cs="Arial"/>
          <w:sz w:val="20"/>
          <w:szCs w:val="20"/>
        </w:rPr>
      </w:pPr>
      <w:r w:rsidRPr="002C0BF6">
        <w:rPr>
          <w:rFonts w:ascii="Arial" w:hAnsi="Arial" w:cs="Arial"/>
          <w:sz w:val="20"/>
          <w:szCs w:val="20"/>
        </w:rPr>
        <w:t>A</w:t>
      </w:r>
      <w:ins w:id="910" w:author="Beverley Bahlmann" w:date="2012-03-23T15:45:00Z">
        <w:r w:rsidR="00FD2924" w:rsidRPr="002C0BF6">
          <w:rPr>
            <w:rFonts w:ascii="Arial" w:hAnsi="Arial" w:cs="Arial"/>
            <w:sz w:val="20"/>
            <w:szCs w:val="20"/>
          </w:rPr>
          <w:t>8</w:t>
        </w:r>
      </w:ins>
      <w:del w:id="911" w:author="Beverley Bahlmann" w:date="2012-03-23T15:45:00Z">
        <w:r w:rsidRPr="002C0BF6" w:rsidDel="00FD2924">
          <w:rPr>
            <w:rFonts w:ascii="Arial" w:hAnsi="Arial" w:cs="Arial"/>
            <w:sz w:val="20"/>
            <w:szCs w:val="20"/>
          </w:rPr>
          <w:delText>7</w:delText>
        </w:r>
      </w:del>
      <w:r w:rsidRPr="002C0BF6">
        <w:rPr>
          <w:rFonts w:ascii="Arial" w:hAnsi="Arial" w:cs="Arial"/>
          <w:sz w:val="20"/>
          <w:szCs w:val="20"/>
        </w:rPr>
        <w:t>.</w:t>
      </w:r>
      <w:r w:rsidRPr="002C0BF6">
        <w:rPr>
          <w:rFonts w:ascii="Arial" w:hAnsi="Arial" w:cs="Arial"/>
          <w:sz w:val="20"/>
          <w:szCs w:val="20"/>
        </w:rPr>
        <w:tab/>
      </w:r>
      <w:r w:rsidR="00BD6EB5" w:rsidRPr="002C0BF6">
        <w:rPr>
          <w:rFonts w:ascii="Arial" w:hAnsi="Arial" w:cs="Arial"/>
          <w:sz w:val="20"/>
          <w:szCs w:val="20"/>
        </w:rPr>
        <w:t>Scope 1 emissions may include stationary combustion (from fuel burned in the entity</w:t>
      </w:r>
      <w:r w:rsidR="00B23E35" w:rsidRPr="002C0BF6">
        <w:rPr>
          <w:rFonts w:ascii="Arial" w:hAnsi="Arial" w:cs="Arial"/>
          <w:sz w:val="20"/>
          <w:szCs w:val="20"/>
        </w:rPr>
        <w:t>’</w:t>
      </w:r>
      <w:r w:rsidR="00BD6EB5" w:rsidRPr="002C0BF6">
        <w:rPr>
          <w:rFonts w:ascii="Arial" w:hAnsi="Arial" w:cs="Arial"/>
          <w:sz w:val="20"/>
          <w:szCs w:val="20"/>
        </w:rPr>
        <w:t>s stationary equipment, such as boilers, incinerators, engines, and flares), mobile combustion (from fuel burned in the entity</w:t>
      </w:r>
      <w:r w:rsidR="00B23E35" w:rsidRPr="002C0BF6">
        <w:rPr>
          <w:rFonts w:ascii="Arial" w:hAnsi="Arial" w:cs="Arial"/>
          <w:sz w:val="20"/>
          <w:szCs w:val="20"/>
        </w:rPr>
        <w:t>’</w:t>
      </w:r>
      <w:r w:rsidR="00BD6EB5" w:rsidRPr="002C0BF6">
        <w:rPr>
          <w:rFonts w:ascii="Arial" w:hAnsi="Arial" w:cs="Arial"/>
          <w:sz w:val="20"/>
          <w:szCs w:val="20"/>
        </w:rPr>
        <w:t>s transport devices, such as trucks, trains, airplanes and boats), process emissions (from physical or chemical processes, such as cement manufacturing, petrochemical processing, and aluminum smelting), and fugitive emissions (intentional and unintentional releases, such as equipment leaks from joints and seals and emissions from wastewater treatment, pits, and cooling towers).</w:t>
      </w:r>
    </w:p>
    <w:p w:rsidR="001103D1" w:rsidRPr="002C0BF6" w:rsidRDefault="009B1B82" w:rsidP="00745241">
      <w:pPr>
        <w:pStyle w:val="IFACNumberedPara"/>
        <w:tabs>
          <w:tab w:val="clear" w:pos="720"/>
        </w:tabs>
        <w:rPr>
          <w:rFonts w:ascii="Arial" w:hAnsi="Arial" w:cs="Arial"/>
          <w:sz w:val="20"/>
          <w:szCs w:val="20"/>
        </w:rPr>
      </w:pPr>
      <w:r w:rsidRPr="002C0BF6">
        <w:rPr>
          <w:rFonts w:ascii="Arial" w:hAnsi="Arial" w:cs="Arial"/>
          <w:sz w:val="20"/>
          <w:szCs w:val="20"/>
        </w:rPr>
        <w:t>A</w:t>
      </w:r>
      <w:ins w:id="912" w:author="Beverley Bahlmann" w:date="2012-03-23T15:45:00Z">
        <w:r w:rsidR="00FD2924" w:rsidRPr="002C0BF6">
          <w:rPr>
            <w:rFonts w:ascii="Arial" w:hAnsi="Arial" w:cs="Arial"/>
            <w:sz w:val="20"/>
            <w:szCs w:val="20"/>
          </w:rPr>
          <w:t>9</w:t>
        </w:r>
      </w:ins>
      <w:del w:id="913" w:author="Beverley Bahlmann" w:date="2012-03-23T15:45:00Z">
        <w:r w:rsidRPr="002C0BF6" w:rsidDel="00FD2924">
          <w:rPr>
            <w:rFonts w:ascii="Arial" w:hAnsi="Arial" w:cs="Arial"/>
            <w:sz w:val="20"/>
            <w:szCs w:val="20"/>
          </w:rPr>
          <w:delText>8</w:delText>
        </w:r>
      </w:del>
      <w:r w:rsidRPr="002C0BF6">
        <w:rPr>
          <w:rFonts w:ascii="Arial" w:hAnsi="Arial" w:cs="Arial"/>
          <w:sz w:val="20"/>
          <w:szCs w:val="20"/>
        </w:rPr>
        <w:t>.</w:t>
      </w:r>
      <w:r w:rsidRPr="002C0BF6">
        <w:rPr>
          <w:rFonts w:ascii="Arial" w:hAnsi="Arial" w:cs="Arial"/>
          <w:sz w:val="20"/>
          <w:szCs w:val="20"/>
        </w:rPr>
        <w:tab/>
      </w:r>
      <w:r w:rsidR="00741032" w:rsidRPr="002C0BF6">
        <w:rPr>
          <w:rFonts w:ascii="Arial" w:hAnsi="Arial" w:cs="Arial"/>
          <w:sz w:val="20"/>
          <w:szCs w:val="20"/>
        </w:rPr>
        <w:t>A</w:t>
      </w:r>
      <w:r w:rsidR="001513C5" w:rsidRPr="002C0BF6">
        <w:rPr>
          <w:rFonts w:ascii="Arial" w:hAnsi="Arial" w:cs="Arial"/>
          <w:sz w:val="20"/>
          <w:szCs w:val="20"/>
        </w:rPr>
        <w:t>lmost a</w:t>
      </w:r>
      <w:r w:rsidR="00741032" w:rsidRPr="002C0BF6">
        <w:rPr>
          <w:rFonts w:ascii="Arial" w:hAnsi="Arial" w:cs="Arial"/>
          <w:sz w:val="20"/>
          <w:szCs w:val="20"/>
        </w:rPr>
        <w:t xml:space="preserve">ll entities purchase energy in </w:t>
      </w:r>
      <w:r w:rsidR="001513C5" w:rsidRPr="002C0BF6">
        <w:rPr>
          <w:rFonts w:ascii="Arial" w:hAnsi="Arial" w:cs="Arial"/>
          <w:sz w:val="20"/>
          <w:szCs w:val="20"/>
        </w:rPr>
        <w:t>a</w:t>
      </w:r>
      <w:r w:rsidR="00741032" w:rsidRPr="002C0BF6">
        <w:rPr>
          <w:rFonts w:ascii="Arial" w:hAnsi="Arial" w:cs="Arial"/>
          <w:sz w:val="20"/>
          <w:szCs w:val="20"/>
        </w:rPr>
        <w:t xml:space="preserve"> form </w:t>
      </w:r>
      <w:r w:rsidR="001513C5" w:rsidRPr="002C0BF6">
        <w:rPr>
          <w:rFonts w:ascii="Arial" w:hAnsi="Arial" w:cs="Arial"/>
          <w:sz w:val="20"/>
          <w:szCs w:val="20"/>
        </w:rPr>
        <w:t>such as</w:t>
      </w:r>
      <w:r w:rsidR="00741032" w:rsidRPr="002C0BF6">
        <w:rPr>
          <w:rFonts w:ascii="Arial" w:hAnsi="Arial" w:cs="Arial"/>
          <w:sz w:val="20"/>
          <w:szCs w:val="20"/>
        </w:rPr>
        <w:t xml:space="preserve"> </w:t>
      </w:r>
      <w:r w:rsidR="00BF2C05" w:rsidRPr="002C0BF6">
        <w:rPr>
          <w:rFonts w:ascii="Arial" w:hAnsi="Arial" w:cs="Arial"/>
          <w:sz w:val="20"/>
          <w:szCs w:val="20"/>
        </w:rPr>
        <w:t>electricity, heat</w:t>
      </w:r>
      <w:r w:rsidR="00741032" w:rsidRPr="002C0BF6">
        <w:rPr>
          <w:rFonts w:ascii="Arial" w:hAnsi="Arial" w:cs="Arial"/>
          <w:sz w:val="20"/>
          <w:szCs w:val="20"/>
        </w:rPr>
        <w:t xml:space="preserve"> or steam</w:t>
      </w:r>
      <w:r w:rsidR="009F2107" w:rsidRPr="002C0BF6">
        <w:rPr>
          <w:rFonts w:ascii="Arial" w:hAnsi="Arial" w:cs="Arial"/>
          <w:sz w:val="20"/>
          <w:szCs w:val="20"/>
        </w:rPr>
        <w:t>; t</w:t>
      </w:r>
      <w:r w:rsidR="001513C5" w:rsidRPr="002C0BF6">
        <w:rPr>
          <w:rFonts w:ascii="Arial" w:hAnsi="Arial" w:cs="Arial"/>
          <w:sz w:val="20"/>
          <w:szCs w:val="20"/>
        </w:rPr>
        <w:t>herefore</w:t>
      </w:r>
      <w:ins w:id="914" w:author="Beverley Bahlmann" w:date="2012-04-02T11:10:00Z">
        <w:r w:rsidR="00857AF1" w:rsidRPr="002C0BF6">
          <w:rPr>
            <w:rFonts w:ascii="Arial" w:hAnsi="Arial" w:cs="Arial"/>
            <w:sz w:val="20"/>
            <w:szCs w:val="20"/>
          </w:rPr>
          <w:t>,</w:t>
        </w:r>
      </w:ins>
      <w:r w:rsidR="001513C5" w:rsidRPr="002C0BF6">
        <w:rPr>
          <w:rFonts w:ascii="Arial" w:hAnsi="Arial" w:cs="Arial"/>
          <w:sz w:val="20"/>
          <w:szCs w:val="20"/>
        </w:rPr>
        <w:t xml:space="preserve"> almost all entities </w:t>
      </w:r>
      <w:r w:rsidR="009368B9" w:rsidRPr="002C0BF6">
        <w:rPr>
          <w:rFonts w:ascii="Arial" w:hAnsi="Arial" w:cs="Arial"/>
          <w:sz w:val="20"/>
          <w:szCs w:val="20"/>
        </w:rPr>
        <w:t>have Scope 2 emission</w:t>
      </w:r>
      <w:r w:rsidR="009F2107" w:rsidRPr="002C0BF6">
        <w:rPr>
          <w:rFonts w:ascii="Arial" w:hAnsi="Arial" w:cs="Arial"/>
          <w:sz w:val="20"/>
          <w:szCs w:val="20"/>
        </w:rPr>
        <w:t>s</w:t>
      </w:r>
      <w:r w:rsidR="00583F3B" w:rsidRPr="002C0BF6">
        <w:rPr>
          <w:rFonts w:ascii="Arial" w:hAnsi="Arial" w:cs="Arial"/>
          <w:sz w:val="20"/>
          <w:szCs w:val="20"/>
        </w:rPr>
        <w:t xml:space="preserve">. </w:t>
      </w:r>
      <w:r w:rsidR="00741032" w:rsidRPr="002C0BF6">
        <w:rPr>
          <w:rFonts w:ascii="Arial" w:hAnsi="Arial" w:cs="Arial"/>
          <w:sz w:val="20"/>
          <w:szCs w:val="20"/>
        </w:rPr>
        <w:t>Scope 2 emissions are</w:t>
      </w:r>
      <w:r w:rsidR="000E51AA" w:rsidRPr="002C0BF6">
        <w:rPr>
          <w:rFonts w:ascii="Arial" w:hAnsi="Arial" w:cs="Arial"/>
          <w:sz w:val="20"/>
          <w:szCs w:val="20"/>
        </w:rPr>
        <w:t xml:space="preserve"> indirect </w:t>
      </w:r>
      <w:r w:rsidR="00BF2C05" w:rsidRPr="002C0BF6">
        <w:rPr>
          <w:rFonts w:ascii="Arial" w:hAnsi="Arial" w:cs="Arial"/>
          <w:sz w:val="20"/>
          <w:szCs w:val="20"/>
        </w:rPr>
        <w:t>because</w:t>
      </w:r>
      <w:r w:rsidR="009F2107" w:rsidRPr="002C0BF6">
        <w:rPr>
          <w:rFonts w:ascii="Arial" w:hAnsi="Arial" w:cs="Arial"/>
          <w:sz w:val="20"/>
          <w:szCs w:val="20"/>
        </w:rPr>
        <w:t xml:space="preserve"> </w:t>
      </w:r>
      <w:r w:rsidR="000E51AA" w:rsidRPr="002C0BF6">
        <w:rPr>
          <w:rFonts w:ascii="Arial" w:hAnsi="Arial" w:cs="Arial"/>
          <w:sz w:val="20"/>
          <w:szCs w:val="20"/>
        </w:rPr>
        <w:t>the emissions associated with</w:t>
      </w:r>
      <w:r w:rsidR="009F2107" w:rsidRPr="002C0BF6">
        <w:rPr>
          <w:rFonts w:ascii="Arial" w:hAnsi="Arial" w:cs="Arial"/>
          <w:sz w:val="20"/>
          <w:szCs w:val="20"/>
        </w:rPr>
        <w:t xml:space="preserve">, for example, </w:t>
      </w:r>
      <w:r w:rsidR="000E51AA" w:rsidRPr="002C0BF6">
        <w:rPr>
          <w:rFonts w:ascii="Arial" w:hAnsi="Arial" w:cs="Arial"/>
          <w:sz w:val="20"/>
          <w:szCs w:val="20"/>
        </w:rPr>
        <w:t>electricity that the entity purchases occur at the power station, which i</w:t>
      </w:r>
      <w:r w:rsidR="00BF2C05" w:rsidRPr="002C0BF6">
        <w:rPr>
          <w:rFonts w:ascii="Arial" w:hAnsi="Arial" w:cs="Arial"/>
          <w:sz w:val="20"/>
          <w:szCs w:val="20"/>
        </w:rPr>
        <w:t>s outside the entity</w:t>
      </w:r>
      <w:r w:rsidR="00B23E35" w:rsidRPr="002C0BF6">
        <w:rPr>
          <w:rFonts w:ascii="Arial" w:hAnsi="Arial" w:cs="Arial"/>
          <w:sz w:val="20"/>
          <w:szCs w:val="20"/>
        </w:rPr>
        <w:t>’</w:t>
      </w:r>
      <w:r w:rsidR="00BF2C05" w:rsidRPr="002C0BF6">
        <w:rPr>
          <w:rFonts w:ascii="Arial" w:hAnsi="Arial" w:cs="Arial"/>
          <w:sz w:val="20"/>
          <w:szCs w:val="20"/>
        </w:rPr>
        <w:t>s organizational boundary</w:t>
      </w:r>
      <w:r w:rsidR="000E51AA" w:rsidRPr="002C0BF6">
        <w:rPr>
          <w:rFonts w:ascii="Arial" w:hAnsi="Arial" w:cs="Arial"/>
          <w:sz w:val="20"/>
          <w:szCs w:val="20"/>
        </w:rPr>
        <w:t>.</w:t>
      </w:r>
    </w:p>
    <w:p w:rsidR="009E3154" w:rsidRPr="002C0BF6" w:rsidRDefault="009B1B82" w:rsidP="00745241">
      <w:pPr>
        <w:pStyle w:val="IFACNumberedPara"/>
        <w:tabs>
          <w:tab w:val="clear" w:pos="720"/>
        </w:tabs>
        <w:rPr>
          <w:rFonts w:ascii="Arial" w:hAnsi="Arial" w:cs="Arial"/>
          <w:sz w:val="20"/>
          <w:szCs w:val="20"/>
        </w:rPr>
      </w:pPr>
      <w:r w:rsidRPr="002C0BF6">
        <w:rPr>
          <w:rFonts w:ascii="Arial" w:hAnsi="Arial" w:cs="Arial"/>
          <w:sz w:val="20"/>
          <w:szCs w:val="20"/>
        </w:rPr>
        <w:t>A</w:t>
      </w:r>
      <w:ins w:id="915" w:author="Beverley Bahlmann" w:date="2012-03-23T15:45:00Z">
        <w:r w:rsidR="00FD2924" w:rsidRPr="002C0BF6">
          <w:rPr>
            <w:rFonts w:ascii="Arial" w:hAnsi="Arial" w:cs="Arial"/>
            <w:sz w:val="20"/>
            <w:szCs w:val="20"/>
          </w:rPr>
          <w:t>10</w:t>
        </w:r>
      </w:ins>
      <w:del w:id="916" w:author="Beverley Bahlmann" w:date="2012-03-23T15:45:00Z">
        <w:r w:rsidRPr="002C0BF6" w:rsidDel="00FD2924">
          <w:rPr>
            <w:rFonts w:ascii="Arial" w:hAnsi="Arial" w:cs="Arial"/>
            <w:sz w:val="20"/>
            <w:szCs w:val="20"/>
          </w:rPr>
          <w:delText>9</w:delText>
        </w:r>
      </w:del>
      <w:r w:rsidRPr="002C0BF6">
        <w:rPr>
          <w:rFonts w:ascii="Arial" w:hAnsi="Arial" w:cs="Arial"/>
          <w:sz w:val="20"/>
          <w:szCs w:val="20"/>
        </w:rPr>
        <w:t>.</w:t>
      </w:r>
      <w:r w:rsidRPr="002C0BF6">
        <w:rPr>
          <w:rFonts w:ascii="Arial" w:hAnsi="Arial" w:cs="Arial"/>
          <w:sz w:val="20"/>
          <w:szCs w:val="20"/>
        </w:rPr>
        <w:tab/>
      </w:r>
      <w:r w:rsidR="009E3154" w:rsidRPr="002C0BF6">
        <w:rPr>
          <w:rFonts w:ascii="Arial" w:hAnsi="Arial" w:cs="Arial"/>
          <w:sz w:val="20"/>
          <w:szCs w:val="20"/>
        </w:rPr>
        <w:t>Scope 3 emissions may include emissions associated with, for example: employee business travel; outsourced activities; consumption of fossil fuel or electricity required to use the entity</w:t>
      </w:r>
      <w:r w:rsidR="00B23E35" w:rsidRPr="002C0BF6">
        <w:rPr>
          <w:rFonts w:ascii="Arial" w:hAnsi="Arial" w:cs="Arial"/>
          <w:sz w:val="20"/>
          <w:szCs w:val="20"/>
        </w:rPr>
        <w:t>’</w:t>
      </w:r>
      <w:r w:rsidR="009E3154" w:rsidRPr="002C0BF6">
        <w:rPr>
          <w:rFonts w:ascii="Arial" w:hAnsi="Arial" w:cs="Arial"/>
          <w:sz w:val="20"/>
          <w:szCs w:val="20"/>
        </w:rPr>
        <w:t>s products; extraction and production of materials purchased as inputs to the entity</w:t>
      </w:r>
      <w:r w:rsidR="00B23E35" w:rsidRPr="002C0BF6">
        <w:rPr>
          <w:rFonts w:ascii="Arial" w:hAnsi="Arial" w:cs="Arial"/>
          <w:sz w:val="20"/>
          <w:szCs w:val="20"/>
        </w:rPr>
        <w:t>’</w:t>
      </w:r>
      <w:r w:rsidR="009E3154" w:rsidRPr="002C0BF6">
        <w:rPr>
          <w:rFonts w:ascii="Arial" w:hAnsi="Arial" w:cs="Arial"/>
          <w:sz w:val="20"/>
          <w:szCs w:val="20"/>
        </w:rPr>
        <w:t xml:space="preserve">s processes; and transportation of purchased fuels. Scope 3 emissions are </w:t>
      </w:r>
      <w:r w:rsidR="0031281E" w:rsidRPr="002C0BF6">
        <w:rPr>
          <w:rFonts w:ascii="Arial" w:hAnsi="Arial" w:cs="Arial"/>
          <w:sz w:val="20"/>
          <w:szCs w:val="20"/>
        </w:rPr>
        <w:t xml:space="preserve">further </w:t>
      </w:r>
      <w:r w:rsidR="009E3154" w:rsidRPr="002C0BF6">
        <w:rPr>
          <w:rFonts w:ascii="Arial" w:hAnsi="Arial" w:cs="Arial"/>
          <w:sz w:val="20"/>
          <w:szCs w:val="20"/>
        </w:rPr>
        <w:t>discussed in paragraphs</w:t>
      </w:r>
      <w:r w:rsidR="004D7AE5" w:rsidRPr="002C0BF6">
        <w:rPr>
          <w:rFonts w:ascii="Arial" w:hAnsi="Arial" w:cs="Arial"/>
          <w:sz w:val="20"/>
          <w:szCs w:val="20"/>
        </w:rPr>
        <w:t xml:space="preserve"> A3</w:t>
      </w:r>
      <w:ins w:id="917" w:author="Beverley Bahlmann" w:date="2012-03-27T16:20:00Z">
        <w:r w:rsidR="00A945DA" w:rsidRPr="002C0BF6">
          <w:rPr>
            <w:rFonts w:ascii="Arial" w:hAnsi="Arial" w:cs="Arial"/>
            <w:sz w:val="20"/>
            <w:szCs w:val="20"/>
          </w:rPr>
          <w:t>1</w:t>
        </w:r>
      </w:ins>
      <w:del w:id="918" w:author="Beverley Bahlmann" w:date="2012-03-27T16:20:00Z">
        <w:r w:rsidR="00253236" w:rsidRPr="002C0BF6" w:rsidDel="00A945DA">
          <w:rPr>
            <w:rFonts w:ascii="Arial" w:hAnsi="Arial" w:cs="Arial"/>
            <w:sz w:val="20"/>
            <w:szCs w:val="20"/>
          </w:rPr>
          <w:delText>6</w:delText>
        </w:r>
      </w:del>
      <w:r w:rsidR="009B2BD9" w:rsidRPr="002C0BF6">
        <w:rPr>
          <w:rFonts w:ascii="Arial" w:hAnsi="Arial" w:cs="Arial"/>
          <w:sz w:val="20"/>
          <w:szCs w:val="20"/>
        </w:rPr>
        <w:t>–</w:t>
      </w:r>
      <w:r w:rsidR="004D7AE5" w:rsidRPr="002C0BF6">
        <w:rPr>
          <w:rFonts w:ascii="Arial" w:hAnsi="Arial" w:cs="Arial"/>
          <w:sz w:val="20"/>
          <w:szCs w:val="20"/>
        </w:rPr>
        <w:t>A3</w:t>
      </w:r>
      <w:ins w:id="919" w:author="Beverley Bahlmann" w:date="2012-03-27T16:20:00Z">
        <w:r w:rsidR="00A945DA" w:rsidRPr="002C0BF6">
          <w:rPr>
            <w:rFonts w:ascii="Arial" w:hAnsi="Arial" w:cs="Arial"/>
            <w:sz w:val="20"/>
            <w:szCs w:val="20"/>
          </w:rPr>
          <w:t>4</w:t>
        </w:r>
      </w:ins>
      <w:del w:id="920" w:author="Beverley Bahlmann" w:date="2012-03-27T16:20:00Z">
        <w:r w:rsidR="00253236" w:rsidRPr="002C0BF6" w:rsidDel="00A945DA">
          <w:rPr>
            <w:rFonts w:ascii="Arial" w:hAnsi="Arial" w:cs="Arial"/>
            <w:sz w:val="20"/>
            <w:szCs w:val="20"/>
          </w:rPr>
          <w:delText>9</w:delText>
        </w:r>
      </w:del>
      <w:r w:rsidR="009E3154" w:rsidRPr="002C0BF6">
        <w:rPr>
          <w:rFonts w:ascii="Arial" w:hAnsi="Arial" w:cs="Arial"/>
          <w:sz w:val="20"/>
          <w:szCs w:val="20"/>
        </w:rPr>
        <w:t>.</w:t>
      </w:r>
    </w:p>
    <w:p w:rsidR="00FB034A" w:rsidRPr="002C0BF6" w:rsidRDefault="00FB034A" w:rsidP="00745241">
      <w:pPr>
        <w:pStyle w:val="Heading3"/>
        <w:keepLines w:val="0"/>
        <w:rPr>
          <w:rStyle w:val="Emphasis"/>
          <w:rFonts w:ascii="Arial" w:hAnsi="Arial" w:cs="Arial"/>
          <w:b w:val="0"/>
          <w:sz w:val="20"/>
          <w:szCs w:val="20"/>
        </w:rPr>
      </w:pPr>
      <w:r w:rsidRPr="002C0BF6">
        <w:rPr>
          <w:rStyle w:val="Emphasis"/>
          <w:rFonts w:ascii="Arial" w:hAnsi="Arial" w:cs="Arial"/>
          <w:b w:val="0"/>
          <w:sz w:val="20"/>
          <w:szCs w:val="20"/>
        </w:rPr>
        <w:t xml:space="preserve">Emissions Deductions </w:t>
      </w:r>
      <w:r w:rsidRPr="002C0BF6">
        <w:rPr>
          <w:rStyle w:val="Emphasis"/>
          <w:rFonts w:ascii="Arial" w:hAnsi="Arial" w:cs="Arial"/>
          <w:b w:val="0"/>
          <w:i w:val="0"/>
          <w:sz w:val="20"/>
          <w:szCs w:val="20"/>
        </w:rPr>
        <w:t xml:space="preserve">(Ref: Para. </w:t>
      </w:r>
      <w:r w:rsidR="00DA1F56" w:rsidRPr="002C0BF6">
        <w:rPr>
          <w:rStyle w:val="Emphasis"/>
          <w:rFonts w:ascii="Arial" w:hAnsi="Arial" w:cs="Arial"/>
          <w:b w:val="0"/>
          <w:i w:val="0"/>
          <w:sz w:val="20"/>
          <w:szCs w:val="20"/>
        </w:rPr>
        <w:t>1</w:t>
      </w:r>
      <w:ins w:id="921" w:author="Beverley Bahlmann" w:date="2012-03-27T16:21:00Z">
        <w:r w:rsidR="00A945DA" w:rsidRPr="002C0BF6">
          <w:rPr>
            <w:rStyle w:val="Emphasis"/>
            <w:rFonts w:ascii="Arial" w:hAnsi="Arial" w:cs="Arial"/>
            <w:b w:val="0"/>
            <w:i w:val="0"/>
            <w:sz w:val="20"/>
            <w:szCs w:val="20"/>
          </w:rPr>
          <w:t>4</w:t>
        </w:r>
      </w:ins>
      <w:del w:id="922" w:author="Beverley Bahlmann" w:date="2012-03-27T16:21:00Z">
        <w:r w:rsidR="00DA1F56" w:rsidRPr="002C0BF6" w:rsidDel="00A945DA">
          <w:rPr>
            <w:rStyle w:val="Emphasis"/>
            <w:rFonts w:ascii="Arial" w:hAnsi="Arial" w:cs="Arial"/>
            <w:b w:val="0"/>
            <w:i w:val="0"/>
            <w:sz w:val="20"/>
            <w:szCs w:val="20"/>
          </w:rPr>
          <w:delText>3</w:delText>
        </w:r>
      </w:del>
      <w:r w:rsidRPr="002C0BF6">
        <w:rPr>
          <w:rStyle w:val="Emphasis"/>
          <w:rFonts w:ascii="Arial" w:hAnsi="Arial" w:cs="Arial"/>
          <w:b w:val="0"/>
          <w:i w:val="0"/>
          <w:sz w:val="20"/>
          <w:szCs w:val="20"/>
        </w:rPr>
        <w:t>(</w:t>
      </w:r>
      <w:ins w:id="923" w:author="Beverley Bahlmann" w:date="2012-03-13T18:57:00Z">
        <w:r w:rsidR="00693FCA" w:rsidRPr="002C0BF6">
          <w:rPr>
            <w:rStyle w:val="Emphasis"/>
            <w:rFonts w:ascii="Arial" w:hAnsi="Arial" w:cs="Arial"/>
            <w:b w:val="0"/>
            <w:i w:val="0"/>
            <w:sz w:val="20"/>
            <w:szCs w:val="20"/>
          </w:rPr>
          <w:t>g</w:t>
        </w:r>
      </w:ins>
      <w:del w:id="924" w:author="Beverley Bahlmann" w:date="2012-03-13T18:57:00Z">
        <w:r w:rsidR="004F371F" w:rsidRPr="002C0BF6" w:rsidDel="00693FCA">
          <w:rPr>
            <w:rStyle w:val="Emphasis"/>
            <w:rFonts w:ascii="Arial" w:hAnsi="Arial" w:cs="Arial"/>
            <w:b w:val="0"/>
            <w:i w:val="0"/>
            <w:sz w:val="20"/>
            <w:szCs w:val="20"/>
          </w:rPr>
          <w:delText>e</w:delText>
        </w:r>
      </w:del>
      <w:r w:rsidRPr="002C0BF6">
        <w:rPr>
          <w:rStyle w:val="Emphasis"/>
          <w:rFonts w:ascii="Arial" w:hAnsi="Arial" w:cs="Arial"/>
          <w:b w:val="0"/>
          <w:i w:val="0"/>
          <w:sz w:val="20"/>
          <w:szCs w:val="20"/>
        </w:rPr>
        <w:t>)</w:t>
      </w:r>
      <w:del w:id="925" w:author="Beverley Bahlmann" w:date="2012-03-28T16:07:00Z">
        <w:r w:rsidR="00557075" w:rsidRPr="002C0BF6" w:rsidDel="00177553">
          <w:rPr>
            <w:rStyle w:val="Emphasis"/>
            <w:rFonts w:ascii="Arial" w:hAnsi="Arial" w:cs="Arial"/>
            <w:b w:val="0"/>
            <w:i w:val="0"/>
            <w:sz w:val="20"/>
            <w:szCs w:val="20"/>
          </w:rPr>
          <w:delText>,</w:delText>
        </w:r>
      </w:del>
      <w:ins w:id="926" w:author="Beverley Bahlmann" w:date="2012-03-28T16:07:00Z">
        <w:r w:rsidR="00177553" w:rsidRPr="002C0BF6">
          <w:rPr>
            <w:rStyle w:val="Emphasis"/>
            <w:rFonts w:ascii="Arial" w:hAnsi="Arial" w:cs="Arial"/>
            <w:b w:val="0"/>
            <w:i w:val="0"/>
            <w:sz w:val="20"/>
            <w:szCs w:val="20"/>
          </w:rPr>
          <w:t xml:space="preserve">, </w:t>
        </w:r>
      </w:ins>
      <w:del w:id="927" w:author="Beverley Bahlmann" w:date="2012-03-22T15:20:00Z">
        <w:r w:rsidR="0006474B" w:rsidRPr="002C0BF6" w:rsidDel="003C401F">
          <w:rPr>
            <w:rStyle w:val="Emphasis"/>
            <w:rFonts w:ascii="Arial" w:hAnsi="Arial" w:cs="Arial"/>
            <w:b w:val="0"/>
            <w:i w:val="0"/>
            <w:sz w:val="20"/>
            <w:szCs w:val="20"/>
          </w:rPr>
          <w:delText>Para.</w:delText>
        </w:r>
      </w:del>
      <w:r w:rsidR="0006474B" w:rsidRPr="002C0BF6">
        <w:rPr>
          <w:rStyle w:val="Emphasis"/>
          <w:rFonts w:ascii="Arial" w:hAnsi="Arial" w:cs="Arial"/>
          <w:b w:val="0"/>
          <w:i w:val="0"/>
          <w:sz w:val="20"/>
          <w:szCs w:val="20"/>
        </w:rPr>
        <w:t>1</w:t>
      </w:r>
      <w:ins w:id="928" w:author="Beverley Bahlmann" w:date="2012-03-28T16:00:00Z">
        <w:r w:rsidR="00BF42AA" w:rsidRPr="002C0BF6">
          <w:rPr>
            <w:rStyle w:val="Emphasis"/>
            <w:rFonts w:ascii="Arial" w:hAnsi="Arial" w:cs="Arial"/>
            <w:b w:val="0"/>
            <w:i w:val="0"/>
            <w:sz w:val="20"/>
            <w:szCs w:val="20"/>
          </w:rPr>
          <w:t>7</w:t>
        </w:r>
      </w:ins>
      <w:del w:id="929" w:author="Beverley Bahlmann" w:date="2012-03-28T16:00:00Z">
        <w:r w:rsidR="0006474B" w:rsidRPr="002C0BF6" w:rsidDel="00BF42AA">
          <w:rPr>
            <w:rStyle w:val="Emphasis"/>
            <w:rFonts w:ascii="Arial" w:hAnsi="Arial" w:cs="Arial"/>
            <w:b w:val="0"/>
            <w:i w:val="0"/>
            <w:sz w:val="20"/>
            <w:szCs w:val="20"/>
          </w:rPr>
          <w:delText>6</w:delText>
        </w:r>
      </w:del>
      <w:r w:rsidR="0006474B" w:rsidRPr="002C0BF6">
        <w:rPr>
          <w:rStyle w:val="Emphasis"/>
          <w:rFonts w:ascii="Arial" w:hAnsi="Arial" w:cs="Arial"/>
          <w:b w:val="0"/>
          <w:i w:val="0"/>
          <w:sz w:val="20"/>
          <w:szCs w:val="20"/>
        </w:rPr>
        <w:t>(a</w:t>
      </w:r>
      <w:proofErr w:type="gramStart"/>
      <w:r w:rsidR="0006474B" w:rsidRPr="002C0BF6">
        <w:rPr>
          <w:rStyle w:val="Emphasis"/>
          <w:rFonts w:ascii="Arial" w:hAnsi="Arial" w:cs="Arial"/>
          <w:b w:val="0"/>
          <w:i w:val="0"/>
          <w:sz w:val="20"/>
          <w:szCs w:val="20"/>
        </w:rPr>
        <w:t>)(</w:t>
      </w:r>
      <w:proofErr w:type="gramEnd"/>
      <w:r w:rsidR="0006474B" w:rsidRPr="002C0BF6">
        <w:rPr>
          <w:rStyle w:val="Emphasis"/>
          <w:rFonts w:ascii="Arial" w:hAnsi="Arial" w:cs="Arial"/>
          <w:b w:val="0"/>
          <w:i w:val="0"/>
          <w:sz w:val="20"/>
          <w:szCs w:val="20"/>
        </w:rPr>
        <w:t xml:space="preserve">iii), </w:t>
      </w:r>
      <w:r w:rsidRPr="002C0BF6">
        <w:rPr>
          <w:rStyle w:val="Emphasis"/>
          <w:rFonts w:ascii="Arial" w:hAnsi="Arial" w:cs="Arial"/>
          <w:b w:val="0"/>
          <w:i w:val="0"/>
          <w:sz w:val="20"/>
          <w:szCs w:val="20"/>
        </w:rPr>
        <w:t xml:space="preserve">Appendix </w:t>
      </w:r>
      <w:r w:rsidR="00201DA3" w:rsidRPr="002C0BF6">
        <w:rPr>
          <w:rStyle w:val="Emphasis"/>
          <w:rFonts w:ascii="Arial" w:hAnsi="Arial" w:cs="Arial"/>
          <w:b w:val="0"/>
          <w:i w:val="0"/>
          <w:sz w:val="20"/>
          <w:szCs w:val="20"/>
        </w:rPr>
        <w:t>1</w:t>
      </w:r>
      <w:r w:rsidRPr="002C0BF6">
        <w:rPr>
          <w:rStyle w:val="Emphasis"/>
          <w:rFonts w:ascii="Arial" w:hAnsi="Arial" w:cs="Arial"/>
          <w:b w:val="0"/>
          <w:i w:val="0"/>
          <w:sz w:val="20"/>
          <w:szCs w:val="20"/>
        </w:rPr>
        <w:t>)</w:t>
      </w:r>
    </w:p>
    <w:p w:rsidR="00DC499A" w:rsidRPr="002C0BF6" w:rsidRDefault="009B1B82" w:rsidP="00745241">
      <w:pPr>
        <w:pStyle w:val="IFACNumberedPara"/>
        <w:tabs>
          <w:tab w:val="clear" w:pos="720"/>
        </w:tabs>
        <w:rPr>
          <w:rFonts w:ascii="Arial" w:hAnsi="Arial" w:cs="Arial"/>
          <w:sz w:val="20"/>
          <w:szCs w:val="20"/>
        </w:rPr>
      </w:pPr>
      <w:r w:rsidRPr="002C0BF6">
        <w:rPr>
          <w:rFonts w:ascii="Arial" w:hAnsi="Arial" w:cs="Arial"/>
          <w:sz w:val="20"/>
          <w:szCs w:val="20"/>
        </w:rPr>
        <w:t>A1</w:t>
      </w:r>
      <w:ins w:id="930" w:author="Beverley Bahlmann" w:date="2012-03-23T15:45:00Z">
        <w:r w:rsidR="00FD2924" w:rsidRPr="002C0BF6">
          <w:rPr>
            <w:rFonts w:ascii="Arial" w:hAnsi="Arial" w:cs="Arial"/>
            <w:sz w:val="20"/>
            <w:szCs w:val="20"/>
          </w:rPr>
          <w:t>1</w:t>
        </w:r>
      </w:ins>
      <w:del w:id="931" w:author="Beverley Bahlmann" w:date="2012-03-23T15:45:00Z">
        <w:r w:rsidRPr="002C0BF6" w:rsidDel="00FD2924">
          <w:rPr>
            <w:rFonts w:ascii="Arial" w:hAnsi="Arial" w:cs="Arial"/>
            <w:sz w:val="20"/>
            <w:szCs w:val="20"/>
          </w:rPr>
          <w:delText>0</w:delText>
        </w:r>
      </w:del>
      <w:r w:rsidRPr="002C0BF6">
        <w:rPr>
          <w:rFonts w:ascii="Arial" w:hAnsi="Arial" w:cs="Arial"/>
          <w:sz w:val="20"/>
          <w:szCs w:val="20"/>
        </w:rPr>
        <w:t>.</w:t>
      </w:r>
      <w:r w:rsidRPr="002C0BF6">
        <w:rPr>
          <w:rFonts w:ascii="Arial" w:hAnsi="Arial" w:cs="Arial"/>
          <w:sz w:val="20"/>
          <w:szCs w:val="20"/>
        </w:rPr>
        <w:tab/>
      </w:r>
      <w:r w:rsidR="00C1795F" w:rsidRPr="002C0BF6">
        <w:rPr>
          <w:rFonts w:ascii="Arial" w:hAnsi="Arial" w:cs="Arial"/>
          <w:sz w:val="20"/>
          <w:szCs w:val="20"/>
        </w:rPr>
        <w:t>In some cases, emissions deductions include jurisdiction-specific credits and allowances for which there is no established link between the quantity of emissions allowed by the criteria to be deducted, and any lowering of emissions that may occur as a result of money paid or other action taken by the entity in order for it to claim the emissions deduction.</w:t>
      </w:r>
    </w:p>
    <w:p w:rsidR="00C1795F" w:rsidRPr="002C0BF6" w:rsidRDefault="009B1B82" w:rsidP="00745241">
      <w:pPr>
        <w:pStyle w:val="IFACNumberedPara"/>
        <w:tabs>
          <w:tab w:val="clear" w:pos="720"/>
        </w:tabs>
        <w:rPr>
          <w:rFonts w:ascii="Arial" w:hAnsi="Arial" w:cs="Arial"/>
          <w:sz w:val="20"/>
          <w:szCs w:val="20"/>
        </w:rPr>
      </w:pPr>
      <w:r w:rsidRPr="002C0BF6">
        <w:rPr>
          <w:rFonts w:ascii="Arial" w:hAnsi="Arial" w:cs="Arial"/>
          <w:sz w:val="20"/>
          <w:szCs w:val="20"/>
        </w:rPr>
        <w:t>A1</w:t>
      </w:r>
      <w:ins w:id="932" w:author="Beverley Bahlmann" w:date="2012-03-23T15:45:00Z">
        <w:r w:rsidR="00FD2924" w:rsidRPr="002C0BF6">
          <w:rPr>
            <w:rFonts w:ascii="Arial" w:hAnsi="Arial" w:cs="Arial"/>
            <w:sz w:val="20"/>
            <w:szCs w:val="20"/>
          </w:rPr>
          <w:t>2</w:t>
        </w:r>
      </w:ins>
      <w:del w:id="933" w:author="Beverley Bahlmann" w:date="2012-03-23T15:45:00Z">
        <w:r w:rsidRPr="002C0BF6" w:rsidDel="00FD2924">
          <w:rPr>
            <w:rFonts w:ascii="Arial" w:hAnsi="Arial" w:cs="Arial"/>
            <w:sz w:val="20"/>
            <w:szCs w:val="20"/>
          </w:rPr>
          <w:delText>1</w:delText>
        </w:r>
      </w:del>
      <w:r w:rsidRPr="002C0BF6">
        <w:rPr>
          <w:rFonts w:ascii="Arial" w:hAnsi="Arial" w:cs="Arial"/>
          <w:sz w:val="20"/>
          <w:szCs w:val="20"/>
        </w:rPr>
        <w:t>.</w:t>
      </w:r>
      <w:r w:rsidRPr="002C0BF6">
        <w:rPr>
          <w:rFonts w:ascii="Arial" w:hAnsi="Arial" w:cs="Arial"/>
          <w:sz w:val="20"/>
          <w:szCs w:val="20"/>
        </w:rPr>
        <w:tab/>
      </w:r>
      <w:r w:rsidR="00DC499A" w:rsidRPr="002C0BF6">
        <w:rPr>
          <w:rFonts w:ascii="Arial" w:hAnsi="Arial" w:cs="Arial"/>
          <w:sz w:val="20"/>
          <w:szCs w:val="20"/>
        </w:rPr>
        <w:t>Where an entity</w:t>
      </w:r>
      <w:r w:rsidR="00B23E35" w:rsidRPr="002C0BF6">
        <w:rPr>
          <w:rFonts w:ascii="Arial" w:hAnsi="Arial" w:cs="Arial"/>
          <w:sz w:val="20"/>
          <w:szCs w:val="20"/>
        </w:rPr>
        <w:t>’</w:t>
      </w:r>
      <w:r w:rsidR="00DC499A" w:rsidRPr="002C0BF6">
        <w:rPr>
          <w:rFonts w:ascii="Arial" w:hAnsi="Arial" w:cs="Arial"/>
          <w:sz w:val="20"/>
          <w:szCs w:val="20"/>
        </w:rPr>
        <w:t>s GHG statement includes emissions deductions that are</w:t>
      </w:r>
      <w:r w:rsidR="006D417F" w:rsidRPr="002C0BF6">
        <w:rPr>
          <w:rFonts w:ascii="Arial" w:hAnsi="Arial" w:cs="Arial"/>
          <w:sz w:val="20"/>
          <w:szCs w:val="20"/>
        </w:rPr>
        <w:t xml:space="preserve"> within the scope of the engagement</w:t>
      </w:r>
      <w:r w:rsidR="00DC499A" w:rsidRPr="002C0BF6">
        <w:rPr>
          <w:rFonts w:ascii="Arial" w:hAnsi="Arial" w:cs="Arial"/>
          <w:sz w:val="20"/>
          <w:szCs w:val="20"/>
        </w:rPr>
        <w:t>, the requirements of this ISAE apply in relation to emissions deductions as appropriate</w:t>
      </w:r>
      <w:r w:rsidR="003704D1" w:rsidRPr="002C0BF6">
        <w:rPr>
          <w:rFonts w:ascii="Arial" w:hAnsi="Arial" w:cs="Arial"/>
          <w:sz w:val="20"/>
          <w:szCs w:val="20"/>
        </w:rPr>
        <w:t xml:space="preserve"> (see also paragraphs A1</w:t>
      </w:r>
      <w:ins w:id="934" w:author="Beverley Bahlmann" w:date="2012-03-13T18:05:00Z">
        <w:r w:rsidR="00196A9E" w:rsidRPr="002C0BF6">
          <w:rPr>
            <w:rFonts w:ascii="Arial" w:hAnsi="Arial" w:cs="Arial"/>
            <w:sz w:val="20"/>
            <w:szCs w:val="20"/>
          </w:rPr>
          <w:t>3</w:t>
        </w:r>
      </w:ins>
      <w:ins w:id="935" w:author="Beverley Bahlmann" w:date="2012-03-27T16:21:00Z">
        <w:r w:rsidR="00A945DA" w:rsidRPr="002C0BF6">
          <w:rPr>
            <w:rFonts w:ascii="Arial" w:hAnsi="Arial" w:cs="Arial"/>
            <w:sz w:val="20"/>
            <w:szCs w:val="20"/>
          </w:rPr>
          <w:t>6</w:t>
        </w:r>
      </w:ins>
      <w:del w:id="936" w:author="Beverley Bahlmann" w:date="2012-03-13T18:05:00Z">
        <w:r w:rsidR="003704D1" w:rsidRPr="002C0BF6" w:rsidDel="00845102">
          <w:rPr>
            <w:rFonts w:ascii="Arial" w:hAnsi="Arial" w:cs="Arial"/>
            <w:sz w:val="20"/>
            <w:szCs w:val="20"/>
          </w:rPr>
          <w:delText>29</w:delText>
        </w:r>
      </w:del>
      <w:r w:rsidR="003704D1" w:rsidRPr="002C0BF6">
        <w:rPr>
          <w:rFonts w:ascii="Arial" w:hAnsi="Arial" w:cs="Arial"/>
          <w:sz w:val="20"/>
          <w:szCs w:val="20"/>
        </w:rPr>
        <w:t>-A13</w:t>
      </w:r>
      <w:ins w:id="937" w:author="Beverley Bahlmann" w:date="2012-03-27T16:21:00Z">
        <w:r w:rsidR="00A945DA" w:rsidRPr="002C0BF6">
          <w:rPr>
            <w:rFonts w:ascii="Arial" w:hAnsi="Arial" w:cs="Arial"/>
            <w:sz w:val="20"/>
            <w:szCs w:val="20"/>
          </w:rPr>
          <w:t>9</w:t>
        </w:r>
      </w:ins>
      <w:del w:id="938" w:author="Beverley Bahlmann" w:date="2012-03-13T18:05:00Z">
        <w:r w:rsidR="003704D1" w:rsidRPr="002C0BF6" w:rsidDel="00845102">
          <w:rPr>
            <w:rFonts w:ascii="Arial" w:hAnsi="Arial" w:cs="Arial"/>
            <w:sz w:val="20"/>
            <w:szCs w:val="20"/>
          </w:rPr>
          <w:delText>2</w:delText>
        </w:r>
      </w:del>
      <w:r w:rsidR="003704D1" w:rsidRPr="002C0BF6">
        <w:rPr>
          <w:rFonts w:ascii="Arial" w:hAnsi="Arial" w:cs="Arial"/>
          <w:sz w:val="20"/>
          <w:szCs w:val="20"/>
        </w:rPr>
        <w:t>)</w:t>
      </w:r>
      <w:r w:rsidR="00DC499A" w:rsidRPr="002C0BF6">
        <w:rPr>
          <w:rFonts w:ascii="Arial" w:hAnsi="Arial" w:cs="Arial"/>
          <w:sz w:val="20"/>
          <w:szCs w:val="20"/>
        </w:rPr>
        <w:t>.</w:t>
      </w:r>
    </w:p>
    <w:p w:rsidR="00E74EDC" w:rsidRPr="002C0BF6" w:rsidRDefault="00E74EDC" w:rsidP="00745241">
      <w:pPr>
        <w:pStyle w:val="Heading3"/>
        <w:keepNext w:val="0"/>
        <w:keepLines w:val="0"/>
        <w:rPr>
          <w:rStyle w:val="Emphasis"/>
          <w:rFonts w:ascii="Arial" w:hAnsi="Arial" w:cs="Arial"/>
          <w:b w:val="0"/>
          <w:sz w:val="20"/>
          <w:szCs w:val="20"/>
        </w:rPr>
      </w:pPr>
    </w:p>
    <w:p w:rsidR="00C1795F" w:rsidRPr="002C0BF6" w:rsidRDefault="00DA1F56" w:rsidP="00745241">
      <w:pPr>
        <w:pStyle w:val="Heading3"/>
        <w:keepNext w:val="0"/>
        <w:keepLines w:val="0"/>
        <w:rPr>
          <w:rStyle w:val="Emphasis"/>
          <w:rFonts w:ascii="Arial" w:hAnsi="Arial" w:cs="Arial"/>
          <w:b w:val="0"/>
          <w:sz w:val="20"/>
          <w:szCs w:val="20"/>
        </w:rPr>
      </w:pPr>
      <w:r w:rsidRPr="002C0BF6">
        <w:rPr>
          <w:rStyle w:val="Emphasis"/>
          <w:rFonts w:ascii="Arial" w:hAnsi="Arial" w:cs="Arial"/>
          <w:b w:val="0"/>
          <w:sz w:val="20"/>
          <w:szCs w:val="20"/>
        </w:rPr>
        <w:t>Purchased Offset</w:t>
      </w:r>
      <w:r w:rsidR="00C1795F" w:rsidRPr="002C0BF6">
        <w:rPr>
          <w:rStyle w:val="Emphasis"/>
          <w:rFonts w:ascii="Arial" w:hAnsi="Arial" w:cs="Arial"/>
          <w:b w:val="0"/>
          <w:sz w:val="20"/>
          <w:szCs w:val="20"/>
        </w:rPr>
        <w:t xml:space="preserve"> </w:t>
      </w:r>
      <w:r w:rsidR="00C1795F" w:rsidRPr="002C0BF6">
        <w:rPr>
          <w:rStyle w:val="Emphasis"/>
          <w:rFonts w:ascii="Arial" w:hAnsi="Arial" w:cs="Arial"/>
          <w:b w:val="0"/>
          <w:i w:val="0"/>
          <w:sz w:val="20"/>
          <w:szCs w:val="20"/>
        </w:rPr>
        <w:t>(Ref: Para. 1</w:t>
      </w:r>
      <w:ins w:id="939" w:author="Beverley Bahlmann" w:date="2012-03-27T16:21:00Z">
        <w:r w:rsidR="00A945DA" w:rsidRPr="002C0BF6">
          <w:rPr>
            <w:rStyle w:val="Emphasis"/>
            <w:rFonts w:ascii="Arial" w:hAnsi="Arial" w:cs="Arial"/>
            <w:b w:val="0"/>
            <w:i w:val="0"/>
            <w:sz w:val="20"/>
            <w:szCs w:val="20"/>
          </w:rPr>
          <w:t>4</w:t>
        </w:r>
      </w:ins>
      <w:del w:id="940" w:author="Beverley Bahlmann" w:date="2012-03-27T16:21:00Z">
        <w:r w:rsidR="00050D03" w:rsidRPr="002C0BF6" w:rsidDel="00A945DA">
          <w:rPr>
            <w:rStyle w:val="Emphasis"/>
            <w:rFonts w:ascii="Arial" w:hAnsi="Arial" w:cs="Arial"/>
            <w:b w:val="0"/>
            <w:i w:val="0"/>
            <w:sz w:val="20"/>
            <w:szCs w:val="20"/>
          </w:rPr>
          <w:delText>3</w:delText>
        </w:r>
      </w:del>
      <w:r w:rsidR="00C1795F" w:rsidRPr="002C0BF6">
        <w:rPr>
          <w:rStyle w:val="Emphasis"/>
          <w:rFonts w:ascii="Arial" w:hAnsi="Arial" w:cs="Arial"/>
          <w:b w:val="0"/>
          <w:i w:val="0"/>
          <w:sz w:val="20"/>
          <w:szCs w:val="20"/>
        </w:rPr>
        <w:t>(</w:t>
      </w:r>
      <w:ins w:id="941" w:author="Beverley Bahlmann" w:date="2012-03-13T18:57:00Z">
        <w:r w:rsidR="00693FCA" w:rsidRPr="002C0BF6">
          <w:rPr>
            <w:rStyle w:val="Emphasis"/>
            <w:rFonts w:ascii="Arial" w:hAnsi="Arial" w:cs="Arial"/>
            <w:b w:val="0"/>
            <w:i w:val="0"/>
            <w:sz w:val="20"/>
            <w:szCs w:val="20"/>
          </w:rPr>
          <w:t>q</w:t>
        </w:r>
      </w:ins>
      <w:del w:id="942" w:author="Beverley Bahlmann" w:date="2012-03-13T18:57:00Z">
        <w:r w:rsidR="00050D03" w:rsidRPr="002C0BF6" w:rsidDel="00693FCA">
          <w:rPr>
            <w:rStyle w:val="Emphasis"/>
            <w:rFonts w:ascii="Arial" w:hAnsi="Arial" w:cs="Arial"/>
            <w:b w:val="0"/>
            <w:i w:val="0"/>
            <w:sz w:val="20"/>
            <w:szCs w:val="20"/>
          </w:rPr>
          <w:delText>n</w:delText>
        </w:r>
      </w:del>
      <w:r w:rsidR="00C1795F" w:rsidRPr="002C0BF6">
        <w:rPr>
          <w:rStyle w:val="Emphasis"/>
          <w:rFonts w:ascii="Arial" w:hAnsi="Arial" w:cs="Arial"/>
          <w:b w:val="0"/>
          <w:i w:val="0"/>
          <w:sz w:val="20"/>
          <w:szCs w:val="20"/>
        </w:rPr>
        <w:t>)</w:t>
      </w:r>
      <w:r w:rsidR="00557075" w:rsidRPr="002C0BF6">
        <w:rPr>
          <w:rStyle w:val="Emphasis"/>
          <w:rFonts w:ascii="Arial" w:hAnsi="Arial" w:cs="Arial"/>
          <w:b w:val="0"/>
          <w:i w:val="0"/>
          <w:sz w:val="20"/>
          <w:szCs w:val="20"/>
        </w:rPr>
        <w:t xml:space="preserve">, </w:t>
      </w:r>
      <w:r w:rsidR="00C1795F" w:rsidRPr="002C0BF6">
        <w:rPr>
          <w:rStyle w:val="Emphasis"/>
          <w:rFonts w:ascii="Arial" w:hAnsi="Arial" w:cs="Arial"/>
          <w:b w:val="0"/>
          <w:i w:val="0"/>
          <w:sz w:val="20"/>
          <w:szCs w:val="20"/>
        </w:rPr>
        <w:t xml:space="preserve">Appendix </w:t>
      </w:r>
      <w:r w:rsidR="00201DA3" w:rsidRPr="002C0BF6">
        <w:rPr>
          <w:rStyle w:val="Emphasis"/>
          <w:rFonts w:ascii="Arial" w:hAnsi="Arial" w:cs="Arial"/>
          <w:b w:val="0"/>
          <w:i w:val="0"/>
          <w:sz w:val="20"/>
          <w:szCs w:val="20"/>
        </w:rPr>
        <w:t>1</w:t>
      </w:r>
      <w:r w:rsidR="00C1795F" w:rsidRPr="002C0BF6">
        <w:rPr>
          <w:rStyle w:val="Emphasis"/>
          <w:rFonts w:ascii="Arial" w:hAnsi="Arial" w:cs="Arial"/>
          <w:b w:val="0"/>
          <w:i w:val="0"/>
          <w:sz w:val="20"/>
          <w:szCs w:val="20"/>
        </w:rPr>
        <w:t>)</w:t>
      </w:r>
    </w:p>
    <w:p w:rsidR="0077130E" w:rsidRPr="002C0BF6" w:rsidRDefault="009B1B82" w:rsidP="00745241">
      <w:pPr>
        <w:pStyle w:val="IFACNumberedPara"/>
        <w:tabs>
          <w:tab w:val="clear" w:pos="720"/>
        </w:tabs>
        <w:rPr>
          <w:rFonts w:ascii="Arial" w:hAnsi="Arial" w:cs="Arial"/>
          <w:sz w:val="20"/>
          <w:szCs w:val="20"/>
        </w:rPr>
      </w:pPr>
      <w:r w:rsidRPr="002C0BF6">
        <w:rPr>
          <w:rFonts w:ascii="Arial" w:hAnsi="Arial" w:cs="Arial"/>
          <w:sz w:val="20"/>
          <w:szCs w:val="20"/>
        </w:rPr>
        <w:t>A1</w:t>
      </w:r>
      <w:ins w:id="943" w:author="Beverley Bahlmann" w:date="2012-03-23T15:45:00Z">
        <w:r w:rsidR="00FD2924" w:rsidRPr="002C0BF6">
          <w:rPr>
            <w:rFonts w:ascii="Arial" w:hAnsi="Arial" w:cs="Arial"/>
            <w:sz w:val="20"/>
            <w:szCs w:val="20"/>
          </w:rPr>
          <w:t>3</w:t>
        </w:r>
      </w:ins>
      <w:del w:id="944" w:author="Beverley Bahlmann" w:date="2012-03-23T15:45:00Z">
        <w:r w:rsidRPr="002C0BF6" w:rsidDel="00FD2924">
          <w:rPr>
            <w:rFonts w:ascii="Arial" w:hAnsi="Arial" w:cs="Arial"/>
            <w:sz w:val="20"/>
            <w:szCs w:val="20"/>
          </w:rPr>
          <w:delText>2</w:delText>
        </w:r>
      </w:del>
      <w:r w:rsidRPr="002C0BF6">
        <w:rPr>
          <w:rFonts w:ascii="Arial" w:hAnsi="Arial" w:cs="Arial"/>
          <w:sz w:val="20"/>
          <w:szCs w:val="20"/>
        </w:rPr>
        <w:t>.</w:t>
      </w:r>
      <w:r w:rsidRPr="002C0BF6">
        <w:rPr>
          <w:rFonts w:ascii="Arial" w:hAnsi="Arial" w:cs="Arial"/>
          <w:sz w:val="20"/>
          <w:szCs w:val="20"/>
        </w:rPr>
        <w:tab/>
      </w:r>
      <w:r w:rsidR="001A0F04" w:rsidRPr="002C0BF6">
        <w:rPr>
          <w:rFonts w:ascii="Arial" w:hAnsi="Arial" w:cs="Arial"/>
          <w:sz w:val="20"/>
          <w:szCs w:val="20"/>
        </w:rPr>
        <w:t xml:space="preserve">When the entity purchases an offset from another entity, that other entity may spend the money it receives from the sale on </w:t>
      </w:r>
      <w:r w:rsidR="0077130E" w:rsidRPr="002C0BF6">
        <w:rPr>
          <w:rFonts w:ascii="Arial" w:hAnsi="Arial" w:cs="Arial"/>
          <w:sz w:val="20"/>
          <w:szCs w:val="20"/>
        </w:rPr>
        <w:t xml:space="preserve">emissions reduction projects </w:t>
      </w:r>
      <w:r w:rsidR="001A0F04" w:rsidRPr="002C0BF6">
        <w:rPr>
          <w:rFonts w:ascii="Arial" w:hAnsi="Arial" w:cs="Arial"/>
          <w:sz w:val="20"/>
          <w:szCs w:val="20"/>
        </w:rPr>
        <w:t>(such as replacing energy generation using fossil fuels with renewable energy sources</w:t>
      </w:r>
      <w:r w:rsidR="00BE5317" w:rsidRPr="002C0BF6">
        <w:rPr>
          <w:rFonts w:ascii="Arial" w:hAnsi="Arial" w:cs="Arial"/>
          <w:sz w:val="20"/>
          <w:szCs w:val="20"/>
        </w:rPr>
        <w:t>,</w:t>
      </w:r>
      <w:r w:rsidR="001A0F04" w:rsidRPr="002C0BF6">
        <w:rPr>
          <w:rFonts w:ascii="Arial" w:hAnsi="Arial" w:cs="Arial"/>
          <w:sz w:val="20"/>
          <w:szCs w:val="20"/>
        </w:rPr>
        <w:t xml:space="preserve"> or implementing energy efficiency measures), or on removing emissions from the atmosphere (for example, by planting and maintaining trees that would otherwise not have been planted or maintained), or the money </w:t>
      </w:r>
      <w:r w:rsidR="0077130E" w:rsidRPr="002C0BF6">
        <w:rPr>
          <w:rFonts w:ascii="Arial" w:hAnsi="Arial" w:cs="Arial"/>
          <w:sz w:val="20"/>
          <w:szCs w:val="20"/>
        </w:rPr>
        <w:t>may be compensation for not undertaking an action that would otherwise be undertaken</w:t>
      </w:r>
      <w:r w:rsidR="00BE5317" w:rsidRPr="002C0BF6">
        <w:rPr>
          <w:rFonts w:ascii="Arial" w:hAnsi="Arial" w:cs="Arial"/>
          <w:sz w:val="20"/>
          <w:szCs w:val="20"/>
        </w:rPr>
        <w:t xml:space="preserve"> (</w:t>
      </w:r>
      <w:r w:rsidR="0077130E" w:rsidRPr="002C0BF6">
        <w:rPr>
          <w:rFonts w:ascii="Arial" w:hAnsi="Arial" w:cs="Arial"/>
          <w:sz w:val="20"/>
          <w:szCs w:val="20"/>
        </w:rPr>
        <w:t>such as deforestation or forest degradation</w:t>
      </w:r>
      <w:r w:rsidR="00BE5317" w:rsidRPr="002C0BF6">
        <w:rPr>
          <w:rFonts w:ascii="Arial" w:hAnsi="Arial" w:cs="Arial"/>
          <w:sz w:val="20"/>
          <w:szCs w:val="20"/>
        </w:rPr>
        <w:t>)</w:t>
      </w:r>
      <w:r w:rsidR="0088327F" w:rsidRPr="002C0BF6">
        <w:rPr>
          <w:rFonts w:ascii="Arial" w:hAnsi="Arial" w:cs="Arial"/>
          <w:sz w:val="20"/>
          <w:szCs w:val="20"/>
        </w:rPr>
        <w:t>.</w:t>
      </w:r>
      <w:r w:rsidR="007F1AE2" w:rsidRPr="002C0BF6">
        <w:rPr>
          <w:rFonts w:ascii="Arial" w:hAnsi="Arial" w:cs="Arial"/>
          <w:sz w:val="20"/>
          <w:szCs w:val="20"/>
        </w:rPr>
        <w:t xml:space="preserve"> In some jurisdiction</w:t>
      </w:r>
      <w:r w:rsidR="000906B5" w:rsidRPr="002C0BF6">
        <w:rPr>
          <w:rFonts w:ascii="Arial" w:hAnsi="Arial" w:cs="Arial"/>
          <w:sz w:val="20"/>
          <w:szCs w:val="20"/>
        </w:rPr>
        <w:t>s</w:t>
      </w:r>
      <w:r w:rsidR="007F1AE2" w:rsidRPr="002C0BF6">
        <w:rPr>
          <w:rFonts w:ascii="Arial" w:hAnsi="Arial" w:cs="Arial"/>
          <w:sz w:val="20"/>
          <w:szCs w:val="20"/>
        </w:rPr>
        <w:t>, offsets can only be purchased if the emissions reduction or removal enhancement has already occurred.</w:t>
      </w:r>
    </w:p>
    <w:p w:rsidR="009E3154" w:rsidRPr="002C0BF6" w:rsidRDefault="009E3154" w:rsidP="00745241">
      <w:pPr>
        <w:pStyle w:val="Heading3"/>
        <w:keepLines w:val="0"/>
        <w:rPr>
          <w:rStyle w:val="Emphasis"/>
          <w:rFonts w:ascii="Arial" w:hAnsi="Arial" w:cs="Arial"/>
          <w:b w:val="0"/>
          <w:sz w:val="20"/>
          <w:szCs w:val="20"/>
        </w:rPr>
      </w:pPr>
      <w:r w:rsidRPr="002C0BF6">
        <w:rPr>
          <w:rStyle w:val="Emphasis"/>
          <w:rFonts w:ascii="Arial" w:hAnsi="Arial" w:cs="Arial"/>
          <w:b w:val="0"/>
          <w:sz w:val="20"/>
          <w:szCs w:val="20"/>
        </w:rPr>
        <w:lastRenderedPageBreak/>
        <w:t xml:space="preserve">Removal </w:t>
      </w:r>
      <w:r w:rsidRPr="002C0BF6">
        <w:rPr>
          <w:rStyle w:val="Emphasis"/>
          <w:rFonts w:ascii="Arial" w:hAnsi="Arial" w:cs="Arial"/>
          <w:b w:val="0"/>
          <w:i w:val="0"/>
          <w:sz w:val="20"/>
          <w:szCs w:val="20"/>
        </w:rPr>
        <w:t xml:space="preserve">(Ref: Para. </w:t>
      </w:r>
      <w:r w:rsidR="00C07165" w:rsidRPr="002C0BF6">
        <w:rPr>
          <w:rStyle w:val="Emphasis"/>
          <w:rFonts w:ascii="Arial" w:hAnsi="Arial" w:cs="Arial"/>
          <w:b w:val="0"/>
          <w:i w:val="0"/>
          <w:sz w:val="20"/>
          <w:szCs w:val="20"/>
        </w:rPr>
        <w:t>1</w:t>
      </w:r>
      <w:ins w:id="945" w:author="Beverley Bahlmann" w:date="2012-03-27T16:22:00Z">
        <w:r w:rsidR="00A945DA" w:rsidRPr="002C0BF6">
          <w:rPr>
            <w:rStyle w:val="Emphasis"/>
            <w:rFonts w:ascii="Arial" w:hAnsi="Arial" w:cs="Arial"/>
            <w:b w:val="0"/>
            <w:i w:val="0"/>
            <w:sz w:val="20"/>
            <w:szCs w:val="20"/>
          </w:rPr>
          <w:t>4</w:t>
        </w:r>
      </w:ins>
      <w:del w:id="946" w:author="Beverley Bahlmann" w:date="2012-03-27T16:22:00Z">
        <w:r w:rsidR="00C07165" w:rsidRPr="002C0BF6" w:rsidDel="00A945DA">
          <w:rPr>
            <w:rStyle w:val="Emphasis"/>
            <w:rFonts w:ascii="Arial" w:hAnsi="Arial" w:cs="Arial"/>
            <w:b w:val="0"/>
            <w:i w:val="0"/>
            <w:sz w:val="20"/>
            <w:szCs w:val="20"/>
          </w:rPr>
          <w:delText>3</w:delText>
        </w:r>
      </w:del>
      <w:r w:rsidRPr="002C0BF6">
        <w:rPr>
          <w:rStyle w:val="Emphasis"/>
          <w:rFonts w:ascii="Arial" w:hAnsi="Arial" w:cs="Arial"/>
          <w:b w:val="0"/>
          <w:i w:val="0"/>
          <w:sz w:val="20"/>
          <w:szCs w:val="20"/>
        </w:rPr>
        <w:t>(</w:t>
      </w:r>
      <w:ins w:id="947" w:author="Beverley Bahlmann" w:date="2012-03-13T18:57:00Z">
        <w:r w:rsidR="00693FCA" w:rsidRPr="002C0BF6">
          <w:rPr>
            <w:rStyle w:val="Emphasis"/>
            <w:rFonts w:ascii="Arial" w:hAnsi="Arial" w:cs="Arial"/>
            <w:b w:val="0"/>
            <w:i w:val="0"/>
            <w:sz w:val="20"/>
            <w:szCs w:val="20"/>
          </w:rPr>
          <w:t>s</w:t>
        </w:r>
      </w:ins>
      <w:del w:id="948" w:author="Beverley Bahlmann" w:date="2012-03-13T18:57:00Z">
        <w:r w:rsidR="00C07165" w:rsidRPr="002C0BF6" w:rsidDel="00693FCA">
          <w:rPr>
            <w:rStyle w:val="Emphasis"/>
            <w:rFonts w:ascii="Arial" w:hAnsi="Arial" w:cs="Arial"/>
            <w:b w:val="0"/>
            <w:i w:val="0"/>
            <w:sz w:val="20"/>
            <w:szCs w:val="20"/>
          </w:rPr>
          <w:delText>p</w:delText>
        </w:r>
      </w:del>
      <w:r w:rsidRPr="002C0BF6">
        <w:rPr>
          <w:rStyle w:val="Emphasis"/>
          <w:rFonts w:ascii="Arial" w:hAnsi="Arial" w:cs="Arial"/>
          <w:b w:val="0"/>
          <w:i w:val="0"/>
          <w:sz w:val="20"/>
          <w:szCs w:val="20"/>
        </w:rPr>
        <w:t>)</w:t>
      </w:r>
      <w:r w:rsidR="00557075" w:rsidRPr="002C0BF6">
        <w:rPr>
          <w:rStyle w:val="Emphasis"/>
          <w:rFonts w:ascii="Arial" w:hAnsi="Arial" w:cs="Arial"/>
          <w:b w:val="0"/>
          <w:i w:val="0"/>
          <w:sz w:val="20"/>
          <w:szCs w:val="20"/>
        </w:rPr>
        <w:t xml:space="preserve">, </w:t>
      </w:r>
      <w:r w:rsidR="002D13C0" w:rsidRPr="002C0BF6">
        <w:rPr>
          <w:rStyle w:val="Emphasis"/>
          <w:rFonts w:ascii="Arial" w:hAnsi="Arial" w:cs="Arial"/>
          <w:b w:val="0"/>
          <w:i w:val="0"/>
          <w:sz w:val="20"/>
          <w:szCs w:val="20"/>
        </w:rPr>
        <w:t xml:space="preserve">Appendix </w:t>
      </w:r>
      <w:r w:rsidR="00201DA3" w:rsidRPr="002C0BF6">
        <w:rPr>
          <w:rStyle w:val="Emphasis"/>
          <w:rFonts w:ascii="Arial" w:hAnsi="Arial" w:cs="Arial"/>
          <w:b w:val="0"/>
          <w:i w:val="0"/>
          <w:sz w:val="20"/>
          <w:szCs w:val="20"/>
        </w:rPr>
        <w:t>1</w:t>
      </w:r>
      <w:r w:rsidRPr="002C0BF6">
        <w:rPr>
          <w:rStyle w:val="Emphasis"/>
          <w:rFonts w:ascii="Arial" w:hAnsi="Arial" w:cs="Arial"/>
          <w:b w:val="0"/>
          <w:i w:val="0"/>
          <w:sz w:val="20"/>
          <w:szCs w:val="20"/>
        </w:rPr>
        <w:t>)</w:t>
      </w:r>
    </w:p>
    <w:p w:rsidR="009E3154" w:rsidRPr="002C0BF6" w:rsidRDefault="009B1B82" w:rsidP="00745241">
      <w:pPr>
        <w:pStyle w:val="IFACNumberedPara"/>
        <w:keepNext/>
        <w:tabs>
          <w:tab w:val="clear" w:pos="720"/>
        </w:tabs>
        <w:rPr>
          <w:rFonts w:ascii="Arial" w:hAnsi="Arial" w:cs="Arial"/>
          <w:sz w:val="20"/>
          <w:szCs w:val="20"/>
        </w:rPr>
      </w:pPr>
      <w:r w:rsidRPr="002C0BF6">
        <w:rPr>
          <w:rFonts w:ascii="Arial" w:hAnsi="Arial" w:cs="Arial"/>
          <w:sz w:val="20"/>
          <w:szCs w:val="20"/>
        </w:rPr>
        <w:t>A1</w:t>
      </w:r>
      <w:ins w:id="949" w:author="Beverley Bahlmann" w:date="2012-03-23T15:45:00Z">
        <w:r w:rsidR="00FD2924" w:rsidRPr="002C0BF6">
          <w:rPr>
            <w:rFonts w:ascii="Arial" w:hAnsi="Arial" w:cs="Arial"/>
            <w:sz w:val="20"/>
            <w:szCs w:val="20"/>
          </w:rPr>
          <w:t>4</w:t>
        </w:r>
      </w:ins>
      <w:del w:id="950" w:author="Beverley Bahlmann" w:date="2012-03-23T15:45:00Z">
        <w:r w:rsidRPr="002C0BF6" w:rsidDel="00FD2924">
          <w:rPr>
            <w:rFonts w:ascii="Arial" w:hAnsi="Arial" w:cs="Arial"/>
            <w:sz w:val="20"/>
            <w:szCs w:val="20"/>
          </w:rPr>
          <w:delText>3</w:delText>
        </w:r>
      </w:del>
      <w:r w:rsidRPr="002C0BF6">
        <w:rPr>
          <w:rFonts w:ascii="Arial" w:hAnsi="Arial" w:cs="Arial"/>
          <w:sz w:val="20"/>
          <w:szCs w:val="20"/>
        </w:rPr>
        <w:t>.</w:t>
      </w:r>
      <w:r w:rsidRPr="002C0BF6">
        <w:rPr>
          <w:rFonts w:ascii="Arial" w:hAnsi="Arial" w:cs="Arial"/>
          <w:sz w:val="20"/>
          <w:szCs w:val="20"/>
        </w:rPr>
        <w:tab/>
      </w:r>
      <w:r w:rsidR="009E3154" w:rsidRPr="002C0BF6">
        <w:rPr>
          <w:rFonts w:ascii="Arial" w:hAnsi="Arial" w:cs="Arial"/>
          <w:sz w:val="20"/>
          <w:szCs w:val="20"/>
        </w:rPr>
        <w:t xml:space="preserve">Removal may be achieved by storing GHGs in geological </w:t>
      </w:r>
      <w:r w:rsidR="00824801" w:rsidRPr="002C0BF6">
        <w:rPr>
          <w:rFonts w:ascii="Arial" w:hAnsi="Arial" w:cs="Arial"/>
          <w:sz w:val="20"/>
          <w:szCs w:val="20"/>
        </w:rPr>
        <w:t xml:space="preserve">sinks (for example, underground) </w:t>
      </w:r>
      <w:r w:rsidR="009E3154" w:rsidRPr="002C0BF6">
        <w:rPr>
          <w:rFonts w:ascii="Arial" w:hAnsi="Arial" w:cs="Arial"/>
          <w:sz w:val="20"/>
          <w:szCs w:val="20"/>
        </w:rPr>
        <w:t>or biological sinks</w:t>
      </w:r>
      <w:r w:rsidR="0073369F" w:rsidRPr="002C0BF6">
        <w:rPr>
          <w:rFonts w:ascii="Arial" w:hAnsi="Arial" w:cs="Arial"/>
          <w:sz w:val="20"/>
          <w:szCs w:val="20"/>
        </w:rPr>
        <w:t xml:space="preserve"> </w:t>
      </w:r>
      <w:r w:rsidR="00824801" w:rsidRPr="002C0BF6">
        <w:rPr>
          <w:rFonts w:ascii="Arial" w:hAnsi="Arial" w:cs="Arial"/>
          <w:sz w:val="20"/>
          <w:szCs w:val="20"/>
        </w:rPr>
        <w:t>(for example, trees)</w:t>
      </w:r>
      <w:r w:rsidR="009E3154" w:rsidRPr="002C0BF6">
        <w:rPr>
          <w:rFonts w:ascii="Arial" w:hAnsi="Arial" w:cs="Arial"/>
          <w:sz w:val="20"/>
          <w:szCs w:val="20"/>
        </w:rPr>
        <w:t xml:space="preserve">. </w:t>
      </w:r>
      <w:r w:rsidR="003704D1" w:rsidRPr="002C0BF6">
        <w:rPr>
          <w:rFonts w:ascii="Arial" w:hAnsi="Arial" w:cs="Arial"/>
          <w:sz w:val="20"/>
          <w:szCs w:val="20"/>
        </w:rPr>
        <w:t>Where the GHG statement includes the r</w:t>
      </w:r>
      <w:r w:rsidR="009E3154" w:rsidRPr="002C0BF6">
        <w:rPr>
          <w:rFonts w:ascii="Arial" w:hAnsi="Arial" w:cs="Arial"/>
          <w:sz w:val="20"/>
          <w:szCs w:val="20"/>
        </w:rPr>
        <w:t xml:space="preserve">emoval of GHGs </w:t>
      </w:r>
      <w:r w:rsidR="003704D1" w:rsidRPr="002C0BF6">
        <w:rPr>
          <w:rFonts w:ascii="Arial" w:hAnsi="Arial" w:cs="Arial"/>
          <w:sz w:val="20"/>
          <w:szCs w:val="20"/>
        </w:rPr>
        <w:t xml:space="preserve">that </w:t>
      </w:r>
      <w:r w:rsidR="009E3154" w:rsidRPr="002C0BF6">
        <w:rPr>
          <w:rFonts w:ascii="Arial" w:hAnsi="Arial" w:cs="Arial"/>
          <w:sz w:val="20"/>
          <w:szCs w:val="20"/>
        </w:rPr>
        <w:t>the entity would have otherwise emitted to the atmosphere</w:t>
      </w:r>
      <w:r w:rsidR="003704D1" w:rsidRPr="002C0BF6">
        <w:rPr>
          <w:rFonts w:ascii="Arial" w:hAnsi="Arial" w:cs="Arial"/>
          <w:sz w:val="20"/>
          <w:szCs w:val="20"/>
        </w:rPr>
        <w:t>,</w:t>
      </w:r>
      <w:r w:rsidR="009E3154" w:rsidRPr="002C0BF6">
        <w:rPr>
          <w:rFonts w:ascii="Arial" w:hAnsi="Arial" w:cs="Arial"/>
          <w:sz w:val="20"/>
          <w:szCs w:val="20"/>
        </w:rPr>
        <w:t xml:space="preserve"> </w:t>
      </w:r>
      <w:r w:rsidR="003704D1" w:rsidRPr="002C0BF6">
        <w:rPr>
          <w:rFonts w:ascii="Arial" w:hAnsi="Arial" w:cs="Arial"/>
          <w:sz w:val="20"/>
          <w:szCs w:val="20"/>
        </w:rPr>
        <w:t xml:space="preserve">they are commonly </w:t>
      </w:r>
      <w:r w:rsidR="003B4D53" w:rsidRPr="002C0BF6">
        <w:rPr>
          <w:rFonts w:ascii="Arial" w:hAnsi="Arial" w:cs="Arial"/>
          <w:sz w:val="20"/>
          <w:szCs w:val="20"/>
        </w:rPr>
        <w:t>reported in the GHG statement</w:t>
      </w:r>
      <w:r w:rsidR="009E3154" w:rsidRPr="002C0BF6">
        <w:rPr>
          <w:rFonts w:ascii="Arial" w:hAnsi="Arial" w:cs="Arial"/>
          <w:sz w:val="20"/>
          <w:szCs w:val="20"/>
        </w:rPr>
        <w:t xml:space="preserve"> on a gross basis, </w:t>
      </w:r>
      <w:r w:rsidR="0015691E" w:rsidRPr="002C0BF6">
        <w:rPr>
          <w:rFonts w:ascii="Arial" w:hAnsi="Arial" w:cs="Arial"/>
          <w:sz w:val="20"/>
          <w:szCs w:val="20"/>
        </w:rPr>
        <w:t>that is</w:t>
      </w:r>
      <w:r w:rsidR="009E3154" w:rsidRPr="002C0BF6">
        <w:rPr>
          <w:rFonts w:ascii="Arial" w:hAnsi="Arial" w:cs="Arial"/>
          <w:sz w:val="20"/>
          <w:szCs w:val="20"/>
        </w:rPr>
        <w:t xml:space="preserve">, both the source and the sink are </w:t>
      </w:r>
      <w:r w:rsidR="00A41B61" w:rsidRPr="002C0BF6">
        <w:rPr>
          <w:rFonts w:ascii="Arial" w:hAnsi="Arial" w:cs="Arial"/>
          <w:sz w:val="20"/>
          <w:szCs w:val="20"/>
        </w:rPr>
        <w:t xml:space="preserve">quantified </w:t>
      </w:r>
      <w:r w:rsidR="006933A6" w:rsidRPr="002C0BF6">
        <w:rPr>
          <w:rFonts w:ascii="Arial" w:hAnsi="Arial" w:cs="Arial"/>
          <w:sz w:val="20"/>
          <w:szCs w:val="20"/>
        </w:rPr>
        <w:t>in the GHG statement.</w:t>
      </w:r>
      <w:r w:rsidR="00B022A6" w:rsidRPr="002C0BF6">
        <w:rPr>
          <w:rFonts w:ascii="Arial" w:hAnsi="Arial" w:cs="Arial"/>
          <w:sz w:val="20"/>
          <w:szCs w:val="20"/>
        </w:rPr>
        <w:t xml:space="preserve"> Where removals are </w:t>
      </w:r>
      <w:r w:rsidR="003704D1" w:rsidRPr="002C0BF6">
        <w:rPr>
          <w:rFonts w:ascii="Arial" w:hAnsi="Arial" w:cs="Arial"/>
          <w:sz w:val="20"/>
          <w:szCs w:val="20"/>
        </w:rPr>
        <w:t>covered by the practitioner’s conclusion</w:t>
      </w:r>
      <w:r w:rsidR="00B022A6" w:rsidRPr="002C0BF6">
        <w:rPr>
          <w:rFonts w:ascii="Arial" w:hAnsi="Arial" w:cs="Arial"/>
          <w:sz w:val="20"/>
          <w:szCs w:val="20"/>
        </w:rPr>
        <w:t>, the requirements of this ISAE apply in relation to those removals as appropriate.</w:t>
      </w:r>
    </w:p>
    <w:p w:rsidR="00AD5566" w:rsidRPr="002C0BF6" w:rsidRDefault="00AD5566" w:rsidP="00745241">
      <w:pPr>
        <w:pStyle w:val="Heading3"/>
        <w:keepNext w:val="0"/>
        <w:keepLines w:val="0"/>
        <w:rPr>
          <w:rStyle w:val="Emphasis"/>
          <w:rFonts w:ascii="Arial" w:hAnsi="Arial" w:cs="Arial"/>
          <w:b w:val="0"/>
          <w:sz w:val="20"/>
          <w:szCs w:val="20"/>
        </w:rPr>
      </w:pPr>
      <w:r w:rsidRPr="002C0BF6">
        <w:rPr>
          <w:rStyle w:val="Emphasis"/>
          <w:rFonts w:ascii="Arial" w:hAnsi="Arial" w:cs="Arial"/>
          <w:b w:val="0"/>
          <w:sz w:val="20"/>
          <w:szCs w:val="20"/>
        </w:rPr>
        <w:t xml:space="preserve">Significant Facility </w:t>
      </w:r>
      <w:r w:rsidRPr="002C0BF6">
        <w:rPr>
          <w:rStyle w:val="Emphasis"/>
          <w:rFonts w:ascii="Arial" w:hAnsi="Arial" w:cs="Arial"/>
          <w:b w:val="0"/>
          <w:i w:val="0"/>
          <w:sz w:val="20"/>
          <w:szCs w:val="20"/>
        </w:rPr>
        <w:t>(Ref: Para.</w:t>
      </w:r>
      <w:r w:rsidR="00C07165" w:rsidRPr="002C0BF6">
        <w:rPr>
          <w:rStyle w:val="Emphasis"/>
          <w:rFonts w:ascii="Arial" w:hAnsi="Arial" w:cs="Arial"/>
          <w:b w:val="0"/>
          <w:i w:val="0"/>
          <w:sz w:val="20"/>
          <w:szCs w:val="20"/>
        </w:rPr>
        <w:t xml:space="preserve"> </w:t>
      </w:r>
      <w:r w:rsidR="00117598" w:rsidRPr="002C0BF6">
        <w:rPr>
          <w:rStyle w:val="Emphasis"/>
          <w:rFonts w:ascii="Arial" w:hAnsi="Arial" w:cs="Arial"/>
          <w:b w:val="0"/>
          <w:i w:val="0"/>
          <w:sz w:val="20"/>
          <w:szCs w:val="20"/>
        </w:rPr>
        <w:t>1</w:t>
      </w:r>
      <w:ins w:id="951" w:author="Beverley Bahlmann" w:date="2012-03-27T16:22:00Z">
        <w:r w:rsidR="00A945DA" w:rsidRPr="002C0BF6">
          <w:rPr>
            <w:rStyle w:val="Emphasis"/>
            <w:rFonts w:ascii="Arial" w:hAnsi="Arial" w:cs="Arial"/>
            <w:b w:val="0"/>
            <w:i w:val="0"/>
            <w:sz w:val="20"/>
            <w:szCs w:val="20"/>
          </w:rPr>
          <w:t>4</w:t>
        </w:r>
      </w:ins>
      <w:del w:id="952" w:author="Beverley Bahlmann" w:date="2012-03-27T16:22:00Z">
        <w:r w:rsidR="00C07165" w:rsidRPr="002C0BF6" w:rsidDel="00A945DA">
          <w:rPr>
            <w:rStyle w:val="Emphasis"/>
            <w:rFonts w:ascii="Arial" w:hAnsi="Arial" w:cs="Arial"/>
            <w:b w:val="0"/>
            <w:i w:val="0"/>
            <w:sz w:val="20"/>
            <w:szCs w:val="20"/>
          </w:rPr>
          <w:delText>3</w:delText>
        </w:r>
      </w:del>
      <w:r w:rsidR="00117598" w:rsidRPr="002C0BF6">
        <w:rPr>
          <w:rStyle w:val="Emphasis"/>
          <w:rFonts w:ascii="Arial" w:hAnsi="Arial" w:cs="Arial"/>
          <w:b w:val="0"/>
          <w:i w:val="0"/>
          <w:sz w:val="20"/>
          <w:szCs w:val="20"/>
        </w:rPr>
        <w:t>(</w:t>
      </w:r>
      <w:ins w:id="953" w:author="Beverley Bahlmann" w:date="2012-03-13T18:57:00Z">
        <w:r w:rsidR="00693FCA" w:rsidRPr="002C0BF6">
          <w:rPr>
            <w:rStyle w:val="Emphasis"/>
            <w:rFonts w:ascii="Arial" w:hAnsi="Arial" w:cs="Arial"/>
            <w:b w:val="0"/>
            <w:i w:val="0"/>
            <w:sz w:val="20"/>
            <w:szCs w:val="20"/>
          </w:rPr>
          <w:t>t</w:t>
        </w:r>
      </w:ins>
      <w:del w:id="954" w:author="Beverley Bahlmann" w:date="2012-03-13T18:57:00Z">
        <w:r w:rsidR="00C07165" w:rsidRPr="002C0BF6" w:rsidDel="00693FCA">
          <w:rPr>
            <w:rStyle w:val="Emphasis"/>
            <w:rFonts w:ascii="Arial" w:hAnsi="Arial" w:cs="Arial"/>
            <w:b w:val="0"/>
            <w:i w:val="0"/>
            <w:sz w:val="20"/>
            <w:szCs w:val="20"/>
          </w:rPr>
          <w:delText>q</w:delText>
        </w:r>
      </w:del>
      <w:r w:rsidR="00117598" w:rsidRPr="002C0BF6">
        <w:rPr>
          <w:rStyle w:val="Emphasis"/>
          <w:rFonts w:ascii="Arial" w:hAnsi="Arial" w:cs="Arial"/>
          <w:b w:val="0"/>
          <w:i w:val="0"/>
          <w:sz w:val="20"/>
          <w:szCs w:val="20"/>
        </w:rPr>
        <w:t>)</w:t>
      </w:r>
      <w:r w:rsidR="00844891" w:rsidRPr="002C0BF6">
        <w:rPr>
          <w:rStyle w:val="Emphasis"/>
          <w:rFonts w:ascii="Arial" w:hAnsi="Arial" w:cs="Arial"/>
          <w:b w:val="0"/>
          <w:i w:val="0"/>
          <w:sz w:val="20"/>
          <w:szCs w:val="20"/>
        </w:rPr>
        <w:t xml:space="preserve"> and </w:t>
      </w:r>
      <w:ins w:id="955" w:author="Beverley Bahlmann" w:date="2012-03-27T16:22:00Z">
        <w:r w:rsidR="00A945DA" w:rsidRPr="002C0BF6">
          <w:rPr>
            <w:rStyle w:val="Emphasis"/>
            <w:rFonts w:ascii="Arial" w:hAnsi="Arial" w:cs="Arial"/>
            <w:b w:val="0"/>
            <w:i w:val="0"/>
            <w:sz w:val="20"/>
            <w:szCs w:val="20"/>
          </w:rPr>
          <w:t>31</w:t>
        </w:r>
      </w:ins>
      <w:del w:id="956" w:author="Beverley Bahlmann" w:date="2012-03-27T16:22:00Z">
        <w:r w:rsidR="00844891" w:rsidRPr="002C0BF6" w:rsidDel="00A945DA">
          <w:rPr>
            <w:rStyle w:val="Emphasis"/>
            <w:rFonts w:ascii="Arial" w:hAnsi="Arial" w:cs="Arial"/>
            <w:b w:val="0"/>
            <w:i w:val="0"/>
            <w:sz w:val="20"/>
            <w:szCs w:val="20"/>
          </w:rPr>
          <w:delText>29</w:delText>
        </w:r>
      </w:del>
      <w:r w:rsidRPr="002C0BF6">
        <w:rPr>
          <w:rStyle w:val="Emphasis"/>
          <w:rFonts w:ascii="Arial" w:hAnsi="Arial" w:cs="Arial"/>
          <w:b w:val="0"/>
          <w:i w:val="0"/>
          <w:sz w:val="20"/>
          <w:szCs w:val="20"/>
        </w:rPr>
        <w:t>)</w:t>
      </w:r>
    </w:p>
    <w:p w:rsidR="00533581" w:rsidRPr="002C0BF6" w:rsidRDefault="009B1B82" w:rsidP="00745241">
      <w:pPr>
        <w:pStyle w:val="IFACNumberedPara"/>
        <w:tabs>
          <w:tab w:val="clear" w:pos="720"/>
        </w:tabs>
        <w:rPr>
          <w:rFonts w:ascii="Arial" w:hAnsi="Arial" w:cs="Arial"/>
          <w:sz w:val="20"/>
          <w:szCs w:val="20"/>
        </w:rPr>
      </w:pPr>
      <w:r w:rsidRPr="002C0BF6">
        <w:rPr>
          <w:rFonts w:ascii="Arial" w:hAnsi="Arial" w:cs="Arial"/>
          <w:sz w:val="20"/>
          <w:szCs w:val="20"/>
        </w:rPr>
        <w:t>A1</w:t>
      </w:r>
      <w:ins w:id="957" w:author="Beverley Bahlmann" w:date="2012-03-23T15:45:00Z">
        <w:r w:rsidR="00FD2924" w:rsidRPr="002C0BF6">
          <w:rPr>
            <w:rFonts w:ascii="Arial" w:hAnsi="Arial" w:cs="Arial"/>
            <w:sz w:val="20"/>
            <w:szCs w:val="20"/>
          </w:rPr>
          <w:t>5</w:t>
        </w:r>
      </w:ins>
      <w:del w:id="958" w:author="Beverley Bahlmann" w:date="2012-03-23T15:45:00Z">
        <w:r w:rsidRPr="002C0BF6" w:rsidDel="00FD2924">
          <w:rPr>
            <w:rFonts w:ascii="Arial" w:hAnsi="Arial" w:cs="Arial"/>
            <w:sz w:val="20"/>
            <w:szCs w:val="20"/>
          </w:rPr>
          <w:delText>4</w:delText>
        </w:r>
      </w:del>
      <w:r w:rsidRPr="002C0BF6">
        <w:rPr>
          <w:rFonts w:ascii="Arial" w:hAnsi="Arial" w:cs="Arial"/>
          <w:sz w:val="20"/>
          <w:szCs w:val="20"/>
        </w:rPr>
        <w:t>.</w:t>
      </w:r>
      <w:r w:rsidRPr="002C0BF6">
        <w:rPr>
          <w:rFonts w:ascii="Arial" w:hAnsi="Arial" w:cs="Arial"/>
          <w:sz w:val="20"/>
          <w:szCs w:val="20"/>
        </w:rPr>
        <w:tab/>
      </w:r>
      <w:r w:rsidR="00533581" w:rsidRPr="002C0BF6">
        <w:rPr>
          <w:rFonts w:ascii="Arial" w:hAnsi="Arial" w:cs="Arial"/>
          <w:sz w:val="20"/>
          <w:szCs w:val="20"/>
        </w:rPr>
        <w:t xml:space="preserve">As the individual contribution of a facility to the aggregate emissions reported in the GHG statement increases, the risks of material misstatement to the GHG statement ordinarily increase. The practitioner may apply a percentage to a chosen benchmark as an aid to identify </w:t>
      </w:r>
      <w:r w:rsidR="003704D1" w:rsidRPr="002C0BF6">
        <w:rPr>
          <w:rFonts w:ascii="Arial" w:hAnsi="Arial" w:cs="Arial"/>
          <w:sz w:val="20"/>
          <w:szCs w:val="20"/>
        </w:rPr>
        <w:t xml:space="preserve">facilities </w:t>
      </w:r>
      <w:r w:rsidR="00533581" w:rsidRPr="002C0BF6">
        <w:rPr>
          <w:rFonts w:ascii="Arial" w:hAnsi="Arial" w:cs="Arial"/>
          <w:sz w:val="20"/>
          <w:szCs w:val="20"/>
        </w:rPr>
        <w:t>that are of individual significance due to the size</w:t>
      </w:r>
      <w:r w:rsidR="003704D1" w:rsidRPr="002C0BF6">
        <w:rPr>
          <w:rFonts w:ascii="Arial" w:hAnsi="Arial" w:cs="Arial"/>
          <w:sz w:val="20"/>
          <w:szCs w:val="20"/>
        </w:rPr>
        <w:t xml:space="preserve"> of their emissions relative to the aggregate emissions included in the GHG statement</w:t>
      </w:r>
      <w:r w:rsidR="00533581" w:rsidRPr="002C0BF6">
        <w:rPr>
          <w:rFonts w:ascii="Arial" w:hAnsi="Arial" w:cs="Arial"/>
          <w:sz w:val="20"/>
          <w:szCs w:val="20"/>
        </w:rPr>
        <w:t xml:space="preserve">. Identifying a benchmark and determining a percentage to be applied to it involve the exercise of professional judgment. For example, the practitioner may consider that facilities exceeding 15% of total </w:t>
      </w:r>
      <w:r w:rsidR="003704D1" w:rsidRPr="002C0BF6">
        <w:rPr>
          <w:rFonts w:ascii="Arial" w:hAnsi="Arial" w:cs="Arial"/>
          <w:sz w:val="20"/>
          <w:szCs w:val="20"/>
        </w:rPr>
        <w:t xml:space="preserve">production volume </w:t>
      </w:r>
      <w:r w:rsidR="00533581" w:rsidRPr="002C0BF6">
        <w:rPr>
          <w:rFonts w:ascii="Arial" w:hAnsi="Arial" w:cs="Arial"/>
          <w:sz w:val="20"/>
          <w:szCs w:val="20"/>
        </w:rPr>
        <w:t>are significant facilities. A higher or lower percentage may, however, be determined to be appropriate in the circumstances in the practitioner</w:t>
      </w:r>
      <w:r w:rsidR="00B23E35" w:rsidRPr="002C0BF6">
        <w:rPr>
          <w:rFonts w:ascii="Arial" w:hAnsi="Arial" w:cs="Arial"/>
          <w:sz w:val="20"/>
          <w:szCs w:val="20"/>
        </w:rPr>
        <w:t>’</w:t>
      </w:r>
      <w:r w:rsidR="00533581" w:rsidRPr="002C0BF6">
        <w:rPr>
          <w:rFonts w:ascii="Arial" w:hAnsi="Arial" w:cs="Arial"/>
          <w:sz w:val="20"/>
          <w:szCs w:val="20"/>
        </w:rPr>
        <w:t xml:space="preserve">s professional judgment. This may be the case when, for example: there is a small number of facilities, none of which is less than 15% of total </w:t>
      </w:r>
      <w:r w:rsidR="003704D1" w:rsidRPr="002C0BF6">
        <w:rPr>
          <w:rFonts w:ascii="Arial" w:hAnsi="Arial" w:cs="Arial"/>
          <w:sz w:val="20"/>
          <w:szCs w:val="20"/>
        </w:rPr>
        <w:t>production volume</w:t>
      </w:r>
      <w:r w:rsidR="00533581" w:rsidRPr="002C0BF6">
        <w:rPr>
          <w:rFonts w:ascii="Arial" w:hAnsi="Arial" w:cs="Arial"/>
          <w:sz w:val="20"/>
          <w:szCs w:val="20"/>
        </w:rPr>
        <w:t>, but in the practitioner</w:t>
      </w:r>
      <w:r w:rsidR="00B23E35" w:rsidRPr="002C0BF6">
        <w:rPr>
          <w:rFonts w:ascii="Arial" w:hAnsi="Arial" w:cs="Arial"/>
          <w:sz w:val="20"/>
          <w:szCs w:val="20"/>
        </w:rPr>
        <w:t>’</w:t>
      </w:r>
      <w:r w:rsidR="00533581" w:rsidRPr="002C0BF6">
        <w:rPr>
          <w:rFonts w:ascii="Arial" w:hAnsi="Arial" w:cs="Arial"/>
          <w:sz w:val="20"/>
          <w:szCs w:val="20"/>
        </w:rPr>
        <w:t xml:space="preserve">s professional judgment not all the facilities are significant; or when there are a number of facilities that are marginally below 15% of total </w:t>
      </w:r>
      <w:r w:rsidR="003704D1" w:rsidRPr="002C0BF6">
        <w:rPr>
          <w:rFonts w:ascii="Arial" w:hAnsi="Arial" w:cs="Arial"/>
          <w:sz w:val="20"/>
          <w:szCs w:val="20"/>
        </w:rPr>
        <w:t xml:space="preserve">production volume </w:t>
      </w:r>
      <w:r w:rsidR="00533581" w:rsidRPr="002C0BF6">
        <w:rPr>
          <w:rFonts w:ascii="Arial" w:hAnsi="Arial" w:cs="Arial"/>
          <w:sz w:val="20"/>
          <w:szCs w:val="20"/>
        </w:rPr>
        <w:t>which in the practitioner</w:t>
      </w:r>
      <w:r w:rsidR="00B23E35" w:rsidRPr="002C0BF6">
        <w:rPr>
          <w:rFonts w:ascii="Arial" w:hAnsi="Arial" w:cs="Arial"/>
          <w:sz w:val="20"/>
          <w:szCs w:val="20"/>
        </w:rPr>
        <w:t>’</w:t>
      </w:r>
      <w:r w:rsidR="00533581" w:rsidRPr="002C0BF6">
        <w:rPr>
          <w:rFonts w:ascii="Arial" w:hAnsi="Arial" w:cs="Arial"/>
          <w:sz w:val="20"/>
          <w:szCs w:val="20"/>
        </w:rPr>
        <w:t>s professional judgment are significant.</w:t>
      </w:r>
    </w:p>
    <w:p w:rsidR="00533581" w:rsidRPr="002C0BF6" w:rsidRDefault="009B1B82" w:rsidP="00745241">
      <w:pPr>
        <w:pStyle w:val="IFACNumberedPara"/>
        <w:tabs>
          <w:tab w:val="clear" w:pos="720"/>
        </w:tabs>
        <w:rPr>
          <w:rFonts w:ascii="Arial" w:hAnsi="Arial" w:cs="Arial"/>
          <w:sz w:val="20"/>
          <w:szCs w:val="20"/>
        </w:rPr>
      </w:pPr>
      <w:r w:rsidRPr="002C0BF6">
        <w:rPr>
          <w:rFonts w:ascii="Arial" w:hAnsi="Arial" w:cs="Arial"/>
          <w:sz w:val="20"/>
          <w:szCs w:val="20"/>
        </w:rPr>
        <w:t>A1</w:t>
      </w:r>
      <w:ins w:id="959" w:author="Beverley Bahlmann" w:date="2012-03-23T15:45:00Z">
        <w:r w:rsidR="00FD2924" w:rsidRPr="002C0BF6">
          <w:rPr>
            <w:rFonts w:ascii="Arial" w:hAnsi="Arial" w:cs="Arial"/>
            <w:sz w:val="20"/>
            <w:szCs w:val="20"/>
          </w:rPr>
          <w:t>6</w:t>
        </w:r>
      </w:ins>
      <w:del w:id="960" w:author="Beverley Bahlmann" w:date="2012-03-23T15:45:00Z">
        <w:r w:rsidRPr="002C0BF6" w:rsidDel="00FD2924">
          <w:rPr>
            <w:rFonts w:ascii="Arial" w:hAnsi="Arial" w:cs="Arial"/>
            <w:sz w:val="20"/>
            <w:szCs w:val="20"/>
          </w:rPr>
          <w:delText>5</w:delText>
        </w:r>
      </w:del>
      <w:r w:rsidRPr="002C0BF6">
        <w:rPr>
          <w:rFonts w:ascii="Arial" w:hAnsi="Arial" w:cs="Arial"/>
          <w:sz w:val="20"/>
          <w:szCs w:val="20"/>
        </w:rPr>
        <w:t>.</w:t>
      </w:r>
      <w:r w:rsidRPr="002C0BF6">
        <w:rPr>
          <w:rFonts w:ascii="Arial" w:hAnsi="Arial" w:cs="Arial"/>
          <w:sz w:val="20"/>
          <w:szCs w:val="20"/>
        </w:rPr>
        <w:tab/>
      </w:r>
      <w:r w:rsidR="00533581" w:rsidRPr="002C0BF6">
        <w:rPr>
          <w:rFonts w:ascii="Arial" w:hAnsi="Arial" w:cs="Arial"/>
          <w:sz w:val="20"/>
          <w:szCs w:val="20"/>
        </w:rPr>
        <w:t>The practitioner may also identify a facility as significant due to its specific nature or circumstances which give rise to particular risks of material misstatement.</w:t>
      </w:r>
      <w:r w:rsidR="00533581" w:rsidRPr="002C0BF6" w:rsidDel="00B53596">
        <w:rPr>
          <w:rFonts w:ascii="Arial" w:hAnsi="Arial" w:cs="Arial"/>
          <w:sz w:val="20"/>
          <w:szCs w:val="20"/>
        </w:rPr>
        <w:t xml:space="preserve"> </w:t>
      </w:r>
      <w:r w:rsidR="00533581" w:rsidRPr="002C0BF6">
        <w:rPr>
          <w:rFonts w:ascii="Arial" w:hAnsi="Arial" w:cs="Arial"/>
          <w:sz w:val="20"/>
          <w:szCs w:val="20"/>
        </w:rPr>
        <w:t>For example, a facility could be using different data gathering processes or quantification techniques from other facilities, require the use of particularly complex or specialized calculations, or involve particularly complex or specialized chemical or physical processes</w:t>
      </w:r>
      <w:r w:rsidR="006933A6" w:rsidRPr="002C0BF6">
        <w:rPr>
          <w:rFonts w:ascii="Arial" w:hAnsi="Arial" w:cs="Arial"/>
          <w:sz w:val="20"/>
          <w:szCs w:val="20"/>
        </w:rPr>
        <w:t>.</w:t>
      </w:r>
    </w:p>
    <w:p w:rsidR="00C12F19" w:rsidRPr="002C0BF6" w:rsidRDefault="00C12F19" w:rsidP="00745241">
      <w:pPr>
        <w:pStyle w:val="Heading3"/>
        <w:keepNext w:val="0"/>
        <w:keepLines w:val="0"/>
        <w:rPr>
          <w:rFonts w:ascii="Arial" w:hAnsi="Arial" w:cs="Arial"/>
          <w:sz w:val="20"/>
          <w:szCs w:val="20"/>
        </w:rPr>
      </w:pPr>
      <w:r w:rsidRPr="002C0BF6">
        <w:rPr>
          <w:rFonts w:ascii="Arial" w:hAnsi="Arial" w:cs="Arial"/>
          <w:sz w:val="20"/>
          <w:szCs w:val="20"/>
        </w:rPr>
        <w:t xml:space="preserve">ISAE 3000 </w:t>
      </w:r>
      <w:r w:rsidRPr="002C0BF6">
        <w:rPr>
          <w:rFonts w:ascii="Arial" w:hAnsi="Arial" w:cs="Arial"/>
          <w:b w:val="0"/>
          <w:sz w:val="20"/>
          <w:szCs w:val="20"/>
        </w:rPr>
        <w:t xml:space="preserve">(Ref: Para. </w:t>
      </w:r>
      <w:r w:rsidRPr="002C0BF6">
        <w:rPr>
          <w:rFonts w:ascii="Arial" w:hAnsi="Arial" w:cs="Arial"/>
          <w:b w:val="0"/>
          <w:sz w:val="20"/>
          <w:szCs w:val="20"/>
          <w:lang w:val="en-AU"/>
        </w:rPr>
        <w:t>9</w:t>
      </w:r>
      <w:ins w:id="961" w:author="Beverley Bahlmann" w:date="2012-03-22T15:23:00Z">
        <w:r w:rsidR="00F01C19" w:rsidRPr="002C0BF6">
          <w:rPr>
            <w:rFonts w:ascii="Arial" w:hAnsi="Arial" w:cs="Arial"/>
            <w:b w:val="0"/>
            <w:sz w:val="20"/>
            <w:szCs w:val="20"/>
            <w:lang w:val="en-AU"/>
          </w:rPr>
          <w:t>,</w:t>
        </w:r>
      </w:ins>
      <w:del w:id="962" w:author="Beverley Bahlmann" w:date="2012-03-22T15:23:00Z">
        <w:r w:rsidRPr="002C0BF6" w:rsidDel="00F01C19">
          <w:rPr>
            <w:rFonts w:ascii="Arial" w:hAnsi="Arial" w:cs="Arial"/>
            <w:b w:val="0"/>
            <w:sz w:val="20"/>
            <w:szCs w:val="20"/>
            <w:lang w:val="en-AU"/>
          </w:rPr>
          <w:delText xml:space="preserve"> and</w:delText>
        </w:r>
      </w:del>
      <w:r w:rsidRPr="002C0BF6">
        <w:rPr>
          <w:rFonts w:ascii="Arial" w:hAnsi="Arial" w:cs="Arial"/>
          <w:b w:val="0"/>
          <w:sz w:val="20"/>
          <w:szCs w:val="20"/>
          <w:lang w:val="en-AU"/>
        </w:rPr>
        <w:t xml:space="preserve"> </w:t>
      </w:r>
      <w:r w:rsidRPr="002C0BF6">
        <w:rPr>
          <w:rFonts w:ascii="Arial" w:hAnsi="Arial" w:cs="Arial"/>
          <w:b w:val="0"/>
          <w:sz w:val="20"/>
          <w:szCs w:val="20"/>
        </w:rPr>
        <w:t>1</w:t>
      </w:r>
      <w:ins w:id="963" w:author="Beverley Bahlmann" w:date="2012-03-27T16:22:00Z">
        <w:r w:rsidR="00A945DA" w:rsidRPr="002C0BF6">
          <w:rPr>
            <w:rFonts w:ascii="Arial" w:hAnsi="Arial" w:cs="Arial"/>
            <w:b w:val="0"/>
            <w:sz w:val="20"/>
            <w:szCs w:val="20"/>
          </w:rPr>
          <w:t>5</w:t>
        </w:r>
      </w:ins>
      <w:del w:id="964" w:author="Beverley Bahlmann" w:date="2012-03-27T16:22:00Z">
        <w:r w:rsidRPr="002C0BF6" w:rsidDel="00A945DA">
          <w:rPr>
            <w:rFonts w:ascii="Arial" w:hAnsi="Arial" w:cs="Arial"/>
            <w:b w:val="0"/>
            <w:sz w:val="20"/>
            <w:szCs w:val="20"/>
          </w:rPr>
          <w:delText>4</w:delText>
        </w:r>
      </w:del>
      <w:r w:rsidRPr="002C0BF6">
        <w:rPr>
          <w:rFonts w:ascii="Arial" w:hAnsi="Arial" w:cs="Arial"/>
          <w:b w:val="0"/>
          <w:sz w:val="20"/>
          <w:szCs w:val="20"/>
        </w:rPr>
        <w:t>)</w:t>
      </w:r>
    </w:p>
    <w:p w:rsidR="009C4981" w:rsidRPr="002C0BF6" w:rsidRDefault="00C12F19" w:rsidP="00745241">
      <w:pPr>
        <w:pStyle w:val="IFACNumberedPara"/>
        <w:tabs>
          <w:tab w:val="clear" w:pos="720"/>
        </w:tabs>
        <w:rPr>
          <w:rFonts w:ascii="Arial" w:hAnsi="Arial" w:cs="Arial"/>
          <w:sz w:val="20"/>
          <w:szCs w:val="20"/>
        </w:rPr>
      </w:pPr>
      <w:r w:rsidRPr="002C0BF6">
        <w:rPr>
          <w:rFonts w:ascii="Arial" w:hAnsi="Arial" w:cs="Arial"/>
          <w:sz w:val="20"/>
          <w:szCs w:val="20"/>
        </w:rPr>
        <w:t>A1</w:t>
      </w:r>
      <w:ins w:id="965" w:author="Beverley Bahlmann" w:date="2012-03-23T15:45:00Z">
        <w:r w:rsidR="00FD2924" w:rsidRPr="002C0BF6">
          <w:rPr>
            <w:rFonts w:ascii="Arial" w:hAnsi="Arial" w:cs="Arial"/>
            <w:sz w:val="20"/>
            <w:szCs w:val="20"/>
          </w:rPr>
          <w:t>7</w:t>
        </w:r>
      </w:ins>
      <w:del w:id="966" w:author="Beverley Bahlmann" w:date="2012-03-23T15:45:00Z">
        <w:r w:rsidRPr="002C0BF6" w:rsidDel="00FD2924">
          <w:rPr>
            <w:rFonts w:ascii="Arial" w:hAnsi="Arial" w:cs="Arial"/>
            <w:sz w:val="20"/>
            <w:szCs w:val="20"/>
          </w:rPr>
          <w:delText>6</w:delText>
        </w:r>
      </w:del>
      <w:r w:rsidRPr="002C0BF6">
        <w:rPr>
          <w:rFonts w:ascii="Arial" w:hAnsi="Arial" w:cs="Arial"/>
          <w:sz w:val="20"/>
          <w:szCs w:val="20"/>
        </w:rPr>
        <w:t>.</w:t>
      </w:r>
      <w:r w:rsidRPr="002C0BF6">
        <w:rPr>
          <w:rFonts w:ascii="Arial" w:hAnsi="Arial" w:cs="Arial"/>
          <w:sz w:val="20"/>
          <w:szCs w:val="20"/>
        </w:rPr>
        <w:tab/>
        <w:t xml:space="preserve">ISAE 3000 includes a number of requirements that apply to all assurance engagements, including engagements in accordance with this ISAE. In some cases, this ISAE may include additional requirements or application material in relation to those topics. </w:t>
      </w:r>
      <w:del w:id="967" w:author="Beverley Bahlmann" w:date="2012-03-20T16:37:00Z">
        <w:r w:rsidRPr="002C0BF6" w:rsidDel="00E75A15">
          <w:rPr>
            <w:rFonts w:ascii="Arial" w:hAnsi="Arial" w:cs="Arial"/>
            <w:sz w:val="20"/>
            <w:szCs w:val="20"/>
          </w:rPr>
          <w:delText>Appendix 3 contains a table of requirements included in ISAE 3000 for which there is no directly corresponding requirement included in this ISAE.</w:delText>
        </w:r>
      </w:del>
    </w:p>
    <w:p w:rsidR="00857AF1" w:rsidRPr="002C0BF6" w:rsidRDefault="00857AF1" w:rsidP="00745241">
      <w:pPr>
        <w:pStyle w:val="Heading3"/>
        <w:keepLines w:val="0"/>
        <w:rPr>
          <w:ins w:id="968" w:author="Beverley Bahlmann" w:date="2012-04-02T11:12:00Z"/>
          <w:rFonts w:ascii="Arial" w:hAnsi="Arial" w:cs="Arial"/>
          <w:sz w:val="20"/>
          <w:szCs w:val="20"/>
        </w:rPr>
      </w:pPr>
      <w:ins w:id="969" w:author="Beverley Bahlmann" w:date="2012-04-02T11:12:00Z">
        <w:r w:rsidRPr="002C0BF6">
          <w:rPr>
            <w:rFonts w:ascii="Arial" w:hAnsi="Arial" w:cs="Arial"/>
            <w:sz w:val="20"/>
            <w:szCs w:val="20"/>
          </w:rPr>
          <w:t>Acceptance and Continuance of the Engagement</w:t>
        </w:r>
      </w:ins>
    </w:p>
    <w:p w:rsidR="009E3154" w:rsidRPr="002C0BF6" w:rsidRDefault="009E3154" w:rsidP="00745241">
      <w:pPr>
        <w:pStyle w:val="Heading3"/>
        <w:keepLines w:val="0"/>
        <w:spacing w:before="120"/>
        <w:rPr>
          <w:rFonts w:ascii="Arial" w:hAnsi="Arial" w:cs="Arial"/>
          <w:sz w:val="20"/>
          <w:szCs w:val="20"/>
        </w:rPr>
      </w:pPr>
      <w:r w:rsidRPr="002C0BF6">
        <w:rPr>
          <w:rFonts w:ascii="Arial" w:hAnsi="Arial" w:cs="Arial"/>
          <w:b w:val="0"/>
          <w:i/>
          <w:sz w:val="20"/>
          <w:szCs w:val="20"/>
        </w:rPr>
        <w:t>Competency</w:t>
      </w:r>
      <w:r w:rsidRPr="002C0BF6">
        <w:rPr>
          <w:rFonts w:ascii="Arial" w:hAnsi="Arial" w:cs="Arial"/>
          <w:sz w:val="20"/>
          <w:szCs w:val="20"/>
        </w:rPr>
        <w:t xml:space="preserve"> </w:t>
      </w:r>
      <w:r w:rsidR="009421A7" w:rsidRPr="002C0BF6">
        <w:rPr>
          <w:rFonts w:ascii="Arial" w:hAnsi="Arial" w:cs="Arial"/>
          <w:b w:val="0"/>
          <w:sz w:val="20"/>
          <w:szCs w:val="20"/>
        </w:rPr>
        <w:t>(Ref: Para. 1</w:t>
      </w:r>
      <w:ins w:id="970" w:author="Beverley Bahlmann" w:date="2012-03-27T16:23:00Z">
        <w:r w:rsidR="00A945DA" w:rsidRPr="002C0BF6">
          <w:rPr>
            <w:rFonts w:ascii="Arial" w:hAnsi="Arial" w:cs="Arial"/>
            <w:b w:val="0"/>
            <w:sz w:val="20"/>
            <w:szCs w:val="20"/>
          </w:rPr>
          <w:t>6</w:t>
        </w:r>
      </w:ins>
      <w:del w:id="971" w:author="Beverley Bahlmann" w:date="2012-03-27T16:23:00Z">
        <w:r w:rsidR="009421A7" w:rsidRPr="002C0BF6" w:rsidDel="00A945DA">
          <w:rPr>
            <w:rFonts w:ascii="Arial" w:hAnsi="Arial" w:cs="Arial"/>
            <w:b w:val="0"/>
            <w:sz w:val="20"/>
            <w:szCs w:val="20"/>
          </w:rPr>
          <w:delText>5</w:delText>
        </w:r>
      </w:del>
      <w:r w:rsidR="00DB31E5" w:rsidRPr="002C0BF6">
        <w:rPr>
          <w:rFonts w:ascii="Arial" w:hAnsi="Arial" w:cs="Arial"/>
          <w:b w:val="0"/>
          <w:sz w:val="20"/>
          <w:szCs w:val="20"/>
        </w:rPr>
        <w:t>(b)</w:t>
      </w:r>
      <w:r w:rsidR="009421A7" w:rsidRPr="002C0BF6">
        <w:rPr>
          <w:rFonts w:ascii="Arial" w:hAnsi="Arial" w:cs="Arial"/>
          <w:b w:val="0"/>
          <w:sz w:val="20"/>
          <w:szCs w:val="20"/>
        </w:rPr>
        <w:t>)</w:t>
      </w:r>
    </w:p>
    <w:p w:rsidR="009E3154" w:rsidRPr="002C0BF6" w:rsidRDefault="009B1B82" w:rsidP="00745241">
      <w:pPr>
        <w:pStyle w:val="IFACNumberedPara"/>
        <w:tabs>
          <w:tab w:val="clear" w:pos="720"/>
        </w:tabs>
        <w:rPr>
          <w:rFonts w:ascii="Arial" w:hAnsi="Arial" w:cs="Arial"/>
          <w:sz w:val="20"/>
          <w:szCs w:val="20"/>
        </w:rPr>
      </w:pPr>
      <w:r w:rsidRPr="002C0BF6">
        <w:rPr>
          <w:rFonts w:ascii="Arial" w:hAnsi="Arial" w:cs="Arial"/>
          <w:sz w:val="20"/>
          <w:szCs w:val="20"/>
        </w:rPr>
        <w:t>A1</w:t>
      </w:r>
      <w:ins w:id="972" w:author="Beverley Bahlmann" w:date="2012-03-23T15:45:00Z">
        <w:r w:rsidR="00FD2924" w:rsidRPr="002C0BF6">
          <w:rPr>
            <w:rFonts w:ascii="Arial" w:hAnsi="Arial" w:cs="Arial"/>
            <w:sz w:val="20"/>
            <w:szCs w:val="20"/>
          </w:rPr>
          <w:t>8</w:t>
        </w:r>
      </w:ins>
      <w:del w:id="973" w:author="Beverley Bahlmann" w:date="2012-03-23T15:45:00Z">
        <w:r w:rsidRPr="002C0BF6" w:rsidDel="00FD2924">
          <w:rPr>
            <w:rFonts w:ascii="Arial" w:hAnsi="Arial" w:cs="Arial"/>
            <w:sz w:val="20"/>
            <w:szCs w:val="20"/>
          </w:rPr>
          <w:delText>7</w:delText>
        </w:r>
      </w:del>
      <w:r w:rsidRPr="002C0BF6">
        <w:rPr>
          <w:rFonts w:ascii="Arial" w:hAnsi="Arial" w:cs="Arial"/>
          <w:sz w:val="20"/>
          <w:szCs w:val="20"/>
        </w:rPr>
        <w:t>.</w:t>
      </w:r>
      <w:r w:rsidRPr="002C0BF6">
        <w:rPr>
          <w:rFonts w:ascii="Arial" w:hAnsi="Arial" w:cs="Arial"/>
          <w:sz w:val="20"/>
          <w:szCs w:val="20"/>
        </w:rPr>
        <w:tab/>
      </w:r>
      <w:r w:rsidR="009E3154" w:rsidRPr="002C0BF6">
        <w:rPr>
          <w:rFonts w:ascii="Arial" w:hAnsi="Arial" w:cs="Arial"/>
          <w:sz w:val="20"/>
          <w:szCs w:val="20"/>
        </w:rPr>
        <w:t xml:space="preserve">GHG </w:t>
      </w:r>
      <w:r w:rsidR="00E635A8" w:rsidRPr="002C0BF6">
        <w:rPr>
          <w:rFonts w:ascii="Arial" w:hAnsi="Arial" w:cs="Arial"/>
          <w:sz w:val="20"/>
          <w:szCs w:val="20"/>
        </w:rPr>
        <w:t xml:space="preserve">competencies </w:t>
      </w:r>
      <w:r w:rsidR="003704D1" w:rsidRPr="002C0BF6">
        <w:rPr>
          <w:rFonts w:ascii="Arial" w:hAnsi="Arial" w:cs="Arial"/>
          <w:sz w:val="20"/>
          <w:szCs w:val="20"/>
        </w:rPr>
        <w:t xml:space="preserve">may </w:t>
      </w:r>
      <w:r w:rsidR="009E3154" w:rsidRPr="002C0BF6">
        <w:rPr>
          <w:rFonts w:ascii="Arial" w:hAnsi="Arial" w:cs="Arial"/>
          <w:sz w:val="20"/>
          <w:szCs w:val="20"/>
        </w:rPr>
        <w:t>include:</w:t>
      </w:r>
    </w:p>
    <w:p w:rsidR="009E3154" w:rsidRPr="002C0BF6" w:rsidRDefault="009E3154" w:rsidP="00745241">
      <w:pPr>
        <w:pStyle w:val="Bullet1Indented"/>
      </w:pPr>
      <w:r w:rsidRPr="002C0BF6">
        <w:t xml:space="preserve">General understanding of climate science, including the scientific processes that relate GHGs to </w:t>
      </w:r>
      <w:r w:rsidR="0022034E" w:rsidRPr="002C0BF6">
        <w:t>climate change</w:t>
      </w:r>
      <w:r w:rsidRPr="002C0BF6">
        <w:t>.</w:t>
      </w:r>
    </w:p>
    <w:p w:rsidR="009E3154" w:rsidRPr="002C0BF6" w:rsidRDefault="009E3154" w:rsidP="00745241">
      <w:pPr>
        <w:pStyle w:val="Bullet1Indented"/>
      </w:pPr>
      <w:r w:rsidRPr="002C0BF6">
        <w:t>Understanding who the intended users of the information in the entity</w:t>
      </w:r>
      <w:r w:rsidR="00B23E35" w:rsidRPr="002C0BF6">
        <w:t>’</w:t>
      </w:r>
      <w:r w:rsidRPr="002C0BF6">
        <w:t xml:space="preserve">s GHG statement </w:t>
      </w:r>
      <w:proofErr w:type="gramStart"/>
      <w:r w:rsidRPr="002C0BF6">
        <w:t>are</w:t>
      </w:r>
      <w:proofErr w:type="gramEnd"/>
      <w:r w:rsidRPr="002C0BF6">
        <w:t>, and how they are likely to use that information</w:t>
      </w:r>
      <w:r w:rsidR="00CA6CF1" w:rsidRPr="002C0BF6">
        <w:t xml:space="preserve"> (see paragraph </w:t>
      </w:r>
      <w:r w:rsidR="00C116A4" w:rsidRPr="002C0BF6">
        <w:t>A</w:t>
      </w:r>
      <w:ins w:id="974" w:author="Beverley Bahlmann" w:date="2012-03-27T16:23:00Z">
        <w:r w:rsidR="00AF44F9" w:rsidRPr="002C0BF6">
          <w:t>47</w:t>
        </w:r>
      </w:ins>
      <w:del w:id="975" w:author="Beverley Bahlmann" w:date="2012-03-27T16:23:00Z">
        <w:r w:rsidR="00497BE3" w:rsidRPr="002C0BF6" w:rsidDel="00AF44F9">
          <w:delText>50</w:delText>
        </w:r>
      </w:del>
      <w:r w:rsidR="00CA6CF1" w:rsidRPr="002C0BF6">
        <w:t>)</w:t>
      </w:r>
      <w:r w:rsidR="006933A6" w:rsidRPr="002C0BF6">
        <w:t>.</w:t>
      </w:r>
    </w:p>
    <w:p w:rsidR="009E3154" w:rsidRPr="002C0BF6" w:rsidRDefault="009E3154" w:rsidP="00745241">
      <w:pPr>
        <w:pStyle w:val="Bullet1Indented"/>
      </w:pPr>
      <w:r w:rsidRPr="002C0BF6">
        <w:t>Understanding emissions trading schemes and related market mechanisms, when relev</w:t>
      </w:r>
      <w:r w:rsidR="006933A6" w:rsidRPr="002C0BF6">
        <w:t>ant.</w:t>
      </w:r>
    </w:p>
    <w:p w:rsidR="009E3154" w:rsidRPr="002C0BF6" w:rsidRDefault="009E3154" w:rsidP="00745241">
      <w:pPr>
        <w:pStyle w:val="Bullet1Indented"/>
      </w:pPr>
      <w:r w:rsidRPr="002C0BF6">
        <w:lastRenderedPageBreak/>
        <w:t>Knowledge of applicable laws and regulations, if any, that affect how the entity should report its emissions, and may also, for example, impose a l</w:t>
      </w:r>
      <w:r w:rsidR="006933A6" w:rsidRPr="002C0BF6">
        <w:t>imit on the entity</w:t>
      </w:r>
      <w:r w:rsidR="00B23E35" w:rsidRPr="002C0BF6">
        <w:t>’</w:t>
      </w:r>
      <w:r w:rsidR="006933A6" w:rsidRPr="002C0BF6">
        <w:t>s emissions.</w:t>
      </w:r>
    </w:p>
    <w:p w:rsidR="003704D1" w:rsidRPr="002C0BF6" w:rsidRDefault="003704D1" w:rsidP="00745241">
      <w:pPr>
        <w:pStyle w:val="Bullet1Indented"/>
      </w:pPr>
      <w:r w:rsidRPr="002C0BF6">
        <w:t xml:space="preserve">GHG quantification and measurement methodologies, including the associated scientific and estimation uncertainties, and alternative methodologies available. </w:t>
      </w:r>
    </w:p>
    <w:p w:rsidR="009E3154" w:rsidRPr="002C0BF6" w:rsidRDefault="009E3154" w:rsidP="00745241">
      <w:pPr>
        <w:pStyle w:val="Bullet1Indented"/>
      </w:pPr>
      <w:r w:rsidRPr="002C0BF6">
        <w:t>Knowledge of the applicable cr</w:t>
      </w:r>
      <w:r w:rsidR="006933A6" w:rsidRPr="002C0BF6">
        <w:t>iteria, including, for example:</w:t>
      </w:r>
    </w:p>
    <w:p w:rsidR="00E03511" w:rsidRPr="002C0BF6" w:rsidRDefault="009E3154" w:rsidP="00745241">
      <w:pPr>
        <w:pStyle w:val="IFACBulletList2"/>
        <w:ind w:left="1800" w:hanging="540"/>
      </w:pPr>
      <w:r w:rsidRPr="002C0BF6">
        <w:t>Identifying</w:t>
      </w:r>
      <w:r w:rsidR="006933A6" w:rsidRPr="002C0BF6">
        <w:t xml:space="preserve"> appropriate emissions factors.</w:t>
      </w:r>
    </w:p>
    <w:p w:rsidR="00E03511" w:rsidRPr="002C0BF6" w:rsidRDefault="009E3154" w:rsidP="00745241">
      <w:pPr>
        <w:pStyle w:val="IFACBulletList2"/>
        <w:ind w:left="1800" w:hanging="540"/>
      </w:pPr>
      <w:r w:rsidRPr="002C0BF6">
        <w:t>Identifying those aspects of the criteria that call for significa</w:t>
      </w:r>
      <w:r w:rsidR="005050D1" w:rsidRPr="002C0BF6">
        <w:t xml:space="preserve">nt or sensitive estimates to be </w:t>
      </w:r>
      <w:r w:rsidRPr="002C0BF6">
        <w:t>made, or for the applic</w:t>
      </w:r>
      <w:r w:rsidR="006933A6" w:rsidRPr="002C0BF6">
        <w:t>ation of considerable judgment.</w:t>
      </w:r>
    </w:p>
    <w:p w:rsidR="00E03511" w:rsidRPr="002C0BF6" w:rsidRDefault="009E3154" w:rsidP="00745241">
      <w:pPr>
        <w:pStyle w:val="IFACBulletList2"/>
        <w:ind w:left="1800" w:hanging="540"/>
      </w:pPr>
      <w:r w:rsidRPr="002C0BF6">
        <w:t xml:space="preserve">Methods used for determining </w:t>
      </w:r>
      <w:r w:rsidR="006067B7" w:rsidRPr="002C0BF6">
        <w:t xml:space="preserve">organizational boundaries, i.e., </w:t>
      </w:r>
      <w:r w:rsidRPr="002C0BF6">
        <w:t>the entities whose emissions are to be</w:t>
      </w:r>
      <w:r w:rsidR="006933A6" w:rsidRPr="002C0BF6">
        <w:t xml:space="preserve"> included in the GHG statement.</w:t>
      </w:r>
    </w:p>
    <w:p w:rsidR="00E03511" w:rsidRPr="002C0BF6" w:rsidRDefault="009E3154" w:rsidP="00745241">
      <w:pPr>
        <w:pStyle w:val="IFACBulletList2"/>
        <w:ind w:left="1800" w:hanging="540"/>
      </w:pPr>
      <w:r w:rsidRPr="002C0BF6">
        <w:t>Which emissions deductions are permitted to be included in the entity</w:t>
      </w:r>
      <w:r w:rsidR="00B23E35" w:rsidRPr="002C0BF6">
        <w:t>’</w:t>
      </w:r>
      <w:r w:rsidRPr="002C0BF6">
        <w:t xml:space="preserve">s GHG </w:t>
      </w:r>
      <w:proofErr w:type="gramStart"/>
      <w:r w:rsidRPr="002C0BF6">
        <w:t>statement.</w:t>
      </w:r>
      <w:proofErr w:type="gramEnd"/>
    </w:p>
    <w:p w:rsidR="00270C25" w:rsidRPr="002C0BF6" w:rsidRDefault="009B1B82" w:rsidP="00745241">
      <w:pPr>
        <w:pStyle w:val="IFACNumberedPara"/>
        <w:tabs>
          <w:tab w:val="clear" w:pos="720"/>
        </w:tabs>
        <w:rPr>
          <w:rFonts w:ascii="Arial" w:hAnsi="Arial" w:cs="Arial"/>
          <w:sz w:val="20"/>
          <w:szCs w:val="20"/>
        </w:rPr>
      </w:pPr>
      <w:r w:rsidRPr="002C0BF6">
        <w:rPr>
          <w:rFonts w:ascii="Arial" w:hAnsi="Arial" w:cs="Arial"/>
          <w:sz w:val="20"/>
          <w:szCs w:val="20"/>
        </w:rPr>
        <w:t>A1</w:t>
      </w:r>
      <w:ins w:id="976" w:author="Beverley Bahlmann" w:date="2012-03-23T15:45:00Z">
        <w:r w:rsidR="00FD2924" w:rsidRPr="002C0BF6">
          <w:rPr>
            <w:rFonts w:ascii="Arial" w:hAnsi="Arial" w:cs="Arial"/>
            <w:sz w:val="20"/>
            <w:szCs w:val="20"/>
          </w:rPr>
          <w:t>9</w:t>
        </w:r>
      </w:ins>
      <w:del w:id="977" w:author="Beverley Bahlmann" w:date="2012-03-23T15:45:00Z">
        <w:r w:rsidRPr="002C0BF6" w:rsidDel="00FD2924">
          <w:rPr>
            <w:rFonts w:ascii="Arial" w:hAnsi="Arial" w:cs="Arial"/>
            <w:sz w:val="20"/>
            <w:szCs w:val="20"/>
          </w:rPr>
          <w:delText>8</w:delText>
        </w:r>
      </w:del>
      <w:r w:rsidRPr="002C0BF6">
        <w:rPr>
          <w:rFonts w:ascii="Arial" w:hAnsi="Arial" w:cs="Arial"/>
          <w:sz w:val="20"/>
          <w:szCs w:val="20"/>
        </w:rPr>
        <w:t>.</w:t>
      </w:r>
      <w:r w:rsidRPr="002C0BF6">
        <w:rPr>
          <w:rFonts w:ascii="Arial" w:hAnsi="Arial" w:cs="Arial"/>
          <w:sz w:val="20"/>
          <w:szCs w:val="20"/>
        </w:rPr>
        <w:tab/>
      </w:r>
      <w:r w:rsidR="00E829B5" w:rsidRPr="002C0BF6">
        <w:rPr>
          <w:rFonts w:ascii="Arial" w:hAnsi="Arial" w:cs="Arial"/>
          <w:sz w:val="20"/>
          <w:szCs w:val="20"/>
        </w:rPr>
        <w:t>The complexity of assurance engagements with respect to a GHG statement varies. In some cases, the engagement may be relatively straightforward</w:t>
      </w:r>
      <w:r w:rsidR="001C6E24" w:rsidRPr="002C0BF6">
        <w:rPr>
          <w:rFonts w:ascii="Arial" w:hAnsi="Arial" w:cs="Arial"/>
          <w:sz w:val="20"/>
          <w:szCs w:val="20"/>
        </w:rPr>
        <w:t>, f</w:t>
      </w:r>
      <w:r w:rsidR="00E829B5" w:rsidRPr="002C0BF6">
        <w:rPr>
          <w:rFonts w:ascii="Arial" w:hAnsi="Arial" w:cs="Arial"/>
          <w:sz w:val="20"/>
          <w:szCs w:val="20"/>
        </w:rPr>
        <w:t>or instance</w:t>
      </w:r>
      <w:r w:rsidR="006F1985" w:rsidRPr="002C0BF6">
        <w:rPr>
          <w:rFonts w:ascii="Arial" w:hAnsi="Arial" w:cs="Arial"/>
          <w:sz w:val="20"/>
          <w:szCs w:val="20"/>
        </w:rPr>
        <w:t>,</w:t>
      </w:r>
      <w:r w:rsidR="00E829B5" w:rsidRPr="002C0BF6">
        <w:rPr>
          <w:rFonts w:ascii="Arial" w:hAnsi="Arial" w:cs="Arial"/>
          <w:sz w:val="20"/>
          <w:szCs w:val="20"/>
        </w:rPr>
        <w:t xml:space="preserve"> when an entity has no Scope 1 emissions and is reporting only Scope 2 emissions using an emissions factor specified in regulation, applied to electricity consumption at a single location. In this case, the engagement may focus largely on the system used to record and process electricity consumption figures identified on invoices, and arithmetical application of the specified emissions factor. </w:t>
      </w:r>
      <w:r w:rsidR="00270C25" w:rsidRPr="002C0BF6">
        <w:rPr>
          <w:rFonts w:ascii="Arial" w:hAnsi="Arial" w:cs="Arial"/>
          <w:sz w:val="20"/>
          <w:szCs w:val="20"/>
        </w:rPr>
        <w:t>When</w:t>
      </w:r>
      <w:r w:rsidR="003C5A25" w:rsidRPr="002C0BF6">
        <w:rPr>
          <w:rFonts w:ascii="Arial" w:hAnsi="Arial" w:cs="Arial"/>
          <w:sz w:val="20"/>
          <w:szCs w:val="20"/>
        </w:rPr>
        <w:t>, however,</w:t>
      </w:r>
      <w:r w:rsidR="00270C25" w:rsidRPr="002C0BF6">
        <w:rPr>
          <w:rFonts w:ascii="Arial" w:hAnsi="Arial" w:cs="Arial"/>
          <w:sz w:val="20"/>
          <w:szCs w:val="20"/>
        </w:rPr>
        <w:t xml:space="preserve"> the engagement is </w:t>
      </w:r>
      <w:r w:rsidR="00B217CB" w:rsidRPr="002C0BF6">
        <w:rPr>
          <w:rFonts w:ascii="Arial" w:hAnsi="Arial" w:cs="Arial"/>
          <w:sz w:val="20"/>
          <w:szCs w:val="20"/>
        </w:rPr>
        <w:t>relatively complex</w:t>
      </w:r>
      <w:r w:rsidR="00270C25" w:rsidRPr="002C0BF6">
        <w:rPr>
          <w:rFonts w:ascii="Arial" w:hAnsi="Arial" w:cs="Arial"/>
          <w:sz w:val="20"/>
          <w:szCs w:val="20"/>
        </w:rPr>
        <w:t xml:space="preserve">, it is likely to require specialist </w:t>
      </w:r>
      <w:r w:rsidR="00E635A8" w:rsidRPr="002C0BF6">
        <w:rPr>
          <w:rFonts w:ascii="Arial" w:hAnsi="Arial" w:cs="Arial"/>
          <w:sz w:val="20"/>
          <w:szCs w:val="20"/>
        </w:rPr>
        <w:t>competence</w:t>
      </w:r>
      <w:r w:rsidR="00270C25" w:rsidRPr="002C0BF6">
        <w:rPr>
          <w:rFonts w:ascii="Arial" w:hAnsi="Arial" w:cs="Arial"/>
          <w:sz w:val="20"/>
          <w:szCs w:val="20"/>
        </w:rPr>
        <w:t xml:space="preserve"> in the quantification and reporting of emissions. Particular areas of expertise that may be relevant in such cases include:</w:t>
      </w:r>
    </w:p>
    <w:p w:rsidR="00270C25" w:rsidRPr="002C0BF6" w:rsidRDefault="00270C25" w:rsidP="00745241">
      <w:pPr>
        <w:pStyle w:val="GovNormal"/>
        <w:tabs>
          <w:tab w:val="clear" w:pos="312"/>
          <w:tab w:val="clear" w:pos="540"/>
        </w:tabs>
        <w:spacing w:before="240"/>
        <w:ind w:left="1238" w:hanging="547"/>
        <w:rPr>
          <w:rFonts w:ascii="Arial" w:hAnsi="Arial" w:cs="Arial"/>
          <w:sz w:val="20"/>
          <w:szCs w:val="20"/>
        </w:rPr>
      </w:pPr>
      <w:r w:rsidRPr="002C0BF6">
        <w:rPr>
          <w:rFonts w:ascii="Arial" w:hAnsi="Arial" w:cs="Arial"/>
          <w:sz w:val="20"/>
          <w:szCs w:val="20"/>
        </w:rPr>
        <w:t>Information systems expertise</w:t>
      </w:r>
    </w:p>
    <w:p w:rsidR="00270C25" w:rsidRPr="002C0BF6" w:rsidRDefault="00270C25" w:rsidP="00745241">
      <w:pPr>
        <w:pStyle w:val="Bullet1Indented"/>
      </w:pPr>
      <w:r w:rsidRPr="002C0BF6">
        <w:t>Understanding how emissions information is generated, including how data is initiated, recorded, processed, corrected as necessary, collated and reported in a GHG statement.</w:t>
      </w:r>
    </w:p>
    <w:p w:rsidR="00270C25" w:rsidRPr="002C0BF6" w:rsidRDefault="00270C25" w:rsidP="00745241">
      <w:pPr>
        <w:pStyle w:val="GovNormal"/>
        <w:tabs>
          <w:tab w:val="clear" w:pos="312"/>
          <w:tab w:val="clear" w:pos="540"/>
        </w:tabs>
        <w:spacing w:before="240"/>
        <w:ind w:left="1238" w:hanging="547"/>
        <w:rPr>
          <w:rFonts w:ascii="Arial" w:hAnsi="Arial" w:cs="Arial"/>
          <w:sz w:val="20"/>
          <w:szCs w:val="20"/>
        </w:rPr>
      </w:pPr>
      <w:r w:rsidRPr="002C0BF6">
        <w:rPr>
          <w:rFonts w:ascii="Arial" w:hAnsi="Arial" w:cs="Arial"/>
          <w:sz w:val="20"/>
          <w:szCs w:val="20"/>
        </w:rPr>
        <w:t xml:space="preserve">Scientific </w:t>
      </w:r>
      <w:r w:rsidR="005F2E40" w:rsidRPr="002C0BF6">
        <w:rPr>
          <w:rFonts w:ascii="Arial" w:hAnsi="Arial" w:cs="Arial"/>
          <w:sz w:val="20"/>
          <w:szCs w:val="20"/>
        </w:rPr>
        <w:t xml:space="preserve">and engineering </w:t>
      </w:r>
      <w:r w:rsidRPr="002C0BF6">
        <w:rPr>
          <w:rFonts w:ascii="Arial" w:hAnsi="Arial" w:cs="Arial"/>
          <w:sz w:val="20"/>
          <w:szCs w:val="20"/>
        </w:rPr>
        <w:t>expertise</w:t>
      </w:r>
    </w:p>
    <w:p w:rsidR="00270C25" w:rsidRPr="002C0BF6" w:rsidRDefault="00270C25" w:rsidP="00745241">
      <w:pPr>
        <w:pStyle w:val="Bullet1Indented"/>
      </w:pPr>
      <w:r w:rsidRPr="002C0BF6">
        <w:t xml:space="preserve">Mapping the flow of materials through a production process, and the accompanying processes that create emissions, including identifying the relevant points at which source data </w:t>
      </w:r>
      <w:del w:id="978" w:author="Beverley Bahlmann" w:date="2012-03-28T16:08:00Z">
        <w:r w:rsidRPr="002C0BF6" w:rsidDel="00177553">
          <w:delText>are</w:delText>
        </w:r>
      </w:del>
      <w:ins w:id="979" w:author="Beverley Bahlmann" w:date="2012-03-28T16:08:00Z">
        <w:r w:rsidR="00177553" w:rsidRPr="002C0BF6">
          <w:t>is</w:t>
        </w:r>
      </w:ins>
      <w:r w:rsidRPr="002C0BF6">
        <w:t xml:space="preserve"> gathered. This may be particularly important in considering whether the entity</w:t>
      </w:r>
      <w:r w:rsidR="00B23E35" w:rsidRPr="002C0BF6">
        <w:t>’</w:t>
      </w:r>
      <w:r w:rsidRPr="002C0BF6">
        <w:t>s identification of emissions sources is complete.</w:t>
      </w:r>
    </w:p>
    <w:p w:rsidR="00270C25" w:rsidRPr="002C0BF6" w:rsidRDefault="00270C25" w:rsidP="00745241">
      <w:pPr>
        <w:pStyle w:val="Bullet1Indented"/>
      </w:pPr>
      <w:r w:rsidRPr="002C0BF6">
        <w:t>Analyzing chemical and physical relationships between inputs, processes and outputs, and relationships between emissions and other variables. The capacity to understand and analyze these relationships will often be important in designing analytical procedures.</w:t>
      </w:r>
    </w:p>
    <w:p w:rsidR="00270C25" w:rsidRPr="002C0BF6" w:rsidRDefault="00270C25" w:rsidP="00745241">
      <w:pPr>
        <w:pStyle w:val="Bullet1Indented"/>
      </w:pPr>
      <w:r w:rsidRPr="002C0BF6">
        <w:t>Identifying the effect of uncertainty on the GHG statement.</w:t>
      </w:r>
    </w:p>
    <w:p w:rsidR="00E66CFC" w:rsidRPr="002C0BF6" w:rsidRDefault="00E66CFC" w:rsidP="00745241">
      <w:pPr>
        <w:pStyle w:val="Bullet1Indented"/>
      </w:pPr>
      <w:r w:rsidRPr="002C0BF6">
        <w:t xml:space="preserve">Knowledge of the quality control policies and procedures implemented at testing laboratories, whether internal or external. </w:t>
      </w:r>
    </w:p>
    <w:p w:rsidR="00270C25" w:rsidRPr="002C0BF6" w:rsidRDefault="00270C25" w:rsidP="00745241">
      <w:pPr>
        <w:pStyle w:val="Bullet1Indented"/>
      </w:pPr>
      <w:r w:rsidRPr="002C0BF6">
        <w:t xml:space="preserve">Experience with specific industries and related emissions creation and removal processes. Procedures for Scope 1 emissions quantification vary greatly depending on the industries and processes involved, for example, the nature of electrolytic processes in aluminum </w:t>
      </w:r>
      <w:r w:rsidRPr="002C0BF6">
        <w:lastRenderedPageBreak/>
        <w:t>production; combustion processes in the production of electricity using fossil fuels; and chemical processes in cemen</w:t>
      </w:r>
      <w:r w:rsidR="006933A6" w:rsidRPr="002C0BF6">
        <w:t>t production are all different.</w:t>
      </w:r>
    </w:p>
    <w:p w:rsidR="00270C25" w:rsidRPr="002C0BF6" w:rsidRDefault="00270C25" w:rsidP="00745241">
      <w:pPr>
        <w:pStyle w:val="Bullet1Indented"/>
      </w:pPr>
      <w:r w:rsidRPr="002C0BF6">
        <w:t>The operation of physical sensors and other quantification methods, and the selection of appropriate emissions factors.</w:t>
      </w:r>
    </w:p>
    <w:p w:rsidR="009E3154" w:rsidRPr="002C0BF6" w:rsidRDefault="00487882" w:rsidP="00745241">
      <w:pPr>
        <w:pStyle w:val="Heading3"/>
        <w:keepNext w:val="0"/>
        <w:keepLines w:val="0"/>
        <w:rPr>
          <w:rFonts w:ascii="Arial" w:hAnsi="Arial" w:cs="Arial"/>
          <w:sz w:val="20"/>
          <w:szCs w:val="20"/>
        </w:rPr>
      </w:pPr>
      <w:del w:id="980" w:author="Beverley Bahlmann" w:date="2012-04-02T11:12:00Z">
        <w:r w:rsidRPr="002C0BF6" w:rsidDel="00857AF1">
          <w:rPr>
            <w:rFonts w:ascii="Arial" w:hAnsi="Arial" w:cs="Arial"/>
            <w:sz w:val="20"/>
            <w:szCs w:val="20"/>
          </w:rPr>
          <w:delText>Acceptance and Continuance</w:delText>
        </w:r>
      </w:del>
    </w:p>
    <w:p w:rsidR="009E3154" w:rsidRPr="002C0BF6" w:rsidRDefault="009E3154" w:rsidP="00745241">
      <w:pPr>
        <w:pStyle w:val="IFACHeading4"/>
        <w:spacing w:before="120"/>
        <w:rPr>
          <w:rFonts w:ascii="Arial" w:hAnsi="Arial" w:cs="Arial"/>
          <w:sz w:val="20"/>
          <w:szCs w:val="20"/>
        </w:rPr>
      </w:pPr>
      <w:r w:rsidRPr="002C0BF6">
        <w:rPr>
          <w:rFonts w:ascii="Arial" w:hAnsi="Arial" w:cs="Arial"/>
          <w:sz w:val="20"/>
          <w:szCs w:val="20"/>
        </w:rPr>
        <w:t xml:space="preserve">Scope of the GHG Statement and the Engagement </w:t>
      </w:r>
      <w:r w:rsidRPr="002C0BF6">
        <w:rPr>
          <w:rFonts w:ascii="Arial" w:hAnsi="Arial" w:cs="Arial"/>
          <w:i w:val="0"/>
          <w:sz w:val="20"/>
          <w:szCs w:val="20"/>
        </w:rPr>
        <w:t>(Ref: Para. 1</w:t>
      </w:r>
      <w:ins w:id="981" w:author="Beverley Bahlmann" w:date="2012-03-27T16:24:00Z">
        <w:r w:rsidR="00AF44F9" w:rsidRPr="002C0BF6">
          <w:rPr>
            <w:rFonts w:ascii="Arial" w:hAnsi="Arial" w:cs="Arial"/>
            <w:i w:val="0"/>
            <w:sz w:val="20"/>
            <w:szCs w:val="20"/>
          </w:rPr>
          <w:t>7</w:t>
        </w:r>
      </w:ins>
      <w:del w:id="982" w:author="Beverley Bahlmann" w:date="2012-03-27T16:24:00Z">
        <w:r w:rsidR="003A293A" w:rsidRPr="002C0BF6" w:rsidDel="00AF44F9">
          <w:rPr>
            <w:rFonts w:ascii="Arial" w:hAnsi="Arial" w:cs="Arial"/>
            <w:i w:val="0"/>
            <w:sz w:val="20"/>
            <w:szCs w:val="20"/>
          </w:rPr>
          <w:delText>6</w:delText>
        </w:r>
      </w:del>
      <w:r w:rsidRPr="002C0BF6">
        <w:rPr>
          <w:rFonts w:ascii="Arial" w:hAnsi="Arial" w:cs="Arial"/>
          <w:i w:val="0"/>
          <w:sz w:val="20"/>
          <w:szCs w:val="20"/>
        </w:rPr>
        <w:t>(a))</w:t>
      </w:r>
    </w:p>
    <w:p w:rsidR="009E3154" w:rsidRPr="002C0BF6" w:rsidRDefault="009B1B82" w:rsidP="00745241">
      <w:pPr>
        <w:pStyle w:val="IFACNumberedPara"/>
        <w:tabs>
          <w:tab w:val="clear" w:pos="720"/>
        </w:tabs>
        <w:rPr>
          <w:rFonts w:ascii="Arial" w:hAnsi="Arial" w:cs="Arial"/>
          <w:sz w:val="20"/>
          <w:szCs w:val="20"/>
        </w:rPr>
      </w:pPr>
      <w:r w:rsidRPr="002C0BF6">
        <w:rPr>
          <w:rFonts w:ascii="Arial" w:hAnsi="Arial" w:cs="Arial"/>
          <w:sz w:val="20"/>
          <w:szCs w:val="20"/>
        </w:rPr>
        <w:t>A</w:t>
      </w:r>
      <w:ins w:id="983" w:author="Beverley Bahlmann" w:date="2012-03-23T15:45:00Z">
        <w:r w:rsidR="00FD2924" w:rsidRPr="002C0BF6">
          <w:rPr>
            <w:rFonts w:ascii="Arial" w:hAnsi="Arial" w:cs="Arial"/>
            <w:sz w:val="20"/>
            <w:szCs w:val="20"/>
          </w:rPr>
          <w:t>20</w:t>
        </w:r>
      </w:ins>
      <w:del w:id="984" w:author="Beverley Bahlmann" w:date="2012-03-23T15:45:00Z">
        <w:r w:rsidRPr="002C0BF6" w:rsidDel="00FD2924">
          <w:rPr>
            <w:rFonts w:ascii="Arial" w:hAnsi="Arial" w:cs="Arial"/>
            <w:sz w:val="20"/>
            <w:szCs w:val="20"/>
          </w:rPr>
          <w:delText>19</w:delText>
        </w:r>
      </w:del>
      <w:r w:rsidRPr="002C0BF6">
        <w:rPr>
          <w:rFonts w:ascii="Arial" w:hAnsi="Arial" w:cs="Arial"/>
          <w:sz w:val="20"/>
          <w:szCs w:val="20"/>
        </w:rPr>
        <w:t>.</w:t>
      </w:r>
      <w:r w:rsidRPr="002C0BF6">
        <w:rPr>
          <w:rFonts w:ascii="Arial" w:hAnsi="Arial" w:cs="Arial"/>
          <w:sz w:val="20"/>
          <w:szCs w:val="20"/>
        </w:rPr>
        <w:tab/>
      </w:r>
      <w:r w:rsidR="009E3154" w:rsidRPr="002C0BF6">
        <w:rPr>
          <w:rFonts w:ascii="Arial" w:hAnsi="Arial" w:cs="Arial"/>
          <w:sz w:val="20"/>
          <w:szCs w:val="20"/>
        </w:rPr>
        <w:t>Examples of circumstances where the reasons for excluding known emissions sources from the GHG statement, or excluding disclosed emission</w:t>
      </w:r>
      <w:r w:rsidR="00EB7DBA" w:rsidRPr="002C0BF6">
        <w:rPr>
          <w:rFonts w:ascii="Arial" w:hAnsi="Arial" w:cs="Arial"/>
          <w:sz w:val="20"/>
          <w:szCs w:val="20"/>
        </w:rPr>
        <w:t>s</w:t>
      </w:r>
      <w:r w:rsidR="009E3154" w:rsidRPr="002C0BF6">
        <w:rPr>
          <w:rFonts w:ascii="Arial" w:hAnsi="Arial" w:cs="Arial"/>
          <w:sz w:val="20"/>
          <w:szCs w:val="20"/>
        </w:rPr>
        <w:t xml:space="preserve"> sources from the engagement, may not be </w:t>
      </w:r>
      <w:r w:rsidR="009E3D8C" w:rsidRPr="002C0BF6">
        <w:rPr>
          <w:rFonts w:ascii="Arial" w:hAnsi="Arial" w:cs="Arial"/>
          <w:sz w:val="20"/>
          <w:szCs w:val="20"/>
        </w:rPr>
        <w:t>reasonable</w:t>
      </w:r>
      <w:r w:rsidR="009E3154" w:rsidRPr="002C0BF6">
        <w:rPr>
          <w:rFonts w:ascii="Arial" w:hAnsi="Arial" w:cs="Arial"/>
          <w:sz w:val="20"/>
          <w:szCs w:val="20"/>
        </w:rPr>
        <w:t xml:space="preserve"> in the circumstances include where:</w:t>
      </w:r>
    </w:p>
    <w:p w:rsidR="009E3154" w:rsidRPr="002C0BF6" w:rsidRDefault="009E3154" w:rsidP="00745241">
      <w:pPr>
        <w:pStyle w:val="Bullet1Indented"/>
      </w:pPr>
      <w:r w:rsidRPr="002C0BF6">
        <w:t>The entity has significant Scope 1 emissions but only includes Scope 2 emissions in the GHG statement.</w:t>
      </w:r>
    </w:p>
    <w:p w:rsidR="009E3154" w:rsidRPr="002C0BF6" w:rsidRDefault="009E3154" w:rsidP="00745241">
      <w:pPr>
        <w:pStyle w:val="Bullet1Indented"/>
      </w:pPr>
      <w:r w:rsidRPr="002C0BF6">
        <w:t xml:space="preserve">The entity is a part of a larger legal entity that has significant emissions that are not being reported on because of the way the organizational boundary has been determined </w:t>
      </w:r>
      <w:r w:rsidR="000925C6" w:rsidRPr="002C0BF6">
        <w:t xml:space="preserve">when </w:t>
      </w:r>
      <w:r w:rsidRPr="002C0BF6">
        <w:t>this is likely to mislead intended users.</w:t>
      </w:r>
    </w:p>
    <w:p w:rsidR="009E3154" w:rsidRPr="002C0BF6" w:rsidRDefault="009E3154" w:rsidP="00745241">
      <w:pPr>
        <w:pStyle w:val="Bullet1Indented"/>
      </w:pPr>
      <w:r w:rsidRPr="002C0BF6">
        <w:t xml:space="preserve">The emissions that the practitioner is </w:t>
      </w:r>
      <w:r w:rsidR="00CB62AF" w:rsidRPr="002C0BF6">
        <w:t>reporting on</w:t>
      </w:r>
      <w:r w:rsidR="00CB62AF" w:rsidRPr="002C0BF6" w:rsidDel="00A10BD1">
        <w:t xml:space="preserve"> </w:t>
      </w:r>
      <w:r w:rsidRPr="002C0BF6">
        <w:t>are only a small proportion of the total emissions included in the GHG statemen</w:t>
      </w:r>
      <w:r w:rsidR="006933A6" w:rsidRPr="002C0BF6">
        <w:t>t.</w:t>
      </w:r>
    </w:p>
    <w:p w:rsidR="009E3154" w:rsidRPr="002C0BF6" w:rsidRDefault="009E3154" w:rsidP="00745241">
      <w:pPr>
        <w:pStyle w:val="IFACHeading4"/>
        <w:keepNext/>
        <w:rPr>
          <w:rFonts w:ascii="Arial" w:hAnsi="Arial" w:cs="Arial"/>
          <w:sz w:val="20"/>
          <w:szCs w:val="20"/>
        </w:rPr>
      </w:pPr>
      <w:r w:rsidRPr="002C0BF6">
        <w:rPr>
          <w:rFonts w:ascii="Arial" w:hAnsi="Arial" w:cs="Arial"/>
          <w:sz w:val="20"/>
          <w:szCs w:val="20"/>
        </w:rPr>
        <w:t>Assessing the Appropriateness of the Subject Matter</w:t>
      </w:r>
      <w:r w:rsidRPr="002C0BF6" w:rsidDel="00DB608D">
        <w:rPr>
          <w:rFonts w:ascii="Arial" w:hAnsi="Arial" w:cs="Arial"/>
          <w:sz w:val="20"/>
          <w:szCs w:val="20"/>
        </w:rPr>
        <w:t xml:space="preserve"> </w:t>
      </w:r>
      <w:r w:rsidRPr="002C0BF6">
        <w:rPr>
          <w:rFonts w:ascii="Arial" w:hAnsi="Arial" w:cs="Arial"/>
          <w:i w:val="0"/>
          <w:sz w:val="20"/>
          <w:szCs w:val="20"/>
        </w:rPr>
        <w:t xml:space="preserve">(Ref: Para. </w:t>
      </w:r>
      <w:r w:rsidR="00435BF0" w:rsidRPr="002C0BF6">
        <w:rPr>
          <w:rFonts w:ascii="Arial" w:hAnsi="Arial" w:cs="Arial"/>
          <w:i w:val="0"/>
          <w:sz w:val="20"/>
          <w:szCs w:val="20"/>
        </w:rPr>
        <w:t>1</w:t>
      </w:r>
      <w:ins w:id="985" w:author="Beverley Bahlmann" w:date="2012-03-27T16:24:00Z">
        <w:r w:rsidR="00AF44F9" w:rsidRPr="002C0BF6">
          <w:rPr>
            <w:rFonts w:ascii="Arial" w:hAnsi="Arial" w:cs="Arial"/>
            <w:i w:val="0"/>
            <w:sz w:val="20"/>
            <w:szCs w:val="20"/>
          </w:rPr>
          <w:t>5</w:t>
        </w:r>
      </w:ins>
      <w:del w:id="986" w:author="Beverley Bahlmann" w:date="2012-03-27T16:24:00Z">
        <w:r w:rsidR="00435BF0" w:rsidRPr="002C0BF6" w:rsidDel="00AF44F9">
          <w:rPr>
            <w:rFonts w:ascii="Arial" w:hAnsi="Arial" w:cs="Arial"/>
            <w:i w:val="0"/>
            <w:sz w:val="20"/>
            <w:szCs w:val="20"/>
          </w:rPr>
          <w:delText>4</w:delText>
        </w:r>
      </w:del>
      <w:r w:rsidRPr="002C0BF6">
        <w:rPr>
          <w:rFonts w:ascii="Arial" w:hAnsi="Arial" w:cs="Arial"/>
          <w:i w:val="0"/>
          <w:sz w:val="20"/>
          <w:szCs w:val="20"/>
        </w:rPr>
        <w:t>)</w:t>
      </w:r>
    </w:p>
    <w:p w:rsidR="00443BB4" w:rsidRPr="002C0BF6" w:rsidRDefault="009B1B82" w:rsidP="00745241">
      <w:pPr>
        <w:pStyle w:val="IFACNumberedPara"/>
        <w:tabs>
          <w:tab w:val="clear" w:pos="720"/>
        </w:tabs>
        <w:rPr>
          <w:rFonts w:ascii="Arial" w:hAnsi="Arial" w:cs="Arial"/>
          <w:sz w:val="20"/>
          <w:szCs w:val="20"/>
        </w:rPr>
      </w:pPr>
      <w:r w:rsidRPr="002C0BF6">
        <w:rPr>
          <w:rFonts w:ascii="Arial" w:hAnsi="Arial" w:cs="Arial"/>
          <w:sz w:val="20"/>
          <w:szCs w:val="20"/>
        </w:rPr>
        <w:t>A2</w:t>
      </w:r>
      <w:ins w:id="987" w:author="Beverley Bahlmann" w:date="2012-03-23T15:46:00Z">
        <w:r w:rsidR="00FD2924" w:rsidRPr="002C0BF6">
          <w:rPr>
            <w:rFonts w:ascii="Arial" w:hAnsi="Arial" w:cs="Arial"/>
            <w:sz w:val="20"/>
            <w:szCs w:val="20"/>
          </w:rPr>
          <w:t>1</w:t>
        </w:r>
      </w:ins>
      <w:del w:id="988" w:author="Beverley Bahlmann" w:date="2012-03-23T15:46:00Z">
        <w:r w:rsidRPr="002C0BF6" w:rsidDel="00FD2924">
          <w:rPr>
            <w:rFonts w:ascii="Arial" w:hAnsi="Arial" w:cs="Arial"/>
            <w:sz w:val="20"/>
            <w:szCs w:val="20"/>
          </w:rPr>
          <w:delText>0</w:delText>
        </w:r>
      </w:del>
      <w:r w:rsidRPr="002C0BF6">
        <w:rPr>
          <w:rFonts w:ascii="Arial" w:hAnsi="Arial" w:cs="Arial"/>
          <w:sz w:val="20"/>
          <w:szCs w:val="20"/>
        </w:rPr>
        <w:t>.</w:t>
      </w:r>
      <w:r w:rsidRPr="002C0BF6">
        <w:rPr>
          <w:rFonts w:ascii="Arial" w:hAnsi="Arial" w:cs="Arial"/>
          <w:sz w:val="20"/>
          <w:szCs w:val="20"/>
        </w:rPr>
        <w:tab/>
      </w:r>
      <w:r w:rsidR="009E3154" w:rsidRPr="002C0BF6">
        <w:rPr>
          <w:rFonts w:ascii="Arial" w:hAnsi="Arial" w:cs="Arial"/>
          <w:sz w:val="20"/>
          <w:szCs w:val="20"/>
        </w:rPr>
        <w:t>ISAE 3000 requires the practitioner to assess the appropriateness of the subject matter.</w:t>
      </w:r>
      <w:r w:rsidR="009E3154" w:rsidRPr="002C0BF6">
        <w:rPr>
          <w:rFonts w:ascii="Arial" w:hAnsi="Arial" w:cs="Arial"/>
          <w:sz w:val="20"/>
          <w:szCs w:val="20"/>
          <w:vertAlign w:val="superscript"/>
        </w:rPr>
        <w:footnoteReference w:id="14"/>
      </w:r>
      <w:r w:rsidR="009E3154" w:rsidRPr="002C0BF6">
        <w:rPr>
          <w:rFonts w:ascii="Arial" w:hAnsi="Arial" w:cs="Arial"/>
          <w:sz w:val="20"/>
          <w:szCs w:val="20"/>
        </w:rPr>
        <w:t xml:space="preserve"> In the case of a GHG statement, the entity</w:t>
      </w:r>
      <w:r w:rsidR="00B23E35" w:rsidRPr="002C0BF6">
        <w:rPr>
          <w:rFonts w:ascii="Arial" w:hAnsi="Arial" w:cs="Arial"/>
          <w:sz w:val="20"/>
          <w:szCs w:val="20"/>
        </w:rPr>
        <w:t>’</w:t>
      </w:r>
      <w:r w:rsidR="009E3154" w:rsidRPr="002C0BF6">
        <w:rPr>
          <w:rFonts w:ascii="Arial" w:hAnsi="Arial" w:cs="Arial"/>
          <w:sz w:val="20"/>
          <w:szCs w:val="20"/>
        </w:rPr>
        <w:t xml:space="preserve">s emissions (and removals and emissions deductions if applicable) are the subject matter of the engagement. </w:t>
      </w:r>
      <w:r w:rsidR="00207609" w:rsidRPr="002C0BF6">
        <w:rPr>
          <w:rFonts w:ascii="Arial" w:hAnsi="Arial" w:cs="Arial"/>
          <w:sz w:val="20"/>
          <w:szCs w:val="20"/>
        </w:rPr>
        <w:t>That</w:t>
      </w:r>
      <w:r w:rsidR="009E3154" w:rsidRPr="002C0BF6">
        <w:rPr>
          <w:rFonts w:ascii="Arial" w:hAnsi="Arial" w:cs="Arial"/>
          <w:sz w:val="20"/>
          <w:szCs w:val="20"/>
        </w:rPr>
        <w:t xml:space="preserve"> subject matter </w:t>
      </w:r>
      <w:r w:rsidR="00207609" w:rsidRPr="002C0BF6">
        <w:rPr>
          <w:rFonts w:ascii="Arial" w:hAnsi="Arial" w:cs="Arial"/>
          <w:sz w:val="20"/>
          <w:szCs w:val="20"/>
        </w:rPr>
        <w:t>will be appropriate if</w:t>
      </w:r>
      <w:r w:rsidR="009E3154" w:rsidRPr="002C0BF6">
        <w:rPr>
          <w:rFonts w:ascii="Arial" w:hAnsi="Arial" w:cs="Arial"/>
          <w:sz w:val="20"/>
          <w:szCs w:val="20"/>
        </w:rPr>
        <w:t xml:space="preserve">, among other things, </w:t>
      </w:r>
      <w:r w:rsidR="00E15A96" w:rsidRPr="002C0BF6">
        <w:rPr>
          <w:rFonts w:ascii="Arial" w:hAnsi="Arial" w:cs="Arial"/>
          <w:sz w:val="20"/>
          <w:szCs w:val="20"/>
        </w:rPr>
        <w:t>the entity</w:t>
      </w:r>
      <w:r w:rsidR="00B23E35" w:rsidRPr="002C0BF6">
        <w:rPr>
          <w:rFonts w:ascii="Arial" w:hAnsi="Arial" w:cs="Arial"/>
          <w:sz w:val="20"/>
          <w:szCs w:val="20"/>
        </w:rPr>
        <w:t>’</w:t>
      </w:r>
      <w:r w:rsidR="00E15A96" w:rsidRPr="002C0BF6">
        <w:rPr>
          <w:rFonts w:ascii="Arial" w:hAnsi="Arial" w:cs="Arial"/>
          <w:sz w:val="20"/>
          <w:szCs w:val="20"/>
        </w:rPr>
        <w:t xml:space="preserve">s </w:t>
      </w:r>
      <w:r w:rsidR="00F95262" w:rsidRPr="002C0BF6">
        <w:rPr>
          <w:rFonts w:ascii="Arial" w:hAnsi="Arial" w:cs="Arial"/>
          <w:sz w:val="20"/>
          <w:szCs w:val="20"/>
        </w:rPr>
        <w:t>emissions</w:t>
      </w:r>
      <w:r w:rsidR="00E15A96" w:rsidRPr="002C0BF6">
        <w:rPr>
          <w:rFonts w:ascii="Arial" w:hAnsi="Arial" w:cs="Arial"/>
          <w:sz w:val="20"/>
          <w:szCs w:val="20"/>
        </w:rPr>
        <w:t xml:space="preserve"> are</w:t>
      </w:r>
      <w:r w:rsidR="00207609" w:rsidRPr="002C0BF6">
        <w:rPr>
          <w:rFonts w:ascii="Arial" w:hAnsi="Arial" w:cs="Arial"/>
          <w:sz w:val="20"/>
          <w:szCs w:val="20"/>
        </w:rPr>
        <w:t xml:space="preserve"> </w:t>
      </w:r>
      <w:r w:rsidR="009E3154" w:rsidRPr="002C0BF6">
        <w:rPr>
          <w:rFonts w:ascii="Arial" w:hAnsi="Arial" w:cs="Arial"/>
          <w:sz w:val="20"/>
          <w:szCs w:val="20"/>
        </w:rPr>
        <w:t xml:space="preserve">capable of consistent </w:t>
      </w:r>
      <w:r w:rsidR="00207609" w:rsidRPr="002C0BF6">
        <w:rPr>
          <w:rFonts w:ascii="Arial" w:hAnsi="Arial" w:cs="Arial"/>
          <w:sz w:val="20"/>
          <w:szCs w:val="20"/>
        </w:rPr>
        <w:t>quantification using</w:t>
      </w:r>
      <w:r w:rsidR="009E3154" w:rsidRPr="002C0BF6">
        <w:rPr>
          <w:rFonts w:ascii="Arial" w:hAnsi="Arial" w:cs="Arial"/>
          <w:sz w:val="20"/>
          <w:szCs w:val="20"/>
        </w:rPr>
        <w:t xml:space="preserve"> suitable criteria.</w:t>
      </w:r>
      <w:r w:rsidR="009E3154" w:rsidRPr="002C0BF6">
        <w:rPr>
          <w:rFonts w:ascii="Arial" w:hAnsi="Arial" w:cs="Arial"/>
          <w:sz w:val="20"/>
          <w:szCs w:val="20"/>
          <w:vertAlign w:val="superscript"/>
        </w:rPr>
        <w:footnoteReference w:id="15"/>
      </w:r>
    </w:p>
    <w:p w:rsidR="009E3154" w:rsidRPr="002C0BF6" w:rsidRDefault="009B1B82" w:rsidP="00745241">
      <w:pPr>
        <w:pStyle w:val="IFACNumberedPara"/>
        <w:tabs>
          <w:tab w:val="clear" w:pos="720"/>
        </w:tabs>
        <w:rPr>
          <w:rFonts w:ascii="Arial" w:hAnsi="Arial" w:cs="Arial"/>
          <w:sz w:val="20"/>
          <w:szCs w:val="20"/>
        </w:rPr>
      </w:pPr>
      <w:r w:rsidRPr="002C0BF6">
        <w:rPr>
          <w:rFonts w:ascii="Arial" w:hAnsi="Arial" w:cs="Arial"/>
          <w:sz w:val="20"/>
          <w:szCs w:val="20"/>
        </w:rPr>
        <w:t>A2</w:t>
      </w:r>
      <w:ins w:id="989" w:author="Beverley Bahlmann" w:date="2012-03-23T15:46:00Z">
        <w:r w:rsidR="00FD2924" w:rsidRPr="002C0BF6">
          <w:rPr>
            <w:rFonts w:ascii="Arial" w:hAnsi="Arial" w:cs="Arial"/>
            <w:sz w:val="20"/>
            <w:szCs w:val="20"/>
          </w:rPr>
          <w:t>2</w:t>
        </w:r>
      </w:ins>
      <w:del w:id="990" w:author="Beverley Bahlmann" w:date="2012-03-23T15:46:00Z">
        <w:r w:rsidRPr="002C0BF6" w:rsidDel="00FD2924">
          <w:rPr>
            <w:rFonts w:ascii="Arial" w:hAnsi="Arial" w:cs="Arial"/>
            <w:sz w:val="20"/>
            <w:szCs w:val="20"/>
          </w:rPr>
          <w:delText>1</w:delText>
        </w:r>
      </w:del>
      <w:r w:rsidRPr="002C0BF6">
        <w:rPr>
          <w:rFonts w:ascii="Arial" w:hAnsi="Arial" w:cs="Arial"/>
          <w:sz w:val="20"/>
          <w:szCs w:val="20"/>
        </w:rPr>
        <w:t>.</w:t>
      </w:r>
      <w:r w:rsidRPr="002C0BF6">
        <w:rPr>
          <w:rFonts w:ascii="Arial" w:hAnsi="Arial" w:cs="Arial"/>
          <w:sz w:val="20"/>
          <w:szCs w:val="20"/>
        </w:rPr>
        <w:tab/>
      </w:r>
      <w:r w:rsidR="009E3154" w:rsidRPr="002C0BF6">
        <w:rPr>
          <w:rFonts w:ascii="Arial" w:hAnsi="Arial" w:cs="Arial"/>
          <w:sz w:val="20"/>
          <w:szCs w:val="20"/>
        </w:rPr>
        <w:t xml:space="preserve">GHG sources may be quantified by: </w:t>
      </w:r>
    </w:p>
    <w:p w:rsidR="009E3154" w:rsidRPr="002C0BF6" w:rsidRDefault="009E3154" w:rsidP="00745241">
      <w:pPr>
        <w:pStyle w:val="IFACIndentedAlpha"/>
        <w:rPr>
          <w:rFonts w:ascii="Arial" w:hAnsi="Arial" w:cs="Arial"/>
          <w:sz w:val="20"/>
          <w:szCs w:val="20"/>
        </w:rPr>
      </w:pPr>
      <w:r w:rsidRPr="002C0BF6">
        <w:rPr>
          <w:rFonts w:ascii="Arial" w:hAnsi="Arial" w:cs="Arial"/>
          <w:sz w:val="20"/>
          <w:szCs w:val="20"/>
        </w:rPr>
        <w:t>(a)</w:t>
      </w:r>
      <w:r w:rsidRPr="002C0BF6">
        <w:rPr>
          <w:rFonts w:ascii="Arial" w:hAnsi="Arial" w:cs="Arial"/>
          <w:sz w:val="20"/>
          <w:szCs w:val="20"/>
        </w:rPr>
        <w:tab/>
        <w:t>Direct measurement (or direct monitoring) of GHG concentration and flow rates using continuous emissions moni</w:t>
      </w:r>
      <w:r w:rsidR="006933A6" w:rsidRPr="002C0BF6">
        <w:rPr>
          <w:rFonts w:ascii="Arial" w:hAnsi="Arial" w:cs="Arial"/>
          <w:sz w:val="20"/>
          <w:szCs w:val="20"/>
        </w:rPr>
        <w:t>toring or periodic sampling; or</w:t>
      </w:r>
    </w:p>
    <w:p w:rsidR="00834485" w:rsidRPr="002C0BF6" w:rsidRDefault="009E3154" w:rsidP="00745241">
      <w:pPr>
        <w:pStyle w:val="IFACIndentedAlpha"/>
        <w:rPr>
          <w:rFonts w:ascii="Arial" w:hAnsi="Arial" w:cs="Arial"/>
          <w:sz w:val="20"/>
          <w:szCs w:val="20"/>
        </w:rPr>
      </w:pPr>
      <w:r w:rsidRPr="002C0BF6">
        <w:rPr>
          <w:rFonts w:ascii="Arial" w:hAnsi="Arial" w:cs="Arial"/>
          <w:sz w:val="20"/>
          <w:szCs w:val="20"/>
        </w:rPr>
        <w:t>(b)</w:t>
      </w:r>
      <w:r w:rsidRPr="002C0BF6">
        <w:rPr>
          <w:rFonts w:ascii="Arial" w:hAnsi="Arial" w:cs="Arial"/>
          <w:sz w:val="20"/>
          <w:szCs w:val="20"/>
        </w:rPr>
        <w:tab/>
        <w:t>Measuring a surrogate activity, such as fuel consumption, and calculating emissions using, for example, mass balance equations,</w:t>
      </w:r>
      <w:r w:rsidRPr="002C0BF6">
        <w:rPr>
          <w:rStyle w:val="FootnoteReference"/>
          <w:rFonts w:ascii="Arial" w:hAnsi="Arial" w:cs="Arial"/>
          <w:sz w:val="20"/>
          <w:szCs w:val="20"/>
        </w:rPr>
        <w:footnoteReference w:id="16"/>
      </w:r>
      <w:r w:rsidRPr="002C0BF6">
        <w:rPr>
          <w:rFonts w:ascii="Arial" w:hAnsi="Arial" w:cs="Arial"/>
          <w:sz w:val="20"/>
          <w:szCs w:val="20"/>
        </w:rPr>
        <w:t xml:space="preserve"> entity-specific emissions factors, or average emissions factors for a region, source, </w:t>
      </w:r>
      <w:r w:rsidR="00C117B4" w:rsidRPr="002C0BF6">
        <w:rPr>
          <w:rFonts w:ascii="Arial" w:hAnsi="Arial" w:cs="Arial"/>
          <w:sz w:val="20"/>
          <w:szCs w:val="20"/>
        </w:rPr>
        <w:t xml:space="preserve">industry </w:t>
      </w:r>
      <w:r w:rsidR="006933A6" w:rsidRPr="002C0BF6">
        <w:rPr>
          <w:rFonts w:ascii="Arial" w:hAnsi="Arial" w:cs="Arial"/>
          <w:sz w:val="20"/>
          <w:szCs w:val="20"/>
        </w:rPr>
        <w:t>or process.</w:t>
      </w:r>
    </w:p>
    <w:p w:rsidR="009E3154" w:rsidRPr="002C0BF6" w:rsidRDefault="009E3154" w:rsidP="00745241">
      <w:pPr>
        <w:pStyle w:val="IFACHeading4"/>
        <w:keepNext/>
        <w:rPr>
          <w:rFonts w:ascii="Arial" w:hAnsi="Arial" w:cs="Arial"/>
          <w:sz w:val="20"/>
          <w:szCs w:val="20"/>
        </w:rPr>
      </w:pPr>
      <w:r w:rsidRPr="002C0BF6">
        <w:rPr>
          <w:rFonts w:ascii="Arial" w:hAnsi="Arial" w:cs="Arial"/>
          <w:sz w:val="20"/>
          <w:szCs w:val="20"/>
        </w:rPr>
        <w:t xml:space="preserve">Assessing the Suitability of the Criteria </w:t>
      </w:r>
    </w:p>
    <w:p w:rsidR="009E3154" w:rsidRPr="002C0BF6" w:rsidRDefault="009E3154" w:rsidP="00745241">
      <w:pPr>
        <w:pStyle w:val="IFACHeading5"/>
        <w:spacing w:before="120"/>
        <w:jc w:val="left"/>
        <w:rPr>
          <w:rFonts w:ascii="Arial" w:hAnsi="Arial" w:cs="Arial"/>
          <w:sz w:val="20"/>
          <w:szCs w:val="20"/>
        </w:rPr>
      </w:pPr>
      <w:r w:rsidRPr="002C0BF6">
        <w:rPr>
          <w:rFonts w:ascii="Arial" w:hAnsi="Arial" w:cs="Arial"/>
          <w:sz w:val="20"/>
          <w:szCs w:val="20"/>
        </w:rPr>
        <w:t>Specifically Developed and Established Criteria (</w:t>
      </w:r>
      <w:r w:rsidRPr="002C0BF6">
        <w:rPr>
          <w:rFonts w:ascii="Arial" w:hAnsi="Arial" w:cs="Arial"/>
          <w:bCs/>
          <w:kern w:val="28"/>
          <w:sz w:val="20"/>
          <w:szCs w:val="20"/>
        </w:rPr>
        <w:t xml:space="preserve">Ref: Para. </w:t>
      </w:r>
      <w:r w:rsidR="00450A52" w:rsidRPr="002C0BF6">
        <w:rPr>
          <w:rFonts w:ascii="Arial" w:hAnsi="Arial" w:cs="Arial"/>
          <w:bCs/>
          <w:kern w:val="28"/>
          <w:sz w:val="20"/>
          <w:szCs w:val="20"/>
        </w:rPr>
        <w:t>1</w:t>
      </w:r>
      <w:ins w:id="993" w:author="Beverley Bahlmann" w:date="2012-03-27T16:24:00Z">
        <w:r w:rsidR="00AF44F9" w:rsidRPr="002C0BF6">
          <w:rPr>
            <w:rFonts w:ascii="Arial" w:hAnsi="Arial" w:cs="Arial"/>
            <w:bCs/>
            <w:kern w:val="28"/>
            <w:sz w:val="20"/>
            <w:szCs w:val="20"/>
          </w:rPr>
          <w:t>7</w:t>
        </w:r>
      </w:ins>
      <w:del w:id="994" w:author="Beverley Bahlmann" w:date="2012-03-27T16:24:00Z">
        <w:r w:rsidR="00032261" w:rsidRPr="002C0BF6" w:rsidDel="00AF44F9">
          <w:rPr>
            <w:rFonts w:ascii="Arial" w:hAnsi="Arial" w:cs="Arial"/>
            <w:bCs/>
            <w:kern w:val="28"/>
            <w:sz w:val="20"/>
            <w:szCs w:val="20"/>
          </w:rPr>
          <w:delText>6</w:delText>
        </w:r>
      </w:del>
      <w:r w:rsidR="00FA2EAB" w:rsidRPr="002C0BF6">
        <w:rPr>
          <w:rFonts w:ascii="Arial" w:hAnsi="Arial" w:cs="Arial"/>
          <w:bCs/>
          <w:kern w:val="28"/>
          <w:sz w:val="20"/>
          <w:szCs w:val="20"/>
        </w:rPr>
        <w:t>(b)</w:t>
      </w:r>
      <w:r w:rsidRPr="002C0BF6">
        <w:rPr>
          <w:rFonts w:ascii="Arial" w:hAnsi="Arial" w:cs="Arial"/>
          <w:bCs/>
          <w:kern w:val="28"/>
          <w:sz w:val="20"/>
          <w:szCs w:val="20"/>
        </w:rPr>
        <w:t>)</w:t>
      </w:r>
    </w:p>
    <w:p w:rsidR="009E3154" w:rsidRPr="002C0BF6" w:rsidRDefault="009B1B82" w:rsidP="00745241">
      <w:pPr>
        <w:pStyle w:val="IFACNumberedPara"/>
        <w:tabs>
          <w:tab w:val="clear" w:pos="720"/>
        </w:tabs>
        <w:rPr>
          <w:rFonts w:ascii="Arial" w:hAnsi="Arial" w:cs="Arial"/>
          <w:sz w:val="20"/>
          <w:szCs w:val="20"/>
        </w:rPr>
      </w:pPr>
      <w:r w:rsidRPr="002C0BF6">
        <w:rPr>
          <w:rFonts w:ascii="Arial" w:hAnsi="Arial" w:cs="Arial"/>
          <w:sz w:val="20"/>
          <w:szCs w:val="20"/>
        </w:rPr>
        <w:t>A2</w:t>
      </w:r>
      <w:ins w:id="995" w:author="Beverley Bahlmann" w:date="2012-03-23T15:46:00Z">
        <w:r w:rsidR="00FD2924" w:rsidRPr="002C0BF6">
          <w:rPr>
            <w:rFonts w:ascii="Arial" w:hAnsi="Arial" w:cs="Arial"/>
            <w:sz w:val="20"/>
            <w:szCs w:val="20"/>
          </w:rPr>
          <w:t>3</w:t>
        </w:r>
      </w:ins>
      <w:del w:id="996" w:author="Beverley Bahlmann" w:date="2012-03-23T15:46:00Z">
        <w:r w:rsidRPr="002C0BF6" w:rsidDel="00FD2924">
          <w:rPr>
            <w:rFonts w:ascii="Arial" w:hAnsi="Arial" w:cs="Arial"/>
            <w:sz w:val="20"/>
            <w:szCs w:val="20"/>
          </w:rPr>
          <w:delText>8</w:delText>
        </w:r>
      </w:del>
      <w:r w:rsidRPr="002C0BF6">
        <w:rPr>
          <w:rFonts w:ascii="Arial" w:hAnsi="Arial" w:cs="Arial"/>
          <w:sz w:val="20"/>
          <w:szCs w:val="20"/>
        </w:rPr>
        <w:t>.</w:t>
      </w:r>
      <w:r w:rsidRPr="002C0BF6">
        <w:rPr>
          <w:rFonts w:ascii="Arial" w:hAnsi="Arial" w:cs="Arial"/>
          <w:sz w:val="20"/>
          <w:szCs w:val="20"/>
        </w:rPr>
        <w:tab/>
      </w:r>
      <w:r w:rsidR="009E3154" w:rsidRPr="002C0BF6">
        <w:rPr>
          <w:rFonts w:ascii="Arial" w:hAnsi="Arial" w:cs="Arial"/>
          <w:sz w:val="20"/>
          <w:szCs w:val="20"/>
        </w:rPr>
        <w:t xml:space="preserve">Suitable criteria exhibit the following characteristics: relevance, completeness, reliability, neutrality, and understandability. Criteria may be </w:t>
      </w:r>
      <w:r w:rsidR="008A7C6F" w:rsidRPr="002C0BF6">
        <w:rPr>
          <w:rFonts w:ascii="Arial" w:hAnsi="Arial" w:cs="Arial"/>
          <w:sz w:val="20"/>
          <w:szCs w:val="20"/>
        </w:rPr>
        <w:t>“</w:t>
      </w:r>
      <w:r w:rsidR="009E3154" w:rsidRPr="002C0BF6">
        <w:rPr>
          <w:rFonts w:ascii="Arial" w:hAnsi="Arial" w:cs="Arial"/>
          <w:sz w:val="20"/>
          <w:szCs w:val="20"/>
        </w:rPr>
        <w:t>specifically developed</w:t>
      </w:r>
      <w:r w:rsidR="008A7C6F" w:rsidRPr="002C0BF6">
        <w:rPr>
          <w:rFonts w:ascii="Arial" w:hAnsi="Arial" w:cs="Arial"/>
          <w:sz w:val="20"/>
          <w:szCs w:val="20"/>
        </w:rPr>
        <w:t>”</w:t>
      </w:r>
      <w:r w:rsidR="009E3154" w:rsidRPr="002C0BF6">
        <w:rPr>
          <w:rFonts w:ascii="Arial" w:hAnsi="Arial" w:cs="Arial"/>
          <w:sz w:val="20"/>
          <w:szCs w:val="20"/>
        </w:rPr>
        <w:t xml:space="preserve"> or they may be </w:t>
      </w:r>
      <w:r w:rsidR="008A7C6F" w:rsidRPr="002C0BF6">
        <w:rPr>
          <w:rFonts w:ascii="Arial" w:hAnsi="Arial" w:cs="Arial"/>
          <w:sz w:val="20"/>
          <w:szCs w:val="20"/>
        </w:rPr>
        <w:lastRenderedPageBreak/>
        <w:t>“</w:t>
      </w:r>
      <w:r w:rsidR="009E3154" w:rsidRPr="002C0BF6">
        <w:rPr>
          <w:rFonts w:ascii="Arial" w:hAnsi="Arial" w:cs="Arial"/>
          <w:sz w:val="20"/>
          <w:szCs w:val="20"/>
        </w:rPr>
        <w:t>established,</w:t>
      </w:r>
      <w:r w:rsidR="008A7C6F" w:rsidRPr="002C0BF6">
        <w:rPr>
          <w:rFonts w:ascii="Arial" w:hAnsi="Arial" w:cs="Arial"/>
          <w:sz w:val="20"/>
          <w:szCs w:val="20"/>
        </w:rPr>
        <w:t>”</w:t>
      </w:r>
      <w:r w:rsidR="009E3154" w:rsidRPr="002C0BF6">
        <w:rPr>
          <w:rFonts w:ascii="Arial" w:hAnsi="Arial" w:cs="Arial"/>
          <w:sz w:val="20"/>
          <w:szCs w:val="20"/>
        </w:rPr>
        <w:t xml:space="preserve"> </w:t>
      </w:r>
      <w:r w:rsidR="0015691E" w:rsidRPr="002C0BF6">
        <w:rPr>
          <w:rFonts w:ascii="Arial" w:hAnsi="Arial" w:cs="Arial"/>
          <w:sz w:val="20"/>
          <w:szCs w:val="20"/>
        </w:rPr>
        <w:t>that is</w:t>
      </w:r>
      <w:r w:rsidR="009E3154" w:rsidRPr="002C0BF6">
        <w:rPr>
          <w:rFonts w:ascii="Arial" w:hAnsi="Arial" w:cs="Arial"/>
          <w:sz w:val="20"/>
          <w:szCs w:val="20"/>
        </w:rPr>
        <w:t>, embodied in laws or regulations, or issued by authorized or recognized bodies of experts that follow a transparent due process.</w:t>
      </w:r>
      <w:r w:rsidR="009E3154" w:rsidRPr="002C0BF6">
        <w:rPr>
          <w:rFonts w:ascii="Arial" w:hAnsi="Arial" w:cs="Arial"/>
          <w:sz w:val="20"/>
          <w:szCs w:val="20"/>
          <w:vertAlign w:val="superscript"/>
        </w:rPr>
        <w:footnoteReference w:id="17"/>
      </w:r>
      <w:r w:rsidR="009E3154" w:rsidRPr="002C0BF6">
        <w:rPr>
          <w:rFonts w:ascii="Arial" w:hAnsi="Arial" w:cs="Arial"/>
          <w:sz w:val="20"/>
          <w:szCs w:val="20"/>
        </w:rPr>
        <w:t xml:space="preserve"> </w:t>
      </w:r>
      <w:r w:rsidR="00E66CFC" w:rsidRPr="002C0BF6">
        <w:rPr>
          <w:rFonts w:ascii="Arial" w:hAnsi="Arial" w:cs="Arial"/>
          <w:sz w:val="20"/>
          <w:szCs w:val="20"/>
        </w:rPr>
        <w:t xml:space="preserve">Although </w:t>
      </w:r>
      <w:r w:rsidR="00145D37" w:rsidRPr="002C0BF6">
        <w:rPr>
          <w:rFonts w:ascii="Arial" w:hAnsi="Arial" w:cs="Arial"/>
          <w:sz w:val="20"/>
          <w:szCs w:val="20"/>
        </w:rPr>
        <w:t xml:space="preserve">criteria established by a regulator can be presumed to be relevant </w:t>
      </w:r>
      <w:r w:rsidR="00BF29D0" w:rsidRPr="002C0BF6">
        <w:rPr>
          <w:rFonts w:ascii="Arial" w:hAnsi="Arial" w:cs="Arial"/>
          <w:sz w:val="20"/>
          <w:szCs w:val="20"/>
        </w:rPr>
        <w:t>when</w:t>
      </w:r>
      <w:r w:rsidR="00145D37" w:rsidRPr="002C0BF6">
        <w:rPr>
          <w:rFonts w:ascii="Arial" w:hAnsi="Arial" w:cs="Arial"/>
          <w:sz w:val="20"/>
          <w:szCs w:val="20"/>
        </w:rPr>
        <w:t xml:space="preserve"> </w:t>
      </w:r>
      <w:r w:rsidR="00E85D16" w:rsidRPr="002C0BF6">
        <w:rPr>
          <w:rFonts w:ascii="Arial" w:hAnsi="Arial" w:cs="Arial"/>
          <w:sz w:val="20"/>
          <w:szCs w:val="20"/>
        </w:rPr>
        <w:t xml:space="preserve">that </w:t>
      </w:r>
      <w:r w:rsidR="00145D37" w:rsidRPr="002C0BF6">
        <w:rPr>
          <w:rFonts w:ascii="Arial" w:hAnsi="Arial" w:cs="Arial"/>
          <w:sz w:val="20"/>
          <w:szCs w:val="20"/>
        </w:rPr>
        <w:t xml:space="preserve">regulator </w:t>
      </w:r>
      <w:r w:rsidR="00BF29D0" w:rsidRPr="002C0BF6">
        <w:rPr>
          <w:rFonts w:ascii="Arial" w:hAnsi="Arial" w:cs="Arial"/>
          <w:sz w:val="20"/>
          <w:szCs w:val="20"/>
        </w:rPr>
        <w:t>is the intended user</w:t>
      </w:r>
      <w:r w:rsidR="00E66CFC" w:rsidRPr="002C0BF6">
        <w:rPr>
          <w:rFonts w:ascii="Arial" w:hAnsi="Arial" w:cs="Arial"/>
          <w:sz w:val="20"/>
          <w:szCs w:val="20"/>
        </w:rPr>
        <w:t>,</w:t>
      </w:r>
      <w:r w:rsidR="00BF29D0" w:rsidRPr="002C0BF6">
        <w:rPr>
          <w:rFonts w:ascii="Arial" w:hAnsi="Arial" w:cs="Arial"/>
          <w:sz w:val="20"/>
          <w:szCs w:val="20"/>
        </w:rPr>
        <w:t xml:space="preserve"> </w:t>
      </w:r>
      <w:r w:rsidR="00E66CFC" w:rsidRPr="002C0BF6">
        <w:rPr>
          <w:rFonts w:ascii="Arial" w:hAnsi="Arial" w:cs="Arial"/>
          <w:sz w:val="20"/>
          <w:szCs w:val="20"/>
        </w:rPr>
        <w:t>s</w:t>
      </w:r>
      <w:r w:rsidR="00BF29D0" w:rsidRPr="002C0BF6">
        <w:rPr>
          <w:rFonts w:ascii="Arial" w:hAnsi="Arial" w:cs="Arial"/>
          <w:sz w:val="20"/>
          <w:szCs w:val="20"/>
        </w:rPr>
        <w:t xml:space="preserve">ome established criteria may be developed for </w:t>
      </w:r>
      <w:r w:rsidR="00E353AF" w:rsidRPr="002C0BF6">
        <w:rPr>
          <w:rFonts w:ascii="Arial" w:hAnsi="Arial" w:cs="Arial"/>
          <w:sz w:val="20"/>
          <w:szCs w:val="20"/>
        </w:rPr>
        <w:t>a special purpose</w:t>
      </w:r>
      <w:r w:rsidR="00BF29D0" w:rsidRPr="002C0BF6">
        <w:rPr>
          <w:rFonts w:ascii="Arial" w:hAnsi="Arial" w:cs="Arial"/>
          <w:sz w:val="20"/>
          <w:szCs w:val="20"/>
        </w:rPr>
        <w:t xml:space="preserve"> and be unsuitable for application in other circumstances. For example, criteria </w:t>
      </w:r>
      <w:r w:rsidR="00E353AF" w:rsidRPr="002C0BF6">
        <w:rPr>
          <w:rFonts w:ascii="Arial" w:hAnsi="Arial" w:cs="Arial"/>
          <w:sz w:val="20"/>
          <w:szCs w:val="20"/>
        </w:rPr>
        <w:t xml:space="preserve">developed by a regulator </w:t>
      </w:r>
      <w:r w:rsidR="00BF29D0" w:rsidRPr="002C0BF6">
        <w:rPr>
          <w:rFonts w:ascii="Arial" w:hAnsi="Arial" w:cs="Arial"/>
          <w:sz w:val="20"/>
          <w:szCs w:val="20"/>
        </w:rPr>
        <w:t>that include emissions factors for a particular region may render misleading information if used for emissions in another region; or criteria that are designed to report only on particular regulatory aspects of emissions may be unsuitable for reporting to intended users other than the regulator that established the criteria.</w:t>
      </w:r>
    </w:p>
    <w:p w:rsidR="009E3154" w:rsidRPr="002C0BF6" w:rsidRDefault="009B1B82" w:rsidP="00745241">
      <w:pPr>
        <w:pStyle w:val="IFACNumberedPara"/>
        <w:tabs>
          <w:tab w:val="clear" w:pos="720"/>
        </w:tabs>
        <w:rPr>
          <w:rFonts w:ascii="Arial" w:hAnsi="Arial" w:cs="Arial"/>
          <w:sz w:val="20"/>
          <w:szCs w:val="20"/>
        </w:rPr>
      </w:pPr>
      <w:r w:rsidRPr="002C0BF6">
        <w:rPr>
          <w:rFonts w:ascii="Arial" w:hAnsi="Arial" w:cs="Arial"/>
          <w:sz w:val="20"/>
          <w:szCs w:val="20"/>
        </w:rPr>
        <w:t>A2</w:t>
      </w:r>
      <w:ins w:id="997" w:author="Beverley Bahlmann" w:date="2012-03-23T15:46:00Z">
        <w:r w:rsidR="00FD2924" w:rsidRPr="002C0BF6">
          <w:rPr>
            <w:rFonts w:ascii="Arial" w:hAnsi="Arial" w:cs="Arial"/>
            <w:sz w:val="20"/>
            <w:szCs w:val="20"/>
          </w:rPr>
          <w:t>4</w:t>
        </w:r>
      </w:ins>
      <w:del w:id="998" w:author="Beverley Bahlmann" w:date="2012-03-23T15:46:00Z">
        <w:r w:rsidRPr="002C0BF6" w:rsidDel="00FD2924">
          <w:rPr>
            <w:rFonts w:ascii="Arial" w:hAnsi="Arial" w:cs="Arial"/>
            <w:sz w:val="20"/>
            <w:szCs w:val="20"/>
          </w:rPr>
          <w:delText>9</w:delText>
        </w:r>
      </w:del>
      <w:r w:rsidRPr="002C0BF6">
        <w:rPr>
          <w:rFonts w:ascii="Arial" w:hAnsi="Arial" w:cs="Arial"/>
          <w:sz w:val="20"/>
          <w:szCs w:val="20"/>
        </w:rPr>
        <w:t>.</w:t>
      </w:r>
      <w:r w:rsidRPr="002C0BF6">
        <w:rPr>
          <w:rFonts w:ascii="Arial" w:hAnsi="Arial" w:cs="Arial"/>
          <w:sz w:val="20"/>
          <w:szCs w:val="20"/>
        </w:rPr>
        <w:tab/>
      </w:r>
      <w:r w:rsidR="009E3154" w:rsidRPr="002C0BF6">
        <w:rPr>
          <w:rFonts w:ascii="Arial" w:hAnsi="Arial" w:cs="Arial"/>
          <w:sz w:val="20"/>
          <w:szCs w:val="20"/>
        </w:rPr>
        <w:t>Specifically developed criteria may be appropriate when, for example, the entity has very specialized machinery or is aggregating emissions information from different jurisdictions where the established criteria used in those jurisdictions differ. Special care may be necessary when assessing the neutrality and other characteristics of specifically developed criteria, particularly if they are not substantially based on established criteria generally used in the entity</w:t>
      </w:r>
      <w:r w:rsidR="00B23E35" w:rsidRPr="002C0BF6">
        <w:rPr>
          <w:rFonts w:ascii="Arial" w:hAnsi="Arial" w:cs="Arial"/>
          <w:sz w:val="20"/>
          <w:szCs w:val="20"/>
        </w:rPr>
        <w:t>’</w:t>
      </w:r>
      <w:r w:rsidR="009E3154" w:rsidRPr="002C0BF6">
        <w:rPr>
          <w:rFonts w:ascii="Arial" w:hAnsi="Arial" w:cs="Arial"/>
          <w:sz w:val="20"/>
          <w:szCs w:val="20"/>
        </w:rPr>
        <w:t>s industry or region, or are i</w:t>
      </w:r>
      <w:r w:rsidR="006933A6" w:rsidRPr="002C0BF6">
        <w:rPr>
          <w:rFonts w:ascii="Arial" w:hAnsi="Arial" w:cs="Arial"/>
          <w:sz w:val="20"/>
          <w:szCs w:val="20"/>
        </w:rPr>
        <w:t>nconsistent with such criteria.</w:t>
      </w:r>
    </w:p>
    <w:p w:rsidR="005A2338" w:rsidRPr="002C0BF6" w:rsidRDefault="009B1B82" w:rsidP="00745241">
      <w:pPr>
        <w:pStyle w:val="IFACNumberedPara"/>
        <w:tabs>
          <w:tab w:val="clear" w:pos="720"/>
        </w:tabs>
        <w:rPr>
          <w:rFonts w:ascii="Arial" w:hAnsi="Arial" w:cs="Arial"/>
          <w:sz w:val="20"/>
          <w:szCs w:val="20"/>
        </w:rPr>
      </w:pPr>
      <w:r w:rsidRPr="002C0BF6">
        <w:rPr>
          <w:rFonts w:ascii="Arial" w:hAnsi="Arial" w:cs="Arial"/>
          <w:sz w:val="20"/>
          <w:szCs w:val="20"/>
        </w:rPr>
        <w:t>A</w:t>
      </w:r>
      <w:ins w:id="999" w:author="Beverley Bahlmann" w:date="2012-03-23T15:46:00Z">
        <w:r w:rsidR="00FD2924" w:rsidRPr="002C0BF6">
          <w:rPr>
            <w:rFonts w:ascii="Arial" w:hAnsi="Arial" w:cs="Arial"/>
            <w:sz w:val="20"/>
            <w:szCs w:val="20"/>
          </w:rPr>
          <w:t>25</w:t>
        </w:r>
      </w:ins>
      <w:del w:id="1000" w:author="Beverley Bahlmann" w:date="2012-03-23T15:46:00Z">
        <w:r w:rsidRPr="002C0BF6" w:rsidDel="00FD2924">
          <w:rPr>
            <w:rFonts w:ascii="Arial" w:hAnsi="Arial" w:cs="Arial"/>
            <w:sz w:val="20"/>
            <w:szCs w:val="20"/>
          </w:rPr>
          <w:delText>30</w:delText>
        </w:r>
      </w:del>
      <w:r w:rsidRPr="002C0BF6">
        <w:rPr>
          <w:rFonts w:ascii="Arial" w:hAnsi="Arial" w:cs="Arial"/>
          <w:sz w:val="20"/>
          <w:szCs w:val="20"/>
        </w:rPr>
        <w:t>.</w:t>
      </w:r>
      <w:r w:rsidRPr="002C0BF6">
        <w:rPr>
          <w:rFonts w:ascii="Arial" w:hAnsi="Arial" w:cs="Arial"/>
          <w:sz w:val="20"/>
          <w:szCs w:val="20"/>
        </w:rPr>
        <w:tab/>
      </w:r>
      <w:r w:rsidR="009E3154" w:rsidRPr="002C0BF6">
        <w:rPr>
          <w:rFonts w:ascii="Arial" w:hAnsi="Arial" w:cs="Arial"/>
          <w:sz w:val="20"/>
          <w:szCs w:val="20"/>
        </w:rPr>
        <w:t xml:space="preserve">The applicable criteria may comprise established criteria supplemented by disclosures, in the explanatory notes </w:t>
      </w:r>
      <w:r w:rsidR="0093137C" w:rsidRPr="002C0BF6">
        <w:rPr>
          <w:rFonts w:ascii="Arial" w:hAnsi="Arial" w:cs="Arial"/>
          <w:sz w:val="20"/>
          <w:szCs w:val="20"/>
        </w:rPr>
        <w:t xml:space="preserve">to </w:t>
      </w:r>
      <w:r w:rsidR="009E3154" w:rsidRPr="002C0BF6">
        <w:rPr>
          <w:rFonts w:ascii="Arial" w:hAnsi="Arial" w:cs="Arial"/>
          <w:sz w:val="20"/>
          <w:szCs w:val="20"/>
        </w:rPr>
        <w:t>the GHG statement, of specific boundaries, methods, assumptions, emission</w:t>
      </w:r>
      <w:r w:rsidR="00B07217" w:rsidRPr="002C0BF6">
        <w:rPr>
          <w:rFonts w:ascii="Arial" w:hAnsi="Arial" w:cs="Arial"/>
          <w:sz w:val="20"/>
          <w:szCs w:val="20"/>
        </w:rPr>
        <w:t>s</w:t>
      </w:r>
      <w:r w:rsidR="009E3154" w:rsidRPr="002C0BF6">
        <w:rPr>
          <w:rFonts w:ascii="Arial" w:hAnsi="Arial" w:cs="Arial"/>
          <w:sz w:val="20"/>
          <w:szCs w:val="20"/>
        </w:rPr>
        <w:t xml:space="preserve"> factors, etc. In some cases, established criteria may not be suitable, even when supplemented by disclosures in the explanatory notes </w:t>
      </w:r>
      <w:r w:rsidR="00CE7644" w:rsidRPr="002C0BF6">
        <w:rPr>
          <w:rFonts w:ascii="Arial" w:hAnsi="Arial" w:cs="Arial"/>
          <w:sz w:val="20"/>
          <w:szCs w:val="20"/>
        </w:rPr>
        <w:t xml:space="preserve">to </w:t>
      </w:r>
      <w:r w:rsidR="009E3154" w:rsidRPr="002C0BF6">
        <w:rPr>
          <w:rFonts w:ascii="Arial" w:hAnsi="Arial" w:cs="Arial"/>
          <w:sz w:val="20"/>
          <w:szCs w:val="20"/>
        </w:rPr>
        <w:t>the GHG statement</w:t>
      </w:r>
      <w:r w:rsidR="00FD5F33" w:rsidRPr="002C0BF6">
        <w:rPr>
          <w:rFonts w:ascii="Arial" w:hAnsi="Arial" w:cs="Arial"/>
          <w:sz w:val="20"/>
          <w:szCs w:val="20"/>
        </w:rPr>
        <w:t>, for example</w:t>
      </w:r>
      <w:r w:rsidR="00F66878" w:rsidRPr="002C0BF6">
        <w:rPr>
          <w:rFonts w:ascii="Arial" w:hAnsi="Arial" w:cs="Arial"/>
          <w:sz w:val="20"/>
          <w:szCs w:val="20"/>
        </w:rPr>
        <w:t>, when they do not encompass the</w:t>
      </w:r>
      <w:r w:rsidR="00FD5F33" w:rsidRPr="002C0BF6">
        <w:rPr>
          <w:rFonts w:ascii="Arial" w:hAnsi="Arial" w:cs="Arial"/>
          <w:sz w:val="20"/>
          <w:szCs w:val="20"/>
        </w:rPr>
        <w:t xml:space="preserve"> matters noted in paragraph 1</w:t>
      </w:r>
      <w:ins w:id="1001" w:author="Beverley Bahlmann" w:date="2012-03-27T16:25:00Z">
        <w:r w:rsidR="00AF44F9" w:rsidRPr="002C0BF6">
          <w:rPr>
            <w:rFonts w:ascii="Arial" w:hAnsi="Arial" w:cs="Arial"/>
            <w:sz w:val="20"/>
            <w:szCs w:val="20"/>
          </w:rPr>
          <w:t>7</w:t>
        </w:r>
      </w:ins>
      <w:del w:id="1002" w:author="Beverley Bahlmann" w:date="2012-03-27T16:25:00Z">
        <w:r w:rsidR="00FD5F33" w:rsidRPr="002C0BF6" w:rsidDel="00AF44F9">
          <w:rPr>
            <w:rFonts w:ascii="Arial" w:hAnsi="Arial" w:cs="Arial"/>
            <w:sz w:val="20"/>
            <w:szCs w:val="20"/>
          </w:rPr>
          <w:delText>6</w:delText>
        </w:r>
      </w:del>
      <w:r w:rsidR="00FD5F33" w:rsidRPr="002C0BF6">
        <w:rPr>
          <w:rFonts w:ascii="Arial" w:hAnsi="Arial" w:cs="Arial"/>
          <w:sz w:val="20"/>
          <w:szCs w:val="20"/>
        </w:rPr>
        <w:t>(b)</w:t>
      </w:r>
      <w:r w:rsidR="009E3154" w:rsidRPr="002C0BF6">
        <w:rPr>
          <w:rFonts w:ascii="Arial" w:hAnsi="Arial" w:cs="Arial"/>
          <w:sz w:val="20"/>
          <w:szCs w:val="20"/>
        </w:rPr>
        <w:t>.</w:t>
      </w:r>
      <w:r w:rsidR="00043406" w:rsidRPr="002C0BF6">
        <w:rPr>
          <w:rFonts w:ascii="Arial" w:hAnsi="Arial" w:cs="Arial"/>
          <w:sz w:val="20"/>
          <w:szCs w:val="20"/>
        </w:rPr>
        <w:t xml:space="preserve"> </w:t>
      </w:r>
    </w:p>
    <w:p w:rsidR="008B6E2C" w:rsidRPr="002C0BF6" w:rsidRDefault="009B1B82" w:rsidP="00745241">
      <w:pPr>
        <w:pStyle w:val="IFACNumberedPara"/>
        <w:tabs>
          <w:tab w:val="clear" w:pos="720"/>
        </w:tabs>
        <w:rPr>
          <w:rFonts w:ascii="Arial" w:hAnsi="Arial" w:cs="Arial"/>
          <w:sz w:val="20"/>
          <w:szCs w:val="20"/>
        </w:rPr>
      </w:pPr>
      <w:r w:rsidRPr="002C0BF6">
        <w:rPr>
          <w:rFonts w:ascii="Arial" w:hAnsi="Arial" w:cs="Arial"/>
          <w:sz w:val="20"/>
          <w:szCs w:val="20"/>
        </w:rPr>
        <w:t>A</w:t>
      </w:r>
      <w:ins w:id="1003" w:author="Beverley Bahlmann" w:date="2012-03-23T15:46:00Z">
        <w:r w:rsidR="00FD2924" w:rsidRPr="002C0BF6">
          <w:rPr>
            <w:rFonts w:ascii="Arial" w:hAnsi="Arial" w:cs="Arial"/>
            <w:sz w:val="20"/>
            <w:szCs w:val="20"/>
          </w:rPr>
          <w:t>26</w:t>
        </w:r>
      </w:ins>
      <w:del w:id="1004" w:author="Beverley Bahlmann" w:date="2012-03-23T15:46:00Z">
        <w:r w:rsidRPr="002C0BF6" w:rsidDel="00FD2924">
          <w:rPr>
            <w:rFonts w:ascii="Arial" w:hAnsi="Arial" w:cs="Arial"/>
            <w:sz w:val="20"/>
            <w:szCs w:val="20"/>
          </w:rPr>
          <w:delText>31</w:delText>
        </w:r>
      </w:del>
      <w:r w:rsidRPr="002C0BF6">
        <w:rPr>
          <w:rFonts w:ascii="Arial" w:hAnsi="Arial" w:cs="Arial"/>
          <w:sz w:val="20"/>
          <w:szCs w:val="20"/>
        </w:rPr>
        <w:t>.</w:t>
      </w:r>
      <w:r w:rsidRPr="002C0BF6">
        <w:rPr>
          <w:rFonts w:ascii="Arial" w:hAnsi="Arial" w:cs="Arial"/>
          <w:sz w:val="20"/>
          <w:szCs w:val="20"/>
        </w:rPr>
        <w:tab/>
      </w:r>
      <w:r w:rsidR="00A94DE4" w:rsidRPr="002C0BF6">
        <w:rPr>
          <w:rFonts w:ascii="Arial" w:hAnsi="Arial" w:cs="Arial"/>
          <w:sz w:val="20"/>
          <w:szCs w:val="20"/>
        </w:rPr>
        <w:t xml:space="preserve">It should be noted that the suitability of the </w:t>
      </w:r>
      <w:r w:rsidR="00894117" w:rsidRPr="002C0BF6">
        <w:rPr>
          <w:rFonts w:ascii="Arial" w:hAnsi="Arial" w:cs="Arial"/>
          <w:sz w:val="20"/>
          <w:szCs w:val="20"/>
        </w:rPr>
        <w:t>applicable</w:t>
      </w:r>
      <w:r w:rsidR="00A94DE4" w:rsidRPr="002C0BF6">
        <w:rPr>
          <w:rFonts w:ascii="Arial" w:hAnsi="Arial" w:cs="Arial"/>
          <w:sz w:val="20"/>
          <w:szCs w:val="20"/>
        </w:rPr>
        <w:t xml:space="preserve"> criteria is not affected by the </w:t>
      </w:r>
      <w:r w:rsidR="007B1669" w:rsidRPr="002C0BF6">
        <w:rPr>
          <w:rFonts w:ascii="Arial" w:hAnsi="Arial" w:cs="Arial"/>
          <w:sz w:val="20"/>
          <w:szCs w:val="20"/>
        </w:rPr>
        <w:t>level of assurance</w:t>
      </w:r>
      <w:r w:rsidR="00A94DE4" w:rsidRPr="002C0BF6">
        <w:rPr>
          <w:rFonts w:ascii="Arial" w:hAnsi="Arial" w:cs="Arial"/>
          <w:sz w:val="20"/>
          <w:szCs w:val="20"/>
        </w:rPr>
        <w:t xml:space="preserve">, </w:t>
      </w:r>
      <w:r w:rsidR="003609D9" w:rsidRPr="002C0BF6">
        <w:rPr>
          <w:rFonts w:ascii="Arial" w:hAnsi="Arial" w:cs="Arial"/>
          <w:sz w:val="20"/>
          <w:szCs w:val="20"/>
        </w:rPr>
        <w:t>that is</w:t>
      </w:r>
      <w:r w:rsidR="00A94DE4" w:rsidRPr="002C0BF6">
        <w:rPr>
          <w:rFonts w:ascii="Arial" w:hAnsi="Arial" w:cs="Arial"/>
          <w:sz w:val="20"/>
          <w:szCs w:val="20"/>
        </w:rPr>
        <w:t xml:space="preserve">, if they are not </w:t>
      </w:r>
      <w:r w:rsidR="005A2338" w:rsidRPr="002C0BF6">
        <w:rPr>
          <w:rFonts w:ascii="Arial" w:hAnsi="Arial" w:cs="Arial"/>
          <w:sz w:val="20"/>
          <w:szCs w:val="20"/>
        </w:rPr>
        <w:t xml:space="preserve">suitable </w:t>
      </w:r>
      <w:r w:rsidR="00A94DE4" w:rsidRPr="002C0BF6">
        <w:rPr>
          <w:rFonts w:ascii="Arial" w:hAnsi="Arial" w:cs="Arial"/>
          <w:sz w:val="20"/>
          <w:szCs w:val="20"/>
        </w:rPr>
        <w:t xml:space="preserve">for a </w:t>
      </w:r>
      <w:r w:rsidR="007B1669" w:rsidRPr="002C0BF6">
        <w:rPr>
          <w:rFonts w:ascii="Arial" w:hAnsi="Arial" w:cs="Arial"/>
          <w:sz w:val="20"/>
          <w:szCs w:val="20"/>
        </w:rPr>
        <w:t>reasonable a</w:t>
      </w:r>
      <w:r w:rsidR="00A94DE4" w:rsidRPr="002C0BF6">
        <w:rPr>
          <w:rFonts w:ascii="Arial" w:hAnsi="Arial" w:cs="Arial"/>
          <w:sz w:val="20"/>
          <w:szCs w:val="20"/>
        </w:rPr>
        <w:t xml:space="preserve">ssurance engagement, they are also not </w:t>
      </w:r>
      <w:r w:rsidR="005A2338" w:rsidRPr="002C0BF6">
        <w:rPr>
          <w:rFonts w:ascii="Arial" w:hAnsi="Arial" w:cs="Arial"/>
          <w:sz w:val="20"/>
          <w:szCs w:val="20"/>
        </w:rPr>
        <w:t xml:space="preserve">suitable </w:t>
      </w:r>
      <w:r w:rsidR="00A94DE4" w:rsidRPr="002C0BF6">
        <w:rPr>
          <w:rFonts w:ascii="Arial" w:hAnsi="Arial" w:cs="Arial"/>
          <w:sz w:val="20"/>
          <w:szCs w:val="20"/>
        </w:rPr>
        <w:t xml:space="preserve">for a </w:t>
      </w:r>
      <w:r w:rsidR="007B1669" w:rsidRPr="002C0BF6">
        <w:rPr>
          <w:rFonts w:ascii="Arial" w:hAnsi="Arial" w:cs="Arial"/>
          <w:sz w:val="20"/>
          <w:szCs w:val="20"/>
        </w:rPr>
        <w:t>limited</w:t>
      </w:r>
      <w:r w:rsidR="00A94DE4" w:rsidRPr="002C0BF6">
        <w:rPr>
          <w:rFonts w:ascii="Arial" w:hAnsi="Arial" w:cs="Arial"/>
          <w:sz w:val="20"/>
          <w:szCs w:val="20"/>
        </w:rPr>
        <w:t xml:space="preserve"> assurance engagement, and vice versa.</w:t>
      </w:r>
    </w:p>
    <w:p w:rsidR="009E3154" w:rsidRPr="002C0BF6" w:rsidRDefault="00206DF9" w:rsidP="00745241">
      <w:pPr>
        <w:pStyle w:val="IFACHeading4"/>
        <w:rPr>
          <w:rFonts w:ascii="Arial" w:hAnsi="Arial" w:cs="Arial"/>
          <w:sz w:val="20"/>
          <w:szCs w:val="20"/>
        </w:rPr>
      </w:pPr>
      <w:r w:rsidRPr="002C0BF6">
        <w:rPr>
          <w:rFonts w:ascii="Arial" w:hAnsi="Arial" w:cs="Arial"/>
          <w:sz w:val="20"/>
          <w:szCs w:val="20"/>
        </w:rPr>
        <w:t>Operations</w:t>
      </w:r>
      <w:r w:rsidR="009E3154" w:rsidRPr="002C0BF6">
        <w:rPr>
          <w:rFonts w:ascii="Arial" w:hAnsi="Arial" w:cs="Arial"/>
          <w:sz w:val="20"/>
          <w:szCs w:val="20"/>
        </w:rPr>
        <w:t xml:space="preserve"> Included in the Entity</w:t>
      </w:r>
      <w:r w:rsidR="00B23E35" w:rsidRPr="002C0BF6">
        <w:rPr>
          <w:rFonts w:ascii="Arial" w:hAnsi="Arial" w:cs="Arial"/>
          <w:sz w:val="20"/>
          <w:szCs w:val="20"/>
        </w:rPr>
        <w:t>’</w:t>
      </w:r>
      <w:r w:rsidR="009E3154" w:rsidRPr="002C0BF6">
        <w:rPr>
          <w:rFonts w:ascii="Arial" w:hAnsi="Arial" w:cs="Arial"/>
          <w:sz w:val="20"/>
          <w:szCs w:val="20"/>
        </w:rPr>
        <w:t>s Organizational Boundary</w:t>
      </w:r>
      <w:r w:rsidR="009E3154" w:rsidRPr="002C0BF6" w:rsidDel="00141679">
        <w:rPr>
          <w:rFonts w:ascii="Arial" w:hAnsi="Arial" w:cs="Arial"/>
          <w:sz w:val="20"/>
          <w:szCs w:val="20"/>
        </w:rPr>
        <w:t xml:space="preserve"> </w:t>
      </w:r>
      <w:r w:rsidR="009E3154" w:rsidRPr="002C0BF6">
        <w:rPr>
          <w:rFonts w:ascii="Arial" w:hAnsi="Arial" w:cs="Arial"/>
          <w:i w:val="0"/>
          <w:sz w:val="20"/>
          <w:szCs w:val="20"/>
        </w:rPr>
        <w:t>(Ref: Para. 1</w:t>
      </w:r>
      <w:ins w:id="1005" w:author="Beverley Bahlmann" w:date="2012-03-27T16:25:00Z">
        <w:r w:rsidR="00AF44F9" w:rsidRPr="002C0BF6">
          <w:rPr>
            <w:rFonts w:ascii="Arial" w:hAnsi="Arial" w:cs="Arial"/>
            <w:i w:val="0"/>
            <w:sz w:val="20"/>
            <w:szCs w:val="20"/>
          </w:rPr>
          <w:t>7</w:t>
        </w:r>
      </w:ins>
      <w:del w:id="1006" w:author="Beverley Bahlmann" w:date="2012-03-27T16:25:00Z">
        <w:r w:rsidR="00032261" w:rsidRPr="002C0BF6" w:rsidDel="00AF44F9">
          <w:rPr>
            <w:rFonts w:ascii="Arial" w:hAnsi="Arial" w:cs="Arial"/>
            <w:i w:val="0"/>
            <w:sz w:val="20"/>
            <w:szCs w:val="20"/>
          </w:rPr>
          <w:delText>6</w:delText>
        </w:r>
      </w:del>
      <w:r w:rsidR="009E3154" w:rsidRPr="002C0BF6">
        <w:rPr>
          <w:rFonts w:ascii="Arial" w:hAnsi="Arial" w:cs="Arial"/>
          <w:i w:val="0"/>
          <w:sz w:val="20"/>
          <w:szCs w:val="20"/>
        </w:rPr>
        <w:t>(</w:t>
      </w:r>
      <w:r w:rsidR="00A8209D" w:rsidRPr="002C0BF6">
        <w:rPr>
          <w:rFonts w:ascii="Arial" w:hAnsi="Arial" w:cs="Arial"/>
          <w:i w:val="0"/>
          <w:sz w:val="20"/>
          <w:szCs w:val="20"/>
        </w:rPr>
        <w:t>b</w:t>
      </w:r>
      <w:proofErr w:type="gramStart"/>
      <w:r w:rsidR="009E3154" w:rsidRPr="002C0BF6">
        <w:rPr>
          <w:rFonts w:ascii="Arial" w:hAnsi="Arial" w:cs="Arial"/>
          <w:i w:val="0"/>
          <w:sz w:val="20"/>
          <w:szCs w:val="20"/>
        </w:rPr>
        <w:t>)(</w:t>
      </w:r>
      <w:proofErr w:type="spellStart"/>
      <w:proofErr w:type="gramEnd"/>
      <w:r w:rsidR="009E3154" w:rsidRPr="002C0BF6">
        <w:rPr>
          <w:rFonts w:ascii="Arial" w:hAnsi="Arial" w:cs="Arial"/>
          <w:i w:val="0"/>
          <w:sz w:val="20"/>
          <w:szCs w:val="20"/>
        </w:rPr>
        <w:t>i</w:t>
      </w:r>
      <w:proofErr w:type="spellEnd"/>
      <w:r w:rsidR="009E3154" w:rsidRPr="002C0BF6">
        <w:rPr>
          <w:rFonts w:ascii="Arial" w:hAnsi="Arial" w:cs="Arial"/>
          <w:i w:val="0"/>
          <w:sz w:val="20"/>
          <w:szCs w:val="20"/>
        </w:rPr>
        <w:t xml:space="preserve">), </w:t>
      </w:r>
      <w:r w:rsidR="004035AB" w:rsidRPr="002C0BF6">
        <w:rPr>
          <w:rFonts w:ascii="Arial" w:hAnsi="Arial" w:cs="Arial"/>
          <w:i w:val="0"/>
          <w:sz w:val="20"/>
          <w:szCs w:val="20"/>
        </w:rPr>
        <w:t>2</w:t>
      </w:r>
      <w:ins w:id="1007" w:author="Beverley Bahlmann" w:date="2012-03-27T16:26:00Z">
        <w:r w:rsidR="00AF44F9" w:rsidRPr="002C0BF6">
          <w:rPr>
            <w:rFonts w:ascii="Arial" w:hAnsi="Arial" w:cs="Arial"/>
            <w:i w:val="0"/>
            <w:sz w:val="20"/>
            <w:szCs w:val="20"/>
          </w:rPr>
          <w:t>3</w:t>
        </w:r>
      </w:ins>
      <w:del w:id="1008" w:author="Beverley Bahlmann" w:date="2012-03-27T16:26:00Z">
        <w:r w:rsidR="0006474B" w:rsidRPr="002C0BF6" w:rsidDel="00AF44F9">
          <w:rPr>
            <w:rFonts w:ascii="Arial" w:hAnsi="Arial" w:cs="Arial"/>
            <w:i w:val="0"/>
            <w:sz w:val="20"/>
            <w:szCs w:val="20"/>
          </w:rPr>
          <w:delText>2</w:delText>
        </w:r>
      </w:del>
      <w:r w:rsidR="009E3154" w:rsidRPr="002C0BF6">
        <w:rPr>
          <w:rFonts w:ascii="Arial" w:hAnsi="Arial" w:cs="Arial"/>
          <w:i w:val="0"/>
          <w:sz w:val="20"/>
          <w:szCs w:val="20"/>
        </w:rPr>
        <w:t>(b)(</w:t>
      </w:r>
      <w:proofErr w:type="spellStart"/>
      <w:r w:rsidR="009E3154" w:rsidRPr="002C0BF6">
        <w:rPr>
          <w:rFonts w:ascii="Arial" w:hAnsi="Arial" w:cs="Arial"/>
          <w:i w:val="0"/>
          <w:sz w:val="20"/>
          <w:szCs w:val="20"/>
        </w:rPr>
        <w:t>i</w:t>
      </w:r>
      <w:proofErr w:type="spellEnd"/>
      <w:r w:rsidR="009E3154" w:rsidRPr="002C0BF6">
        <w:rPr>
          <w:rFonts w:ascii="Arial" w:hAnsi="Arial" w:cs="Arial"/>
          <w:i w:val="0"/>
          <w:sz w:val="20"/>
          <w:szCs w:val="20"/>
        </w:rPr>
        <w:t xml:space="preserve">), </w:t>
      </w:r>
      <w:r w:rsidR="00177BC3" w:rsidRPr="002C0BF6">
        <w:rPr>
          <w:rFonts w:ascii="Arial" w:hAnsi="Arial" w:cs="Arial"/>
          <w:i w:val="0"/>
          <w:sz w:val="20"/>
          <w:szCs w:val="20"/>
        </w:rPr>
        <w:t>3</w:t>
      </w:r>
      <w:ins w:id="1009" w:author="Beverley Bahlmann" w:date="2012-03-27T16:26:00Z">
        <w:r w:rsidR="00AF44F9" w:rsidRPr="002C0BF6">
          <w:rPr>
            <w:rFonts w:ascii="Arial" w:hAnsi="Arial" w:cs="Arial"/>
            <w:i w:val="0"/>
            <w:sz w:val="20"/>
            <w:szCs w:val="20"/>
          </w:rPr>
          <w:t>4</w:t>
        </w:r>
      </w:ins>
      <w:del w:id="1010" w:author="Beverley Bahlmann" w:date="2012-03-27T16:26:00Z">
        <w:r w:rsidR="00582671" w:rsidRPr="002C0BF6" w:rsidDel="00AF44F9">
          <w:rPr>
            <w:rFonts w:ascii="Arial" w:hAnsi="Arial" w:cs="Arial"/>
            <w:i w:val="0"/>
            <w:sz w:val="20"/>
            <w:szCs w:val="20"/>
          </w:rPr>
          <w:delText>2</w:delText>
        </w:r>
      </w:del>
      <w:r w:rsidR="009E3154" w:rsidRPr="002C0BF6">
        <w:rPr>
          <w:rFonts w:ascii="Arial" w:hAnsi="Arial" w:cs="Arial"/>
          <w:i w:val="0"/>
          <w:sz w:val="20"/>
          <w:szCs w:val="20"/>
        </w:rPr>
        <w:t>(</w:t>
      </w:r>
      <w:r w:rsidR="00582671" w:rsidRPr="002C0BF6">
        <w:rPr>
          <w:rFonts w:ascii="Arial" w:hAnsi="Arial" w:cs="Arial"/>
          <w:i w:val="0"/>
          <w:sz w:val="20"/>
          <w:szCs w:val="20"/>
        </w:rPr>
        <w:t>g</w:t>
      </w:r>
      <w:r w:rsidR="009E3154" w:rsidRPr="002C0BF6">
        <w:rPr>
          <w:rFonts w:ascii="Arial" w:hAnsi="Arial" w:cs="Arial"/>
          <w:i w:val="0"/>
          <w:sz w:val="20"/>
          <w:szCs w:val="20"/>
        </w:rPr>
        <w:t>))</w:t>
      </w:r>
    </w:p>
    <w:p w:rsidR="009E3154" w:rsidRPr="002C0BF6" w:rsidRDefault="009B1B82" w:rsidP="00745241">
      <w:pPr>
        <w:pStyle w:val="IFACNumberedPara"/>
        <w:tabs>
          <w:tab w:val="clear" w:pos="720"/>
        </w:tabs>
        <w:rPr>
          <w:rFonts w:ascii="Arial" w:hAnsi="Arial" w:cs="Arial"/>
          <w:sz w:val="20"/>
          <w:szCs w:val="20"/>
        </w:rPr>
      </w:pPr>
      <w:r w:rsidRPr="002C0BF6">
        <w:rPr>
          <w:rFonts w:ascii="Arial" w:hAnsi="Arial" w:cs="Arial"/>
          <w:sz w:val="20"/>
          <w:szCs w:val="20"/>
        </w:rPr>
        <w:t>A</w:t>
      </w:r>
      <w:ins w:id="1011" w:author="Beverley Bahlmann" w:date="2012-03-23T15:46:00Z">
        <w:r w:rsidR="00FD2924" w:rsidRPr="002C0BF6">
          <w:rPr>
            <w:rFonts w:ascii="Arial" w:hAnsi="Arial" w:cs="Arial"/>
            <w:sz w:val="20"/>
            <w:szCs w:val="20"/>
          </w:rPr>
          <w:t>27</w:t>
        </w:r>
      </w:ins>
      <w:del w:id="1012" w:author="Beverley Bahlmann" w:date="2012-03-23T15:46:00Z">
        <w:r w:rsidRPr="002C0BF6" w:rsidDel="00FD2924">
          <w:rPr>
            <w:rFonts w:ascii="Arial" w:hAnsi="Arial" w:cs="Arial"/>
            <w:sz w:val="20"/>
            <w:szCs w:val="20"/>
          </w:rPr>
          <w:delText>32</w:delText>
        </w:r>
      </w:del>
      <w:r w:rsidRPr="002C0BF6">
        <w:rPr>
          <w:rFonts w:ascii="Arial" w:hAnsi="Arial" w:cs="Arial"/>
          <w:sz w:val="20"/>
          <w:szCs w:val="20"/>
        </w:rPr>
        <w:t>.</w:t>
      </w:r>
      <w:r w:rsidRPr="002C0BF6">
        <w:rPr>
          <w:rFonts w:ascii="Arial" w:hAnsi="Arial" w:cs="Arial"/>
          <w:sz w:val="20"/>
          <w:szCs w:val="20"/>
        </w:rPr>
        <w:tab/>
      </w:r>
      <w:r w:rsidR="009E3154" w:rsidRPr="002C0BF6">
        <w:rPr>
          <w:rFonts w:ascii="Arial" w:hAnsi="Arial" w:cs="Arial"/>
          <w:sz w:val="20"/>
          <w:szCs w:val="20"/>
        </w:rPr>
        <w:t xml:space="preserve">Determining which </w:t>
      </w:r>
      <w:r w:rsidR="00BE748C" w:rsidRPr="002C0BF6">
        <w:rPr>
          <w:rFonts w:ascii="Arial" w:hAnsi="Arial" w:cs="Arial"/>
          <w:sz w:val="20"/>
          <w:szCs w:val="20"/>
        </w:rPr>
        <w:t>operations</w:t>
      </w:r>
      <w:r w:rsidR="00C001E4" w:rsidRPr="002C0BF6">
        <w:rPr>
          <w:rFonts w:ascii="Arial" w:hAnsi="Arial" w:cs="Arial"/>
          <w:sz w:val="20"/>
          <w:szCs w:val="20"/>
        </w:rPr>
        <w:t xml:space="preserve"> </w:t>
      </w:r>
      <w:r w:rsidR="00455657" w:rsidRPr="002C0BF6">
        <w:rPr>
          <w:rFonts w:ascii="Arial" w:hAnsi="Arial" w:cs="Arial"/>
          <w:sz w:val="20"/>
          <w:szCs w:val="20"/>
        </w:rPr>
        <w:t xml:space="preserve">owned or controlled by the entity </w:t>
      </w:r>
      <w:r w:rsidR="009E3154" w:rsidRPr="002C0BF6">
        <w:rPr>
          <w:rFonts w:ascii="Arial" w:hAnsi="Arial" w:cs="Arial"/>
          <w:sz w:val="20"/>
          <w:szCs w:val="20"/>
        </w:rPr>
        <w:t>to include in the entity</w:t>
      </w:r>
      <w:r w:rsidR="00B23E35" w:rsidRPr="002C0BF6">
        <w:rPr>
          <w:rFonts w:ascii="Arial" w:hAnsi="Arial" w:cs="Arial"/>
          <w:sz w:val="20"/>
          <w:szCs w:val="20"/>
        </w:rPr>
        <w:t>’</w:t>
      </w:r>
      <w:r w:rsidR="009E3154" w:rsidRPr="002C0BF6">
        <w:rPr>
          <w:rFonts w:ascii="Arial" w:hAnsi="Arial" w:cs="Arial"/>
          <w:sz w:val="20"/>
          <w:szCs w:val="20"/>
        </w:rPr>
        <w:t>s GHG statement is known as determining the entity</w:t>
      </w:r>
      <w:r w:rsidR="00B23E35" w:rsidRPr="002C0BF6">
        <w:rPr>
          <w:rFonts w:ascii="Arial" w:hAnsi="Arial" w:cs="Arial"/>
          <w:sz w:val="20"/>
          <w:szCs w:val="20"/>
        </w:rPr>
        <w:t>’</w:t>
      </w:r>
      <w:r w:rsidR="009E3154" w:rsidRPr="002C0BF6">
        <w:rPr>
          <w:rFonts w:ascii="Arial" w:hAnsi="Arial" w:cs="Arial"/>
          <w:sz w:val="20"/>
          <w:szCs w:val="20"/>
        </w:rPr>
        <w:t xml:space="preserve">s organizational boundary. </w:t>
      </w:r>
      <w:r w:rsidR="005D1863" w:rsidRPr="002C0BF6">
        <w:rPr>
          <w:rFonts w:ascii="Arial" w:hAnsi="Arial" w:cs="Arial"/>
          <w:sz w:val="20"/>
          <w:szCs w:val="20"/>
        </w:rPr>
        <w:t xml:space="preserve">In some cases, laws and regulations define the </w:t>
      </w:r>
      <w:r w:rsidR="00DA4AEC" w:rsidRPr="002C0BF6">
        <w:rPr>
          <w:rFonts w:ascii="Arial" w:hAnsi="Arial" w:cs="Arial"/>
          <w:sz w:val="20"/>
          <w:szCs w:val="20"/>
        </w:rPr>
        <w:t xml:space="preserve">boundaries of the </w:t>
      </w:r>
      <w:r w:rsidR="005D1863" w:rsidRPr="002C0BF6">
        <w:rPr>
          <w:rFonts w:ascii="Arial" w:hAnsi="Arial" w:cs="Arial"/>
          <w:sz w:val="20"/>
          <w:szCs w:val="20"/>
        </w:rPr>
        <w:t xml:space="preserve">entity for reporting GHG emissions for regulatory purposes. </w:t>
      </w:r>
      <w:r w:rsidR="009E3154" w:rsidRPr="002C0BF6">
        <w:rPr>
          <w:rFonts w:ascii="Arial" w:hAnsi="Arial" w:cs="Arial"/>
          <w:sz w:val="20"/>
          <w:szCs w:val="20"/>
        </w:rPr>
        <w:t xml:space="preserve">In </w:t>
      </w:r>
      <w:r w:rsidR="00DA4AEC" w:rsidRPr="002C0BF6">
        <w:rPr>
          <w:rFonts w:ascii="Arial" w:hAnsi="Arial" w:cs="Arial"/>
          <w:sz w:val="20"/>
          <w:szCs w:val="20"/>
        </w:rPr>
        <w:t xml:space="preserve">other </w:t>
      </w:r>
      <w:r w:rsidR="009E3154" w:rsidRPr="002C0BF6">
        <w:rPr>
          <w:rFonts w:ascii="Arial" w:hAnsi="Arial" w:cs="Arial"/>
          <w:sz w:val="20"/>
          <w:szCs w:val="20"/>
        </w:rPr>
        <w:t>cases, the applicable criteria may allow a choice between different methods for determining the entity</w:t>
      </w:r>
      <w:r w:rsidR="00B23E35" w:rsidRPr="002C0BF6">
        <w:rPr>
          <w:rFonts w:ascii="Arial" w:hAnsi="Arial" w:cs="Arial"/>
          <w:sz w:val="20"/>
          <w:szCs w:val="20"/>
        </w:rPr>
        <w:t>’</w:t>
      </w:r>
      <w:r w:rsidR="009E3154" w:rsidRPr="002C0BF6">
        <w:rPr>
          <w:rFonts w:ascii="Arial" w:hAnsi="Arial" w:cs="Arial"/>
          <w:sz w:val="20"/>
          <w:szCs w:val="20"/>
        </w:rPr>
        <w:t>s organizational boundary, for example, the criteria may allow a choice between an approach that aligns the entity</w:t>
      </w:r>
      <w:r w:rsidR="00B23E35" w:rsidRPr="002C0BF6">
        <w:rPr>
          <w:rFonts w:ascii="Arial" w:hAnsi="Arial" w:cs="Arial"/>
          <w:sz w:val="20"/>
          <w:szCs w:val="20"/>
        </w:rPr>
        <w:t>’</w:t>
      </w:r>
      <w:r w:rsidR="009E3154" w:rsidRPr="002C0BF6">
        <w:rPr>
          <w:rFonts w:ascii="Arial" w:hAnsi="Arial" w:cs="Arial"/>
          <w:sz w:val="20"/>
          <w:szCs w:val="20"/>
        </w:rPr>
        <w:t xml:space="preserve">s GHG statement with its financial statements </w:t>
      </w:r>
      <w:r w:rsidR="008C4050" w:rsidRPr="002C0BF6">
        <w:rPr>
          <w:rFonts w:ascii="Arial" w:hAnsi="Arial" w:cs="Arial"/>
          <w:sz w:val="20"/>
          <w:szCs w:val="20"/>
        </w:rPr>
        <w:t xml:space="preserve">and </w:t>
      </w:r>
      <w:r w:rsidR="009E3154" w:rsidRPr="002C0BF6">
        <w:rPr>
          <w:rFonts w:ascii="Arial" w:hAnsi="Arial" w:cs="Arial"/>
          <w:sz w:val="20"/>
          <w:szCs w:val="20"/>
        </w:rPr>
        <w:t>another approach that treats, for example, joint ventures or associates differently. Determining the entity</w:t>
      </w:r>
      <w:r w:rsidR="00B23E35" w:rsidRPr="002C0BF6">
        <w:rPr>
          <w:rFonts w:ascii="Arial" w:hAnsi="Arial" w:cs="Arial"/>
          <w:sz w:val="20"/>
          <w:szCs w:val="20"/>
        </w:rPr>
        <w:t>’</w:t>
      </w:r>
      <w:r w:rsidR="009E3154" w:rsidRPr="002C0BF6">
        <w:rPr>
          <w:rFonts w:ascii="Arial" w:hAnsi="Arial" w:cs="Arial"/>
          <w:sz w:val="20"/>
          <w:szCs w:val="20"/>
        </w:rPr>
        <w:t>s organizational boundary may require the analysis of complex organizational structures such as joint ventures, partnerships, and trusts, and complex or unusual contractual relationships. For example, a facility may be owned by one party, operated by another, and process materials solely for another party.</w:t>
      </w:r>
    </w:p>
    <w:p w:rsidR="004C3636" w:rsidRPr="002C0BF6" w:rsidRDefault="009B1B82" w:rsidP="00745241">
      <w:pPr>
        <w:pStyle w:val="IFACNumberedPara"/>
        <w:tabs>
          <w:tab w:val="clear" w:pos="720"/>
        </w:tabs>
        <w:rPr>
          <w:rFonts w:ascii="Arial" w:hAnsi="Arial" w:cs="Arial"/>
          <w:sz w:val="20"/>
          <w:szCs w:val="20"/>
        </w:rPr>
      </w:pPr>
      <w:r w:rsidRPr="002C0BF6">
        <w:rPr>
          <w:rFonts w:ascii="Arial" w:hAnsi="Arial" w:cs="Arial"/>
          <w:sz w:val="20"/>
          <w:szCs w:val="20"/>
        </w:rPr>
        <w:t>A</w:t>
      </w:r>
      <w:ins w:id="1013" w:author="Beverley Bahlmann" w:date="2012-03-23T15:46:00Z">
        <w:r w:rsidR="00FD2924" w:rsidRPr="002C0BF6">
          <w:rPr>
            <w:rFonts w:ascii="Arial" w:hAnsi="Arial" w:cs="Arial"/>
            <w:sz w:val="20"/>
            <w:szCs w:val="20"/>
          </w:rPr>
          <w:t>28</w:t>
        </w:r>
      </w:ins>
      <w:del w:id="1014" w:author="Beverley Bahlmann" w:date="2012-03-23T15:46:00Z">
        <w:r w:rsidRPr="002C0BF6" w:rsidDel="00FD2924">
          <w:rPr>
            <w:rFonts w:ascii="Arial" w:hAnsi="Arial" w:cs="Arial"/>
            <w:sz w:val="20"/>
            <w:szCs w:val="20"/>
          </w:rPr>
          <w:delText>33</w:delText>
        </w:r>
      </w:del>
      <w:r w:rsidRPr="002C0BF6">
        <w:rPr>
          <w:rFonts w:ascii="Arial" w:hAnsi="Arial" w:cs="Arial"/>
          <w:sz w:val="20"/>
          <w:szCs w:val="20"/>
        </w:rPr>
        <w:t>.</w:t>
      </w:r>
      <w:r w:rsidRPr="002C0BF6">
        <w:rPr>
          <w:rFonts w:ascii="Arial" w:hAnsi="Arial" w:cs="Arial"/>
          <w:sz w:val="20"/>
          <w:szCs w:val="20"/>
        </w:rPr>
        <w:tab/>
      </w:r>
      <w:r w:rsidR="004C3636" w:rsidRPr="002C0BF6">
        <w:rPr>
          <w:rFonts w:ascii="Arial" w:hAnsi="Arial" w:cs="Arial"/>
          <w:sz w:val="20"/>
          <w:szCs w:val="20"/>
        </w:rPr>
        <w:t>Determining the entity</w:t>
      </w:r>
      <w:r w:rsidR="00B23E35" w:rsidRPr="002C0BF6">
        <w:rPr>
          <w:rFonts w:ascii="Arial" w:hAnsi="Arial" w:cs="Arial"/>
          <w:sz w:val="20"/>
          <w:szCs w:val="20"/>
        </w:rPr>
        <w:t>’</w:t>
      </w:r>
      <w:r w:rsidR="004C3636" w:rsidRPr="002C0BF6">
        <w:rPr>
          <w:rFonts w:ascii="Arial" w:hAnsi="Arial" w:cs="Arial"/>
          <w:sz w:val="20"/>
          <w:szCs w:val="20"/>
        </w:rPr>
        <w:t>s organizational boundary is different from what some criteria describe as determining the entity</w:t>
      </w:r>
      <w:r w:rsidR="00B23E35" w:rsidRPr="002C0BF6">
        <w:rPr>
          <w:rFonts w:ascii="Arial" w:hAnsi="Arial" w:cs="Arial"/>
          <w:sz w:val="20"/>
          <w:szCs w:val="20"/>
        </w:rPr>
        <w:t>’</w:t>
      </w:r>
      <w:r w:rsidR="004C3636" w:rsidRPr="002C0BF6">
        <w:rPr>
          <w:rFonts w:ascii="Arial" w:hAnsi="Arial" w:cs="Arial"/>
          <w:sz w:val="20"/>
          <w:szCs w:val="20"/>
        </w:rPr>
        <w:t xml:space="preserve">s </w:t>
      </w:r>
      <w:r w:rsidR="008A7C6F" w:rsidRPr="002C0BF6">
        <w:rPr>
          <w:rFonts w:ascii="Arial" w:hAnsi="Arial" w:cs="Arial"/>
          <w:sz w:val="20"/>
          <w:szCs w:val="20"/>
        </w:rPr>
        <w:t>“</w:t>
      </w:r>
      <w:r w:rsidR="004C3636" w:rsidRPr="002C0BF6">
        <w:rPr>
          <w:rFonts w:ascii="Arial" w:hAnsi="Arial" w:cs="Arial"/>
          <w:sz w:val="20"/>
          <w:szCs w:val="20"/>
        </w:rPr>
        <w:t>operational boundary.</w:t>
      </w:r>
      <w:r w:rsidR="008A7C6F" w:rsidRPr="002C0BF6">
        <w:rPr>
          <w:rFonts w:ascii="Arial" w:hAnsi="Arial" w:cs="Arial"/>
          <w:sz w:val="20"/>
          <w:szCs w:val="20"/>
        </w:rPr>
        <w:t>”</w:t>
      </w:r>
      <w:r w:rsidR="004C3636" w:rsidRPr="002C0BF6">
        <w:rPr>
          <w:rFonts w:ascii="Arial" w:hAnsi="Arial" w:cs="Arial"/>
          <w:sz w:val="20"/>
          <w:szCs w:val="20"/>
        </w:rPr>
        <w:t xml:space="preserve"> The operational boundary relates to which categories of Scope 1, 2 and 3 emissions will be included in the GHG statement, and is determined after setting the organizational boundary.</w:t>
      </w:r>
    </w:p>
    <w:p w:rsidR="00985FD6" w:rsidRPr="002C0BF6" w:rsidRDefault="00985FD6" w:rsidP="00745241">
      <w:pPr>
        <w:pStyle w:val="IFACHeading4"/>
        <w:rPr>
          <w:rFonts w:ascii="Arial" w:hAnsi="Arial" w:cs="Arial"/>
          <w:iCs/>
          <w:sz w:val="20"/>
          <w:szCs w:val="20"/>
        </w:rPr>
      </w:pPr>
    </w:p>
    <w:p w:rsidR="00932D1A" w:rsidRPr="002C0BF6" w:rsidRDefault="00932D1A" w:rsidP="00745241">
      <w:pPr>
        <w:pStyle w:val="IFACHeading4"/>
        <w:rPr>
          <w:rFonts w:ascii="Arial" w:hAnsi="Arial" w:cs="Arial"/>
          <w:iCs/>
          <w:sz w:val="20"/>
          <w:szCs w:val="20"/>
        </w:rPr>
      </w:pPr>
      <w:r w:rsidRPr="002C0BF6">
        <w:rPr>
          <w:rFonts w:ascii="Arial" w:hAnsi="Arial" w:cs="Arial"/>
          <w:iCs/>
          <w:sz w:val="20"/>
          <w:szCs w:val="20"/>
        </w:rPr>
        <w:lastRenderedPageBreak/>
        <w:t>Adequate Disclosures</w:t>
      </w:r>
      <w:r w:rsidR="00834671" w:rsidRPr="002C0BF6">
        <w:rPr>
          <w:rFonts w:ascii="Arial" w:hAnsi="Arial" w:cs="Arial"/>
          <w:iCs/>
          <w:sz w:val="20"/>
          <w:szCs w:val="20"/>
        </w:rPr>
        <w:t xml:space="preserve"> </w:t>
      </w:r>
      <w:r w:rsidR="00834671" w:rsidRPr="002C0BF6">
        <w:rPr>
          <w:rFonts w:ascii="Arial" w:hAnsi="Arial" w:cs="Arial"/>
          <w:i w:val="0"/>
          <w:sz w:val="20"/>
          <w:szCs w:val="20"/>
        </w:rPr>
        <w:t>(Ref: Para. 1</w:t>
      </w:r>
      <w:ins w:id="1015" w:author="Beverley Bahlmann" w:date="2012-03-27T16:26:00Z">
        <w:r w:rsidR="00AF44F9" w:rsidRPr="002C0BF6">
          <w:rPr>
            <w:rFonts w:ascii="Arial" w:hAnsi="Arial" w:cs="Arial"/>
            <w:i w:val="0"/>
            <w:sz w:val="20"/>
            <w:szCs w:val="20"/>
          </w:rPr>
          <w:t>7</w:t>
        </w:r>
      </w:ins>
      <w:del w:id="1016" w:author="Beverley Bahlmann" w:date="2012-03-27T16:26:00Z">
        <w:r w:rsidR="00032261" w:rsidRPr="002C0BF6" w:rsidDel="00AF44F9">
          <w:rPr>
            <w:rFonts w:ascii="Arial" w:hAnsi="Arial" w:cs="Arial"/>
            <w:i w:val="0"/>
            <w:sz w:val="20"/>
            <w:szCs w:val="20"/>
          </w:rPr>
          <w:delText>6</w:delText>
        </w:r>
      </w:del>
      <w:r w:rsidR="00834671" w:rsidRPr="002C0BF6">
        <w:rPr>
          <w:rFonts w:ascii="Arial" w:hAnsi="Arial" w:cs="Arial"/>
          <w:i w:val="0"/>
          <w:sz w:val="20"/>
          <w:szCs w:val="20"/>
        </w:rPr>
        <w:t>(</w:t>
      </w:r>
      <w:r w:rsidR="00032261" w:rsidRPr="002C0BF6">
        <w:rPr>
          <w:rFonts w:ascii="Arial" w:hAnsi="Arial" w:cs="Arial"/>
          <w:i w:val="0"/>
          <w:sz w:val="20"/>
          <w:szCs w:val="20"/>
        </w:rPr>
        <w:t>b</w:t>
      </w:r>
      <w:proofErr w:type="gramStart"/>
      <w:r w:rsidR="00834671" w:rsidRPr="002C0BF6">
        <w:rPr>
          <w:rFonts w:ascii="Arial" w:hAnsi="Arial" w:cs="Arial"/>
          <w:i w:val="0"/>
          <w:sz w:val="20"/>
          <w:szCs w:val="20"/>
        </w:rPr>
        <w:t>)(</w:t>
      </w:r>
      <w:proofErr w:type="gramEnd"/>
      <w:r w:rsidR="00834671" w:rsidRPr="002C0BF6">
        <w:rPr>
          <w:rFonts w:ascii="Arial" w:hAnsi="Arial" w:cs="Arial"/>
          <w:i w:val="0"/>
          <w:sz w:val="20"/>
          <w:szCs w:val="20"/>
        </w:rPr>
        <w:t>iv)</w:t>
      </w:r>
      <w:r w:rsidR="00557075" w:rsidRPr="002C0BF6">
        <w:rPr>
          <w:rFonts w:ascii="Arial" w:hAnsi="Arial" w:cs="Arial"/>
          <w:i w:val="0"/>
          <w:sz w:val="20"/>
          <w:szCs w:val="20"/>
        </w:rPr>
        <w:t xml:space="preserve">, </w:t>
      </w:r>
      <w:r w:rsidR="00F9775C" w:rsidRPr="002C0BF6">
        <w:rPr>
          <w:rFonts w:ascii="Arial" w:hAnsi="Arial" w:cs="Arial"/>
          <w:i w:val="0"/>
          <w:sz w:val="20"/>
          <w:szCs w:val="20"/>
        </w:rPr>
        <w:t>7</w:t>
      </w:r>
      <w:ins w:id="1017" w:author="Beverley Bahlmann" w:date="2012-03-27T16:26:00Z">
        <w:r w:rsidR="00AF44F9" w:rsidRPr="002C0BF6">
          <w:rPr>
            <w:rFonts w:ascii="Arial" w:hAnsi="Arial" w:cs="Arial"/>
            <w:i w:val="0"/>
            <w:sz w:val="20"/>
            <w:szCs w:val="20"/>
          </w:rPr>
          <w:t>4</w:t>
        </w:r>
      </w:ins>
      <w:del w:id="1018" w:author="Beverley Bahlmann" w:date="2012-03-27T16:26:00Z">
        <w:r w:rsidR="002136E7" w:rsidRPr="002C0BF6" w:rsidDel="00AF44F9">
          <w:rPr>
            <w:rFonts w:ascii="Arial" w:hAnsi="Arial" w:cs="Arial"/>
            <w:i w:val="0"/>
            <w:sz w:val="20"/>
            <w:szCs w:val="20"/>
          </w:rPr>
          <w:delText>2</w:delText>
        </w:r>
      </w:del>
      <w:r w:rsidR="00834671" w:rsidRPr="002C0BF6">
        <w:rPr>
          <w:rFonts w:ascii="Arial" w:hAnsi="Arial" w:cs="Arial"/>
          <w:i w:val="0"/>
          <w:sz w:val="20"/>
          <w:szCs w:val="20"/>
        </w:rPr>
        <w:t>(</w:t>
      </w:r>
      <w:r w:rsidR="00F9775C" w:rsidRPr="002C0BF6">
        <w:rPr>
          <w:rFonts w:ascii="Arial" w:hAnsi="Arial" w:cs="Arial"/>
          <w:i w:val="0"/>
          <w:sz w:val="20"/>
          <w:szCs w:val="20"/>
        </w:rPr>
        <w:t>d</w:t>
      </w:r>
      <w:r w:rsidR="00834671" w:rsidRPr="002C0BF6">
        <w:rPr>
          <w:rFonts w:ascii="Arial" w:hAnsi="Arial" w:cs="Arial"/>
          <w:i w:val="0"/>
          <w:sz w:val="20"/>
          <w:szCs w:val="20"/>
        </w:rPr>
        <w:t>)</w:t>
      </w:r>
      <w:r w:rsidR="00487882" w:rsidRPr="002C0BF6">
        <w:rPr>
          <w:rFonts w:ascii="Arial" w:hAnsi="Arial" w:cs="Arial"/>
          <w:i w:val="0"/>
          <w:sz w:val="20"/>
          <w:szCs w:val="20"/>
        </w:rPr>
        <w:t>)</w:t>
      </w:r>
    </w:p>
    <w:p w:rsidR="00932D1A" w:rsidRPr="002C0BF6" w:rsidRDefault="009B1B82" w:rsidP="00745241">
      <w:pPr>
        <w:pStyle w:val="IFACNumberedPara"/>
        <w:tabs>
          <w:tab w:val="clear" w:pos="720"/>
        </w:tabs>
        <w:rPr>
          <w:rFonts w:ascii="Arial" w:hAnsi="Arial" w:cs="Arial"/>
          <w:sz w:val="20"/>
          <w:szCs w:val="20"/>
        </w:rPr>
      </w:pPr>
      <w:r w:rsidRPr="002C0BF6">
        <w:rPr>
          <w:rFonts w:ascii="Arial" w:hAnsi="Arial" w:cs="Arial"/>
          <w:sz w:val="20"/>
          <w:szCs w:val="20"/>
        </w:rPr>
        <w:t>A</w:t>
      </w:r>
      <w:ins w:id="1019" w:author="Beverley Bahlmann" w:date="2012-03-23T15:46:00Z">
        <w:r w:rsidR="00FD2924" w:rsidRPr="002C0BF6">
          <w:rPr>
            <w:rFonts w:ascii="Arial" w:hAnsi="Arial" w:cs="Arial"/>
            <w:sz w:val="20"/>
            <w:szCs w:val="20"/>
          </w:rPr>
          <w:t>29</w:t>
        </w:r>
      </w:ins>
      <w:del w:id="1020" w:author="Beverley Bahlmann" w:date="2012-03-23T15:46:00Z">
        <w:r w:rsidRPr="002C0BF6" w:rsidDel="00FD2924">
          <w:rPr>
            <w:rFonts w:ascii="Arial" w:hAnsi="Arial" w:cs="Arial"/>
            <w:sz w:val="20"/>
            <w:szCs w:val="20"/>
          </w:rPr>
          <w:delText>34</w:delText>
        </w:r>
      </w:del>
      <w:r w:rsidRPr="002C0BF6">
        <w:rPr>
          <w:rFonts w:ascii="Arial" w:hAnsi="Arial" w:cs="Arial"/>
          <w:sz w:val="20"/>
          <w:szCs w:val="20"/>
        </w:rPr>
        <w:t>.</w:t>
      </w:r>
      <w:r w:rsidRPr="002C0BF6">
        <w:rPr>
          <w:rFonts w:ascii="Arial" w:hAnsi="Arial" w:cs="Arial"/>
          <w:sz w:val="20"/>
          <w:szCs w:val="20"/>
        </w:rPr>
        <w:tab/>
      </w:r>
      <w:r w:rsidR="00AD7ACE" w:rsidRPr="002C0BF6">
        <w:rPr>
          <w:rFonts w:ascii="Arial" w:hAnsi="Arial" w:cs="Arial"/>
          <w:sz w:val="20"/>
          <w:szCs w:val="20"/>
        </w:rPr>
        <w:t>In regulatory disclosure regimes, disclosures specified in the relevant law</w:t>
      </w:r>
      <w:r w:rsidR="00243FB8" w:rsidRPr="002C0BF6">
        <w:rPr>
          <w:rFonts w:ascii="Arial" w:hAnsi="Arial" w:cs="Arial"/>
          <w:sz w:val="20"/>
          <w:szCs w:val="20"/>
        </w:rPr>
        <w:t>s</w:t>
      </w:r>
      <w:r w:rsidR="00AD7ACE" w:rsidRPr="002C0BF6">
        <w:rPr>
          <w:rFonts w:ascii="Arial" w:hAnsi="Arial" w:cs="Arial"/>
          <w:sz w:val="20"/>
          <w:szCs w:val="20"/>
        </w:rPr>
        <w:t xml:space="preserve"> or regulations</w:t>
      </w:r>
      <w:r w:rsidR="002434ED" w:rsidRPr="002C0BF6">
        <w:rPr>
          <w:rFonts w:ascii="Arial" w:hAnsi="Arial" w:cs="Arial"/>
          <w:sz w:val="20"/>
          <w:szCs w:val="20"/>
        </w:rPr>
        <w:t xml:space="preserve"> are adequate</w:t>
      </w:r>
      <w:r w:rsidR="00E66CFC" w:rsidRPr="002C0BF6">
        <w:rPr>
          <w:rFonts w:ascii="Arial" w:hAnsi="Arial" w:cs="Arial"/>
          <w:sz w:val="20"/>
          <w:szCs w:val="20"/>
        </w:rPr>
        <w:t xml:space="preserve"> for reporting to the regulator</w:t>
      </w:r>
      <w:r w:rsidR="00AD7ACE" w:rsidRPr="002C0BF6">
        <w:rPr>
          <w:rFonts w:ascii="Arial" w:hAnsi="Arial" w:cs="Arial"/>
          <w:sz w:val="20"/>
          <w:szCs w:val="20"/>
        </w:rPr>
        <w:t xml:space="preserve">. </w:t>
      </w:r>
      <w:r w:rsidR="00446A7D" w:rsidRPr="002C0BF6">
        <w:rPr>
          <w:rFonts w:ascii="Arial" w:hAnsi="Arial" w:cs="Arial"/>
          <w:sz w:val="20"/>
          <w:szCs w:val="20"/>
        </w:rPr>
        <w:t>D</w:t>
      </w:r>
      <w:r w:rsidR="00FD0250" w:rsidRPr="002C0BF6">
        <w:rPr>
          <w:rFonts w:ascii="Arial" w:hAnsi="Arial" w:cs="Arial"/>
          <w:sz w:val="20"/>
          <w:szCs w:val="20"/>
        </w:rPr>
        <w:t xml:space="preserve">isclosure </w:t>
      </w:r>
      <w:r w:rsidR="003624D4" w:rsidRPr="002C0BF6">
        <w:rPr>
          <w:rFonts w:ascii="Arial" w:hAnsi="Arial" w:cs="Arial"/>
          <w:sz w:val="20"/>
          <w:szCs w:val="20"/>
        </w:rPr>
        <w:t xml:space="preserve">in the GHG statement </w:t>
      </w:r>
      <w:r w:rsidR="00FD0250" w:rsidRPr="002C0BF6">
        <w:rPr>
          <w:rFonts w:ascii="Arial" w:hAnsi="Arial" w:cs="Arial"/>
          <w:sz w:val="20"/>
          <w:szCs w:val="20"/>
        </w:rPr>
        <w:t xml:space="preserve">of </w:t>
      </w:r>
      <w:r w:rsidR="003624D4" w:rsidRPr="002C0BF6">
        <w:rPr>
          <w:rFonts w:ascii="Arial" w:hAnsi="Arial" w:cs="Arial"/>
          <w:sz w:val="20"/>
          <w:szCs w:val="20"/>
        </w:rPr>
        <w:t xml:space="preserve">such </w:t>
      </w:r>
      <w:r w:rsidR="00FD0250" w:rsidRPr="002C0BF6">
        <w:rPr>
          <w:rFonts w:ascii="Arial" w:hAnsi="Arial" w:cs="Arial"/>
          <w:sz w:val="20"/>
          <w:szCs w:val="20"/>
        </w:rPr>
        <w:t>matters</w:t>
      </w:r>
      <w:r w:rsidR="003624D4" w:rsidRPr="002C0BF6">
        <w:rPr>
          <w:rFonts w:ascii="Arial" w:hAnsi="Arial" w:cs="Arial"/>
          <w:sz w:val="20"/>
          <w:szCs w:val="20"/>
        </w:rPr>
        <w:t xml:space="preserve"> as</w:t>
      </w:r>
      <w:r w:rsidR="00FD0250" w:rsidRPr="002C0BF6">
        <w:rPr>
          <w:rFonts w:ascii="Arial" w:hAnsi="Arial" w:cs="Arial"/>
          <w:sz w:val="20"/>
          <w:szCs w:val="20"/>
        </w:rPr>
        <w:t xml:space="preserve"> </w:t>
      </w:r>
      <w:r w:rsidR="003624D4" w:rsidRPr="002C0BF6">
        <w:rPr>
          <w:rFonts w:ascii="Arial" w:hAnsi="Arial" w:cs="Arial"/>
          <w:sz w:val="20"/>
          <w:szCs w:val="20"/>
        </w:rPr>
        <w:t xml:space="preserve">the following </w:t>
      </w:r>
      <w:r w:rsidR="00E66CFC" w:rsidRPr="002C0BF6">
        <w:rPr>
          <w:rFonts w:ascii="Arial" w:hAnsi="Arial" w:cs="Arial"/>
          <w:sz w:val="20"/>
          <w:szCs w:val="20"/>
        </w:rPr>
        <w:t>may be</w:t>
      </w:r>
      <w:r w:rsidR="0055677C" w:rsidRPr="002C0BF6" w:rsidDel="0055677C">
        <w:rPr>
          <w:rFonts w:ascii="Arial" w:hAnsi="Arial" w:cs="Arial"/>
          <w:sz w:val="20"/>
          <w:szCs w:val="20"/>
        </w:rPr>
        <w:t xml:space="preserve"> </w:t>
      </w:r>
      <w:r w:rsidR="00446A7D" w:rsidRPr="002C0BF6">
        <w:rPr>
          <w:rFonts w:ascii="Arial" w:hAnsi="Arial" w:cs="Arial"/>
          <w:sz w:val="20"/>
          <w:szCs w:val="20"/>
        </w:rPr>
        <w:t>necessary</w:t>
      </w:r>
      <w:r w:rsidR="00002A25" w:rsidRPr="002C0BF6">
        <w:rPr>
          <w:rFonts w:ascii="Arial" w:hAnsi="Arial" w:cs="Arial"/>
          <w:sz w:val="20"/>
          <w:szCs w:val="20"/>
        </w:rPr>
        <w:t xml:space="preserve"> in voluntary reporting situations</w:t>
      </w:r>
      <w:r w:rsidR="00446A7D" w:rsidRPr="002C0BF6">
        <w:rPr>
          <w:rFonts w:ascii="Arial" w:hAnsi="Arial" w:cs="Arial"/>
          <w:sz w:val="20"/>
          <w:szCs w:val="20"/>
        </w:rPr>
        <w:t xml:space="preserve"> for</w:t>
      </w:r>
      <w:r w:rsidR="00FD0250" w:rsidRPr="002C0BF6">
        <w:rPr>
          <w:rFonts w:ascii="Arial" w:hAnsi="Arial" w:cs="Arial"/>
          <w:sz w:val="20"/>
          <w:szCs w:val="20"/>
        </w:rPr>
        <w:t xml:space="preserve"> </w:t>
      </w:r>
      <w:r w:rsidR="00446A7D" w:rsidRPr="002C0BF6">
        <w:rPr>
          <w:rFonts w:ascii="Arial" w:hAnsi="Arial" w:cs="Arial"/>
          <w:sz w:val="20"/>
          <w:szCs w:val="20"/>
        </w:rPr>
        <w:t xml:space="preserve">intended users </w:t>
      </w:r>
      <w:r w:rsidR="00FD0250" w:rsidRPr="002C0BF6">
        <w:rPr>
          <w:rFonts w:ascii="Arial" w:hAnsi="Arial" w:cs="Arial"/>
          <w:sz w:val="20"/>
          <w:szCs w:val="20"/>
        </w:rPr>
        <w:t>to understand the significant judgments made in preparing the GHG statement</w:t>
      </w:r>
      <w:r w:rsidR="006933A6" w:rsidRPr="002C0BF6">
        <w:rPr>
          <w:rFonts w:ascii="Arial" w:hAnsi="Arial" w:cs="Arial"/>
          <w:sz w:val="20"/>
          <w:szCs w:val="20"/>
        </w:rPr>
        <w:t>:</w:t>
      </w:r>
    </w:p>
    <w:p w:rsidR="002C24CD" w:rsidRPr="002C0BF6" w:rsidRDefault="00E00116" w:rsidP="00745241">
      <w:pPr>
        <w:pStyle w:val="IFACIndentedAlpha"/>
        <w:rPr>
          <w:rFonts w:ascii="Arial" w:hAnsi="Arial" w:cs="Arial"/>
          <w:spacing w:val="-2"/>
          <w:sz w:val="20"/>
          <w:szCs w:val="20"/>
        </w:rPr>
      </w:pPr>
      <w:r w:rsidRPr="002C0BF6">
        <w:rPr>
          <w:rFonts w:ascii="Arial" w:hAnsi="Arial" w:cs="Arial"/>
          <w:spacing w:val="-2"/>
          <w:sz w:val="20"/>
          <w:szCs w:val="20"/>
        </w:rPr>
        <w:t>(</w:t>
      </w:r>
      <w:r w:rsidR="002C24CD" w:rsidRPr="002C0BF6">
        <w:rPr>
          <w:rFonts w:ascii="Arial" w:hAnsi="Arial" w:cs="Arial"/>
          <w:spacing w:val="-2"/>
          <w:sz w:val="20"/>
          <w:szCs w:val="20"/>
        </w:rPr>
        <w:t>a</w:t>
      </w:r>
      <w:r w:rsidRPr="002C0BF6">
        <w:rPr>
          <w:rFonts w:ascii="Arial" w:hAnsi="Arial" w:cs="Arial"/>
          <w:spacing w:val="-2"/>
          <w:sz w:val="20"/>
          <w:szCs w:val="20"/>
        </w:rPr>
        <w:t>)</w:t>
      </w:r>
      <w:r w:rsidR="002C24CD" w:rsidRPr="002C0BF6">
        <w:rPr>
          <w:rFonts w:ascii="Arial" w:hAnsi="Arial" w:cs="Arial"/>
          <w:spacing w:val="-2"/>
          <w:sz w:val="20"/>
          <w:szCs w:val="20"/>
        </w:rPr>
        <w:tab/>
      </w:r>
      <w:r w:rsidR="002C24CD" w:rsidRPr="002C0BF6">
        <w:rPr>
          <w:rFonts w:ascii="Arial" w:hAnsi="Arial" w:cs="Arial"/>
          <w:kern w:val="0"/>
          <w:sz w:val="20"/>
          <w:szCs w:val="20"/>
          <w:lang w:bidi="ar-SA"/>
        </w:rPr>
        <w:t xml:space="preserve">Which </w:t>
      </w:r>
      <w:r w:rsidR="009D1FE6" w:rsidRPr="002C0BF6">
        <w:rPr>
          <w:rFonts w:ascii="Arial" w:hAnsi="Arial" w:cs="Arial"/>
          <w:kern w:val="0"/>
          <w:sz w:val="20"/>
          <w:szCs w:val="20"/>
          <w:lang w:bidi="ar-SA"/>
        </w:rPr>
        <w:t>operations</w:t>
      </w:r>
      <w:r w:rsidR="002C24CD" w:rsidRPr="002C0BF6">
        <w:rPr>
          <w:rFonts w:ascii="Arial" w:hAnsi="Arial" w:cs="Arial"/>
          <w:spacing w:val="-2"/>
          <w:sz w:val="20"/>
          <w:szCs w:val="20"/>
        </w:rPr>
        <w:t xml:space="preserve"> </w:t>
      </w:r>
      <w:r w:rsidR="002C24CD" w:rsidRPr="002C0BF6">
        <w:rPr>
          <w:rFonts w:ascii="Arial" w:hAnsi="Arial" w:cs="Arial"/>
          <w:kern w:val="0"/>
          <w:sz w:val="20"/>
          <w:szCs w:val="20"/>
          <w:lang w:bidi="ar-SA"/>
        </w:rPr>
        <w:t>are included in the entity</w:t>
      </w:r>
      <w:r w:rsidR="00B23E35" w:rsidRPr="002C0BF6">
        <w:rPr>
          <w:rFonts w:ascii="Arial" w:hAnsi="Arial" w:cs="Arial"/>
          <w:kern w:val="0"/>
          <w:sz w:val="20"/>
          <w:szCs w:val="20"/>
          <w:lang w:bidi="ar-SA"/>
        </w:rPr>
        <w:t>’</w:t>
      </w:r>
      <w:r w:rsidR="002C24CD" w:rsidRPr="002C0BF6">
        <w:rPr>
          <w:rFonts w:ascii="Arial" w:hAnsi="Arial" w:cs="Arial"/>
          <w:kern w:val="0"/>
          <w:sz w:val="20"/>
          <w:szCs w:val="20"/>
          <w:lang w:bidi="ar-SA"/>
        </w:rPr>
        <w:t xml:space="preserve">s </w:t>
      </w:r>
      <w:r w:rsidR="002C24CD" w:rsidRPr="002C0BF6">
        <w:rPr>
          <w:rFonts w:ascii="Arial" w:hAnsi="Arial" w:cs="Arial"/>
          <w:spacing w:val="-2"/>
          <w:sz w:val="20"/>
          <w:szCs w:val="20"/>
        </w:rPr>
        <w:t xml:space="preserve">organizational </w:t>
      </w:r>
      <w:r w:rsidR="002C24CD" w:rsidRPr="002C0BF6">
        <w:rPr>
          <w:rFonts w:ascii="Arial" w:hAnsi="Arial" w:cs="Arial"/>
          <w:kern w:val="0"/>
          <w:sz w:val="20"/>
          <w:szCs w:val="20"/>
          <w:lang w:bidi="ar-SA"/>
        </w:rPr>
        <w:t>boundary,</w:t>
      </w:r>
      <w:r w:rsidR="002C24CD" w:rsidRPr="002C0BF6">
        <w:rPr>
          <w:rFonts w:ascii="Arial" w:hAnsi="Arial" w:cs="Arial"/>
          <w:spacing w:val="-2"/>
          <w:sz w:val="20"/>
          <w:szCs w:val="20"/>
        </w:rPr>
        <w:t xml:space="preserve"> and t</w:t>
      </w:r>
      <w:r w:rsidR="002C24CD" w:rsidRPr="002C0BF6">
        <w:rPr>
          <w:rFonts w:ascii="Arial" w:hAnsi="Arial" w:cs="Arial"/>
          <w:kern w:val="0"/>
          <w:sz w:val="20"/>
          <w:szCs w:val="20"/>
          <w:lang w:bidi="ar-SA"/>
        </w:rPr>
        <w:t>he method used</w:t>
      </w:r>
      <w:r w:rsidR="002C24CD" w:rsidRPr="002C0BF6">
        <w:rPr>
          <w:rFonts w:ascii="Arial" w:hAnsi="Arial" w:cs="Arial"/>
          <w:spacing w:val="-2"/>
          <w:sz w:val="20"/>
          <w:szCs w:val="20"/>
        </w:rPr>
        <w:t xml:space="preserve"> for </w:t>
      </w:r>
      <w:r w:rsidR="002C24CD" w:rsidRPr="002C0BF6">
        <w:rPr>
          <w:rFonts w:ascii="Arial" w:hAnsi="Arial" w:cs="Arial"/>
          <w:kern w:val="0"/>
          <w:sz w:val="20"/>
          <w:szCs w:val="20"/>
          <w:lang w:bidi="ar-SA"/>
        </w:rPr>
        <w:t>determining</w:t>
      </w:r>
      <w:r w:rsidR="002C24CD" w:rsidRPr="002C0BF6">
        <w:rPr>
          <w:rFonts w:ascii="Arial" w:hAnsi="Arial" w:cs="Arial"/>
          <w:kern w:val="0"/>
          <w:sz w:val="20"/>
          <w:szCs w:val="20"/>
        </w:rPr>
        <w:t xml:space="preserve"> that </w:t>
      </w:r>
      <w:r w:rsidR="002C24CD" w:rsidRPr="002C0BF6">
        <w:rPr>
          <w:rFonts w:ascii="Arial" w:hAnsi="Arial" w:cs="Arial"/>
          <w:kern w:val="0"/>
          <w:sz w:val="20"/>
          <w:szCs w:val="20"/>
          <w:lang w:bidi="ar-SA"/>
        </w:rPr>
        <w:t xml:space="preserve">boundary </w:t>
      </w:r>
      <w:r w:rsidR="002C24CD" w:rsidRPr="002C0BF6">
        <w:rPr>
          <w:rFonts w:ascii="Arial" w:hAnsi="Arial" w:cs="Arial"/>
          <w:spacing w:val="-2"/>
          <w:sz w:val="20"/>
          <w:szCs w:val="20"/>
        </w:rPr>
        <w:t>if the applicable criteria allow a choice between different methods</w:t>
      </w:r>
      <w:r w:rsidR="002C24CD" w:rsidRPr="002C0BF6">
        <w:rPr>
          <w:rFonts w:ascii="Arial" w:hAnsi="Arial" w:cs="Arial"/>
          <w:kern w:val="0"/>
          <w:sz w:val="20"/>
          <w:szCs w:val="20"/>
          <w:lang w:bidi="ar-SA"/>
        </w:rPr>
        <w:t xml:space="preserve"> </w:t>
      </w:r>
      <w:r w:rsidR="002C24CD" w:rsidRPr="002C0BF6">
        <w:rPr>
          <w:rFonts w:ascii="Arial" w:hAnsi="Arial" w:cs="Arial"/>
          <w:sz w:val="20"/>
          <w:szCs w:val="20"/>
        </w:rPr>
        <w:t>(</w:t>
      </w:r>
      <w:r w:rsidR="00D4064E" w:rsidRPr="002C0BF6">
        <w:rPr>
          <w:rFonts w:ascii="Arial" w:hAnsi="Arial" w:cs="Arial"/>
          <w:sz w:val="20"/>
          <w:szCs w:val="20"/>
        </w:rPr>
        <w:t>see paragraph</w:t>
      </w:r>
      <w:ins w:id="1021" w:author="Beverley Bahlmann" w:date="2012-04-02T11:23:00Z">
        <w:r w:rsidR="0008046E" w:rsidRPr="002C0BF6">
          <w:rPr>
            <w:rFonts w:ascii="Arial" w:hAnsi="Arial" w:cs="Arial"/>
            <w:sz w:val="20"/>
            <w:szCs w:val="20"/>
          </w:rPr>
          <w:t>s</w:t>
        </w:r>
      </w:ins>
      <w:r w:rsidR="00D4064E" w:rsidRPr="002C0BF6">
        <w:rPr>
          <w:rFonts w:ascii="Arial" w:hAnsi="Arial" w:cs="Arial"/>
          <w:sz w:val="20"/>
          <w:szCs w:val="20"/>
        </w:rPr>
        <w:t xml:space="preserve"> </w:t>
      </w:r>
      <w:r w:rsidR="00CB3E6C" w:rsidRPr="002C0BF6">
        <w:rPr>
          <w:rFonts w:ascii="Arial" w:hAnsi="Arial" w:cs="Arial"/>
          <w:sz w:val="20"/>
          <w:szCs w:val="20"/>
        </w:rPr>
        <w:t>A</w:t>
      </w:r>
      <w:ins w:id="1022" w:author="Beverley Bahlmann" w:date="2012-03-27T16:27:00Z">
        <w:r w:rsidR="00AF44F9" w:rsidRPr="002C0BF6">
          <w:rPr>
            <w:rFonts w:ascii="Arial" w:hAnsi="Arial" w:cs="Arial"/>
            <w:sz w:val="20"/>
            <w:szCs w:val="20"/>
          </w:rPr>
          <w:t>27</w:t>
        </w:r>
      </w:ins>
      <w:del w:id="1023" w:author="Beverley Bahlmann" w:date="2012-03-27T16:27:00Z">
        <w:r w:rsidR="00CB3E6C" w:rsidRPr="002C0BF6" w:rsidDel="00AF44F9">
          <w:rPr>
            <w:rFonts w:ascii="Arial" w:hAnsi="Arial" w:cs="Arial"/>
            <w:sz w:val="20"/>
            <w:szCs w:val="20"/>
          </w:rPr>
          <w:delText>32</w:delText>
        </w:r>
      </w:del>
      <w:r w:rsidR="00CC0831" w:rsidRPr="002C0BF6">
        <w:rPr>
          <w:rFonts w:ascii="Arial" w:hAnsi="Arial" w:cs="Arial"/>
          <w:sz w:val="20"/>
          <w:szCs w:val="20"/>
        </w:rPr>
        <w:t>–A</w:t>
      </w:r>
      <w:ins w:id="1024" w:author="Beverley Bahlmann" w:date="2012-03-27T16:27:00Z">
        <w:r w:rsidR="00AF44F9" w:rsidRPr="002C0BF6">
          <w:rPr>
            <w:rFonts w:ascii="Arial" w:hAnsi="Arial" w:cs="Arial"/>
            <w:sz w:val="20"/>
            <w:szCs w:val="20"/>
          </w:rPr>
          <w:t>28</w:t>
        </w:r>
      </w:ins>
      <w:del w:id="1025" w:author="Beverley Bahlmann" w:date="2012-03-27T16:27:00Z">
        <w:r w:rsidR="00CC0831" w:rsidRPr="002C0BF6" w:rsidDel="00AF44F9">
          <w:rPr>
            <w:rFonts w:ascii="Arial" w:hAnsi="Arial" w:cs="Arial"/>
            <w:sz w:val="20"/>
            <w:szCs w:val="20"/>
          </w:rPr>
          <w:delText>33</w:delText>
        </w:r>
      </w:del>
      <w:r w:rsidR="002C24CD" w:rsidRPr="002C0BF6">
        <w:rPr>
          <w:rFonts w:ascii="Arial" w:hAnsi="Arial" w:cs="Arial"/>
          <w:sz w:val="20"/>
          <w:szCs w:val="20"/>
        </w:rPr>
        <w:t>)</w:t>
      </w:r>
      <w:r w:rsidR="00582671" w:rsidRPr="002C0BF6">
        <w:rPr>
          <w:rFonts w:ascii="Arial" w:hAnsi="Arial" w:cs="Arial"/>
          <w:sz w:val="20"/>
          <w:szCs w:val="20"/>
        </w:rPr>
        <w:t>;</w:t>
      </w:r>
    </w:p>
    <w:p w:rsidR="00D712C8" w:rsidRPr="002C0BF6" w:rsidRDefault="00E00116" w:rsidP="00745241">
      <w:pPr>
        <w:pStyle w:val="IFACIndentedAlpha"/>
        <w:rPr>
          <w:rFonts w:ascii="Arial" w:hAnsi="Arial" w:cs="Arial"/>
          <w:spacing w:val="-2"/>
          <w:sz w:val="20"/>
          <w:szCs w:val="20"/>
        </w:rPr>
      </w:pPr>
      <w:r w:rsidRPr="002C0BF6">
        <w:rPr>
          <w:rFonts w:ascii="Arial" w:hAnsi="Arial" w:cs="Arial"/>
          <w:spacing w:val="-2"/>
          <w:sz w:val="20"/>
          <w:szCs w:val="20"/>
        </w:rPr>
        <w:t>(</w:t>
      </w:r>
      <w:r w:rsidR="002C24CD" w:rsidRPr="002C0BF6">
        <w:rPr>
          <w:rFonts w:ascii="Arial" w:hAnsi="Arial" w:cs="Arial"/>
          <w:spacing w:val="-2"/>
          <w:sz w:val="20"/>
          <w:szCs w:val="20"/>
        </w:rPr>
        <w:t>b</w:t>
      </w:r>
      <w:r w:rsidRPr="002C0BF6">
        <w:rPr>
          <w:rFonts w:ascii="Arial" w:hAnsi="Arial" w:cs="Arial"/>
          <w:spacing w:val="-2"/>
          <w:sz w:val="20"/>
          <w:szCs w:val="20"/>
        </w:rPr>
        <w:t>)</w:t>
      </w:r>
      <w:r w:rsidR="002C24CD" w:rsidRPr="002C0BF6">
        <w:rPr>
          <w:rFonts w:ascii="Arial" w:hAnsi="Arial" w:cs="Arial"/>
          <w:spacing w:val="-2"/>
          <w:sz w:val="20"/>
          <w:szCs w:val="20"/>
        </w:rPr>
        <w:tab/>
      </w:r>
      <w:r w:rsidR="00795FC9" w:rsidRPr="002C0BF6">
        <w:rPr>
          <w:rFonts w:ascii="Arial" w:hAnsi="Arial" w:cs="Arial"/>
          <w:sz w:val="20"/>
          <w:szCs w:val="20"/>
        </w:rPr>
        <w:t>Significant quantification methods and reporting policies selected</w:t>
      </w:r>
      <w:r w:rsidR="009F0988" w:rsidRPr="002C0BF6">
        <w:rPr>
          <w:rFonts w:ascii="Arial" w:hAnsi="Arial" w:cs="Arial"/>
          <w:spacing w:val="-2"/>
          <w:sz w:val="20"/>
          <w:szCs w:val="20"/>
        </w:rPr>
        <w:t>, including</w:t>
      </w:r>
      <w:r w:rsidR="00287142" w:rsidRPr="002C0BF6">
        <w:rPr>
          <w:rFonts w:ascii="Arial" w:hAnsi="Arial" w:cs="Arial"/>
          <w:spacing w:val="-2"/>
          <w:sz w:val="20"/>
          <w:szCs w:val="20"/>
        </w:rPr>
        <w:t>:</w:t>
      </w:r>
    </w:p>
    <w:p w:rsidR="002C24CD" w:rsidRPr="002C0BF6" w:rsidRDefault="00D712C8" w:rsidP="00745241">
      <w:pPr>
        <w:pStyle w:val="NumberedParagraphISA400"/>
        <w:tabs>
          <w:tab w:val="left" w:pos="720"/>
        </w:tabs>
        <w:spacing w:before="120"/>
        <w:ind w:left="1785" w:hanging="547"/>
        <w:rPr>
          <w:rFonts w:ascii="Arial" w:hAnsi="Arial" w:cs="Arial"/>
          <w:sz w:val="20"/>
          <w:szCs w:val="20"/>
          <w:lang w:val="en-US"/>
        </w:rPr>
      </w:pPr>
      <w:r w:rsidRPr="002C0BF6">
        <w:rPr>
          <w:rFonts w:ascii="Arial" w:hAnsi="Arial" w:cs="Arial"/>
          <w:spacing w:val="-2"/>
          <w:sz w:val="20"/>
          <w:szCs w:val="20"/>
          <w:lang w:val="en-US"/>
        </w:rPr>
        <w:t>(</w:t>
      </w:r>
      <w:proofErr w:type="spellStart"/>
      <w:r w:rsidRPr="002C0BF6">
        <w:rPr>
          <w:rFonts w:ascii="Arial" w:hAnsi="Arial" w:cs="Arial"/>
          <w:spacing w:val="-2"/>
          <w:sz w:val="20"/>
          <w:szCs w:val="20"/>
          <w:lang w:val="en-US"/>
        </w:rPr>
        <w:t>i</w:t>
      </w:r>
      <w:proofErr w:type="spellEnd"/>
      <w:r w:rsidRPr="002C0BF6">
        <w:rPr>
          <w:rFonts w:ascii="Arial" w:hAnsi="Arial" w:cs="Arial"/>
          <w:spacing w:val="-2"/>
          <w:sz w:val="20"/>
          <w:szCs w:val="20"/>
          <w:lang w:val="en-US"/>
        </w:rPr>
        <w:t>)</w:t>
      </w:r>
      <w:r w:rsidRPr="002C0BF6">
        <w:rPr>
          <w:rFonts w:ascii="Arial" w:hAnsi="Arial" w:cs="Arial"/>
          <w:spacing w:val="-2"/>
          <w:sz w:val="20"/>
          <w:szCs w:val="20"/>
          <w:lang w:val="en-US"/>
        </w:rPr>
        <w:tab/>
      </w:r>
      <w:r w:rsidR="002C24CD" w:rsidRPr="002C0BF6">
        <w:rPr>
          <w:rFonts w:ascii="Arial" w:hAnsi="Arial" w:cs="Arial"/>
          <w:spacing w:val="-2"/>
          <w:sz w:val="20"/>
          <w:szCs w:val="20"/>
          <w:lang w:val="en-US"/>
        </w:rPr>
        <w:t>The method used to determine which Scope 1 and Scope 2 emissions have been included in the GHG statement</w:t>
      </w:r>
      <w:r w:rsidR="002C24CD" w:rsidRPr="002C0BF6">
        <w:rPr>
          <w:rFonts w:ascii="Arial" w:hAnsi="Arial" w:cs="Arial"/>
          <w:sz w:val="20"/>
          <w:szCs w:val="20"/>
          <w:lang w:val="en-US"/>
        </w:rPr>
        <w:t xml:space="preserve"> (</w:t>
      </w:r>
      <w:r w:rsidR="00D4064E" w:rsidRPr="002C0BF6">
        <w:rPr>
          <w:rFonts w:ascii="Arial" w:hAnsi="Arial" w:cs="Arial"/>
          <w:sz w:val="20"/>
          <w:szCs w:val="20"/>
          <w:lang w:val="en-US"/>
        </w:rPr>
        <w:t xml:space="preserve">see paragraph </w:t>
      </w:r>
      <w:r w:rsidR="00CB3E6C" w:rsidRPr="002C0BF6">
        <w:rPr>
          <w:rFonts w:ascii="Arial" w:hAnsi="Arial" w:cs="Arial"/>
          <w:sz w:val="20"/>
          <w:szCs w:val="20"/>
          <w:lang w:val="en-US"/>
        </w:rPr>
        <w:t>A3</w:t>
      </w:r>
      <w:ins w:id="1026" w:author="Beverley Bahlmann" w:date="2012-03-27T16:28:00Z">
        <w:r w:rsidR="00AF44F9" w:rsidRPr="002C0BF6">
          <w:rPr>
            <w:rFonts w:ascii="Arial" w:hAnsi="Arial" w:cs="Arial"/>
            <w:sz w:val="20"/>
            <w:szCs w:val="20"/>
            <w:lang w:val="en-US"/>
          </w:rPr>
          <w:t>0</w:t>
        </w:r>
      </w:ins>
      <w:del w:id="1027" w:author="Beverley Bahlmann" w:date="2012-03-27T16:28:00Z">
        <w:r w:rsidR="00CC0831" w:rsidRPr="002C0BF6" w:rsidDel="00AF44F9">
          <w:rPr>
            <w:rFonts w:ascii="Arial" w:hAnsi="Arial" w:cs="Arial"/>
            <w:sz w:val="20"/>
            <w:szCs w:val="20"/>
            <w:lang w:val="en-US"/>
          </w:rPr>
          <w:delText>5</w:delText>
        </w:r>
      </w:del>
      <w:r w:rsidR="002C24CD" w:rsidRPr="002C0BF6">
        <w:rPr>
          <w:rFonts w:ascii="Arial" w:hAnsi="Arial" w:cs="Arial"/>
          <w:sz w:val="20"/>
          <w:szCs w:val="20"/>
          <w:lang w:val="en-US"/>
        </w:rPr>
        <w:t>)</w:t>
      </w:r>
      <w:r w:rsidR="00582671" w:rsidRPr="002C0BF6">
        <w:rPr>
          <w:rFonts w:ascii="Arial" w:hAnsi="Arial" w:cs="Arial"/>
          <w:sz w:val="20"/>
          <w:szCs w:val="20"/>
          <w:lang w:val="en-US"/>
        </w:rPr>
        <w:t>;</w:t>
      </w:r>
    </w:p>
    <w:p w:rsidR="00D712C8" w:rsidRPr="002C0BF6" w:rsidRDefault="00417F40" w:rsidP="00745241">
      <w:pPr>
        <w:pStyle w:val="NumberedParagraphISA400"/>
        <w:tabs>
          <w:tab w:val="left" w:pos="720"/>
        </w:tabs>
        <w:spacing w:before="120"/>
        <w:ind w:left="1785" w:hanging="547"/>
        <w:rPr>
          <w:rFonts w:ascii="Arial" w:hAnsi="Arial" w:cs="Arial"/>
          <w:spacing w:val="-2"/>
          <w:sz w:val="20"/>
          <w:szCs w:val="20"/>
          <w:lang w:val="en-US"/>
        </w:rPr>
      </w:pPr>
      <w:r w:rsidRPr="002C0BF6">
        <w:rPr>
          <w:rFonts w:ascii="Arial" w:hAnsi="Arial" w:cs="Arial"/>
          <w:spacing w:val="-2"/>
          <w:sz w:val="20"/>
          <w:szCs w:val="20"/>
          <w:lang w:val="en-US"/>
        </w:rPr>
        <w:t>(ii)</w:t>
      </w:r>
      <w:r w:rsidR="00D712C8" w:rsidRPr="002C0BF6">
        <w:rPr>
          <w:rFonts w:ascii="Arial" w:hAnsi="Arial" w:cs="Arial"/>
          <w:spacing w:val="-2"/>
          <w:sz w:val="20"/>
          <w:szCs w:val="20"/>
          <w:lang w:val="en-US"/>
        </w:rPr>
        <w:tab/>
        <w:t xml:space="preserve">Any significant interpretations made in applying the applicable </w:t>
      </w:r>
      <w:r w:rsidR="00D712C8" w:rsidRPr="002C0BF6">
        <w:rPr>
          <w:rFonts w:ascii="Arial" w:hAnsi="Arial" w:cs="Arial"/>
          <w:kern w:val="0"/>
          <w:sz w:val="20"/>
          <w:szCs w:val="20"/>
          <w:lang w:val="en-US" w:bidi="ar-SA"/>
        </w:rPr>
        <w:t>criteria</w:t>
      </w:r>
      <w:r w:rsidR="00D712C8" w:rsidRPr="002C0BF6">
        <w:rPr>
          <w:rFonts w:ascii="Arial" w:hAnsi="Arial" w:cs="Arial"/>
          <w:spacing w:val="-2"/>
          <w:sz w:val="20"/>
          <w:szCs w:val="20"/>
          <w:lang w:val="en-US"/>
        </w:rPr>
        <w:t xml:space="preserve"> in the entity</w:t>
      </w:r>
      <w:r w:rsidR="00B23E35" w:rsidRPr="002C0BF6">
        <w:rPr>
          <w:rFonts w:ascii="Arial" w:hAnsi="Arial" w:cs="Arial"/>
          <w:spacing w:val="-2"/>
          <w:sz w:val="20"/>
          <w:szCs w:val="20"/>
          <w:lang w:val="en-US"/>
        </w:rPr>
        <w:t>’</w:t>
      </w:r>
      <w:r w:rsidR="00D712C8" w:rsidRPr="002C0BF6">
        <w:rPr>
          <w:rFonts w:ascii="Arial" w:hAnsi="Arial" w:cs="Arial"/>
          <w:spacing w:val="-2"/>
          <w:sz w:val="20"/>
          <w:szCs w:val="20"/>
          <w:lang w:val="en-US"/>
        </w:rPr>
        <w:t>s circumstances, including data sources and</w:t>
      </w:r>
      <w:r w:rsidR="002B3605" w:rsidRPr="002C0BF6">
        <w:rPr>
          <w:rFonts w:ascii="Arial" w:hAnsi="Arial" w:cs="Arial"/>
          <w:spacing w:val="-2"/>
          <w:sz w:val="20"/>
          <w:szCs w:val="20"/>
          <w:lang w:val="en-US"/>
        </w:rPr>
        <w:t>,</w:t>
      </w:r>
      <w:r w:rsidR="00D712C8" w:rsidRPr="002C0BF6">
        <w:rPr>
          <w:rFonts w:ascii="Arial" w:hAnsi="Arial" w:cs="Arial"/>
          <w:spacing w:val="-2"/>
          <w:sz w:val="20"/>
          <w:szCs w:val="20"/>
          <w:lang w:val="en-US"/>
        </w:rPr>
        <w:t xml:space="preserve"> when choices between different methods are allowed, or entity-specific methods are used, disclosure of the method used and the rationale for doing so</w:t>
      </w:r>
      <w:r w:rsidRPr="002C0BF6">
        <w:rPr>
          <w:rFonts w:ascii="Arial" w:hAnsi="Arial" w:cs="Arial"/>
          <w:spacing w:val="-2"/>
          <w:sz w:val="20"/>
          <w:szCs w:val="20"/>
          <w:lang w:val="en-US"/>
        </w:rPr>
        <w:t>;</w:t>
      </w:r>
      <w:r w:rsidR="00111983" w:rsidRPr="002C0BF6">
        <w:rPr>
          <w:rFonts w:ascii="Arial" w:hAnsi="Arial" w:cs="Arial"/>
          <w:spacing w:val="-2"/>
          <w:sz w:val="20"/>
          <w:szCs w:val="20"/>
          <w:lang w:val="en-US"/>
        </w:rPr>
        <w:t xml:space="preserve"> and</w:t>
      </w:r>
    </w:p>
    <w:p w:rsidR="00111983" w:rsidRPr="002C0BF6" w:rsidRDefault="00111983" w:rsidP="00745241">
      <w:pPr>
        <w:pStyle w:val="NumberedParagraphISA400"/>
        <w:tabs>
          <w:tab w:val="left" w:pos="720"/>
        </w:tabs>
        <w:spacing w:before="120"/>
        <w:ind w:left="1785" w:hanging="547"/>
        <w:rPr>
          <w:rFonts w:ascii="Arial" w:hAnsi="Arial" w:cs="Arial"/>
          <w:spacing w:val="-4"/>
          <w:kern w:val="0"/>
          <w:sz w:val="20"/>
          <w:szCs w:val="20"/>
          <w:lang w:val="en-US"/>
        </w:rPr>
      </w:pPr>
      <w:r w:rsidRPr="002C0BF6">
        <w:rPr>
          <w:rFonts w:ascii="Arial" w:hAnsi="Arial" w:cs="Arial"/>
          <w:spacing w:val="-2"/>
          <w:sz w:val="20"/>
          <w:szCs w:val="20"/>
          <w:lang w:val="en-US"/>
        </w:rPr>
        <w:t>(iii)</w:t>
      </w:r>
      <w:r w:rsidRPr="002C0BF6">
        <w:rPr>
          <w:rFonts w:ascii="Arial" w:hAnsi="Arial" w:cs="Arial"/>
          <w:spacing w:val="-2"/>
          <w:sz w:val="20"/>
          <w:szCs w:val="20"/>
          <w:lang w:val="en-US"/>
        </w:rPr>
        <w:tab/>
      </w:r>
      <w:r w:rsidRPr="002C0BF6">
        <w:rPr>
          <w:rFonts w:ascii="Arial" w:hAnsi="Arial" w:cs="Arial"/>
          <w:spacing w:val="-4"/>
          <w:kern w:val="0"/>
          <w:sz w:val="20"/>
          <w:szCs w:val="20"/>
          <w:lang w:val="en-US"/>
        </w:rPr>
        <w:t>How the entity determines whether previously reported emissions should be restated.</w:t>
      </w:r>
    </w:p>
    <w:p w:rsidR="002C24CD" w:rsidRPr="002C0BF6" w:rsidRDefault="00E00116" w:rsidP="00745241">
      <w:pPr>
        <w:pStyle w:val="IFACIndentedAlpha"/>
        <w:rPr>
          <w:rFonts w:ascii="Arial" w:hAnsi="Arial" w:cs="Arial"/>
          <w:sz w:val="20"/>
          <w:szCs w:val="20"/>
        </w:rPr>
      </w:pPr>
      <w:r w:rsidRPr="002C0BF6">
        <w:rPr>
          <w:rFonts w:ascii="Arial" w:hAnsi="Arial" w:cs="Arial"/>
          <w:sz w:val="20"/>
          <w:szCs w:val="20"/>
        </w:rPr>
        <w:t>(</w:t>
      </w:r>
      <w:r w:rsidR="002C24CD" w:rsidRPr="002C0BF6">
        <w:rPr>
          <w:rFonts w:ascii="Arial" w:hAnsi="Arial" w:cs="Arial"/>
          <w:sz w:val="20"/>
          <w:szCs w:val="20"/>
        </w:rPr>
        <w:t>c</w:t>
      </w:r>
      <w:r w:rsidRPr="002C0BF6">
        <w:rPr>
          <w:rFonts w:ascii="Arial" w:hAnsi="Arial" w:cs="Arial"/>
          <w:sz w:val="20"/>
          <w:szCs w:val="20"/>
        </w:rPr>
        <w:t>)</w:t>
      </w:r>
      <w:r w:rsidR="002C24CD" w:rsidRPr="002C0BF6">
        <w:rPr>
          <w:rFonts w:ascii="Arial" w:hAnsi="Arial" w:cs="Arial"/>
          <w:sz w:val="20"/>
          <w:szCs w:val="20"/>
        </w:rPr>
        <w:tab/>
        <w:t>The categorization of emissions</w:t>
      </w:r>
      <w:r w:rsidR="00F728CE" w:rsidRPr="002C0BF6">
        <w:rPr>
          <w:rFonts w:ascii="Arial" w:hAnsi="Arial" w:cs="Arial"/>
          <w:sz w:val="20"/>
          <w:szCs w:val="20"/>
        </w:rPr>
        <w:t xml:space="preserve"> </w:t>
      </w:r>
      <w:del w:id="1028" w:author="Beverley Bahlmann" w:date="2012-03-20T15:35:00Z">
        <w:r w:rsidR="00F728CE" w:rsidRPr="002C0BF6" w:rsidDel="00F728CE">
          <w:rPr>
            <w:rFonts w:ascii="Arial" w:hAnsi="Arial" w:cs="Arial"/>
            <w:sz w:val="20"/>
            <w:szCs w:val="20"/>
          </w:rPr>
          <w:delText>attributable to material types of emissions included</w:delText>
        </w:r>
        <w:r w:rsidR="002C24CD" w:rsidRPr="002C0BF6" w:rsidDel="00F728CE">
          <w:rPr>
            <w:rFonts w:ascii="Arial" w:hAnsi="Arial" w:cs="Arial"/>
            <w:sz w:val="20"/>
            <w:szCs w:val="20"/>
          </w:rPr>
          <w:delText xml:space="preserve"> </w:delText>
        </w:r>
      </w:del>
      <w:r w:rsidR="002C24CD" w:rsidRPr="002C0BF6">
        <w:rPr>
          <w:rFonts w:ascii="Arial" w:hAnsi="Arial" w:cs="Arial"/>
          <w:sz w:val="20"/>
          <w:szCs w:val="20"/>
        </w:rPr>
        <w:t>in the GHG statement</w:t>
      </w:r>
      <w:r w:rsidR="004C3636" w:rsidRPr="002C0BF6">
        <w:rPr>
          <w:rFonts w:ascii="Arial" w:hAnsi="Arial" w:cs="Arial"/>
          <w:sz w:val="20"/>
          <w:szCs w:val="20"/>
        </w:rPr>
        <w:t>.</w:t>
      </w:r>
      <w:r w:rsidR="00043406" w:rsidRPr="002C0BF6">
        <w:rPr>
          <w:rFonts w:ascii="Arial" w:hAnsi="Arial" w:cs="Arial"/>
          <w:sz w:val="20"/>
          <w:szCs w:val="20"/>
        </w:rPr>
        <w:t xml:space="preserve"> </w:t>
      </w:r>
      <w:r w:rsidR="004C3636" w:rsidRPr="002C0BF6">
        <w:rPr>
          <w:rFonts w:ascii="Arial" w:hAnsi="Arial" w:cs="Arial"/>
          <w:sz w:val="20"/>
          <w:szCs w:val="20"/>
        </w:rPr>
        <w:t xml:space="preserve">As noted in paragraph </w:t>
      </w:r>
      <w:r w:rsidR="00CB3E6C" w:rsidRPr="002C0BF6">
        <w:rPr>
          <w:rFonts w:ascii="Arial" w:hAnsi="Arial" w:cs="Arial"/>
          <w:sz w:val="20"/>
          <w:szCs w:val="20"/>
        </w:rPr>
        <w:t>A1</w:t>
      </w:r>
      <w:ins w:id="1029" w:author="Beverley Bahlmann" w:date="2012-03-27T16:29:00Z">
        <w:r w:rsidR="00AF44F9" w:rsidRPr="002C0BF6">
          <w:rPr>
            <w:rFonts w:ascii="Arial" w:hAnsi="Arial" w:cs="Arial"/>
            <w:sz w:val="20"/>
            <w:szCs w:val="20"/>
          </w:rPr>
          <w:t>4</w:t>
        </w:r>
      </w:ins>
      <w:del w:id="1030" w:author="Beverley Bahlmann" w:date="2012-03-27T16:29:00Z">
        <w:r w:rsidR="00CC0831" w:rsidRPr="002C0BF6" w:rsidDel="00AF44F9">
          <w:rPr>
            <w:rFonts w:ascii="Arial" w:hAnsi="Arial" w:cs="Arial"/>
            <w:sz w:val="20"/>
            <w:szCs w:val="20"/>
          </w:rPr>
          <w:delText>3</w:delText>
        </w:r>
      </w:del>
      <w:r w:rsidR="004C3636" w:rsidRPr="002C0BF6">
        <w:rPr>
          <w:rFonts w:ascii="Arial" w:hAnsi="Arial" w:cs="Arial"/>
          <w:sz w:val="20"/>
          <w:szCs w:val="20"/>
        </w:rPr>
        <w:t>, whe</w:t>
      </w:r>
      <w:r w:rsidR="00E66CFC" w:rsidRPr="002C0BF6">
        <w:rPr>
          <w:rFonts w:ascii="Arial" w:hAnsi="Arial" w:cs="Arial"/>
          <w:sz w:val="20"/>
          <w:szCs w:val="20"/>
        </w:rPr>
        <w:t>re</w:t>
      </w:r>
      <w:r w:rsidR="004C3636" w:rsidRPr="002C0BF6">
        <w:rPr>
          <w:rFonts w:ascii="Arial" w:hAnsi="Arial" w:cs="Arial"/>
          <w:sz w:val="20"/>
          <w:szCs w:val="20"/>
        </w:rPr>
        <w:t xml:space="preserve"> </w:t>
      </w:r>
      <w:r w:rsidR="00E66CFC" w:rsidRPr="002C0BF6">
        <w:rPr>
          <w:rFonts w:ascii="Arial" w:hAnsi="Arial" w:cs="Arial"/>
          <w:sz w:val="20"/>
          <w:szCs w:val="20"/>
        </w:rPr>
        <w:t xml:space="preserve">the GHG statement includes the removal of GHGs that the entity would have otherwise emitted to the atmosphere, </w:t>
      </w:r>
      <w:ins w:id="1031" w:author="Beverley Bahlmann" w:date="2012-03-14T11:50:00Z">
        <w:r w:rsidR="003E200A" w:rsidRPr="002C0BF6">
          <w:rPr>
            <w:rFonts w:ascii="Arial" w:hAnsi="Arial" w:cs="Arial"/>
            <w:sz w:val="20"/>
            <w:szCs w:val="20"/>
          </w:rPr>
          <w:t xml:space="preserve">both emissions and removals </w:t>
        </w:r>
      </w:ins>
      <w:del w:id="1032" w:author="Beverley Bahlmann" w:date="2012-03-14T11:50:00Z">
        <w:r w:rsidR="00E66CFC" w:rsidRPr="002C0BF6" w:rsidDel="003E200A">
          <w:rPr>
            <w:rFonts w:ascii="Arial" w:hAnsi="Arial" w:cs="Arial"/>
            <w:sz w:val="20"/>
            <w:szCs w:val="20"/>
          </w:rPr>
          <w:delText xml:space="preserve">they </w:delText>
        </w:r>
      </w:del>
      <w:r w:rsidR="00E66CFC" w:rsidRPr="002C0BF6">
        <w:rPr>
          <w:rFonts w:ascii="Arial" w:hAnsi="Arial" w:cs="Arial"/>
          <w:sz w:val="20"/>
          <w:szCs w:val="20"/>
        </w:rPr>
        <w:t xml:space="preserve">are commonly </w:t>
      </w:r>
      <w:r w:rsidR="004C3636" w:rsidRPr="002C0BF6">
        <w:rPr>
          <w:rFonts w:ascii="Arial" w:hAnsi="Arial" w:cs="Arial"/>
          <w:sz w:val="20"/>
          <w:szCs w:val="20"/>
        </w:rPr>
        <w:t xml:space="preserve">reported in the GHG statement on a gross basis, </w:t>
      </w:r>
      <w:r w:rsidR="003609D9" w:rsidRPr="002C0BF6">
        <w:rPr>
          <w:rFonts w:ascii="Arial" w:hAnsi="Arial" w:cs="Arial"/>
          <w:sz w:val="20"/>
          <w:szCs w:val="20"/>
        </w:rPr>
        <w:t>that is</w:t>
      </w:r>
      <w:r w:rsidR="004C3636" w:rsidRPr="002C0BF6">
        <w:rPr>
          <w:rFonts w:ascii="Arial" w:hAnsi="Arial" w:cs="Arial"/>
          <w:sz w:val="20"/>
          <w:szCs w:val="20"/>
        </w:rPr>
        <w:t>, both the source and the sink are quantified in the GHG statement</w:t>
      </w:r>
      <w:r w:rsidR="006933A6" w:rsidRPr="002C0BF6">
        <w:rPr>
          <w:rFonts w:ascii="Arial" w:hAnsi="Arial" w:cs="Arial"/>
          <w:sz w:val="20"/>
          <w:szCs w:val="20"/>
        </w:rPr>
        <w:t>;</w:t>
      </w:r>
    </w:p>
    <w:p w:rsidR="002C24CD" w:rsidRPr="002C0BF6" w:rsidRDefault="00E00116" w:rsidP="00745241">
      <w:pPr>
        <w:pStyle w:val="IFACIndentedAlpha"/>
        <w:rPr>
          <w:rFonts w:ascii="Arial" w:hAnsi="Arial" w:cs="Arial"/>
          <w:sz w:val="20"/>
          <w:szCs w:val="20"/>
        </w:rPr>
      </w:pPr>
      <w:r w:rsidRPr="002C0BF6">
        <w:rPr>
          <w:rFonts w:ascii="Arial" w:hAnsi="Arial" w:cs="Arial"/>
          <w:sz w:val="20"/>
          <w:szCs w:val="20"/>
        </w:rPr>
        <w:t>(</w:t>
      </w:r>
      <w:r w:rsidR="0015439F" w:rsidRPr="002C0BF6">
        <w:rPr>
          <w:rFonts w:ascii="Arial" w:hAnsi="Arial" w:cs="Arial"/>
          <w:sz w:val="20"/>
          <w:szCs w:val="20"/>
        </w:rPr>
        <w:t>d</w:t>
      </w:r>
      <w:r w:rsidRPr="002C0BF6">
        <w:rPr>
          <w:rFonts w:ascii="Arial" w:hAnsi="Arial" w:cs="Arial"/>
          <w:sz w:val="20"/>
          <w:szCs w:val="20"/>
        </w:rPr>
        <w:t>)</w:t>
      </w:r>
      <w:r w:rsidR="002C24CD" w:rsidRPr="002C0BF6">
        <w:rPr>
          <w:rFonts w:ascii="Arial" w:hAnsi="Arial" w:cs="Arial"/>
          <w:sz w:val="20"/>
          <w:szCs w:val="20"/>
        </w:rPr>
        <w:tab/>
      </w:r>
      <w:r w:rsidR="00917787" w:rsidRPr="002C0BF6">
        <w:rPr>
          <w:rFonts w:ascii="Arial" w:hAnsi="Arial" w:cs="Arial"/>
          <w:sz w:val="20"/>
          <w:szCs w:val="20"/>
        </w:rPr>
        <w:t>A statement regarding the uncertainties relevant to the entity</w:t>
      </w:r>
      <w:r w:rsidR="00B23E35" w:rsidRPr="002C0BF6">
        <w:rPr>
          <w:rFonts w:ascii="Arial" w:hAnsi="Arial" w:cs="Arial"/>
          <w:sz w:val="20"/>
          <w:szCs w:val="20"/>
        </w:rPr>
        <w:t>’</w:t>
      </w:r>
      <w:r w:rsidR="00917787" w:rsidRPr="002C0BF6">
        <w:rPr>
          <w:rFonts w:ascii="Arial" w:hAnsi="Arial" w:cs="Arial"/>
          <w:sz w:val="20"/>
          <w:szCs w:val="20"/>
        </w:rPr>
        <w:t>s quantification of its emissions, including:</w:t>
      </w:r>
      <w:r w:rsidR="00917787" w:rsidRPr="002C0BF6">
        <w:rPr>
          <w:rFonts w:ascii="Arial" w:hAnsi="Arial" w:cs="Arial"/>
          <w:kern w:val="0"/>
          <w:sz w:val="20"/>
          <w:szCs w:val="20"/>
          <w:lang w:bidi="ar-SA"/>
        </w:rPr>
        <w:t xml:space="preserve"> their causes; how they have been addressed; their effects on the GHG statement;</w:t>
      </w:r>
      <w:r w:rsidR="00917787" w:rsidRPr="002C0BF6">
        <w:rPr>
          <w:rFonts w:ascii="Arial" w:hAnsi="Arial" w:cs="Arial"/>
          <w:sz w:val="20"/>
          <w:szCs w:val="20"/>
        </w:rPr>
        <w:t xml:space="preserve"> and, </w:t>
      </w:r>
      <w:r w:rsidR="00AE3602" w:rsidRPr="002C0BF6">
        <w:rPr>
          <w:rFonts w:ascii="Arial" w:hAnsi="Arial" w:cs="Arial"/>
          <w:sz w:val="20"/>
          <w:szCs w:val="20"/>
        </w:rPr>
        <w:t>w</w:t>
      </w:r>
      <w:r w:rsidR="002C24CD" w:rsidRPr="002C0BF6">
        <w:rPr>
          <w:rFonts w:ascii="Arial" w:hAnsi="Arial" w:cs="Arial"/>
          <w:sz w:val="20"/>
          <w:szCs w:val="20"/>
        </w:rPr>
        <w:t>here the GHG statement includes Scope 3 emissions, an explanation of: (</w:t>
      </w:r>
      <w:r w:rsidR="00D4064E" w:rsidRPr="002C0BF6">
        <w:rPr>
          <w:rFonts w:ascii="Arial" w:hAnsi="Arial" w:cs="Arial"/>
          <w:sz w:val="20"/>
          <w:szCs w:val="20"/>
        </w:rPr>
        <w:t>see paragraph</w:t>
      </w:r>
      <w:r w:rsidR="002B3605" w:rsidRPr="002C0BF6">
        <w:rPr>
          <w:rFonts w:ascii="Arial" w:hAnsi="Arial" w:cs="Arial"/>
          <w:sz w:val="20"/>
          <w:szCs w:val="20"/>
        </w:rPr>
        <w:t>s</w:t>
      </w:r>
      <w:r w:rsidR="00332D70" w:rsidRPr="002C0BF6">
        <w:rPr>
          <w:rFonts w:ascii="Arial" w:hAnsi="Arial" w:cs="Arial"/>
          <w:sz w:val="20"/>
          <w:szCs w:val="20"/>
        </w:rPr>
        <w:t xml:space="preserve"> A3</w:t>
      </w:r>
      <w:ins w:id="1033" w:author="Beverley Bahlmann" w:date="2012-03-27T16:30:00Z">
        <w:r w:rsidR="00AF44F9" w:rsidRPr="002C0BF6">
          <w:rPr>
            <w:rFonts w:ascii="Arial" w:hAnsi="Arial" w:cs="Arial"/>
            <w:sz w:val="20"/>
            <w:szCs w:val="20"/>
          </w:rPr>
          <w:t>1</w:t>
        </w:r>
      </w:ins>
      <w:del w:id="1034" w:author="Beverley Bahlmann" w:date="2012-03-27T16:30:00Z">
        <w:r w:rsidR="00CC0831" w:rsidRPr="002C0BF6" w:rsidDel="00AF44F9">
          <w:rPr>
            <w:rFonts w:ascii="Arial" w:hAnsi="Arial" w:cs="Arial"/>
            <w:sz w:val="20"/>
            <w:szCs w:val="20"/>
          </w:rPr>
          <w:delText>6</w:delText>
        </w:r>
      </w:del>
      <w:r w:rsidR="00332D70" w:rsidRPr="002C0BF6">
        <w:rPr>
          <w:rFonts w:ascii="Arial" w:hAnsi="Arial" w:cs="Arial"/>
          <w:sz w:val="20"/>
          <w:szCs w:val="20"/>
        </w:rPr>
        <w:t>–A3</w:t>
      </w:r>
      <w:ins w:id="1035" w:author="Beverley Bahlmann" w:date="2012-03-27T16:30:00Z">
        <w:r w:rsidR="00AF44F9" w:rsidRPr="002C0BF6">
          <w:rPr>
            <w:rFonts w:ascii="Arial" w:hAnsi="Arial" w:cs="Arial"/>
            <w:sz w:val="20"/>
            <w:szCs w:val="20"/>
          </w:rPr>
          <w:t>4</w:t>
        </w:r>
      </w:ins>
      <w:del w:id="1036" w:author="Beverley Bahlmann" w:date="2012-03-27T16:30:00Z">
        <w:r w:rsidR="00CC0831" w:rsidRPr="002C0BF6" w:rsidDel="00AF44F9">
          <w:rPr>
            <w:rFonts w:ascii="Arial" w:hAnsi="Arial" w:cs="Arial"/>
            <w:sz w:val="20"/>
            <w:szCs w:val="20"/>
          </w:rPr>
          <w:delText>9</w:delText>
        </w:r>
      </w:del>
      <w:r w:rsidR="002C24CD" w:rsidRPr="002C0BF6">
        <w:rPr>
          <w:rFonts w:ascii="Arial" w:hAnsi="Arial" w:cs="Arial"/>
          <w:sz w:val="20"/>
          <w:szCs w:val="20"/>
        </w:rPr>
        <w:t>)</w:t>
      </w:r>
    </w:p>
    <w:p w:rsidR="002C24CD" w:rsidRPr="002C0BF6" w:rsidRDefault="001A2809" w:rsidP="00745241">
      <w:pPr>
        <w:pStyle w:val="NumberedParagraphISA400"/>
        <w:tabs>
          <w:tab w:val="left" w:pos="720"/>
        </w:tabs>
        <w:spacing w:before="120"/>
        <w:ind w:left="1785" w:hanging="547"/>
        <w:rPr>
          <w:rFonts w:ascii="Arial" w:hAnsi="Arial" w:cs="Arial"/>
          <w:spacing w:val="-2"/>
          <w:sz w:val="20"/>
          <w:szCs w:val="20"/>
          <w:lang w:val="en-US"/>
        </w:rPr>
      </w:pPr>
      <w:r w:rsidRPr="002C0BF6">
        <w:rPr>
          <w:rFonts w:ascii="Arial" w:hAnsi="Arial" w:cs="Arial"/>
          <w:spacing w:val="-2"/>
          <w:sz w:val="20"/>
          <w:szCs w:val="20"/>
          <w:lang w:val="en-US"/>
        </w:rPr>
        <w:t>(</w:t>
      </w:r>
      <w:proofErr w:type="spellStart"/>
      <w:r w:rsidRPr="002C0BF6">
        <w:rPr>
          <w:rFonts w:ascii="Arial" w:hAnsi="Arial" w:cs="Arial"/>
          <w:spacing w:val="-2"/>
          <w:sz w:val="20"/>
          <w:szCs w:val="20"/>
          <w:lang w:val="en-US"/>
        </w:rPr>
        <w:t>i</w:t>
      </w:r>
      <w:proofErr w:type="spellEnd"/>
      <w:r w:rsidRPr="002C0BF6">
        <w:rPr>
          <w:rFonts w:ascii="Arial" w:hAnsi="Arial" w:cs="Arial"/>
          <w:spacing w:val="-2"/>
          <w:sz w:val="20"/>
          <w:szCs w:val="20"/>
          <w:lang w:val="en-US"/>
        </w:rPr>
        <w:t>)</w:t>
      </w:r>
      <w:r w:rsidRPr="002C0BF6">
        <w:rPr>
          <w:rFonts w:ascii="Arial" w:hAnsi="Arial" w:cs="Arial"/>
          <w:spacing w:val="-2"/>
          <w:sz w:val="20"/>
          <w:szCs w:val="20"/>
          <w:lang w:val="en-US"/>
        </w:rPr>
        <w:tab/>
      </w:r>
      <w:r w:rsidR="002C24CD" w:rsidRPr="002C0BF6">
        <w:rPr>
          <w:rFonts w:ascii="Arial" w:hAnsi="Arial" w:cs="Arial"/>
          <w:spacing w:val="-2"/>
          <w:sz w:val="20"/>
          <w:szCs w:val="20"/>
          <w:lang w:val="en-US"/>
        </w:rPr>
        <w:t>The nature of Scope 3 emissions, including that it is not practicable for an entity to include all Scope 3 emissions in its GHG statement; and</w:t>
      </w:r>
    </w:p>
    <w:p w:rsidR="002C24CD" w:rsidRPr="002C0BF6" w:rsidRDefault="001A2809" w:rsidP="00745241">
      <w:pPr>
        <w:pStyle w:val="NumberedParagraphISA400"/>
        <w:tabs>
          <w:tab w:val="left" w:pos="720"/>
        </w:tabs>
        <w:spacing w:before="120"/>
        <w:ind w:left="1785" w:hanging="547"/>
        <w:rPr>
          <w:rFonts w:ascii="Arial" w:hAnsi="Arial" w:cs="Arial"/>
          <w:spacing w:val="-4"/>
          <w:sz w:val="20"/>
          <w:szCs w:val="20"/>
          <w:lang w:val="en-US"/>
        </w:rPr>
      </w:pPr>
      <w:r w:rsidRPr="002C0BF6">
        <w:rPr>
          <w:rFonts w:ascii="Arial" w:hAnsi="Arial" w:cs="Arial"/>
          <w:spacing w:val="-2"/>
          <w:sz w:val="20"/>
          <w:szCs w:val="20"/>
          <w:lang w:val="en-US"/>
        </w:rPr>
        <w:t>(ii)</w:t>
      </w:r>
      <w:r w:rsidRPr="002C0BF6">
        <w:rPr>
          <w:rFonts w:ascii="Arial" w:hAnsi="Arial" w:cs="Arial"/>
          <w:spacing w:val="-2"/>
          <w:sz w:val="20"/>
          <w:szCs w:val="20"/>
          <w:lang w:val="en-US"/>
        </w:rPr>
        <w:tab/>
      </w:r>
      <w:r w:rsidR="002C24CD" w:rsidRPr="002C0BF6">
        <w:rPr>
          <w:rFonts w:ascii="Arial" w:hAnsi="Arial" w:cs="Arial"/>
          <w:spacing w:val="-4"/>
          <w:sz w:val="20"/>
          <w:szCs w:val="20"/>
          <w:lang w:val="en-US"/>
        </w:rPr>
        <w:t>The basis for selecting those Scope 3 emissions sources that have been included; and</w:t>
      </w:r>
    </w:p>
    <w:p w:rsidR="002C24CD" w:rsidRPr="002C0BF6" w:rsidRDefault="00E00116" w:rsidP="00745241">
      <w:pPr>
        <w:pStyle w:val="IFACIndentedAlpha"/>
        <w:rPr>
          <w:rFonts w:ascii="Arial" w:hAnsi="Arial" w:cs="Arial"/>
          <w:spacing w:val="-4"/>
          <w:kern w:val="0"/>
          <w:sz w:val="20"/>
          <w:szCs w:val="20"/>
        </w:rPr>
      </w:pPr>
      <w:r w:rsidRPr="002C0BF6">
        <w:rPr>
          <w:rFonts w:ascii="Arial" w:hAnsi="Arial" w:cs="Arial"/>
          <w:spacing w:val="-4"/>
          <w:sz w:val="20"/>
          <w:szCs w:val="20"/>
        </w:rPr>
        <w:t>(</w:t>
      </w:r>
      <w:r w:rsidR="0015439F" w:rsidRPr="002C0BF6">
        <w:rPr>
          <w:rFonts w:ascii="Arial" w:hAnsi="Arial" w:cs="Arial"/>
          <w:spacing w:val="-4"/>
          <w:sz w:val="20"/>
          <w:szCs w:val="20"/>
        </w:rPr>
        <w:t>e</w:t>
      </w:r>
      <w:r w:rsidRPr="002C0BF6">
        <w:rPr>
          <w:rFonts w:ascii="Arial" w:hAnsi="Arial" w:cs="Arial"/>
          <w:spacing w:val="-4"/>
          <w:sz w:val="20"/>
          <w:szCs w:val="20"/>
        </w:rPr>
        <w:t>)</w:t>
      </w:r>
      <w:r w:rsidR="002C24CD" w:rsidRPr="002C0BF6">
        <w:rPr>
          <w:rFonts w:ascii="Arial" w:hAnsi="Arial" w:cs="Arial"/>
          <w:spacing w:val="-4"/>
          <w:sz w:val="20"/>
          <w:szCs w:val="20"/>
        </w:rPr>
        <w:tab/>
      </w:r>
      <w:r w:rsidR="002C24CD" w:rsidRPr="002C0BF6">
        <w:rPr>
          <w:rFonts w:ascii="Arial" w:hAnsi="Arial" w:cs="Arial"/>
          <w:spacing w:val="-4"/>
          <w:kern w:val="0"/>
          <w:sz w:val="20"/>
          <w:szCs w:val="20"/>
        </w:rPr>
        <w:t>Changes, if any, in the matters mentioned in this paragraph or in other matters that materially affect the comparability of the GHG statement with a prior period(s) or base year.</w:t>
      </w:r>
    </w:p>
    <w:p w:rsidR="009E3154" w:rsidRPr="002C0BF6" w:rsidRDefault="009E3154" w:rsidP="00745241">
      <w:pPr>
        <w:pStyle w:val="IFACHeading4"/>
        <w:keepNext/>
        <w:rPr>
          <w:rFonts w:ascii="Arial" w:hAnsi="Arial" w:cs="Arial"/>
          <w:i w:val="0"/>
          <w:iCs/>
          <w:sz w:val="20"/>
          <w:szCs w:val="20"/>
        </w:rPr>
      </w:pPr>
      <w:r w:rsidRPr="002C0BF6">
        <w:rPr>
          <w:rFonts w:ascii="Arial" w:hAnsi="Arial" w:cs="Arial"/>
          <w:i w:val="0"/>
          <w:sz w:val="20"/>
          <w:szCs w:val="20"/>
        </w:rPr>
        <w:t>Scope 1 and Scope 2 Emissions</w:t>
      </w:r>
    </w:p>
    <w:p w:rsidR="009E3154" w:rsidRPr="002C0BF6" w:rsidRDefault="009B1B82" w:rsidP="00745241">
      <w:pPr>
        <w:pStyle w:val="IFACNumberedPara"/>
        <w:tabs>
          <w:tab w:val="clear" w:pos="720"/>
        </w:tabs>
        <w:rPr>
          <w:rFonts w:ascii="Arial" w:hAnsi="Arial" w:cs="Arial"/>
          <w:sz w:val="20"/>
          <w:szCs w:val="20"/>
        </w:rPr>
      </w:pPr>
      <w:r w:rsidRPr="002C0BF6">
        <w:rPr>
          <w:rFonts w:ascii="Arial" w:hAnsi="Arial" w:cs="Arial"/>
          <w:sz w:val="20"/>
          <w:szCs w:val="20"/>
        </w:rPr>
        <w:t>A3</w:t>
      </w:r>
      <w:ins w:id="1037" w:author="Beverley Bahlmann" w:date="2012-03-23T15:46:00Z">
        <w:r w:rsidR="00FD2924" w:rsidRPr="002C0BF6">
          <w:rPr>
            <w:rFonts w:ascii="Arial" w:hAnsi="Arial" w:cs="Arial"/>
            <w:sz w:val="20"/>
            <w:szCs w:val="20"/>
          </w:rPr>
          <w:t>0</w:t>
        </w:r>
      </w:ins>
      <w:del w:id="1038" w:author="Beverley Bahlmann" w:date="2012-03-23T15:46:00Z">
        <w:r w:rsidRPr="002C0BF6" w:rsidDel="00FD2924">
          <w:rPr>
            <w:rFonts w:ascii="Arial" w:hAnsi="Arial" w:cs="Arial"/>
            <w:sz w:val="20"/>
            <w:szCs w:val="20"/>
          </w:rPr>
          <w:delText>5</w:delText>
        </w:r>
      </w:del>
      <w:r w:rsidRPr="002C0BF6">
        <w:rPr>
          <w:rFonts w:ascii="Arial" w:hAnsi="Arial" w:cs="Arial"/>
          <w:sz w:val="20"/>
          <w:szCs w:val="20"/>
        </w:rPr>
        <w:t>.</w:t>
      </w:r>
      <w:r w:rsidRPr="002C0BF6">
        <w:rPr>
          <w:rFonts w:ascii="Arial" w:hAnsi="Arial" w:cs="Arial"/>
          <w:sz w:val="20"/>
          <w:szCs w:val="20"/>
        </w:rPr>
        <w:tab/>
      </w:r>
      <w:r w:rsidR="009E3154" w:rsidRPr="002C0BF6">
        <w:rPr>
          <w:rFonts w:ascii="Arial" w:hAnsi="Arial" w:cs="Arial"/>
          <w:sz w:val="20"/>
          <w:szCs w:val="20"/>
        </w:rPr>
        <w:t xml:space="preserve">Criteria commonly call for all material Scope 1, Scope 2, or both Scope 1 and Scope 2 emissions to be included in the GHG statement. Where some Scope 1 or Scope 2 emissions have been excluded, it is important that the explanatory notes </w:t>
      </w:r>
      <w:r w:rsidR="0093137C" w:rsidRPr="002C0BF6">
        <w:rPr>
          <w:rFonts w:ascii="Arial" w:hAnsi="Arial" w:cs="Arial"/>
          <w:sz w:val="20"/>
          <w:szCs w:val="20"/>
        </w:rPr>
        <w:t xml:space="preserve">to </w:t>
      </w:r>
      <w:r w:rsidR="00CE706F" w:rsidRPr="002C0BF6">
        <w:rPr>
          <w:rFonts w:ascii="Arial" w:hAnsi="Arial" w:cs="Arial"/>
          <w:sz w:val="20"/>
          <w:szCs w:val="20"/>
        </w:rPr>
        <w:t xml:space="preserve">the GHG statement </w:t>
      </w:r>
      <w:r w:rsidR="009E3154" w:rsidRPr="002C0BF6">
        <w:rPr>
          <w:rFonts w:ascii="Arial" w:hAnsi="Arial" w:cs="Arial"/>
          <w:sz w:val="20"/>
          <w:szCs w:val="20"/>
        </w:rPr>
        <w:t xml:space="preserve">disclose the </w:t>
      </w:r>
      <w:proofErr w:type="gramStart"/>
      <w:r w:rsidR="009E3154" w:rsidRPr="002C0BF6">
        <w:rPr>
          <w:rFonts w:ascii="Arial" w:hAnsi="Arial" w:cs="Arial"/>
          <w:sz w:val="20"/>
          <w:szCs w:val="20"/>
        </w:rPr>
        <w:t xml:space="preserve">basis for determining which </w:t>
      </w:r>
      <w:r w:rsidR="00CB2D40" w:rsidRPr="002C0BF6">
        <w:rPr>
          <w:rFonts w:ascii="Arial" w:hAnsi="Arial" w:cs="Arial"/>
          <w:sz w:val="20"/>
          <w:szCs w:val="20"/>
        </w:rPr>
        <w:t xml:space="preserve">emissions </w:t>
      </w:r>
      <w:r w:rsidR="009E3154" w:rsidRPr="002C0BF6">
        <w:rPr>
          <w:rFonts w:ascii="Arial" w:hAnsi="Arial" w:cs="Arial"/>
          <w:sz w:val="20"/>
          <w:szCs w:val="20"/>
        </w:rPr>
        <w:t>are included and which are</w:t>
      </w:r>
      <w:proofErr w:type="gramEnd"/>
      <w:r w:rsidR="009E3154" w:rsidRPr="002C0BF6">
        <w:rPr>
          <w:rFonts w:ascii="Arial" w:hAnsi="Arial" w:cs="Arial"/>
          <w:sz w:val="20"/>
          <w:szCs w:val="20"/>
        </w:rPr>
        <w:t xml:space="preserve"> excluded, particularly if </w:t>
      </w:r>
      <w:r w:rsidR="00CB2D40" w:rsidRPr="002C0BF6">
        <w:rPr>
          <w:rFonts w:ascii="Arial" w:hAnsi="Arial" w:cs="Arial"/>
          <w:sz w:val="20"/>
          <w:szCs w:val="20"/>
        </w:rPr>
        <w:t xml:space="preserve">those </w:t>
      </w:r>
      <w:r w:rsidR="009E3154" w:rsidRPr="002C0BF6">
        <w:rPr>
          <w:rFonts w:ascii="Arial" w:hAnsi="Arial" w:cs="Arial"/>
          <w:sz w:val="20"/>
          <w:szCs w:val="20"/>
        </w:rPr>
        <w:t>that are included are not likely to be the largest for w</w:t>
      </w:r>
      <w:r w:rsidR="006933A6" w:rsidRPr="002C0BF6">
        <w:rPr>
          <w:rFonts w:ascii="Arial" w:hAnsi="Arial" w:cs="Arial"/>
          <w:sz w:val="20"/>
          <w:szCs w:val="20"/>
        </w:rPr>
        <w:t>hich the entity is responsible.</w:t>
      </w:r>
    </w:p>
    <w:p w:rsidR="009E3154" w:rsidRPr="002C0BF6" w:rsidRDefault="009E3154" w:rsidP="00745241">
      <w:pPr>
        <w:pStyle w:val="IFACHeading4"/>
        <w:keepNext/>
        <w:rPr>
          <w:rFonts w:ascii="Arial" w:hAnsi="Arial" w:cs="Arial"/>
          <w:i w:val="0"/>
          <w:iCs/>
          <w:sz w:val="20"/>
          <w:szCs w:val="20"/>
        </w:rPr>
      </w:pPr>
      <w:r w:rsidRPr="002C0BF6">
        <w:rPr>
          <w:rFonts w:ascii="Arial" w:hAnsi="Arial" w:cs="Arial"/>
          <w:i w:val="0"/>
          <w:sz w:val="20"/>
          <w:szCs w:val="20"/>
        </w:rPr>
        <w:t>Scope 3 Emissions</w:t>
      </w:r>
    </w:p>
    <w:p w:rsidR="00FD21FA" w:rsidRPr="002C0BF6" w:rsidRDefault="009B1B82" w:rsidP="00745241">
      <w:pPr>
        <w:pStyle w:val="IFACNumberedPara"/>
        <w:tabs>
          <w:tab w:val="clear" w:pos="720"/>
        </w:tabs>
        <w:rPr>
          <w:rFonts w:ascii="Arial" w:hAnsi="Arial" w:cs="Arial"/>
          <w:sz w:val="20"/>
          <w:szCs w:val="20"/>
        </w:rPr>
      </w:pPr>
      <w:r w:rsidRPr="002C0BF6">
        <w:rPr>
          <w:rFonts w:ascii="Arial" w:hAnsi="Arial" w:cs="Arial"/>
          <w:sz w:val="20"/>
          <w:szCs w:val="20"/>
        </w:rPr>
        <w:t>A3</w:t>
      </w:r>
      <w:ins w:id="1039" w:author="Beverley Bahlmann" w:date="2012-03-23T15:46:00Z">
        <w:r w:rsidR="00FD2924" w:rsidRPr="002C0BF6">
          <w:rPr>
            <w:rFonts w:ascii="Arial" w:hAnsi="Arial" w:cs="Arial"/>
            <w:sz w:val="20"/>
            <w:szCs w:val="20"/>
          </w:rPr>
          <w:t>1</w:t>
        </w:r>
      </w:ins>
      <w:del w:id="1040" w:author="Beverley Bahlmann" w:date="2012-03-23T15:46:00Z">
        <w:r w:rsidRPr="002C0BF6" w:rsidDel="00FD2924">
          <w:rPr>
            <w:rFonts w:ascii="Arial" w:hAnsi="Arial" w:cs="Arial"/>
            <w:sz w:val="20"/>
            <w:szCs w:val="20"/>
          </w:rPr>
          <w:delText>6</w:delText>
        </w:r>
      </w:del>
      <w:r w:rsidRPr="002C0BF6">
        <w:rPr>
          <w:rFonts w:ascii="Arial" w:hAnsi="Arial" w:cs="Arial"/>
          <w:sz w:val="20"/>
          <w:szCs w:val="20"/>
        </w:rPr>
        <w:t>.</w:t>
      </w:r>
      <w:r w:rsidRPr="002C0BF6">
        <w:rPr>
          <w:rFonts w:ascii="Arial" w:hAnsi="Arial" w:cs="Arial"/>
          <w:sz w:val="20"/>
          <w:szCs w:val="20"/>
        </w:rPr>
        <w:tab/>
      </w:r>
      <w:r w:rsidR="009E3154" w:rsidRPr="002C0BF6">
        <w:rPr>
          <w:rFonts w:ascii="Arial" w:hAnsi="Arial" w:cs="Arial"/>
          <w:sz w:val="20"/>
          <w:szCs w:val="20"/>
        </w:rPr>
        <w:t xml:space="preserve">While some criteria require the reporting of specific Scope 3 emissions, more commonly the inclusion of Scope 3 emissions is optional because </w:t>
      </w:r>
      <w:r w:rsidR="00E554F3" w:rsidRPr="002C0BF6">
        <w:rPr>
          <w:rFonts w:ascii="Arial" w:hAnsi="Arial" w:cs="Arial"/>
          <w:sz w:val="20"/>
          <w:szCs w:val="20"/>
        </w:rPr>
        <w:t xml:space="preserve">it would be impracticable for nearly any entity </w:t>
      </w:r>
      <w:r w:rsidR="003B2ABA" w:rsidRPr="002C0BF6">
        <w:rPr>
          <w:rFonts w:ascii="Arial" w:hAnsi="Arial" w:cs="Arial"/>
          <w:sz w:val="20"/>
          <w:szCs w:val="20"/>
        </w:rPr>
        <w:lastRenderedPageBreak/>
        <w:t xml:space="preserve">to attempt to quantify </w:t>
      </w:r>
      <w:r w:rsidR="009E3154" w:rsidRPr="002C0BF6">
        <w:rPr>
          <w:rFonts w:ascii="Arial" w:hAnsi="Arial" w:cs="Arial"/>
          <w:sz w:val="20"/>
          <w:szCs w:val="20"/>
        </w:rPr>
        <w:t xml:space="preserve">the full extent of </w:t>
      </w:r>
      <w:r w:rsidR="003B2ABA" w:rsidRPr="002C0BF6">
        <w:rPr>
          <w:rFonts w:ascii="Arial" w:hAnsi="Arial" w:cs="Arial"/>
          <w:sz w:val="20"/>
          <w:szCs w:val="20"/>
        </w:rPr>
        <w:t>it</w:t>
      </w:r>
      <w:r w:rsidR="00F1199D" w:rsidRPr="002C0BF6">
        <w:rPr>
          <w:rFonts w:ascii="Arial" w:hAnsi="Arial" w:cs="Arial"/>
          <w:sz w:val="20"/>
          <w:szCs w:val="20"/>
        </w:rPr>
        <w:t>s</w:t>
      </w:r>
      <w:r w:rsidR="003B2ABA" w:rsidRPr="002C0BF6">
        <w:rPr>
          <w:rFonts w:ascii="Arial" w:hAnsi="Arial" w:cs="Arial"/>
          <w:sz w:val="20"/>
          <w:szCs w:val="20"/>
        </w:rPr>
        <w:t xml:space="preserve"> </w:t>
      </w:r>
      <w:r w:rsidR="009E3154" w:rsidRPr="002C0BF6">
        <w:rPr>
          <w:rFonts w:ascii="Arial" w:hAnsi="Arial" w:cs="Arial"/>
          <w:sz w:val="20"/>
          <w:szCs w:val="20"/>
        </w:rPr>
        <w:t xml:space="preserve">indirect emissions as </w:t>
      </w:r>
      <w:r w:rsidR="003B2ABA" w:rsidRPr="002C0BF6">
        <w:rPr>
          <w:rFonts w:ascii="Arial" w:hAnsi="Arial" w:cs="Arial"/>
          <w:sz w:val="20"/>
          <w:szCs w:val="20"/>
        </w:rPr>
        <w:t xml:space="preserve">this </w:t>
      </w:r>
      <w:r w:rsidR="009E3154" w:rsidRPr="002C0BF6">
        <w:rPr>
          <w:rFonts w:ascii="Arial" w:hAnsi="Arial" w:cs="Arial"/>
          <w:sz w:val="20"/>
          <w:szCs w:val="20"/>
        </w:rPr>
        <w:t>includes all sources both up and down the entity</w:t>
      </w:r>
      <w:r w:rsidR="00B23E35" w:rsidRPr="002C0BF6">
        <w:rPr>
          <w:rFonts w:ascii="Arial" w:hAnsi="Arial" w:cs="Arial"/>
          <w:sz w:val="20"/>
          <w:szCs w:val="20"/>
        </w:rPr>
        <w:t>’</w:t>
      </w:r>
      <w:r w:rsidR="009E3154" w:rsidRPr="002C0BF6">
        <w:rPr>
          <w:rFonts w:ascii="Arial" w:hAnsi="Arial" w:cs="Arial"/>
          <w:sz w:val="20"/>
          <w:szCs w:val="20"/>
        </w:rPr>
        <w:t xml:space="preserve">s supply chain. </w:t>
      </w:r>
      <w:r w:rsidR="004F0FAF" w:rsidRPr="002C0BF6">
        <w:rPr>
          <w:rFonts w:ascii="Arial" w:hAnsi="Arial" w:cs="Arial"/>
          <w:sz w:val="20"/>
          <w:szCs w:val="20"/>
        </w:rPr>
        <w:t xml:space="preserve">For some entities, </w:t>
      </w:r>
      <w:r w:rsidR="00FD4DAB" w:rsidRPr="002C0BF6">
        <w:rPr>
          <w:rFonts w:ascii="Arial" w:hAnsi="Arial" w:cs="Arial"/>
          <w:sz w:val="20"/>
          <w:szCs w:val="20"/>
        </w:rPr>
        <w:t xml:space="preserve">reporting particular categories of </w:t>
      </w:r>
      <w:r w:rsidR="004F0FAF" w:rsidRPr="002C0BF6">
        <w:rPr>
          <w:rFonts w:ascii="Arial" w:hAnsi="Arial" w:cs="Arial"/>
          <w:sz w:val="20"/>
          <w:szCs w:val="20"/>
        </w:rPr>
        <w:t>Scope 3 emissions</w:t>
      </w:r>
      <w:r w:rsidR="00FD4DAB" w:rsidRPr="002C0BF6">
        <w:rPr>
          <w:rFonts w:ascii="Arial" w:hAnsi="Arial" w:cs="Arial"/>
          <w:sz w:val="20"/>
          <w:szCs w:val="20"/>
        </w:rPr>
        <w:t xml:space="preserve"> provides important information for intended users, for example, where an entity</w:t>
      </w:r>
      <w:r w:rsidR="00B23E35" w:rsidRPr="002C0BF6">
        <w:rPr>
          <w:rFonts w:ascii="Arial" w:hAnsi="Arial" w:cs="Arial"/>
          <w:sz w:val="20"/>
          <w:szCs w:val="20"/>
        </w:rPr>
        <w:t>’</w:t>
      </w:r>
      <w:r w:rsidR="00FD4DAB" w:rsidRPr="002C0BF6">
        <w:rPr>
          <w:rFonts w:ascii="Arial" w:hAnsi="Arial" w:cs="Arial"/>
          <w:sz w:val="20"/>
          <w:szCs w:val="20"/>
        </w:rPr>
        <w:t>s Scope 3 emissions are considerably</w:t>
      </w:r>
      <w:r w:rsidR="004F0FAF" w:rsidRPr="002C0BF6">
        <w:rPr>
          <w:rFonts w:ascii="Arial" w:hAnsi="Arial" w:cs="Arial"/>
          <w:sz w:val="20"/>
          <w:szCs w:val="20"/>
        </w:rPr>
        <w:t xml:space="preserve"> </w:t>
      </w:r>
      <w:r w:rsidR="00FD4DAB" w:rsidRPr="002C0BF6">
        <w:rPr>
          <w:rFonts w:ascii="Arial" w:hAnsi="Arial" w:cs="Arial"/>
          <w:sz w:val="20"/>
          <w:szCs w:val="20"/>
        </w:rPr>
        <w:t>larger than its Scope 1 and Scope 2 emissions</w:t>
      </w:r>
      <w:r w:rsidR="00790650" w:rsidRPr="002C0BF6">
        <w:rPr>
          <w:rFonts w:ascii="Arial" w:hAnsi="Arial" w:cs="Arial"/>
          <w:sz w:val="20"/>
          <w:szCs w:val="20"/>
        </w:rPr>
        <w:t>, as may be the case with many service sector entities</w:t>
      </w:r>
      <w:r w:rsidR="00FD4DAB" w:rsidRPr="002C0BF6">
        <w:rPr>
          <w:rFonts w:ascii="Arial" w:hAnsi="Arial" w:cs="Arial"/>
          <w:sz w:val="20"/>
          <w:szCs w:val="20"/>
        </w:rPr>
        <w:t xml:space="preserve">. </w:t>
      </w:r>
      <w:r w:rsidR="00620BFB" w:rsidRPr="002C0BF6">
        <w:rPr>
          <w:rFonts w:ascii="Arial" w:hAnsi="Arial" w:cs="Arial"/>
          <w:sz w:val="20"/>
          <w:szCs w:val="20"/>
        </w:rPr>
        <w:t xml:space="preserve">In these cases, the practitioner may consider it inappropriate to undertake an assurance engagement if </w:t>
      </w:r>
      <w:r w:rsidR="002E5298" w:rsidRPr="002C0BF6">
        <w:rPr>
          <w:rFonts w:ascii="Arial" w:hAnsi="Arial" w:cs="Arial"/>
          <w:sz w:val="20"/>
          <w:szCs w:val="20"/>
        </w:rPr>
        <w:t xml:space="preserve">significant </w:t>
      </w:r>
      <w:r w:rsidR="00620BFB" w:rsidRPr="002C0BF6">
        <w:rPr>
          <w:rFonts w:ascii="Arial" w:hAnsi="Arial" w:cs="Arial"/>
          <w:sz w:val="20"/>
          <w:szCs w:val="20"/>
        </w:rPr>
        <w:t>Scope 3 emissions are not</w:t>
      </w:r>
      <w:r w:rsidR="006933A6" w:rsidRPr="002C0BF6">
        <w:rPr>
          <w:rFonts w:ascii="Arial" w:hAnsi="Arial" w:cs="Arial"/>
          <w:sz w:val="20"/>
          <w:szCs w:val="20"/>
        </w:rPr>
        <w:t xml:space="preserve"> included in the GHG statement.</w:t>
      </w:r>
    </w:p>
    <w:p w:rsidR="009E3154" w:rsidRPr="002C0BF6" w:rsidRDefault="009B1B82" w:rsidP="00745241">
      <w:pPr>
        <w:pStyle w:val="IFACNumberedPara"/>
        <w:tabs>
          <w:tab w:val="clear" w:pos="720"/>
        </w:tabs>
        <w:rPr>
          <w:rFonts w:ascii="Arial" w:hAnsi="Arial" w:cs="Arial"/>
          <w:sz w:val="20"/>
          <w:szCs w:val="20"/>
        </w:rPr>
      </w:pPr>
      <w:r w:rsidRPr="002C0BF6">
        <w:rPr>
          <w:rFonts w:ascii="Arial" w:hAnsi="Arial" w:cs="Arial"/>
          <w:sz w:val="20"/>
          <w:szCs w:val="20"/>
        </w:rPr>
        <w:t>A3</w:t>
      </w:r>
      <w:ins w:id="1041" w:author="Beverley Bahlmann" w:date="2012-03-23T15:46:00Z">
        <w:r w:rsidR="00FD2924" w:rsidRPr="002C0BF6">
          <w:rPr>
            <w:rFonts w:ascii="Arial" w:hAnsi="Arial" w:cs="Arial"/>
            <w:sz w:val="20"/>
            <w:szCs w:val="20"/>
          </w:rPr>
          <w:t>2</w:t>
        </w:r>
      </w:ins>
      <w:del w:id="1042" w:author="Beverley Bahlmann" w:date="2012-03-23T15:46:00Z">
        <w:r w:rsidRPr="002C0BF6" w:rsidDel="00FD2924">
          <w:rPr>
            <w:rFonts w:ascii="Arial" w:hAnsi="Arial" w:cs="Arial"/>
            <w:sz w:val="20"/>
            <w:szCs w:val="20"/>
          </w:rPr>
          <w:delText>7</w:delText>
        </w:r>
      </w:del>
      <w:r w:rsidRPr="002C0BF6">
        <w:rPr>
          <w:rFonts w:ascii="Arial" w:hAnsi="Arial" w:cs="Arial"/>
          <w:sz w:val="20"/>
          <w:szCs w:val="20"/>
        </w:rPr>
        <w:t>.</w:t>
      </w:r>
      <w:r w:rsidRPr="002C0BF6">
        <w:rPr>
          <w:rFonts w:ascii="Arial" w:hAnsi="Arial" w:cs="Arial"/>
          <w:sz w:val="20"/>
          <w:szCs w:val="20"/>
        </w:rPr>
        <w:tab/>
      </w:r>
      <w:r w:rsidR="009E3154" w:rsidRPr="002C0BF6">
        <w:rPr>
          <w:rFonts w:ascii="Arial" w:hAnsi="Arial" w:cs="Arial"/>
          <w:sz w:val="20"/>
          <w:szCs w:val="20"/>
        </w:rPr>
        <w:t>Where some Scope 3 emissions sources have been included</w:t>
      </w:r>
      <w:r w:rsidR="00FD21FA" w:rsidRPr="002C0BF6">
        <w:rPr>
          <w:rFonts w:ascii="Arial" w:hAnsi="Arial" w:cs="Arial"/>
          <w:sz w:val="20"/>
          <w:szCs w:val="20"/>
        </w:rPr>
        <w:t xml:space="preserve"> in the GHG statement</w:t>
      </w:r>
      <w:r w:rsidR="009E3154" w:rsidRPr="002C0BF6">
        <w:rPr>
          <w:rFonts w:ascii="Arial" w:hAnsi="Arial" w:cs="Arial"/>
          <w:sz w:val="20"/>
          <w:szCs w:val="20"/>
        </w:rPr>
        <w:t xml:space="preserve">, it is important that the basis for selecting which sources to include is </w:t>
      </w:r>
      <w:r w:rsidR="009E3D8C" w:rsidRPr="002C0BF6">
        <w:rPr>
          <w:rFonts w:ascii="Arial" w:hAnsi="Arial" w:cs="Arial"/>
          <w:sz w:val="20"/>
          <w:szCs w:val="20"/>
        </w:rPr>
        <w:t>reasonable</w:t>
      </w:r>
      <w:r w:rsidR="009E3154" w:rsidRPr="002C0BF6">
        <w:rPr>
          <w:rFonts w:ascii="Arial" w:hAnsi="Arial" w:cs="Arial"/>
          <w:sz w:val="20"/>
          <w:szCs w:val="20"/>
        </w:rPr>
        <w:t>, particularly if those included are not likely to be the largest sources for w</w:t>
      </w:r>
      <w:r w:rsidR="006933A6" w:rsidRPr="002C0BF6">
        <w:rPr>
          <w:rFonts w:ascii="Arial" w:hAnsi="Arial" w:cs="Arial"/>
          <w:sz w:val="20"/>
          <w:szCs w:val="20"/>
        </w:rPr>
        <w:t>hich the entity is responsible.</w:t>
      </w:r>
    </w:p>
    <w:p w:rsidR="009E3154" w:rsidRPr="002C0BF6" w:rsidRDefault="009B1B82" w:rsidP="00745241">
      <w:pPr>
        <w:pStyle w:val="IFACNumberedPara"/>
        <w:tabs>
          <w:tab w:val="clear" w:pos="720"/>
        </w:tabs>
        <w:rPr>
          <w:rFonts w:ascii="Arial" w:hAnsi="Arial" w:cs="Arial"/>
          <w:sz w:val="20"/>
          <w:szCs w:val="20"/>
        </w:rPr>
      </w:pPr>
      <w:r w:rsidRPr="002C0BF6">
        <w:rPr>
          <w:rFonts w:ascii="Arial" w:hAnsi="Arial" w:cs="Arial"/>
          <w:sz w:val="20"/>
          <w:szCs w:val="20"/>
        </w:rPr>
        <w:t>A3</w:t>
      </w:r>
      <w:ins w:id="1043" w:author="Beverley Bahlmann" w:date="2012-03-23T15:46:00Z">
        <w:r w:rsidR="00FD2924" w:rsidRPr="002C0BF6">
          <w:rPr>
            <w:rFonts w:ascii="Arial" w:hAnsi="Arial" w:cs="Arial"/>
            <w:sz w:val="20"/>
            <w:szCs w:val="20"/>
          </w:rPr>
          <w:t>3</w:t>
        </w:r>
      </w:ins>
      <w:del w:id="1044" w:author="Beverley Bahlmann" w:date="2012-03-23T15:46:00Z">
        <w:r w:rsidRPr="002C0BF6" w:rsidDel="00FD2924">
          <w:rPr>
            <w:rFonts w:ascii="Arial" w:hAnsi="Arial" w:cs="Arial"/>
            <w:sz w:val="20"/>
            <w:szCs w:val="20"/>
          </w:rPr>
          <w:delText>8</w:delText>
        </w:r>
      </w:del>
      <w:r w:rsidRPr="002C0BF6">
        <w:rPr>
          <w:rFonts w:ascii="Arial" w:hAnsi="Arial" w:cs="Arial"/>
          <w:sz w:val="20"/>
          <w:szCs w:val="20"/>
        </w:rPr>
        <w:t>.</w:t>
      </w:r>
      <w:r w:rsidRPr="002C0BF6">
        <w:rPr>
          <w:rFonts w:ascii="Arial" w:hAnsi="Arial" w:cs="Arial"/>
          <w:sz w:val="20"/>
          <w:szCs w:val="20"/>
        </w:rPr>
        <w:tab/>
      </w:r>
      <w:r w:rsidR="009E3154" w:rsidRPr="002C0BF6">
        <w:rPr>
          <w:rFonts w:ascii="Arial" w:hAnsi="Arial" w:cs="Arial"/>
          <w:sz w:val="20"/>
          <w:szCs w:val="20"/>
        </w:rPr>
        <w:t>In some cases, the source data used to quantify Scope 3 emissions may be maintained by the entity. For example, the entity may keep detailed records as the basis for quantifying emissions associated with employee air travel. In some other cases, the source data used to quantify Scope 3 emissions may be maintained in a well</w:t>
      </w:r>
      <w:r w:rsidR="00842426" w:rsidRPr="002C0BF6">
        <w:rPr>
          <w:rFonts w:ascii="Arial" w:hAnsi="Arial" w:cs="Arial"/>
          <w:sz w:val="20"/>
          <w:szCs w:val="20"/>
        </w:rPr>
        <w:t>-</w:t>
      </w:r>
      <w:r w:rsidR="009E3154" w:rsidRPr="002C0BF6">
        <w:rPr>
          <w:rFonts w:ascii="Arial" w:hAnsi="Arial" w:cs="Arial"/>
          <w:sz w:val="20"/>
          <w:szCs w:val="20"/>
        </w:rPr>
        <w:t xml:space="preserve">controlled and accessible source outside the entity. Where this is not the case, however, it may be unlikely that the practitioner will be able to obtain sufficient appropriate evidence with respect to </w:t>
      </w:r>
      <w:r w:rsidR="00B25833" w:rsidRPr="002C0BF6">
        <w:rPr>
          <w:rFonts w:ascii="Arial" w:hAnsi="Arial" w:cs="Arial"/>
          <w:sz w:val="20"/>
          <w:szCs w:val="20"/>
        </w:rPr>
        <w:t xml:space="preserve">such </w:t>
      </w:r>
      <w:r w:rsidR="009E3154" w:rsidRPr="002C0BF6">
        <w:rPr>
          <w:rFonts w:ascii="Arial" w:hAnsi="Arial" w:cs="Arial"/>
          <w:sz w:val="20"/>
          <w:szCs w:val="20"/>
        </w:rPr>
        <w:t>Scope 3 emissions. In such cases, it may be appropriate to exclude those Scope 3 emissions sources from the engagement.</w:t>
      </w:r>
    </w:p>
    <w:p w:rsidR="008B6E2C" w:rsidRPr="002C0BF6" w:rsidRDefault="009B1B82" w:rsidP="00745241">
      <w:pPr>
        <w:pStyle w:val="IFACNumberedPara"/>
        <w:tabs>
          <w:tab w:val="clear" w:pos="720"/>
        </w:tabs>
        <w:rPr>
          <w:rFonts w:ascii="Arial" w:hAnsi="Arial" w:cs="Arial"/>
          <w:sz w:val="20"/>
          <w:szCs w:val="20"/>
        </w:rPr>
      </w:pPr>
      <w:r w:rsidRPr="002C0BF6">
        <w:rPr>
          <w:rFonts w:ascii="Arial" w:hAnsi="Arial" w:cs="Arial"/>
          <w:sz w:val="20"/>
          <w:szCs w:val="20"/>
        </w:rPr>
        <w:t>A3</w:t>
      </w:r>
      <w:ins w:id="1045" w:author="Beverley Bahlmann" w:date="2012-03-23T15:46:00Z">
        <w:r w:rsidR="00FD2924" w:rsidRPr="002C0BF6">
          <w:rPr>
            <w:rFonts w:ascii="Arial" w:hAnsi="Arial" w:cs="Arial"/>
            <w:sz w:val="20"/>
            <w:szCs w:val="20"/>
          </w:rPr>
          <w:t>4</w:t>
        </w:r>
      </w:ins>
      <w:del w:id="1046" w:author="Beverley Bahlmann" w:date="2012-03-23T15:46:00Z">
        <w:r w:rsidRPr="002C0BF6" w:rsidDel="00FD2924">
          <w:rPr>
            <w:rFonts w:ascii="Arial" w:hAnsi="Arial" w:cs="Arial"/>
            <w:sz w:val="20"/>
            <w:szCs w:val="20"/>
          </w:rPr>
          <w:delText>9</w:delText>
        </w:r>
      </w:del>
      <w:r w:rsidRPr="002C0BF6">
        <w:rPr>
          <w:rFonts w:ascii="Arial" w:hAnsi="Arial" w:cs="Arial"/>
          <w:sz w:val="20"/>
          <w:szCs w:val="20"/>
        </w:rPr>
        <w:t>.</w:t>
      </w:r>
      <w:r w:rsidRPr="002C0BF6">
        <w:rPr>
          <w:rFonts w:ascii="Arial" w:hAnsi="Arial" w:cs="Arial"/>
          <w:sz w:val="20"/>
          <w:szCs w:val="20"/>
        </w:rPr>
        <w:tab/>
      </w:r>
      <w:r w:rsidR="009E3154" w:rsidRPr="002C0BF6">
        <w:rPr>
          <w:rFonts w:ascii="Arial" w:hAnsi="Arial" w:cs="Arial"/>
          <w:sz w:val="20"/>
          <w:szCs w:val="20"/>
        </w:rPr>
        <w:t xml:space="preserve">It may also be appropriate to exclude Scope 3 emissions from the engagement where the quantification methods in use are </w:t>
      </w:r>
      <w:r w:rsidR="00AF15FD" w:rsidRPr="002C0BF6">
        <w:rPr>
          <w:rFonts w:ascii="Arial" w:hAnsi="Arial" w:cs="Arial"/>
          <w:sz w:val="20"/>
          <w:szCs w:val="20"/>
        </w:rPr>
        <w:t>heavily dependent on estimation and</w:t>
      </w:r>
      <w:r w:rsidR="009E3154" w:rsidRPr="002C0BF6">
        <w:rPr>
          <w:rFonts w:ascii="Arial" w:hAnsi="Arial" w:cs="Arial"/>
          <w:sz w:val="20"/>
          <w:szCs w:val="20"/>
        </w:rPr>
        <w:t xml:space="preserve"> lead to </w:t>
      </w:r>
      <w:r w:rsidR="008C4E6E" w:rsidRPr="002C0BF6">
        <w:rPr>
          <w:rFonts w:ascii="Arial" w:hAnsi="Arial" w:cs="Arial"/>
          <w:sz w:val="20"/>
          <w:szCs w:val="20"/>
        </w:rPr>
        <w:t>a high degree of uncertainty</w:t>
      </w:r>
      <w:r w:rsidR="009E3154" w:rsidRPr="002C0BF6">
        <w:rPr>
          <w:rFonts w:ascii="Arial" w:hAnsi="Arial" w:cs="Arial"/>
          <w:sz w:val="20"/>
          <w:szCs w:val="20"/>
        </w:rPr>
        <w:t xml:space="preserve"> in reported emissions. For example, various quantification methods for estimating the emissions associated with air travel can give widely varying quantifications even when identical source data is used. If such Scope 3 emissions sources are included in the engagement, it is important that the quantification methods used are selected objectively and that they are fully described along with the uncertainties associated with the</w:t>
      </w:r>
      <w:r w:rsidR="00793523" w:rsidRPr="002C0BF6">
        <w:rPr>
          <w:rFonts w:ascii="Arial" w:hAnsi="Arial" w:cs="Arial"/>
          <w:sz w:val="20"/>
          <w:szCs w:val="20"/>
        </w:rPr>
        <w:t>ir use</w:t>
      </w:r>
      <w:r w:rsidR="006933A6" w:rsidRPr="002C0BF6">
        <w:rPr>
          <w:rFonts w:ascii="Arial" w:hAnsi="Arial" w:cs="Arial"/>
          <w:sz w:val="20"/>
          <w:szCs w:val="20"/>
        </w:rPr>
        <w:t>.</w:t>
      </w:r>
    </w:p>
    <w:p w:rsidR="005476B7" w:rsidRPr="002C0BF6" w:rsidRDefault="005476B7" w:rsidP="00745241">
      <w:pPr>
        <w:pStyle w:val="IFACHeading4"/>
        <w:rPr>
          <w:rFonts w:ascii="Arial" w:hAnsi="Arial" w:cs="Arial"/>
          <w:sz w:val="20"/>
          <w:szCs w:val="20"/>
        </w:rPr>
      </w:pPr>
      <w:r w:rsidRPr="002C0BF6">
        <w:rPr>
          <w:rFonts w:ascii="Arial" w:hAnsi="Arial" w:cs="Arial"/>
          <w:sz w:val="20"/>
          <w:szCs w:val="20"/>
        </w:rPr>
        <w:t>The Entity</w:t>
      </w:r>
      <w:r w:rsidR="00B23E35" w:rsidRPr="002C0BF6">
        <w:rPr>
          <w:rFonts w:ascii="Arial" w:hAnsi="Arial" w:cs="Arial"/>
          <w:sz w:val="20"/>
          <w:szCs w:val="20"/>
        </w:rPr>
        <w:t>’</w:t>
      </w:r>
      <w:r w:rsidRPr="002C0BF6">
        <w:rPr>
          <w:rFonts w:ascii="Arial" w:hAnsi="Arial" w:cs="Arial"/>
          <w:sz w:val="20"/>
          <w:szCs w:val="20"/>
        </w:rPr>
        <w:t>s Responsibility for the Preparation of the GHG Statement</w:t>
      </w:r>
      <w:r w:rsidRPr="002C0BF6">
        <w:rPr>
          <w:rFonts w:ascii="Arial" w:hAnsi="Arial" w:cs="Arial"/>
          <w:i w:val="0"/>
          <w:sz w:val="20"/>
          <w:szCs w:val="20"/>
        </w:rPr>
        <w:t xml:space="preserve"> (Ref: Para. 1</w:t>
      </w:r>
      <w:ins w:id="1047" w:author="Beverley Bahlmann" w:date="2012-03-27T16:41:00Z">
        <w:r w:rsidR="00DD69C8" w:rsidRPr="002C0BF6">
          <w:rPr>
            <w:rFonts w:ascii="Arial" w:hAnsi="Arial" w:cs="Arial"/>
            <w:i w:val="0"/>
            <w:sz w:val="20"/>
            <w:szCs w:val="20"/>
          </w:rPr>
          <w:t>7</w:t>
        </w:r>
      </w:ins>
      <w:del w:id="1048" w:author="Beverley Bahlmann" w:date="2012-03-27T16:41:00Z">
        <w:r w:rsidRPr="002C0BF6" w:rsidDel="00DD69C8">
          <w:rPr>
            <w:rFonts w:ascii="Arial" w:hAnsi="Arial" w:cs="Arial"/>
            <w:i w:val="0"/>
            <w:sz w:val="20"/>
            <w:szCs w:val="20"/>
          </w:rPr>
          <w:delText>6</w:delText>
        </w:r>
      </w:del>
      <w:r w:rsidRPr="002C0BF6">
        <w:rPr>
          <w:rFonts w:ascii="Arial" w:hAnsi="Arial" w:cs="Arial"/>
          <w:i w:val="0"/>
          <w:sz w:val="20"/>
          <w:szCs w:val="20"/>
        </w:rPr>
        <w:t>(</w:t>
      </w:r>
      <w:r w:rsidR="00693B5E" w:rsidRPr="002C0BF6">
        <w:rPr>
          <w:rFonts w:ascii="Arial" w:hAnsi="Arial" w:cs="Arial"/>
          <w:i w:val="0"/>
          <w:sz w:val="20"/>
          <w:szCs w:val="20"/>
        </w:rPr>
        <w:t>c</w:t>
      </w:r>
      <w:proofErr w:type="gramStart"/>
      <w:r w:rsidRPr="002C0BF6">
        <w:rPr>
          <w:rFonts w:ascii="Arial" w:hAnsi="Arial" w:cs="Arial"/>
          <w:i w:val="0"/>
          <w:sz w:val="20"/>
          <w:szCs w:val="20"/>
        </w:rPr>
        <w:t>)(</w:t>
      </w:r>
      <w:proofErr w:type="gramEnd"/>
      <w:r w:rsidRPr="002C0BF6">
        <w:rPr>
          <w:rFonts w:ascii="Arial" w:hAnsi="Arial" w:cs="Arial"/>
          <w:i w:val="0"/>
          <w:sz w:val="20"/>
          <w:szCs w:val="20"/>
        </w:rPr>
        <w:t>ii)</w:t>
      </w:r>
      <w:r w:rsidR="000527FB" w:rsidRPr="002C0BF6">
        <w:rPr>
          <w:rFonts w:ascii="Arial" w:hAnsi="Arial" w:cs="Arial"/>
          <w:i w:val="0"/>
          <w:sz w:val="20"/>
          <w:szCs w:val="20"/>
        </w:rPr>
        <w:t>, 7</w:t>
      </w:r>
      <w:ins w:id="1049" w:author="Beverley Bahlmann" w:date="2012-03-27T16:41:00Z">
        <w:r w:rsidR="00DD69C8" w:rsidRPr="002C0BF6">
          <w:rPr>
            <w:rFonts w:ascii="Arial" w:hAnsi="Arial" w:cs="Arial"/>
            <w:i w:val="0"/>
            <w:sz w:val="20"/>
            <w:szCs w:val="20"/>
          </w:rPr>
          <w:t>6</w:t>
        </w:r>
      </w:ins>
      <w:del w:id="1050" w:author="Beverley Bahlmann" w:date="2012-03-27T16:41:00Z">
        <w:r w:rsidR="000527FB" w:rsidRPr="002C0BF6" w:rsidDel="00DD69C8">
          <w:rPr>
            <w:rFonts w:ascii="Arial" w:hAnsi="Arial" w:cs="Arial"/>
            <w:i w:val="0"/>
            <w:sz w:val="20"/>
            <w:szCs w:val="20"/>
          </w:rPr>
          <w:delText>4</w:delText>
        </w:r>
      </w:del>
      <w:r w:rsidR="000527FB" w:rsidRPr="002C0BF6">
        <w:rPr>
          <w:rFonts w:ascii="Arial" w:hAnsi="Arial" w:cs="Arial"/>
          <w:i w:val="0"/>
          <w:sz w:val="20"/>
          <w:szCs w:val="20"/>
        </w:rPr>
        <w:t>(d)</w:t>
      </w:r>
      <w:r w:rsidRPr="002C0BF6">
        <w:rPr>
          <w:rFonts w:ascii="Arial" w:hAnsi="Arial" w:cs="Arial"/>
          <w:i w:val="0"/>
          <w:sz w:val="20"/>
          <w:szCs w:val="20"/>
        </w:rPr>
        <w:t>)</w:t>
      </w:r>
    </w:p>
    <w:p w:rsidR="005476B7" w:rsidRPr="002C0BF6" w:rsidRDefault="009B1B82" w:rsidP="00745241">
      <w:pPr>
        <w:pStyle w:val="IFACNumberedPara"/>
        <w:tabs>
          <w:tab w:val="clear" w:pos="720"/>
        </w:tabs>
        <w:rPr>
          <w:rFonts w:ascii="Arial" w:hAnsi="Arial" w:cs="Arial"/>
          <w:sz w:val="20"/>
          <w:szCs w:val="20"/>
        </w:rPr>
      </w:pPr>
      <w:r w:rsidRPr="002C0BF6">
        <w:rPr>
          <w:rFonts w:ascii="Arial" w:hAnsi="Arial" w:cs="Arial"/>
          <w:sz w:val="20"/>
          <w:szCs w:val="20"/>
        </w:rPr>
        <w:t>A</w:t>
      </w:r>
      <w:ins w:id="1051" w:author="Beverley Bahlmann" w:date="2012-03-23T15:46:00Z">
        <w:r w:rsidR="00FD2924" w:rsidRPr="002C0BF6">
          <w:rPr>
            <w:rFonts w:ascii="Arial" w:hAnsi="Arial" w:cs="Arial"/>
            <w:sz w:val="20"/>
            <w:szCs w:val="20"/>
          </w:rPr>
          <w:t>35</w:t>
        </w:r>
      </w:ins>
      <w:del w:id="1052" w:author="Beverley Bahlmann" w:date="2012-03-23T15:46:00Z">
        <w:r w:rsidRPr="002C0BF6" w:rsidDel="00FD2924">
          <w:rPr>
            <w:rFonts w:ascii="Arial" w:hAnsi="Arial" w:cs="Arial"/>
            <w:sz w:val="20"/>
            <w:szCs w:val="20"/>
          </w:rPr>
          <w:delText>40</w:delText>
        </w:r>
      </w:del>
      <w:r w:rsidRPr="002C0BF6">
        <w:rPr>
          <w:rFonts w:ascii="Arial" w:hAnsi="Arial" w:cs="Arial"/>
          <w:sz w:val="20"/>
          <w:szCs w:val="20"/>
        </w:rPr>
        <w:t>.</w:t>
      </w:r>
      <w:r w:rsidRPr="002C0BF6">
        <w:rPr>
          <w:rFonts w:ascii="Arial" w:hAnsi="Arial" w:cs="Arial"/>
          <w:sz w:val="20"/>
          <w:szCs w:val="20"/>
        </w:rPr>
        <w:tab/>
      </w:r>
      <w:r w:rsidR="005476B7" w:rsidRPr="002C0BF6">
        <w:rPr>
          <w:rFonts w:ascii="Arial" w:hAnsi="Arial" w:cs="Arial"/>
          <w:sz w:val="20"/>
          <w:szCs w:val="20"/>
        </w:rPr>
        <w:t xml:space="preserve">As noted in paragraph </w:t>
      </w:r>
      <w:r w:rsidR="00F1587B" w:rsidRPr="002C0BF6">
        <w:rPr>
          <w:rFonts w:ascii="Arial" w:hAnsi="Arial" w:cs="Arial"/>
          <w:sz w:val="20"/>
          <w:szCs w:val="20"/>
        </w:rPr>
        <w:t>A</w:t>
      </w:r>
      <w:ins w:id="1053" w:author="Beverley Bahlmann" w:date="2012-03-28T16:01:00Z">
        <w:r w:rsidR="00BF42AA" w:rsidRPr="002C0BF6">
          <w:rPr>
            <w:rFonts w:ascii="Arial" w:hAnsi="Arial" w:cs="Arial"/>
            <w:sz w:val="20"/>
            <w:szCs w:val="20"/>
          </w:rPr>
          <w:t>70</w:t>
        </w:r>
      </w:ins>
      <w:del w:id="1054" w:author="Beverley Bahlmann" w:date="2012-03-28T16:01:00Z">
        <w:r w:rsidR="00F1587B" w:rsidRPr="002C0BF6" w:rsidDel="00BF42AA">
          <w:rPr>
            <w:rFonts w:ascii="Arial" w:hAnsi="Arial" w:cs="Arial"/>
            <w:sz w:val="20"/>
            <w:szCs w:val="20"/>
          </w:rPr>
          <w:delText>58</w:delText>
        </w:r>
      </w:del>
      <w:r w:rsidR="005476B7" w:rsidRPr="002C0BF6">
        <w:rPr>
          <w:rFonts w:ascii="Arial" w:hAnsi="Arial" w:cs="Arial"/>
          <w:sz w:val="20"/>
          <w:szCs w:val="20"/>
        </w:rPr>
        <w:t>, for some engagements concerns about the condition and reliability of an entity</w:t>
      </w:r>
      <w:r w:rsidR="00B23E35" w:rsidRPr="002C0BF6">
        <w:rPr>
          <w:rFonts w:ascii="Arial" w:hAnsi="Arial" w:cs="Arial"/>
          <w:sz w:val="20"/>
          <w:szCs w:val="20"/>
        </w:rPr>
        <w:t>’</w:t>
      </w:r>
      <w:r w:rsidR="005476B7" w:rsidRPr="002C0BF6">
        <w:rPr>
          <w:rFonts w:ascii="Arial" w:hAnsi="Arial" w:cs="Arial"/>
          <w:sz w:val="20"/>
          <w:szCs w:val="20"/>
        </w:rPr>
        <w:t>s records may cause the practitioner to conclude that it is unlikely that sufficient appropriate evidence will be available to support an unmodified conclusion on the GHG statement. This may occur when the entity has little experience with the preparation of GHG statements.</w:t>
      </w:r>
      <w:r w:rsidR="00043406" w:rsidRPr="002C0BF6">
        <w:rPr>
          <w:rFonts w:ascii="Arial" w:hAnsi="Arial" w:cs="Arial"/>
          <w:sz w:val="20"/>
          <w:szCs w:val="20"/>
        </w:rPr>
        <w:t xml:space="preserve"> </w:t>
      </w:r>
      <w:r w:rsidR="005476B7" w:rsidRPr="002C0BF6">
        <w:rPr>
          <w:rFonts w:ascii="Arial" w:hAnsi="Arial" w:cs="Arial"/>
          <w:sz w:val="20"/>
          <w:szCs w:val="20"/>
        </w:rPr>
        <w:t xml:space="preserve">In such circumstances, it may be more appropriate for the </w:t>
      </w:r>
      <w:r w:rsidR="00E66CFC" w:rsidRPr="002C0BF6">
        <w:rPr>
          <w:rFonts w:ascii="Arial" w:hAnsi="Arial" w:cs="Arial"/>
          <w:sz w:val="20"/>
          <w:szCs w:val="20"/>
        </w:rPr>
        <w:t xml:space="preserve">quantification and reporting of emissions to be subject to </w:t>
      </w:r>
      <w:r w:rsidR="005476B7" w:rsidRPr="002C0BF6">
        <w:rPr>
          <w:rFonts w:ascii="Arial" w:hAnsi="Arial" w:cs="Arial"/>
          <w:sz w:val="20"/>
          <w:szCs w:val="20"/>
        </w:rPr>
        <w:t xml:space="preserve">an agreed-upon procedures engagement </w:t>
      </w:r>
      <w:r w:rsidR="00E66CFC" w:rsidRPr="002C0BF6">
        <w:rPr>
          <w:rFonts w:ascii="Arial" w:hAnsi="Arial" w:cs="Arial"/>
          <w:sz w:val="20"/>
          <w:szCs w:val="20"/>
        </w:rPr>
        <w:t xml:space="preserve">or a consulting engagement </w:t>
      </w:r>
      <w:r w:rsidR="005476B7" w:rsidRPr="002C0BF6">
        <w:rPr>
          <w:rFonts w:ascii="Arial" w:hAnsi="Arial" w:cs="Arial"/>
          <w:sz w:val="20"/>
          <w:szCs w:val="20"/>
        </w:rPr>
        <w:t>in preparation for an assurance engagement in a later period</w:t>
      </w:r>
      <w:r w:rsidR="006933A6" w:rsidRPr="002C0BF6">
        <w:rPr>
          <w:rFonts w:ascii="Arial" w:hAnsi="Arial" w:cs="Arial"/>
          <w:sz w:val="20"/>
          <w:szCs w:val="20"/>
        </w:rPr>
        <w:t>.</w:t>
      </w:r>
    </w:p>
    <w:p w:rsidR="00974933" w:rsidRPr="002C0BF6" w:rsidRDefault="00974933" w:rsidP="00745241">
      <w:pPr>
        <w:pStyle w:val="IFACHeading4"/>
        <w:keepNext/>
        <w:rPr>
          <w:rFonts w:ascii="Arial" w:hAnsi="Arial" w:cs="Arial"/>
          <w:sz w:val="20"/>
          <w:szCs w:val="20"/>
        </w:rPr>
      </w:pPr>
      <w:r w:rsidRPr="002C0BF6">
        <w:rPr>
          <w:rFonts w:ascii="Arial" w:hAnsi="Arial" w:cs="Arial"/>
          <w:sz w:val="20"/>
          <w:szCs w:val="20"/>
        </w:rPr>
        <w:t xml:space="preserve">Who Developed the Criteria </w:t>
      </w:r>
      <w:r w:rsidRPr="002C0BF6">
        <w:rPr>
          <w:rFonts w:ascii="Arial" w:hAnsi="Arial" w:cs="Arial"/>
          <w:i w:val="0"/>
          <w:sz w:val="20"/>
          <w:szCs w:val="20"/>
        </w:rPr>
        <w:t>(</w:t>
      </w:r>
      <w:r w:rsidRPr="002C0BF6">
        <w:rPr>
          <w:rFonts w:ascii="Arial" w:hAnsi="Arial" w:cs="Arial"/>
          <w:bCs/>
          <w:i w:val="0"/>
          <w:kern w:val="28"/>
          <w:sz w:val="20"/>
          <w:szCs w:val="20"/>
        </w:rPr>
        <w:t>Ref: Para. 1</w:t>
      </w:r>
      <w:ins w:id="1055" w:author="Beverley Bahlmann" w:date="2012-03-27T16:41:00Z">
        <w:r w:rsidR="00DD69C8" w:rsidRPr="002C0BF6">
          <w:rPr>
            <w:rFonts w:ascii="Arial" w:hAnsi="Arial" w:cs="Arial"/>
            <w:bCs/>
            <w:i w:val="0"/>
            <w:kern w:val="28"/>
            <w:sz w:val="20"/>
            <w:szCs w:val="20"/>
          </w:rPr>
          <w:t>7</w:t>
        </w:r>
      </w:ins>
      <w:del w:id="1056" w:author="Beverley Bahlmann" w:date="2012-03-27T16:41:00Z">
        <w:r w:rsidRPr="002C0BF6" w:rsidDel="00DD69C8">
          <w:rPr>
            <w:rFonts w:ascii="Arial" w:hAnsi="Arial" w:cs="Arial"/>
            <w:bCs/>
            <w:i w:val="0"/>
            <w:kern w:val="28"/>
            <w:sz w:val="20"/>
            <w:szCs w:val="20"/>
          </w:rPr>
          <w:delText>6</w:delText>
        </w:r>
      </w:del>
      <w:r w:rsidRPr="002C0BF6">
        <w:rPr>
          <w:rFonts w:ascii="Arial" w:hAnsi="Arial" w:cs="Arial"/>
          <w:bCs/>
          <w:i w:val="0"/>
          <w:kern w:val="28"/>
          <w:sz w:val="20"/>
          <w:szCs w:val="20"/>
        </w:rPr>
        <w:t>(c</w:t>
      </w:r>
      <w:proofErr w:type="gramStart"/>
      <w:r w:rsidRPr="002C0BF6">
        <w:rPr>
          <w:rFonts w:ascii="Arial" w:hAnsi="Arial" w:cs="Arial"/>
          <w:bCs/>
          <w:i w:val="0"/>
          <w:kern w:val="28"/>
          <w:sz w:val="20"/>
          <w:szCs w:val="20"/>
        </w:rPr>
        <w:t>)(</w:t>
      </w:r>
      <w:proofErr w:type="gramEnd"/>
      <w:r w:rsidRPr="002C0BF6">
        <w:rPr>
          <w:rFonts w:ascii="Arial" w:hAnsi="Arial" w:cs="Arial"/>
          <w:bCs/>
          <w:i w:val="0"/>
          <w:kern w:val="28"/>
          <w:sz w:val="20"/>
          <w:szCs w:val="20"/>
        </w:rPr>
        <w:t>i</w:t>
      </w:r>
      <w:r w:rsidR="006F1327" w:rsidRPr="002C0BF6">
        <w:rPr>
          <w:rFonts w:ascii="Arial" w:hAnsi="Arial" w:cs="Arial"/>
          <w:bCs/>
          <w:i w:val="0"/>
          <w:kern w:val="28"/>
          <w:sz w:val="20"/>
          <w:szCs w:val="20"/>
        </w:rPr>
        <w:t>ii</w:t>
      </w:r>
      <w:r w:rsidRPr="002C0BF6">
        <w:rPr>
          <w:rFonts w:ascii="Arial" w:hAnsi="Arial" w:cs="Arial"/>
          <w:bCs/>
          <w:i w:val="0"/>
          <w:kern w:val="28"/>
          <w:sz w:val="20"/>
          <w:szCs w:val="20"/>
        </w:rPr>
        <w:t>))</w:t>
      </w:r>
    </w:p>
    <w:p w:rsidR="00974933" w:rsidRPr="002C0BF6" w:rsidRDefault="009B1B82" w:rsidP="00745241">
      <w:pPr>
        <w:pStyle w:val="IFACNumberedPara"/>
        <w:tabs>
          <w:tab w:val="clear" w:pos="720"/>
        </w:tabs>
        <w:rPr>
          <w:rFonts w:ascii="Arial" w:hAnsi="Arial" w:cs="Arial"/>
          <w:sz w:val="20"/>
          <w:szCs w:val="20"/>
        </w:rPr>
      </w:pPr>
      <w:r w:rsidRPr="002C0BF6">
        <w:rPr>
          <w:rFonts w:ascii="Arial" w:hAnsi="Arial" w:cs="Arial"/>
          <w:sz w:val="20"/>
          <w:szCs w:val="20"/>
        </w:rPr>
        <w:t>A</w:t>
      </w:r>
      <w:ins w:id="1057" w:author="Beverley Bahlmann" w:date="2012-03-23T15:47:00Z">
        <w:r w:rsidR="00FD2924" w:rsidRPr="002C0BF6">
          <w:rPr>
            <w:rFonts w:ascii="Arial" w:hAnsi="Arial" w:cs="Arial"/>
            <w:sz w:val="20"/>
            <w:szCs w:val="20"/>
          </w:rPr>
          <w:t>36</w:t>
        </w:r>
      </w:ins>
      <w:del w:id="1058" w:author="Beverley Bahlmann" w:date="2012-03-23T15:47:00Z">
        <w:r w:rsidRPr="002C0BF6" w:rsidDel="00FD2924">
          <w:rPr>
            <w:rFonts w:ascii="Arial" w:hAnsi="Arial" w:cs="Arial"/>
            <w:sz w:val="20"/>
            <w:szCs w:val="20"/>
          </w:rPr>
          <w:delText>41</w:delText>
        </w:r>
      </w:del>
      <w:r w:rsidRPr="002C0BF6">
        <w:rPr>
          <w:rFonts w:ascii="Arial" w:hAnsi="Arial" w:cs="Arial"/>
          <w:sz w:val="20"/>
          <w:szCs w:val="20"/>
        </w:rPr>
        <w:t>.</w:t>
      </w:r>
      <w:r w:rsidRPr="002C0BF6">
        <w:rPr>
          <w:rFonts w:ascii="Arial" w:hAnsi="Arial" w:cs="Arial"/>
          <w:sz w:val="20"/>
          <w:szCs w:val="20"/>
        </w:rPr>
        <w:tab/>
      </w:r>
      <w:r w:rsidR="00974933" w:rsidRPr="002C0BF6">
        <w:rPr>
          <w:rFonts w:ascii="Arial" w:hAnsi="Arial" w:cs="Arial"/>
          <w:sz w:val="20"/>
          <w:szCs w:val="20"/>
        </w:rPr>
        <w:t xml:space="preserve">When the GHG statement has been prepared for a regulatory disclosure regime or emissions trading scheme where the applicable criteria and form of reporting are prescribed, it </w:t>
      </w:r>
      <w:r w:rsidR="00E66CFC" w:rsidRPr="002C0BF6">
        <w:rPr>
          <w:rFonts w:ascii="Arial" w:hAnsi="Arial" w:cs="Arial"/>
          <w:sz w:val="20"/>
          <w:szCs w:val="20"/>
        </w:rPr>
        <w:t xml:space="preserve">is likely to </w:t>
      </w:r>
      <w:r w:rsidR="00974933" w:rsidRPr="002C0BF6">
        <w:rPr>
          <w:rFonts w:ascii="Arial" w:hAnsi="Arial" w:cs="Arial"/>
          <w:sz w:val="20"/>
          <w:szCs w:val="20"/>
        </w:rPr>
        <w:t>be apparent from the engagement circumstances that it is the regulator or body in charge of the scheme that developed the criteria. In voluntary reporting situations, however, it may not be clear who developed the criteria unless it is stated in the explanatory notes to the GHG statement.</w:t>
      </w:r>
    </w:p>
    <w:p w:rsidR="005476B7" w:rsidRPr="002C0BF6" w:rsidRDefault="005476B7" w:rsidP="00745241">
      <w:pPr>
        <w:pStyle w:val="IFACHeading4"/>
        <w:keepNext/>
        <w:rPr>
          <w:rFonts w:ascii="Arial" w:hAnsi="Arial" w:cs="Arial"/>
          <w:sz w:val="20"/>
          <w:szCs w:val="20"/>
        </w:rPr>
      </w:pPr>
      <w:r w:rsidRPr="002C0BF6">
        <w:rPr>
          <w:rFonts w:ascii="Arial" w:hAnsi="Arial" w:cs="Arial"/>
          <w:sz w:val="20"/>
          <w:szCs w:val="20"/>
        </w:rPr>
        <w:lastRenderedPageBreak/>
        <w:t>Chang</w:t>
      </w:r>
      <w:r w:rsidR="00EC3F38" w:rsidRPr="002C0BF6">
        <w:rPr>
          <w:rFonts w:ascii="Arial" w:hAnsi="Arial" w:cs="Arial"/>
          <w:sz w:val="20"/>
          <w:szCs w:val="20"/>
        </w:rPr>
        <w:t>ing</w:t>
      </w:r>
      <w:r w:rsidRPr="002C0BF6">
        <w:rPr>
          <w:rFonts w:ascii="Arial" w:hAnsi="Arial" w:cs="Arial"/>
          <w:sz w:val="20"/>
          <w:szCs w:val="20"/>
        </w:rPr>
        <w:t xml:space="preserve"> </w:t>
      </w:r>
      <w:r w:rsidR="00582671" w:rsidRPr="002C0BF6">
        <w:rPr>
          <w:rFonts w:ascii="Arial" w:hAnsi="Arial" w:cs="Arial"/>
          <w:sz w:val="20"/>
          <w:szCs w:val="20"/>
        </w:rPr>
        <w:t>t</w:t>
      </w:r>
      <w:r w:rsidRPr="002C0BF6">
        <w:rPr>
          <w:rFonts w:ascii="Arial" w:hAnsi="Arial" w:cs="Arial"/>
          <w:sz w:val="20"/>
          <w:szCs w:val="20"/>
        </w:rPr>
        <w:t xml:space="preserve">he Terms of the Engagement </w:t>
      </w:r>
      <w:r w:rsidRPr="002C0BF6">
        <w:rPr>
          <w:rFonts w:ascii="Arial" w:hAnsi="Arial" w:cs="Arial"/>
          <w:i w:val="0"/>
          <w:sz w:val="20"/>
          <w:szCs w:val="20"/>
        </w:rPr>
        <w:t xml:space="preserve">(Ref: Para. </w:t>
      </w:r>
      <w:r w:rsidR="000B66CC" w:rsidRPr="002C0BF6">
        <w:rPr>
          <w:rFonts w:ascii="Arial" w:hAnsi="Arial" w:cs="Arial"/>
          <w:i w:val="0"/>
          <w:sz w:val="20"/>
          <w:szCs w:val="20"/>
        </w:rPr>
        <w:t>1</w:t>
      </w:r>
      <w:ins w:id="1059" w:author="Beverley Bahlmann" w:date="2012-03-27T16:41:00Z">
        <w:r w:rsidR="00DD69C8" w:rsidRPr="002C0BF6">
          <w:rPr>
            <w:rFonts w:ascii="Arial" w:hAnsi="Arial" w:cs="Arial"/>
            <w:i w:val="0"/>
            <w:sz w:val="20"/>
            <w:szCs w:val="20"/>
          </w:rPr>
          <w:t>5</w:t>
        </w:r>
      </w:ins>
      <w:del w:id="1060" w:author="Beverley Bahlmann" w:date="2012-03-27T16:41:00Z">
        <w:r w:rsidR="000B66CC" w:rsidRPr="002C0BF6" w:rsidDel="00DD69C8">
          <w:rPr>
            <w:rFonts w:ascii="Arial" w:hAnsi="Arial" w:cs="Arial"/>
            <w:i w:val="0"/>
            <w:sz w:val="20"/>
            <w:szCs w:val="20"/>
          </w:rPr>
          <w:delText>4</w:delText>
        </w:r>
      </w:del>
      <w:ins w:id="1061" w:author="Beverley Bahlmann" w:date="2012-03-27T16:41:00Z">
        <w:r w:rsidR="00DD69C8" w:rsidRPr="002C0BF6">
          <w:rPr>
            <w:rFonts w:ascii="Arial" w:hAnsi="Arial" w:cs="Arial"/>
            <w:i w:val="0"/>
            <w:sz w:val="20"/>
            <w:szCs w:val="20"/>
          </w:rPr>
          <w:t>, 18</w:t>
        </w:r>
      </w:ins>
      <w:r w:rsidRPr="002C0BF6">
        <w:rPr>
          <w:rFonts w:ascii="Arial" w:hAnsi="Arial" w:cs="Arial"/>
          <w:i w:val="0"/>
          <w:sz w:val="20"/>
          <w:szCs w:val="20"/>
        </w:rPr>
        <w:t>)</w:t>
      </w:r>
    </w:p>
    <w:p w:rsidR="00E6354D" w:rsidRPr="002C0BF6" w:rsidRDefault="009B1B82" w:rsidP="00745241">
      <w:pPr>
        <w:pStyle w:val="IFACNumberedPara"/>
        <w:tabs>
          <w:tab w:val="clear" w:pos="720"/>
        </w:tabs>
        <w:rPr>
          <w:rFonts w:ascii="Arial" w:hAnsi="Arial" w:cs="Arial"/>
          <w:sz w:val="20"/>
          <w:szCs w:val="20"/>
        </w:rPr>
      </w:pPr>
      <w:r w:rsidRPr="002C0BF6">
        <w:rPr>
          <w:rFonts w:ascii="Arial" w:hAnsi="Arial" w:cs="Arial"/>
          <w:sz w:val="20"/>
          <w:szCs w:val="20"/>
        </w:rPr>
        <w:t>A</w:t>
      </w:r>
      <w:ins w:id="1062" w:author="Beverley Bahlmann" w:date="2012-03-23T15:47:00Z">
        <w:r w:rsidR="00FD2924" w:rsidRPr="002C0BF6">
          <w:rPr>
            <w:rFonts w:ascii="Arial" w:hAnsi="Arial" w:cs="Arial"/>
            <w:sz w:val="20"/>
            <w:szCs w:val="20"/>
          </w:rPr>
          <w:t>37</w:t>
        </w:r>
      </w:ins>
      <w:del w:id="1063" w:author="Beverley Bahlmann" w:date="2012-03-23T15:47:00Z">
        <w:r w:rsidRPr="002C0BF6" w:rsidDel="00FD2924">
          <w:rPr>
            <w:rFonts w:ascii="Arial" w:hAnsi="Arial" w:cs="Arial"/>
            <w:sz w:val="20"/>
            <w:szCs w:val="20"/>
          </w:rPr>
          <w:delText>42</w:delText>
        </w:r>
      </w:del>
      <w:r w:rsidRPr="002C0BF6">
        <w:rPr>
          <w:rFonts w:ascii="Arial" w:hAnsi="Arial" w:cs="Arial"/>
          <w:sz w:val="20"/>
          <w:szCs w:val="20"/>
        </w:rPr>
        <w:t>.</w:t>
      </w:r>
      <w:r w:rsidRPr="002C0BF6">
        <w:rPr>
          <w:rFonts w:ascii="Arial" w:hAnsi="Arial" w:cs="Arial"/>
          <w:sz w:val="20"/>
          <w:szCs w:val="20"/>
        </w:rPr>
        <w:tab/>
      </w:r>
      <w:r w:rsidR="005476B7" w:rsidRPr="002C0BF6">
        <w:rPr>
          <w:rFonts w:ascii="Arial" w:hAnsi="Arial" w:cs="Arial"/>
          <w:sz w:val="20"/>
          <w:szCs w:val="20"/>
        </w:rPr>
        <w:t>ISAE 3000 requires that the practitioner not agree to a change in the terms of the engagement where there is no reasonable justification for doing so.</w:t>
      </w:r>
      <w:r w:rsidR="00D411B4" w:rsidRPr="002C0BF6">
        <w:rPr>
          <w:rFonts w:ascii="Arial" w:hAnsi="Arial" w:cs="Arial"/>
          <w:sz w:val="20"/>
          <w:szCs w:val="20"/>
          <w:vertAlign w:val="superscript"/>
        </w:rPr>
        <w:footnoteReference w:id="18"/>
      </w:r>
      <w:r w:rsidR="005476B7" w:rsidRPr="002C0BF6">
        <w:rPr>
          <w:rFonts w:ascii="Arial" w:hAnsi="Arial" w:cs="Arial"/>
          <w:sz w:val="20"/>
          <w:szCs w:val="20"/>
          <w:vertAlign w:val="superscript"/>
        </w:rPr>
        <w:t xml:space="preserve"> </w:t>
      </w:r>
      <w:r w:rsidR="005476B7" w:rsidRPr="002C0BF6">
        <w:rPr>
          <w:rFonts w:ascii="Arial" w:hAnsi="Arial" w:cs="Arial"/>
          <w:sz w:val="20"/>
          <w:szCs w:val="20"/>
        </w:rPr>
        <w:t>A request to change the scope of the engagement may not have a reasonable justification when, for example, the request is made to exclude certain emissions sources from the scope of the engagement because of the likelihood that the practitioner</w:t>
      </w:r>
      <w:r w:rsidR="00B23E35" w:rsidRPr="002C0BF6">
        <w:rPr>
          <w:rFonts w:ascii="Arial" w:hAnsi="Arial" w:cs="Arial"/>
          <w:sz w:val="20"/>
          <w:szCs w:val="20"/>
        </w:rPr>
        <w:t>’</w:t>
      </w:r>
      <w:r w:rsidR="006933A6" w:rsidRPr="002C0BF6">
        <w:rPr>
          <w:rFonts w:ascii="Arial" w:hAnsi="Arial" w:cs="Arial"/>
          <w:sz w:val="20"/>
          <w:szCs w:val="20"/>
        </w:rPr>
        <w:t>s conclusion would be modified.</w:t>
      </w:r>
    </w:p>
    <w:p w:rsidR="009E3154" w:rsidRPr="002C0BF6" w:rsidRDefault="009E3154" w:rsidP="00745241">
      <w:pPr>
        <w:pStyle w:val="Heading3"/>
        <w:keepLines w:val="0"/>
        <w:rPr>
          <w:rFonts w:ascii="Arial" w:hAnsi="Arial" w:cs="Arial"/>
          <w:sz w:val="20"/>
          <w:szCs w:val="20"/>
        </w:rPr>
      </w:pPr>
      <w:r w:rsidRPr="002C0BF6">
        <w:rPr>
          <w:rFonts w:ascii="Arial" w:hAnsi="Arial" w:cs="Arial"/>
          <w:sz w:val="20"/>
          <w:szCs w:val="20"/>
        </w:rPr>
        <w:t xml:space="preserve">Planning </w:t>
      </w:r>
      <w:r w:rsidR="00056B46" w:rsidRPr="002C0BF6">
        <w:rPr>
          <w:rFonts w:ascii="Arial" w:hAnsi="Arial" w:cs="Arial"/>
          <w:b w:val="0"/>
          <w:sz w:val="20"/>
          <w:szCs w:val="20"/>
        </w:rPr>
        <w:t xml:space="preserve">(Ref: Para. </w:t>
      </w:r>
      <w:r w:rsidR="00953D82" w:rsidRPr="002C0BF6">
        <w:rPr>
          <w:rFonts w:ascii="Arial" w:hAnsi="Arial" w:cs="Arial"/>
          <w:b w:val="0"/>
          <w:sz w:val="20"/>
          <w:szCs w:val="20"/>
        </w:rPr>
        <w:t>1</w:t>
      </w:r>
      <w:ins w:id="1064" w:author="Beverley Bahlmann" w:date="2012-03-27T16:41:00Z">
        <w:r w:rsidR="00DD69C8" w:rsidRPr="002C0BF6">
          <w:rPr>
            <w:rFonts w:ascii="Arial" w:hAnsi="Arial" w:cs="Arial"/>
            <w:b w:val="0"/>
            <w:sz w:val="20"/>
            <w:szCs w:val="20"/>
          </w:rPr>
          <w:t>9</w:t>
        </w:r>
      </w:ins>
      <w:del w:id="1065" w:author="Beverley Bahlmann" w:date="2012-03-27T16:41:00Z">
        <w:r w:rsidR="00953D82" w:rsidRPr="002C0BF6" w:rsidDel="00DD69C8">
          <w:rPr>
            <w:rFonts w:ascii="Arial" w:hAnsi="Arial" w:cs="Arial"/>
            <w:b w:val="0"/>
            <w:sz w:val="20"/>
            <w:szCs w:val="20"/>
          </w:rPr>
          <w:delText>8</w:delText>
        </w:r>
      </w:del>
      <w:r w:rsidR="00056B46" w:rsidRPr="002C0BF6">
        <w:rPr>
          <w:rFonts w:ascii="Arial" w:hAnsi="Arial" w:cs="Arial"/>
          <w:b w:val="0"/>
          <w:sz w:val="20"/>
          <w:szCs w:val="20"/>
        </w:rPr>
        <w:t>)</w:t>
      </w:r>
    </w:p>
    <w:p w:rsidR="009E3154" w:rsidRPr="002C0BF6" w:rsidRDefault="009B1B82" w:rsidP="00745241">
      <w:pPr>
        <w:pStyle w:val="IFACNumberedPara"/>
        <w:tabs>
          <w:tab w:val="clear" w:pos="720"/>
        </w:tabs>
        <w:rPr>
          <w:rFonts w:ascii="Arial" w:hAnsi="Arial" w:cs="Arial"/>
          <w:spacing w:val="-2"/>
          <w:sz w:val="20"/>
          <w:szCs w:val="20"/>
        </w:rPr>
      </w:pPr>
      <w:r w:rsidRPr="002C0BF6">
        <w:rPr>
          <w:rFonts w:ascii="Arial" w:hAnsi="Arial" w:cs="Arial"/>
          <w:spacing w:val="-2"/>
          <w:sz w:val="20"/>
          <w:szCs w:val="20"/>
        </w:rPr>
        <w:t>A</w:t>
      </w:r>
      <w:ins w:id="1066" w:author="Beverley Bahlmann" w:date="2012-03-23T15:47:00Z">
        <w:r w:rsidR="00FD2924" w:rsidRPr="002C0BF6">
          <w:rPr>
            <w:rFonts w:ascii="Arial" w:hAnsi="Arial" w:cs="Arial"/>
            <w:spacing w:val="-2"/>
            <w:sz w:val="20"/>
            <w:szCs w:val="20"/>
          </w:rPr>
          <w:t>38</w:t>
        </w:r>
      </w:ins>
      <w:del w:id="1067" w:author="Beverley Bahlmann" w:date="2012-03-23T15:47:00Z">
        <w:r w:rsidRPr="002C0BF6" w:rsidDel="00FD2924">
          <w:rPr>
            <w:rFonts w:ascii="Arial" w:hAnsi="Arial" w:cs="Arial"/>
            <w:spacing w:val="-2"/>
            <w:sz w:val="20"/>
            <w:szCs w:val="20"/>
          </w:rPr>
          <w:delText>43</w:delText>
        </w:r>
      </w:del>
      <w:r w:rsidRPr="002C0BF6">
        <w:rPr>
          <w:rFonts w:ascii="Arial" w:hAnsi="Arial" w:cs="Arial"/>
          <w:spacing w:val="-2"/>
          <w:sz w:val="20"/>
          <w:szCs w:val="20"/>
        </w:rPr>
        <w:t>.</w:t>
      </w:r>
      <w:r w:rsidRPr="002C0BF6">
        <w:rPr>
          <w:rFonts w:ascii="Arial" w:hAnsi="Arial" w:cs="Arial"/>
          <w:spacing w:val="-2"/>
          <w:sz w:val="20"/>
          <w:szCs w:val="20"/>
        </w:rPr>
        <w:tab/>
      </w:r>
      <w:r w:rsidR="009E3154" w:rsidRPr="002C0BF6">
        <w:rPr>
          <w:rFonts w:ascii="Arial" w:hAnsi="Arial" w:cs="Arial"/>
          <w:spacing w:val="-2"/>
          <w:sz w:val="20"/>
          <w:szCs w:val="20"/>
        </w:rPr>
        <w:t>When establishing the overall engagement strategy</w:t>
      </w:r>
      <w:r w:rsidR="005F0707" w:rsidRPr="002C0BF6">
        <w:rPr>
          <w:rFonts w:ascii="Arial" w:hAnsi="Arial" w:cs="Arial"/>
          <w:spacing w:val="-2"/>
          <w:sz w:val="20"/>
          <w:szCs w:val="20"/>
        </w:rPr>
        <w:t>,</w:t>
      </w:r>
      <w:r w:rsidR="009E3154" w:rsidRPr="002C0BF6">
        <w:rPr>
          <w:rFonts w:ascii="Arial" w:hAnsi="Arial" w:cs="Arial"/>
          <w:spacing w:val="-2"/>
          <w:sz w:val="20"/>
          <w:szCs w:val="20"/>
        </w:rPr>
        <w:t xml:space="preserve"> it may be relevant to consider the emphasis given to different aspects of the design and implementation of the GHG information system. For example, in some cases the entity may have been particularly conscious of the need for adequate internal control to ensure the reliability of reported information, while in other cases the entity may have focused more on accurately determining the scientific, operational or technical characteristics of the informatio</w:t>
      </w:r>
      <w:r w:rsidR="006933A6" w:rsidRPr="002C0BF6">
        <w:rPr>
          <w:rFonts w:ascii="Arial" w:hAnsi="Arial" w:cs="Arial"/>
          <w:spacing w:val="-2"/>
          <w:sz w:val="20"/>
          <w:szCs w:val="20"/>
        </w:rPr>
        <w:t>n to be gathered.</w:t>
      </w:r>
    </w:p>
    <w:p w:rsidR="009E3154" w:rsidRPr="002C0BF6" w:rsidRDefault="009B1B82" w:rsidP="00745241">
      <w:pPr>
        <w:pStyle w:val="IFACNumberedPara"/>
        <w:tabs>
          <w:tab w:val="clear" w:pos="720"/>
        </w:tabs>
        <w:rPr>
          <w:rFonts w:ascii="Arial" w:hAnsi="Arial" w:cs="Arial"/>
          <w:sz w:val="20"/>
          <w:szCs w:val="20"/>
        </w:rPr>
      </w:pPr>
      <w:r w:rsidRPr="002C0BF6">
        <w:rPr>
          <w:rFonts w:ascii="Arial" w:hAnsi="Arial" w:cs="Arial"/>
          <w:sz w:val="20"/>
          <w:szCs w:val="20"/>
        </w:rPr>
        <w:t>A</w:t>
      </w:r>
      <w:ins w:id="1068" w:author="Beverley Bahlmann" w:date="2012-03-23T15:47:00Z">
        <w:r w:rsidR="00FD2924" w:rsidRPr="002C0BF6">
          <w:rPr>
            <w:rFonts w:ascii="Arial" w:hAnsi="Arial" w:cs="Arial"/>
            <w:sz w:val="20"/>
            <w:szCs w:val="20"/>
          </w:rPr>
          <w:t>39</w:t>
        </w:r>
      </w:ins>
      <w:del w:id="1069" w:author="Beverley Bahlmann" w:date="2012-03-23T15:47:00Z">
        <w:r w:rsidRPr="002C0BF6" w:rsidDel="00FD2924">
          <w:rPr>
            <w:rFonts w:ascii="Arial" w:hAnsi="Arial" w:cs="Arial"/>
            <w:sz w:val="20"/>
            <w:szCs w:val="20"/>
          </w:rPr>
          <w:delText>44</w:delText>
        </w:r>
      </w:del>
      <w:r w:rsidRPr="002C0BF6">
        <w:rPr>
          <w:rFonts w:ascii="Arial" w:hAnsi="Arial" w:cs="Arial"/>
          <w:sz w:val="20"/>
          <w:szCs w:val="20"/>
        </w:rPr>
        <w:t>.</w:t>
      </w:r>
      <w:r w:rsidRPr="002C0BF6">
        <w:rPr>
          <w:rFonts w:ascii="Arial" w:hAnsi="Arial" w:cs="Arial"/>
          <w:sz w:val="20"/>
          <w:szCs w:val="20"/>
        </w:rPr>
        <w:tab/>
      </w:r>
      <w:r w:rsidR="009E3154" w:rsidRPr="002C0BF6">
        <w:rPr>
          <w:rFonts w:ascii="Arial" w:hAnsi="Arial" w:cs="Arial"/>
          <w:sz w:val="20"/>
          <w:szCs w:val="20"/>
        </w:rPr>
        <w:t xml:space="preserve">Smaller engagements or more straightforward engagements (see paragraph </w:t>
      </w:r>
      <w:r w:rsidR="003F3B6F" w:rsidRPr="002C0BF6">
        <w:rPr>
          <w:rFonts w:ascii="Arial" w:hAnsi="Arial" w:cs="Arial"/>
          <w:sz w:val="20"/>
          <w:szCs w:val="20"/>
        </w:rPr>
        <w:t>A1</w:t>
      </w:r>
      <w:ins w:id="1070" w:author="Beverley Bahlmann" w:date="2012-03-27T16:42:00Z">
        <w:r w:rsidR="00DD69C8" w:rsidRPr="002C0BF6">
          <w:rPr>
            <w:rFonts w:ascii="Arial" w:hAnsi="Arial" w:cs="Arial"/>
            <w:sz w:val="20"/>
            <w:szCs w:val="20"/>
          </w:rPr>
          <w:t>9</w:t>
        </w:r>
      </w:ins>
      <w:del w:id="1071" w:author="Beverley Bahlmann" w:date="2012-03-27T16:42:00Z">
        <w:r w:rsidR="00937B4D" w:rsidRPr="002C0BF6" w:rsidDel="00DD69C8">
          <w:rPr>
            <w:rFonts w:ascii="Arial" w:hAnsi="Arial" w:cs="Arial"/>
            <w:sz w:val="20"/>
            <w:szCs w:val="20"/>
          </w:rPr>
          <w:delText>8</w:delText>
        </w:r>
      </w:del>
      <w:r w:rsidR="009E3154" w:rsidRPr="002C0BF6">
        <w:rPr>
          <w:rFonts w:ascii="Arial" w:hAnsi="Arial" w:cs="Arial"/>
          <w:sz w:val="20"/>
          <w:szCs w:val="20"/>
        </w:rPr>
        <w:t xml:space="preserve">) may be conducted by a very small engagement team. With a smaller team, coordination of, and communication between, team members </w:t>
      </w:r>
      <w:r w:rsidR="005F0707" w:rsidRPr="002C0BF6">
        <w:rPr>
          <w:rFonts w:ascii="Arial" w:hAnsi="Arial" w:cs="Arial"/>
          <w:sz w:val="20"/>
          <w:szCs w:val="20"/>
        </w:rPr>
        <w:t>is</w:t>
      </w:r>
      <w:r w:rsidR="009E3154" w:rsidRPr="002C0BF6">
        <w:rPr>
          <w:rFonts w:ascii="Arial" w:hAnsi="Arial" w:cs="Arial"/>
          <w:sz w:val="20"/>
          <w:szCs w:val="20"/>
        </w:rPr>
        <w:t xml:space="preserve"> easier. Establishing the overall engagement strategy for a smaller engagement, or for a more straightforward engagement, need not be a complex or time-consuming exercise. For example, a brief memorandum</w:t>
      </w:r>
      <w:r w:rsidR="005F0707" w:rsidRPr="002C0BF6">
        <w:rPr>
          <w:rFonts w:ascii="Arial" w:hAnsi="Arial" w:cs="Arial"/>
          <w:sz w:val="20"/>
          <w:szCs w:val="20"/>
        </w:rPr>
        <w:t>,</w:t>
      </w:r>
      <w:r w:rsidR="009E3154" w:rsidRPr="002C0BF6">
        <w:rPr>
          <w:rFonts w:ascii="Arial" w:hAnsi="Arial" w:cs="Arial"/>
          <w:sz w:val="20"/>
          <w:szCs w:val="20"/>
        </w:rPr>
        <w:t xml:space="preserve"> based on discussions with the entity, </w:t>
      </w:r>
      <w:r w:rsidR="00E66CFC" w:rsidRPr="002C0BF6">
        <w:rPr>
          <w:rFonts w:ascii="Arial" w:hAnsi="Arial" w:cs="Arial"/>
          <w:sz w:val="20"/>
          <w:szCs w:val="20"/>
        </w:rPr>
        <w:t xml:space="preserve">may </w:t>
      </w:r>
      <w:r w:rsidR="009E3154" w:rsidRPr="002C0BF6">
        <w:rPr>
          <w:rFonts w:ascii="Arial" w:hAnsi="Arial" w:cs="Arial"/>
          <w:sz w:val="20"/>
          <w:szCs w:val="20"/>
        </w:rPr>
        <w:t xml:space="preserve">serve as the documented engagement strategy if it covers the matters noted in paragraph </w:t>
      </w:r>
      <w:r w:rsidR="00AE3D31" w:rsidRPr="002C0BF6">
        <w:rPr>
          <w:rFonts w:ascii="Arial" w:hAnsi="Arial" w:cs="Arial"/>
          <w:sz w:val="20"/>
          <w:szCs w:val="20"/>
        </w:rPr>
        <w:t>1</w:t>
      </w:r>
      <w:ins w:id="1072" w:author="Beverley Bahlmann" w:date="2012-03-27T16:42:00Z">
        <w:r w:rsidR="00DD69C8" w:rsidRPr="002C0BF6">
          <w:rPr>
            <w:rFonts w:ascii="Arial" w:hAnsi="Arial" w:cs="Arial"/>
            <w:sz w:val="20"/>
            <w:szCs w:val="20"/>
          </w:rPr>
          <w:t>9</w:t>
        </w:r>
      </w:ins>
      <w:del w:id="1073" w:author="Beverley Bahlmann" w:date="2012-03-27T16:42:00Z">
        <w:r w:rsidR="00AE3D31" w:rsidRPr="002C0BF6" w:rsidDel="00DD69C8">
          <w:rPr>
            <w:rFonts w:ascii="Arial" w:hAnsi="Arial" w:cs="Arial"/>
            <w:sz w:val="20"/>
            <w:szCs w:val="20"/>
          </w:rPr>
          <w:delText>8</w:delText>
        </w:r>
      </w:del>
      <w:r w:rsidR="009E3154" w:rsidRPr="002C0BF6">
        <w:rPr>
          <w:rFonts w:ascii="Arial" w:hAnsi="Arial" w:cs="Arial"/>
          <w:sz w:val="20"/>
          <w:szCs w:val="20"/>
        </w:rPr>
        <w:t>.</w:t>
      </w:r>
    </w:p>
    <w:p w:rsidR="002E25C5" w:rsidRPr="002C0BF6" w:rsidRDefault="009B1B82" w:rsidP="00745241">
      <w:pPr>
        <w:pStyle w:val="IFACNumberedPara"/>
        <w:tabs>
          <w:tab w:val="clear" w:pos="720"/>
        </w:tabs>
        <w:rPr>
          <w:rFonts w:ascii="Arial" w:hAnsi="Arial" w:cs="Arial"/>
          <w:sz w:val="20"/>
          <w:szCs w:val="20"/>
        </w:rPr>
      </w:pPr>
      <w:r w:rsidRPr="002C0BF6">
        <w:rPr>
          <w:rFonts w:ascii="Arial" w:hAnsi="Arial" w:cs="Arial"/>
          <w:sz w:val="20"/>
          <w:szCs w:val="20"/>
        </w:rPr>
        <w:t>A4</w:t>
      </w:r>
      <w:ins w:id="1074" w:author="Beverley Bahlmann" w:date="2012-03-23T15:47:00Z">
        <w:r w:rsidR="00FD2924" w:rsidRPr="002C0BF6">
          <w:rPr>
            <w:rFonts w:ascii="Arial" w:hAnsi="Arial" w:cs="Arial"/>
            <w:sz w:val="20"/>
            <w:szCs w:val="20"/>
          </w:rPr>
          <w:t>0</w:t>
        </w:r>
      </w:ins>
      <w:del w:id="1075" w:author="Beverley Bahlmann" w:date="2012-03-23T15:47:00Z">
        <w:r w:rsidRPr="002C0BF6" w:rsidDel="00FD2924">
          <w:rPr>
            <w:rFonts w:ascii="Arial" w:hAnsi="Arial" w:cs="Arial"/>
            <w:sz w:val="20"/>
            <w:szCs w:val="20"/>
          </w:rPr>
          <w:delText>5</w:delText>
        </w:r>
      </w:del>
      <w:r w:rsidRPr="002C0BF6">
        <w:rPr>
          <w:rFonts w:ascii="Arial" w:hAnsi="Arial" w:cs="Arial"/>
          <w:sz w:val="20"/>
          <w:szCs w:val="20"/>
        </w:rPr>
        <w:t>.</w:t>
      </w:r>
      <w:r w:rsidRPr="002C0BF6">
        <w:rPr>
          <w:rFonts w:ascii="Arial" w:hAnsi="Arial" w:cs="Arial"/>
          <w:sz w:val="20"/>
          <w:szCs w:val="20"/>
        </w:rPr>
        <w:tab/>
      </w:r>
      <w:r w:rsidR="005D10FE" w:rsidRPr="002C0BF6">
        <w:rPr>
          <w:rFonts w:ascii="Arial" w:hAnsi="Arial" w:cs="Arial"/>
          <w:sz w:val="20"/>
          <w:szCs w:val="20"/>
        </w:rPr>
        <w:t xml:space="preserve">The </w:t>
      </w:r>
      <w:r w:rsidR="00C223B0" w:rsidRPr="002C0BF6">
        <w:rPr>
          <w:rFonts w:ascii="Arial" w:hAnsi="Arial" w:cs="Arial"/>
          <w:sz w:val="20"/>
          <w:szCs w:val="20"/>
        </w:rPr>
        <w:t xml:space="preserve">practitioner </w:t>
      </w:r>
      <w:r w:rsidR="005D10FE" w:rsidRPr="002C0BF6">
        <w:rPr>
          <w:rFonts w:ascii="Arial" w:hAnsi="Arial" w:cs="Arial"/>
          <w:sz w:val="20"/>
          <w:szCs w:val="20"/>
        </w:rPr>
        <w:t xml:space="preserve">may decide to discuss elements of planning with the entity </w:t>
      </w:r>
      <w:r w:rsidR="009B7B6F" w:rsidRPr="002C0BF6">
        <w:rPr>
          <w:rFonts w:ascii="Arial" w:hAnsi="Arial" w:cs="Arial"/>
          <w:sz w:val="20"/>
          <w:szCs w:val="20"/>
        </w:rPr>
        <w:t xml:space="preserve">when determining the scope of the engagement or </w:t>
      </w:r>
      <w:r w:rsidR="005D10FE" w:rsidRPr="002C0BF6">
        <w:rPr>
          <w:rFonts w:ascii="Arial" w:hAnsi="Arial" w:cs="Arial"/>
          <w:sz w:val="20"/>
          <w:szCs w:val="20"/>
        </w:rPr>
        <w:t>to facilitate the conduct and management of the engagement (for example, to coordinate some of the planned procedures with the work of the entity</w:t>
      </w:r>
      <w:r w:rsidR="00B23E35" w:rsidRPr="002C0BF6">
        <w:rPr>
          <w:rFonts w:ascii="Arial" w:hAnsi="Arial" w:cs="Arial"/>
          <w:sz w:val="20"/>
          <w:szCs w:val="20"/>
        </w:rPr>
        <w:t>’</w:t>
      </w:r>
      <w:r w:rsidR="005D10FE" w:rsidRPr="002C0BF6">
        <w:rPr>
          <w:rFonts w:ascii="Arial" w:hAnsi="Arial" w:cs="Arial"/>
          <w:sz w:val="20"/>
          <w:szCs w:val="20"/>
        </w:rPr>
        <w:t xml:space="preserve">s personnel). Although these discussions often occur, the overall </w:t>
      </w:r>
      <w:r w:rsidR="00C223B0" w:rsidRPr="002C0BF6">
        <w:rPr>
          <w:rFonts w:ascii="Arial" w:hAnsi="Arial" w:cs="Arial"/>
          <w:sz w:val="20"/>
          <w:szCs w:val="20"/>
        </w:rPr>
        <w:t xml:space="preserve">engagement </w:t>
      </w:r>
      <w:r w:rsidR="005D10FE" w:rsidRPr="002C0BF6">
        <w:rPr>
          <w:rFonts w:ascii="Arial" w:hAnsi="Arial" w:cs="Arial"/>
          <w:sz w:val="20"/>
          <w:szCs w:val="20"/>
        </w:rPr>
        <w:t xml:space="preserve">strategy and the </w:t>
      </w:r>
      <w:r w:rsidR="00C223B0" w:rsidRPr="002C0BF6">
        <w:rPr>
          <w:rFonts w:ascii="Arial" w:hAnsi="Arial" w:cs="Arial"/>
          <w:sz w:val="20"/>
          <w:szCs w:val="20"/>
        </w:rPr>
        <w:t xml:space="preserve">engagement </w:t>
      </w:r>
      <w:r w:rsidR="005D10FE" w:rsidRPr="002C0BF6">
        <w:rPr>
          <w:rFonts w:ascii="Arial" w:hAnsi="Arial" w:cs="Arial"/>
          <w:sz w:val="20"/>
          <w:szCs w:val="20"/>
        </w:rPr>
        <w:t xml:space="preserve">plan remain the </w:t>
      </w:r>
      <w:r w:rsidR="00C223B0" w:rsidRPr="002C0BF6">
        <w:rPr>
          <w:rFonts w:ascii="Arial" w:hAnsi="Arial" w:cs="Arial"/>
          <w:sz w:val="20"/>
          <w:szCs w:val="20"/>
        </w:rPr>
        <w:t>practitioner</w:t>
      </w:r>
      <w:r w:rsidR="00B23E35" w:rsidRPr="002C0BF6">
        <w:rPr>
          <w:rFonts w:ascii="Arial" w:hAnsi="Arial" w:cs="Arial"/>
          <w:sz w:val="20"/>
          <w:szCs w:val="20"/>
        </w:rPr>
        <w:t>’</w:t>
      </w:r>
      <w:r w:rsidR="004D1E56" w:rsidRPr="002C0BF6">
        <w:rPr>
          <w:rFonts w:ascii="Arial" w:hAnsi="Arial" w:cs="Arial"/>
          <w:sz w:val="20"/>
          <w:szCs w:val="20"/>
        </w:rPr>
        <w:t xml:space="preserve">s </w:t>
      </w:r>
      <w:r w:rsidR="005D10FE" w:rsidRPr="002C0BF6">
        <w:rPr>
          <w:rFonts w:ascii="Arial" w:hAnsi="Arial" w:cs="Arial"/>
          <w:sz w:val="20"/>
          <w:szCs w:val="20"/>
        </w:rPr>
        <w:t xml:space="preserve">responsibility. When discussing matters included in the overall </w:t>
      </w:r>
      <w:r w:rsidR="004D1E56" w:rsidRPr="002C0BF6">
        <w:rPr>
          <w:rFonts w:ascii="Arial" w:hAnsi="Arial" w:cs="Arial"/>
          <w:sz w:val="20"/>
          <w:szCs w:val="20"/>
        </w:rPr>
        <w:t xml:space="preserve">engagement </w:t>
      </w:r>
      <w:r w:rsidR="005D10FE" w:rsidRPr="002C0BF6">
        <w:rPr>
          <w:rFonts w:ascii="Arial" w:hAnsi="Arial" w:cs="Arial"/>
          <w:sz w:val="20"/>
          <w:szCs w:val="20"/>
        </w:rPr>
        <w:t xml:space="preserve">strategy or </w:t>
      </w:r>
      <w:r w:rsidR="004D1E56" w:rsidRPr="002C0BF6">
        <w:rPr>
          <w:rFonts w:ascii="Arial" w:hAnsi="Arial" w:cs="Arial"/>
          <w:sz w:val="20"/>
          <w:szCs w:val="20"/>
        </w:rPr>
        <w:t xml:space="preserve">engagement </w:t>
      </w:r>
      <w:r w:rsidR="005D10FE" w:rsidRPr="002C0BF6">
        <w:rPr>
          <w:rFonts w:ascii="Arial" w:hAnsi="Arial" w:cs="Arial"/>
          <w:sz w:val="20"/>
          <w:szCs w:val="20"/>
        </w:rPr>
        <w:t>plan, care is required in order not to compromise the effectiveness of the</w:t>
      </w:r>
      <w:r w:rsidR="004D1E56" w:rsidRPr="002C0BF6">
        <w:rPr>
          <w:rFonts w:ascii="Arial" w:hAnsi="Arial" w:cs="Arial"/>
          <w:sz w:val="20"/>
          <w:szCs w:val="20"/>
        </w:rPr>
        <w:t xml:space="preserve"> engagement</w:t>
      </w:r>
      <w:r w:rsidR="005D10FE" w:rsidRPr="002C0BF6">
        <w:rPr>
          <w:rFonts w:ascii="Arial" w:hAnsi="Arial" w:cs="Arial"/>
          <w:sz w:val="20"/>
          <w:szCs w:val="20"/>
        </w:rPr>
        <w:t xml:space="preserve">. For example, discussing the nature and timing of detailed procedures with </w:t>
      </w:r>
      <w:r w:rsidR="003D7BBD" w:rsidRPr="002C0BF6">
        <w:rPr>
          <w:rFonts w:ascii="Arial" w:hAnsi="Arial" w:cs="Arial"/>
          <w:sz w:val="20"/>
          <w:szCs w:val="20"/>
        </w:rPr>
        <w:t xml:space="preserve">the entity </w:t>
      </w:r>
      <w:r w:rsidR="005D10FE" w:rsidRPr="002C0BF6">
        <w:rPr>
          <w:rFonts w:ascii="Arial" w:hAnsi="Arial" w:cs="Arial"/>
          <w:sz w:val="20"/>
          <w:szCs w:val="20"/>
        </w:rPr>
        <w:t xml:space="preserve">may compromise the effectiveness of the </w:t>
      </w:r>
      <w:r w:rsidR="00D65224" w:rsidRPr="002C0BF6">
        <w:rPr>
          <w:rFonts w:ascii="Arial" w:hAnsi="Arial" w:cs="Arial"/>
          <w:sz w:val="20"/>
          <w:szCs w:val="20"/>
        </w:rPr>
        <w:t xml:space="preserve">engagement </w:t>
      </w:r>
      <w:r w:rsidR="005D10FE" w:rsidRPr="002C0BF6">
        <w:rPr>
          <w:rFonts w:ascii="Arial" w:hAnsi="Arial" w:cs="Arial"/>
          <w:sz w:val="20"/>
          <w:szCs w:val="20"/>
        </w:rPr>
        <w:t>by making the procedures too predictable.</w:t>
      </w:r>
    </w:p>
    <w:p w:rsidR="00A151FE" w:rsidRPr="002C0BF6" w:rsidRDefault="009B1B82" w:rsidP="00745241">
      <w:pPr>
        <w:pStyle w:val="IFACNumberedPara"/>
        <w:tabs>
          <w:tab w:val="clear" w:pos="720"/>
        </w:tabs>
        <w:rPr>
          <w:rFonts w:ascii="Arial" w:hAnsi="Arial" w:cs="Arial"/>
          <w:sz w:val="20"/>
          <w:szCs w:val="20"/>
        </w:rPr>
      </w:pPr>
      <w:r w:rsidRPr="002C0BF6">
        <w:rPr>
          <w:rFonts w:ascii="Arial" w:hAnsi="Arial" w:cs="Arial"/>
          <w:sz w:val="20"/>
          <w:szCs w:val="20"/>
        </w:rPr>
        <w:t>A4</w:t>
      </w:r>
      <w:ins w:id="1076" w:author="Beverley Bahlmann" w:date="2012-03-23T15:47:00Z">
        <w:r w:rsidR="00FD2924" w:rsidRPr="002C0BF6">
          <w:rPr>
            <w:rFonts w:ascii="Arial" w:hAnsi="Arial" w:cs="Arial"/>
            <w:sz w:val="20"/>
            <w:szCs w:val="20"/>
          </w:rPr>
          <w:t>1</w:t>
        </w:r>
      </w:ins>
      <w:del w:id="1077" w:author="Beverley Bahlmann" w:date="2012-03-23T15:47:00Z">
        <w:r w:rsidRPr="002C0BF6" w:rsidDel="00FD2924">
          <w:rPr>
            <w:rFonts w:ascii="Arial" w:hAnsi="Arial" w:cs="Arial"/>
            <w:sz w:val="20"/>
            <w:szCs w:val="20"/>
          </w:rPr>
          <w:delText>6</w:delText>
        </w:r>
      </w:del>
      <w:r w:rsidRPr="002C0BF6">
        <w:rPr>
          <w:rFonts w:ascii="Arial" w:hAnsi="Arial" w:cs="Arial"/>
          <w:sz w:val="20"/>
          <w:szCs w:val="20"/>
        </w:rPr>
        <w:t>.</w:t>
      </w:r>
      <w:r w:rsidRPr="002C0BF6">
        <w:rPr>
          <w:rFonts w:ascii="Arial" w:hAnsi="Arial" w:cs="Arial"/>
          <w:sz w:val="20"/>
          <w:szCs w:val="20"/>
        </w:rPr>
        <w:tab/>
      </w:r>
      <w:r w:rsidR="00A151FE" w:rsidRPr="002C0BF6">
        <w:rPr>
          <w:rFonts w:ascii="Arial" w:hAnsi="Arial" w:cs="Arial"/>
          <w:sz w:val="20"/>
          <w:szCs w:val="20"/>
        </w:rPr>
        <w:t xml:space="preserve">The performance of an assurance engagement is </w:t>
      </w:r>
      <w:r w:rsidR="005A1BE7" w:rsidRPr="002C0BF6">
        <w:rPr>
          <w:rFonts w:ascii="Arial" w:hAnsi="Arial" w:cs="Arial"/>
          <w:sz w:val="20"/>
          <w:szCs w:val="20"/>
        </w:rPr>
        <w:t>an</w:t>
      </w:r>
      <w:r w:rsidR="00A151FE" w:rsidRPr="002C0BF6">
        <w:rPr>
          <w:rFonts w:ascii="Arial" w:hAnsi="Arial" w:cs="Arial"/>
          <w:sz w:val="20"/>
          <w:szCs w:val="20"/>
        </w:rPr>
        <w:t xml:space="preserve"> iterative process. As the practitioner performs planned procedures, the evidence obtained may cause the practitioner to modify the nature, timing or extent of other planned procedure</w:t>
      </w:r>
      <w:r w:rsidR="00582671" w:rsidRPr="002C0BF6">
        <w:rPr>
          <w:rFonts w:ascii="Arial" w:hAnsi="Arial" w:cs="Arial"/>
          <w:sz w:val="20"/>
          <w:szCs w:val="20"/>
        </w:rPr>
        <w:t>s</w:t>
      </w:r>
      <w:r w:rsidR="00A151FE" w:rsidRPr="002C0BF6">
        <w:rPr>
          <w:rFonts w:ascii="Arial" w:hAnsi="Arial" w:cs="Arial"/>
          <w:sz w:val="20"/>
          <w:szCs w:val="20"/>
        </w:rPr>
        <w:t>. In some cases</w:t>
      </w:r>
      <w:r w:rsidR="005A1BE7" w:rsidRPr="002C0BF6">
        <w:rPr>
          <w:rFonts w:ascii="Arial" w:hAnsi="Arial" w:cs="Arial"/>
          <w:sz w:val="20"/>
          <w:szCs w:val="20"/>
        </w:rPr>
        <w:t>,</w:t>
      </w:r>
      <w:r w:rsidR="00A151FE" w:rsidRPr="002C0BF6">
        <w:rPr>
          <w:rFonts w:ascii="Arial" w:hAnsi="Arial" w:cs="Arial"/>
          <w:sz w:val="20"/>
          <w:szCs w:val="20"/>
        </w:rPr>
        <w:t xml:space="preserve"> information may come to the practitioner</w:t>
      </w:r>
      <w:r w:rsidR="00B23E35" w:rsidRPr="002C0BF6">
        <w:rPr>
          <w:rFonts w:ascii="Arial" w:hAnsi="Arial" w:cs="Arial"/>
          <w:sz w:val="20"/>
          <w:szCs w:val="20"/>
        </w:rPr>
        <w:t>’</w:t>
      </w:r>
      <w:r w:rsidR="00A151FE" w:rsidRPr="002C0BF6">
        <w:rPr>
          <w:rFonts w:ascii="Arial" w:hAnsi="Arial" w:cs="Arial"/>
          <w:sz w:val="20"/>
          <w:szCs w:val="20"/>
        </w:rPr>
        <w:t xml:space="preserve">s attention that differs significantly from that expected at an earlier stage of the engagement. For example, systematic errors </w:t>
      </w:r>
      <w:r w:rsidR="00C92382" w:rsidRPr="002C0BF6">
        <w:rPr>
          <w:rFonts w:ascii="Arial" w:hAnsi="Arial" w:cs="Arial"/>
          <w:sz w:val="20"/>
          <w:szCs w:val="20"/>
        </w:rPr>
        <w:t xml:space="preserve">discovered </w:t>
      </w:r>
      <w:r w:rsidR="00A151FE" w:rsidRPr="002C0BF6">
        <w:rPr>
          <w:rFonts w:ascii="Arial" w:hAnsi="Arial" w:cs="Arial"/>
          <w:sz w:val="20"/>
          <w:szCs w:val="20"/>
        </w:rPr>
        <w:t>when performing procedures on location at selected facilities may indicate that it is necessary to visit additional facilities.</w:t>
      </w:r>
    </w:p>
    <w:p w:rsidR="00E66CFC" w:rsidRPr="002C0BF6" w:rsidRDefault="00E66CFC" w:rsidP="00745241">
      <w:pPr>
        <w:pStyle w:val="IFACHeading4"/>
        <w:keepNext/>
        <w:rPr>
          <w:rFonts w:ascii="Arial" w:hAnsi="Arial" w:cs="Arial"/>
          <w:sz w:val="20"/>
          <w:szCs w:val="20"/>
        </w:rPr>
      </w:pPr>
      <w:r w:rsidRPr="002C0BF6">
        <w:rPr>
          <w:rFonts w:ascii="Arial" w:hAnsi="Arial" w:cs="Arial"/>
          <w:sz w:val="20"/>
          <w:szCs w:val="20"/>
        </w:rPr>
        <w:t xml:space="preserve">Planning to Use the Work of </w:t>
      </w:r>
      <w:r w:rsidR="00A9538D" w:rsidRPr="002C0BF6">
        <w:rPr>
          <w:rFonts w:ascii="Arial" w:hAnsi="Arial" w:cs="Arial"/>
          <w:sz w:val="20"/>
          <w:szCs w:val="20"/>
        </w:rPr>
        <w:t xml:space="preserve">Experts or of </w:t>
      </w:r>
      <w:r w:rsidRPr="002C0BF6">
        <w:rPr>
          <w:rFonts w:ascii="Arial" w:hAnsi="Arial" w:cs="Arial"/>
          <w:sz w:val="20"/>
          <w:szCs w:val="20"/>
        </w:rPr>
        <w:t xml:space="preserve">Other Practitioners </w:t>
      </w:r>
      <w:r w:rsidRPr="002C0BF6">
        <w:rPr>
          <w:rFonts w:ascii="Arial" w:hAnsi="Arial" w:cs="Arial"/>
          <w:i w:val="0"/>
          <w:sz w:val="20"/>
          <w:szCs w:val="20"/>
        </w:rPr>
        <w:t>(Ref: Para. 1</w:t>
      </w:r>
      <w:ins w:id="1078" w:author="Beverley Bahlmann" w:date="2012-03-27T16:42:00Z">
        <w:r w:rsidR="00DD69C8" w:rsidRPr="002C0BF6">
          <w:rPr>
            <w:rFonts w:ascii="Arial" w:hAnsi="Arial" w:cs="Arial"/>
            <w:i w:val="0"/>
            <w:sz w:val="20"/>
            <w:szCs w:val="20"/>
          </w:rPr>
          <w:t>9</w:t>
        </w:r>
      </w:ins>
      <w:del w:id="1079" w:author="Beverley Bahlmann" w:date="2012-03-27T16:42:00Z">
        <w:r w:rsidRPr="002C0BF6" w:rsidDel="00DD69C8">
          <w:rPr>
            <w:rFonts w:ascii="Arial" w:hAnsi="Arial" w:cs="Arial"/>
            <w:i w:val="0"/>
            <w:sz w:val="20"/>
            <w:szCs w:val="20"/>
          </w:rPr>
          <w:delText>8</w:delText>
        </w:r>
      </w:del>
      <w:r w:rsidRPr="002C0BF6">
        <w:rPr>
          <w:rFonts w:ascii="Arial" w:hAnsi="Arial" w:cs="Arial"/>
          <w:i w:val="0"/>
          <w:sz w:val="20"/>
          <w:szCs w:val="20"/>
        </w:rPr>
        <w:t>(e))</w:t>
      </w:r>
    </w:p>
    <w:p w:rsidR="00A9538D" w:rsidRPr="002C0BF6" w:rsidRDefault="00E66CFC" w:rsidP="00745241">
      <w:pPr>
        <w:pStyle w:val="IFACNumberedPara"/>
        <w:tabs>
          <w:tab w:val="clear" w:pos="720"/>
          <w:tab w:val="left" w:pos="810"/>
        </w:tabs>
        <w:ind w:left="720" w:hanging="576"/>
        <w:rPr>
          <w:rFonts w:ascii="Arial" w:hAnsi="Arial" w:cs="Arial"/>
          <w:sz w:val="20"/>
          <w:szCs w:val="20"/>
        </w:rPr>
      </w:pPr>
      <w:r w:rsidRPr="002C0BF6">
        <w:rPr>
          <w:rFonts w:ascii="Arial" w:hAnsi="Arial" w:cs="Arial"/>
          <w:sz w:val="20"/>
          <w:szCs w:val="20"/>
        </w:rPr>
        <w:t>A4</w:t>
      </w:r>
      <w:ins w:id="1080" w:author="Beverley Bahlmann" w:date="2012-03-23T15:47:00Z">
        <w:r w:rsidR="00FD2924" w:rsidRPr="002C0BF6">
          <w:rPr>
            <w:rFonts w:ascii="Arial" w:hAnsi="Arial" w:cs="Arial"/>
            <w:sz w:val="20"/>
            <w:szCs w:val="20"/>
          </w:rPr>
          <w:t>2</w:t>
        </w:r>
      </w:ins>
      <w:r w:rsidR="004431A5" w:rsidRPr="002C0BF6">
        <w:rPr>
          <w:rFonts w:ascii="Arial" w:hAnsi="Arial" w:cs="Arial"/>
          <w:sz w:val="20"/>
          <w:szCs w:val="20"/>
        </w:rPr>
        <w:t>.</w:t>
      </w:r>
      <w:del w:id="1081" w:author="Beverley Bahlmann" w:date="2012-03-23T15:47:00Z">
        <w:r w:rsidRPr="002C0BF6" w:rsidDel="00FD2924">
          <w:rPr>
            <w:rFonts w:ascii="Arial" w:hAnsi="Arial" w:cs="Arial"/>
            <w:sz w:val="20"/>
            <w:szCs w:val="20"/>
          </w:rPr>
          <w:delText>6.1</w:delText>
        </w:r>
      </w:del>
      <w:r w:rsidRPr="002C0BF6">
        <w:rPr>
          <w:rFonts w:ascii="Arial" w:hAnsi="Arial" w:cs="Arial"/>
          <w:sz w:val="20"/>
          <w:szCs w:val="20"/>
        </w:rPr>
        <w:tab/>
      </w:r>
      <w:r w:rsidR="00C1464B" w:rsidRPr="002C0BF6">
        <w:rPr>
          <w:rFonts w:ascii="Arial" w:hAnsi="Arial" w:cs="Arial"/>
          <w:sz w:val="20"/>
          <w:szCs w:val="20"/>
        </w:rPr>
        <w:t>The engagement may be performed by a multi-disciplinary team that includes one or more experts, p</w:t>
      </w:r>
      <w:r w:rsidR="00A9538D" w:rsidRPr="002C0BF6">
        <w:rPr>
          <w:rFonts w:ascii="Arial" w:hAnsi="Arial" w:cs="Arial"/>
          <w:sz w:val="20"/>
          <w:szCs w:val="20"/>
        </w:rPr>
        <w:t xml:space="preserve">articularly </w:t>
      </w:r>
      <w:r w:rsidR="00384CF5" w:rsidRPr="002C0BF6">
        <w:rPr>
          <w:rFonts w:ascii="Arial" w:hAnsi="Arial" w:cs="Arial"/>
          <w:sz w:val="20"/>
          <w:szCs w:val="20"/>
        </w:rPr>
        <w:t xml:space="preserve">on relatively complex engagements </w:t>
      </w:r>
      <w:r w:rsidR="00A9538D" w:rsidRPr="002C0BF6">
        <w:rPr>
          <w:rFonts w:ascii="Arial" w:hAnsi="Arial" w:cs="Arial"/>
          <w:sz w:val="20"/>
          <w:szCs w:val="20"/>
        </w:rPr>
        <w:t xml:space="preserve">when specialist competence in the quantification and reporting of emissions </w:t>
      </w:r>
      <w:r w:rsidR="00384CF5" w:rsidRPr="002C0BF6">
        <w:rPr>
          <w:rFonts w:ascii="Arial" w:hAnsi="Arial" w:cs="Arial"/>
          <w:sz w:val="20"/>
          <w:szCs w:val="20"/>
        </w:rPr>
        <w:t xml:space="preserve">is likely to be required </w:t>
      </w:r>
      <w:r w:rsidR="007021C6" w:rsidRPr="002C0BF6">
        <w:rPr>
          <w:rFonts w:ascii="Arial" w:hAnsi="Arial" w:cs="Arial"/>
          <w:sz w:val="20"/>
          <w:szCs w:val="20"/>
        </w:rPr>
        <w:t>(see paragraph A1</w:t>
      </w:r>
      <w:ins w:id="1082" w:author="Beverley Bahlmann" w:date="2012-03-27T16:43:00Z">
        <w:r w:rsidR="00DD69C8" w:rsidRPr="002C0BF6">
          <w:rPr>
            <w:rFonts w:ascii="Arial" w:hAnsi="Arial" w:cs="Arial"/>
            <w:sz w:val="20"/>
            <w:szCs w:val="20"/>
          </w:rPr>
          <w:t>9</w:t>
        </w:r>
      </w:ins>
      <w:del w:id="1083" w:author="Beverley Bahlmann" w:date="2012-03-27T16:43:00Z">
        <w:r w:rsidR="007021C6" w:rsidRPr="002C0BF6" w:rsidDel="00DD69C8">
          <w:rPr>
            <w:rFonts w:ascii="Arial" w:hAnsi="Arial" w:cs="Arial"/>
            <w:sz w:val="20"/>
            <w:szCs w:val="20"/>
          </w:rPr>
          <w:delText>8</w:delText>
        </w:r>
      </w:del>
      <w:r w:rsidR="007021C6" w:rsidRPr="002C0BF6">
        <w:rPr>
          <w:rFonts w:ascii="Arial" w:hAnsi="Arial" w:cs="Arial"/>
          <w:sz w:val="20"/>
          <w:szCs w:val="20"/>
        </w:rPr>
        <w:t>)</w:t>
      </w:r>
      <w:r w:rsidR="002A75B6" w:rsidRPr="002C0BF6">
        <w:rPr>
          <w:rFonts w:ascii="Arial" w:hAnsi="Arial" w:cs="Arial"/>
          <w:sz w:val="20"/>
          <w:szCs w:val="20"/>
        </w:rPr>
        <w:t xml:space="preserve">. </w:t>
      </w:r>
      <w:r w:rsidR="006E735B" w:rsidRPr="002C0BF6">
        <w:rPr>
          <w:rFonts w:ascii="Arial" w:hAnsi="Arial" w:cs="Arial"/>
          <w:sz w:val="20"/>
          <w:szCs w:val="20"/>
        </w:rPr>
        <w:t xml:space="preserve">ISAE 3000 </w:t>
      </w:r>
      <w:r w:rsidR="002A75B6" w:rsidRPr="002C0BF6">
        <w:rPr>
          <w:rFonts w:ascii="Arial" w:hAnsi="Arial" w:cs="Arial"/>
          <w:sz w:val="20"/>
          <w:szCs w:val="20"/>
        </w:rPr>
        <w:lastRenderedPageBreak/>
        <w:t xml:space="preserve">contains a number of requirements with respect to using the work of an expert that may need to be considered </w:t>
      </w:r>
      <w:r w:rsidR="00384CF5" w:rsidRPr="002C0BF6">
        <w:rPr>
          <w:rFonts w:ascii="Arial" w:hAnsi="Arial" w:cs="Arial"/>
          <w:sz w:val="20"/>
          <w:szCs w:val="20"/>
        </w:rPr>
        <w:t xml:space="preserve">at the planning stage </w:t>
      </w:r>
      <w:r w:rsidR="006F5A7F" w:rsidRPr="002C0BF6">
        <w:rPr>
          <w:rFonts w:ascii="Arial" w:hAnsi="Arial" w:cs="Arial"/>
          <w:sz w:val="20"/>
          <w:szCs w:val="20"/>
        </w:rPr>
        <w:t xml:space="preserve">when </w:t>
      </w:r>
      <w:r w:rsidR="006F5A7F" w:rsidRPr="002C0BF6">
        <w:rPr>
          <w:rFonts w:ascii="Arial" w:hAnsi="Arial" w:cs="Arial"/>
          <w:spacing w:val="-4"/>
          <w:sz w:val="20"/>
          <w:szCs w:val="20"/>
        </w:rPr>
        <w:t>ascertaining the nature, timing and extent of resources necessary to perform the engagement</w:t>
      </w:r>
      <w:r w:rsidR="006E735B" w:rsidRPr="002C0BF6">
        <w:rPr>
          <w:rFonts w:ascii="Arial" w:hAnsi="Arial" w:cs="Arial"/>
          <w:sz w:val="20"/>
          <w:szCs w:val="20"/>
        </w:rPr>
        <w:t>.</w:t>
      </w:r>
      <w:r w:rsidR="00C5368E" w:rsidRPr="002C0BF6">
        <w:rPr>
          <w:rStyle w:val="FootnoteReference"/>
          <w:rFonts w:ascii="Arial" w:hAnsi="Arial" w:cs="Arial"/>
          <w:sz w:val="20"/>
          <w:szCs w:val="20"/>
        </w:rPr>
        <w:footnoteReference w:id="19"/>
      </w:r>
    </w:p>
    <w:p w:rsidR="00E66CFC" w:rsidRPr="002C0BF6" w:rsidRDefault="00A9538D" w:rsidP="00745241">
      <w:pPr>
        <w:pStyle w:val="IFACNumberedPara"/>
        <w:tabs>
          <w:tab w:val="clear" w:pos="720"/>
          <w:tab w:val="left" w:pos="810"/>
        </w:tabs>
        <w:ind w:left="720" w:hanging="576"/>
        <w:rPr>
          <w:rFonts w:ascii="Arial" w:hAnsi="Arial" w:cs="Arial"/>
          <w:sz w:val="20"/>
          <w:szCs w:val="20"/>
        </w:rPr>
      </w:pPr>
      <w:r w:rsidRPr="002C0BF6">
        <w:rPr>
          <w:rFonts w:ascii="Arial" w:hAnsi="Arial" w:cs="Arial"/>
          <w:sz w:val="20"/>
          <w:szCs w:val="20"/>
        </w:rPr>
        <w:t>A4</w:t>
      </w:r>
      <w:ins w:id="1088" w:author="Beverley Bahlmann" w:date="2012-03-23T15:47:00Z">
        <w:r w:rsidR="00FD2924" w:rsidRPr="002C0BF6">
          <w:rPr>
            <w:rFonts w:ascii="Arial" w:hAnsi="Arial" w:cs="Arial"/>
            <w:sz w:val="20"/>
            <w:szCs w:val="20"/>
          </w:rPr>
          <w:t>3</w:t>
        </w:r>
      </w:ins>
      <w:r w:rsidR="004431A5" w:rsidRPr="002C0BF6">
        <w:rPr>
          <w:rFonts w:ascii="Arial" w:hAnsi="Arial" w:cs="Arial"/>
          <w:sz w:val="20"/>
          <w:szCs w:val="20"/>
        </w:rPr>
        <w:t>.</w:t>
      </w:r>
      <w:del w:id="1089" w:author="Beverley Bahlmann" w:date="2012-03-23T15:47:00Z">
        <w:r w:rsidRPr="002C0BF6" w:rsidDel="00FD2924">
          <w:rPr>
            <w:rFonts w:ascii="Arial" w:hAnsi="Arial" w:cs="Arial"/>
            <w:sz w:val="20"/>
            <w:szCs w:val="20"/>
          </w:rPr>
          <w:delText>6.2</w:delText>
        </w:r>
      </w:del>
      <w:r w:rsidRPr="002C0BF6">
        <w:rPr>
          <w:rFonts w:ascii="Arial" w:hAnsi="Arial" w:cs="Arial"/>
          <w:sz w:val="20"/>
          <w:szCs w:val="20"/>
        </w:rPr>
        <w:tab/>
      </w:r>
      <w:r w:rsidR="00E66CFC" w:rsidRPr="002C0BF6">
        <w:rPr>
          <w:rFonts w:ascii="Arial" w:hAnsi="Arial" w:cs="Arial"/>
          <w:sz w:val="20"/>
          <w:szCs w:val="20"/>
        </w:rPr>
        <w:t>The work of another practitioner may be used in relation to, for example, a factory or other form of facility at a remote location; a subsidiary, division or branch in a foreign jurisdiction; or a joint venture or associate. Relevant considerations when the engagement team plans to request another practitioner to perform work on information to be included in the GHG statement may include:</w:t>
      </w:r>
    </w:p>
    <w:p w:rsidR="00E66CFC" w:rsidRPr="002C0BF6" w:rsidRDefault="00E66CFC" w:rsidP="00745241">
      <w:pPr>
        <w:pStyle w:val="Bullet1Indented"/>
      </w:pPr>
      <w:r w:rsidRPr="002C0BF6">
        <w:t>Whether the other practitioner understands and complies with the ethical requirements that are relevant to the engagement and, in particular, is independent.</w:t>
      </w:r>
    </w:p>
    <w:p w:rsidR="00E66CFC" w:rsidRPr="002C0BF6" w:rsidRDefault="00E66CFC" w:rsidP="00745241">
      <w:pPr>
        <w:pStyle w:val="Bullet1Indented"/>
      </w:pPr>
      <w:r w:rsidRPr="002C0BF6">
        <w:t>The other practitioner’s professional competence.</w:t>
      </w:r>
    </w:p>
    <w:p w:rsidR="00E66CFC" w:rsidRPr="002C0BF6" w:rsidRDefault="00E66CFC" w:rsidP="00745241">
      <w:pPr>
        <w:pStyle w:val="Bullet1Indented"/>
      </w:pPr>
      <w:r w:rsidRPr="002C0BF6">
        <w:t>The extent of the engagement team’s involvement in the work of the other practitioner.</w:t>
      </w:r>
    </w:p>
    <w:p w:rsidR="00E66CFC" w:rsidRPr="002C0BF6" w:rsidRDefault="00E66CFC" w:rsidP="00745241">
      <w:pPr>
        <w:pStyle w:val="Bullet1Indented"/>
      </w:pPr>
      <w:r w:rsidRPr="002C0BF6">
        <w:t>Whether the other practitioner operates in a regulatory environment that actively oversees that practitioner.</w:t>
      </w:r>
    </w:p>
    <w:p w:rsidR="009E3154" w:rsidRPr="002C0BF6" w:rsidRDefault="009E3154" w:rsidP="00745241">
      <w:pPr>
        <w:pStyle w:val="Heading3"/>
        <w:keepLines w:val="0"/>
        <w:rPr>
          <w:rFonts w:ascii="Arial" w:hAnsi="Arial" w:cs="Arial"/>
          <w:sz w:val="20"/>
          <w:szCs w:val="20"/>
        </w:rPr>
      </w:pPr>
      <w:r w:rsidRPr="002C0BF6">
        <w:rPr>
          <w:rFonts w:ascii="Arial" w:hAnsi="Arial" w:cs="Arial"/>
          <w:sz w:val="20"/>
          <w:szCs w:val="20"/>
        </w:rPr>
        <w:t xml:space="preserve">Materiality in Planning and Performing the Engagement </w:t>
      </w:r>
    </w:p>
    <w:p w:rsidR="009E3154" w:rsidRPr="002C0BF6" w:rsidRDefault="009E3154" w:rsidP="00745241">
      <w:pPr>
        <w:pStyle w:val="IFACHeading4"/>
        <w:keepNext/>
        <w:spacing w:before="120"/>
        <w:rPr>
          <w:rFonts w:ascii="Arial" w:hAnsi="Arial" w:cs="Arial"/>
          <w:i w:val="0"/>
          <w:sz w:val="20"/>
          <w:szCs w:val="20"/>
        </w:rPr>
      </w:pPr>
      <w:r w:rsidRPr="002C0BF6">
        <w:rPr>
          <w:rFonts w:ascii="Arial" w:hAnsi="Arial" w:cs="Arial"/>
          <w:sz w:val="20"/>
          <w:szCs w:val="20"/>
        </w:rPr>
        <w:t xml:space="preserve">Determining Materiality </w:t>
      </w:r>
      <w:del w:id="1090" w:author="Beverley Bahlmann" w:date="2012-04-02T10:45:00Z">
        <w:r w:rsidRPr="002C0BF6" w:rsidDel="00EC7AF3">
          <w:rPr>
            <w:rFonts w:ascii="Arial" w:hAnsi="Arial" w:cs="Arial"/>
            <w:sz w:val="20"/>
            <w:szCs w:val="20"/>
          </w:rPr>
          <w:delText xml:space="preserve">and Performance Materiality </w:delText>
        </w:r>
      </w:del>
      <w:r w:rsidRPr="002C0BF6">
        <w:rPr>
          <w:rFonts w:ascii="Arial" w:hAnsi="Arial" w:cs="Arial"/>
          <w:sz w:val="20"/>
          <w:szCs w:val="20"/>
        </w:rPr>
        <w:t>When Planning the Engagement</w:t>
      </w:r>
      <w:r w:rsidR="002A0257" w:rsidRPr="002C0BF6">
        <w:rPr>
          <w:rFonts w:ascii="Arial" w:hAnsi="Arial" w:cs="Arial"/>
          <w:sz w:val="20"/>
          <w:szCs w:val="20"/>
        </w:rPr>
        <w:t xml:space="preserve"> </w:t>
      </w:r>
      <w:r w:rsidR="002A0257" w:rsidRPr="002C0BF6">
        <w:rPr>
          <w:rFonts w:ascii="Arial" w:hAnsi="Arial" w:cs="Arial"/>
          <w:i w:val="0"/>
          <w:sz w:val="20"/>
          <w:szCs w:val="20"/>
        </w:rPr>
        <w:t xml:space="preserve">(Ref: Para. </w:t>
      </w:r>
      <w:ins w:id="1091" w:author="Beverley Bahlmann" w:date="2012-03-27T16:44:00Z">
        <w:r w:rsidR="00A54DD0" w:rsidRPr="002C0BF6">
          <w:rPr>
            <w:rFonts w:ascii="Arial" w:hAnsi="Arial" w:cs="Arial"/>
            <w:i w:val="0"/>
            <w:sz w:val="20"/>
            <w:szCs w:val="20"/>
          </w:rPr>
          <w:t>20</w:t>
        </w:r>
      </w:ins>
      <w:del w:id="1092" w:author="Beverley Bahlmann" w:date="2012-03-27T16:44:00Z">
        <w:r w:rsidR="002A0257" w:rsidRPr="002C0BF6" w:rsidDel="00A54DD0">
          <w:rPr>
            <w:rFonts w:ascii="Arial" w:hAnsi="Arial" w:cs="Arial"/>
            <w:i w:val="0"/>
            <w:sz w:val="20"/>
            <w:szCs w:val="20"/>
          </w:rPr>
          <w:delText>19</w:delText>
        </w:r>
      </w:del>
      <w:r w:rsidR="002A0257" w:rsidRPr="002C0BF6">
        <w:rPr>
          <w:rFonts w:ascii="Arial" w:hAnsi="Arial" w:cs="Arial"/>
          <w:i w:val="0"/>
          <w:sz w:val="20"/>
          <w:szCs w:val="20"/>
        </w:rPr>
        <w:t>–2</w:t>
      </w:r>
      <w:ins w:id="1093" w:author="Beverley Bahlmann" w:date="2012-03-27T16:44:00Z">
        <w:r w:rsidR="00A54DD0" w:rsidRPr="002C0BF6">
          <w:rPr>
            <w:rFonts w:ascii="Arial" w:hAnsi="Arial" w:cs="Arial"/>
            <w:i w:val="0"/>
            <w:sz w:val="20"/>
            <w:szCs w:val="20"/>
          </w:rPr>
          <w:t>1</w:t>
        </w:r>
      </w:ins>
      <w:del w:id="1094" w:author="Beverley Bahlmann" w:date="2012-03-27T16:44:00Z">
        <w:r w:rsidR="002A0257" w:rsidRPr="002C0BF6" w:rsidDel="00A54DD0">
          <w:rPr>
            <w:rFonts w:ascii="Arial" w:hAnsi="Arial" w:cs="Arial"/>
            <w:i w:val="0"/>
            <w:sz w:val="20"/>
            <w:szCs w:val="20"/>
          </w:rPr>
          <w:delText>0</w:delText>
        </w:r>
      </w:del>
      <w:r w:rsidR="002A0257" w:rsidRPr="002C0BF6">
        <w:rPr>
          <w:rFonts w:ascii="Arial" w:hAnsi="Arial" w:cs="Arial"/>
          <w:i w:val="0"/>
          <w:sz w:val="20"/>
          <w:szCs w:val="20"/>
        </w:rPr>
        <w:t>)</w:t>
      </w:r>
    </w:p>
    <w:p w:rsidR="009E3154" w:rsidRPr="002C0BF6" w:rsidRDefault="009B1B82" w:rsidP="00745241">
      <w:pPr>
        <w:pStyle w:val="IFACNumberedPara"/>
        <w:tabs>
          <w:tab w:val="clear" w:pos="720"/>
        </w:tabs>
        <w:rPr>
          <w:rFonts w:ascii="Arial" w:hAnsi="Arial" w:cs="Arial"/>
          <w:sz w:val="20"/>
          <w:szCs w:val="20"/>
        </w:rPr>
      </w:pPr>
      <w:r w:rsidRPr="002C0BF6">
        <w:rPr>
          <w:rFonts w:ascii="Arial" w:hAnsi="Arial" w:cs="Arial"/>
          <w:sz w:val="20"/>
          <w:szCs w:val="20"/>
        </w:rPr>
        <w:t>A4</w:t>
      </w:r>
      <w:ins w:id="1095" w:author="Beverley Bahlmann" w:date="2012-03-23T15:47:00Z">
        <w:r w:rsidR="00FD2924" w:rsidRPr="002C0BF6">
          <w:rPr>
            <w:rFonts w:ascii="Arial" w:hAnsi="Arial" w:cs="Arial"/>
            <w:sz w:val="20"/>
            <w:szCs w:val="20"/>
          </w:rPr>
          <w:t>4</w:t>
        </w:r>
      </w:ins>
      <w:del w:id="1096" w:author="Beverley Bahlmann" w:date="2012-03-23T15:47:00Z">
        <w:r w:rsidRPr="002C0BF6" w:rsidDel="00FD2924">
          <w:rPr>
            <w:rFonts w:ascii="Arial" w:hAnsi="Arial" w:cs="Arial"/>
            <w:sz w:val="20"/>
            <w:szCs w:val="20"/>
          </w:rPr>
          <w:delText>7</w:delText>
        </w:r>
      </w:del>
      <w:r w:rsidRPr="002C0BF6">
        <w:rPr>
          <w:rFonts w:ascii="Arial" w:hAnsi="Arial" w:cs="Arial"/>
          <w:sz w:val="20"/>
          <w:szCs w:val="20"/>
        </w:rPr>
        <w:t>.</w:t>
      </w:r>
      <w:r w:rsidRPr="002C0BF6">
        <w:rPr>
          <w:rFonts w:ascii="Arial" w:hAnsi="Arial" w:cs="Arial"/>
          <w:sz w:val="20"/>
          <w:szCs w:val="20"/>
        </w:rPr>
        <w:tab/>
      </w:r>
      <w:r w:rsidR="009E3154" w:rsidRPr="002C0BF6">
        <w:rPr>
          <w:rFonts w:ascii="Arial" w:hAnsi="Arial" w:cs="Arial"/>
          <w:sz w:val="20"/>
          <w:szCs w:val="20"/>
        </w:rPr>
        <w:t>The criteria may discuss the concept of materiality in the context of the preparation and presentation of the GHG statement. Although criteria may discuss materiality in different terms, the concept of mater</w:t>
      </w:r>
      <w:r w:rsidR="006933A6" w:rsidRPr="002C0BF6">
        <w:rPr>
          <w:rFonts w:ascii="Arial" w:hAnsi="Arial" w:cs="Arial"/>
          <w:sz w:val="20"/>
          <w:szCs w:val="20"/>
        </w:rPr>
        <w:t>iality generally includes that:</w:t>
      </w:r>
    </w:p>
    <w:p w:rsidR="009E3154" w:rsidRPr="002C0BF6" w:rsidRDefault="009E3154" w:rsidP="00745241">
      <w:pPr>
        <w:pStyle w:val="Bullet1Indented"/>
      </w:pPr>
      <w:r w:rsidRPr="002C0BF6">
        <w:t xml:space="preserve">Misstatements, including omissions, are considered to be material if they, individually or in the aggregate, could reasonably be expected to influence </w:t>
      </w:r>
      <w:r w:rsidR="0081574F" w:rsidRPr="002C0BF6">
        <w:t>relevant</w:t>
      </w:r>
      <w:r w:rsidRPr="002C0BF6">
        <w:t xml:space="preserve"> decisions of users taken on the basis of the GHG statement;</w:t>
      </w:r>
    </w:p>
    <w:p w:rsidR="009E3154" w:rsidRPr="002C0BF6" w:rsidRDefault="009E3154" w:rsidP="00745241">
      <w:pPr>
        <w:pStyle w:val="Bullet1Indented"/>
      </w:pPr>
      <w:r w:rsidRPr="002C0BF6">
        <w:t>Judgments about materiality are made in light of surrounding circumstances, and are affected by the size or nature of a misstatement, or a combination of both; and</w:t>
      </w:r>
    </w:p>
    <w:p w:rsidR="009E3154" w:rsidRPr="002C0BF6" w:rsidRDefault="009E3154" w:rsidP="00745241">
      <w:pPr>
        <w:pStyle w:val="Bullet1Indented"/>
      </w:pPr>
      <w:r w:rsidRPr="002C0BF6">
        <w:t>Judgments about matters that are material to intended users of the GHG statement are based on a consideration of the common information needs of intended users as a group. The possible effect of misstatements on specific individual users, whose needs may vary widely, is not considered.</w:t>
      </w:r>
    </w:p>
    <w:p w:rsidR="009E3154" w:rsidRPr="002C0BF6" w:rsidRDefault="009B1B82" w:rsidP="00745241">
      <w:pPr>
        <w:pStyle w:val="IFACNumberedPara"/>
        <w:tabs>
          <w:tab w:val="clear" w:pos="720"/>
        </w:tabs>
        <w:rPr>
          <w:rFonts w:ascii="Arial" w:hAnsi="Arial" w:cs="Arial"/>
          <w:sz w:val="20"/>
          <w:szCs w:val="20"/>
        </w:rPr>
      </w:pPr>
      <w:r w:rsidRPr="002C0BF6">
        <w:rPr>
          <w:rFonts w:ascii="Arial" w:hAnsi="Arial" w:cs="Arial"/>
          <w:sz w:val="20"/>
          <w:szCs w:val="20"/>
        </w:rPr>
        <w:t>A4</w:t>
      </w:r>
      <w:ins w:id="1097" w:author="Beverley Bahlmann" w:date="2012-03-23T15:47:00Z">
        <w:r w:rsidR="00FD2924" w:rsidRPr="002C0BF6">
          <w:rPr>
            <w:rFonts w:ascii="Arial" w:hAnsi="Arial" w:cs="Arial"/>
            <w:sz w:val="20"/>
            <w:szCs w:val="20"/>
          </w:rPr>
          <w:t>5</w:t>
        </w:r>
      </w:ins>
      <w:del w:id="1098" w:author="Beverley Bahlmann" w:date="2012-03-23T15:47:00Z">
        <w:r w:rsidRPr="002C0BF6" w:rsidDel="00FD2924">
          <w:rPr>
            <w:rFonts w:ascii="Arial" w:hAnsi="Arial" w:cs="Arial"/>
            <w:sz w:val="20"/>
            <w:szCs w:val="20"/>
          </w:rPr>
          <w:delText>8</w:delText>
        </w:r>
      </w:del>
      <w:r w:rsidRPr="002C0BF6">
        <w:rPr>
          <w:rFonts w:ascii="Arial" w:hAnsi="Arial" w:cs="Arial"/>
          <w:sz w:val="20"/>
          <w:szCs w:val="20"/>
        </w:rPr>
        <w:t>.</w:t>
      </w:r>
      <w:r w:rsidRPr="002C0BF6">
        <w:rPr>
          <w:rFonts w:ascii="Arial" w:hAnsi="Arial" w:cs="Arial"/>
          <w:sz w:val="20"/>
          <w:szCs w:val="20"/>
        </w:rPr>
        <w:tab/>
      </w:r>
      <w:r w:rsidR="009E3154" w:rsidRPr="002C0BF6">
        <w:rPr>
          <w:rFonts w:ascii="Arial" w:hAnsi="Arial" w:cs="Arial"/>
          <w:sz w:val="20"/>
          <w:szCs w:val="20"/>
        </w:rPr>
        <w:t>Such a discussion, if present in the applicable criteria, provides a frame of reference to the practitioner in determining materiality for the engagement. If the applicable criteria do not include a discussion of the concept of materiality, the characteristics referred to above provide the practitioner with such a frame of reference.</w:t>
      </w:r>
    </w:p>
    <w:p w:rsidR="009E3154" w:rsidRPr="002C0BF6" w:rsidRDefault="009B1B82" w:rsidP="00745241">
      <w:pPr>
        <w:pStyle w:val="IFACNumberedPara"/>
        <w:tabs>
          <w:tab w:val="clear" w:pos="720"/>
        </w:tabs>
        <w:rPr>
          <w:rFonts w:ascii="Arial" w:hAnsi="Arial" w:cs="Arial"/>
          <w:sz w:val="20"/>
          <w:szCs w:val="20"/>
        </w:rPr>
      </w:pPr>
      <w:r w:rsidRPr="002C0BF6">
        <w:rPr>
          <w:rFonts w:ascii="Arial" w:hAnsi="Arial" w:cs="Arial"/>
          <w:sz w:val="20"/>
          <w:szCs w:val="20"/>
        </w:rPr>
        <w:t>A4</w:t>
      </w:r>
      <w:ins w:id="1099" w:author="Beverley Bahlmann" w:date="2012-03-23T15:47:00Z">
        <w:r w:rsidR="00FD2924" w:rsidRPr="002C0BF6">
          <w:rPr>
            <w:rFonts w:ascii="Arial" w:hAnsi="Arial" w:cs="Arial"/>
            <w:sz w:val="20"/>
            <w:szCs w:val="20"/>
          </w:rPr>
          <w:t>6</w:t>
        </w:r>
      </w:ins>
      <w:del w:id="1100" w:author="Beverley Bahlmann" w:date="2012-03-23T15:47:00Z">
        <w:r w:rsidRPr="002C0BF6" w:rsidDel="00FD2924">
          <w:rPr>
            <w:rFonts w:ascii="Arial" w:hAnsi="Arial" w:cs="Arial"/>
            <w:sz w:val="20"/>
            <w:szCs w:val="20"/>
          </w:rPr>
          <w:delText>9</w:delText>
        </w:r>
      </w:del>
      <w:r w:rsidRPr="002C0BF6">
        <w:rPr>
          <w:rFonts w:ascii="Arial" w:hAnsi="Arial" w:cs="Arial"/>
          <w:sz w:val="20"/>
          <w:szCs w:val="20"/>
        </w:rPr>
        <w:t>.</w:t>
      </w:r>
      <w:r w:rsidRPr="002C0BF6">
        <w:rPr>
          <w:rFonts w:ascii="Arial" w:hAnsi="Arial" w:cs="Arial"/>
          <w:sz w:val="20"/>
          <w:szCs w:val="20"/>
        </w:rPr>
        <w:tab/>
      </w:r>
      <w:r w:rsidR="009E3154" w:rsidRPr="002C0BF6">
        <w:rPr>
          <w:rFonts w:ascii="Arial" w:hAnsi="Arial" w:cs="Arial"/>
          <w:sz w:val="20"/>
          <w:szCs w:val="20"/>
        </w:rPr>
        <w:t>The practitioner</w:t>
      </w:r>
      <w:r w:rsidR="00B23E35" w:rsidRPr="002C0BF6">
        <w:rPr>
          <w:rFonts w:ascii="Arial" w:hAnsi="Arial" w:cs="Arial"/>
          <w:sz w:val="20"/>
          <w:szCs w:val="20"/>
        </w:rPr>
        <w:t>’</w:t>
      </w:r>
      <w:r w:rsidR="009E3154" w:rsidRPr="002C0BF6">
        <w:rPr>
          <w:rFonts w:ascii="Arial" w:hAnsi="Arial" w:cs="Arial"/>
          <w:sz w:val="20"/>
          <w:szCs w:val="20"/>
        </w:rPr>
        <w:t>s determination of materiality is a matter of professional judgment, and is affected by the practitioner</w:t>
      </w:r>
      <w:r w:rsidR="00B23E35" w:rsidRPr="002C0BF6">
        <w:rPr>
          <w:rFonts w:ascii="Arial" w:hAnsi="Arial" w:cs="Arial"/>
          <w:sz w:val="20"/>
          <w:szCs w:val="20"/>
        </w:rPr>
        <w:t>’</w:t>
      </w:r>
      <w:r w:rsidR="009E3154" w:rsidRPr="002C0BF6">
        <w:rPr>
          <w:rFonts w:ascii="Arial" w:hAnsi="Arial" w:cs="Arial"/>
          <w:sz w:val="20"/>
          <w:szCs w:val="20"/>
        </w:rPr>
        <w:t xml:space="preserve">s perception of the common information needs of intended users as a group. In this context, it is </w:t>
      </w:r>
      <w:r w:rsidR="009E3D8C" w:rsidRPr="002C0BF6">
        <w:rPr>
          <w:rFonts w:ascii="Arial" w:hAnsi="Arial" w:cs="Arial"/>
          <w:sz w:val="20"/>
          <w:szCs w:val="20"/>
        </w:rPr>
        <w:t>reasonable</w:t>
      </w:r>
      <w:r w:rsidR="009E3154" w:rsidRPr="002C0BF6">
        <w:rPr>
          <w:rFonts w:ascii="Arial" w:hAnsi="Arial" w:cs="Arial"/>
          <w:sz w:val="20"/>
          <w:szCs w:val="20"/>
        </w:rPr>
        <w:t xml:space="preserve"> for the practitioner to assume that intended users:</w:t>
      </w:r>
    </w:p>
    <w:p w:rsidR="009E3154" w:rsidRPr="002C0BF6" w:rsidRDefault="009E3154" w:rsidP="00745241">
      <w:pPr>
        <w:pStyle w:val="IFACIndentedAlpha"/>
        <w:rPr>
          <w:rFonts w:ascii="Arial" w:hAnsi="Arial" w:cs="Arial"/>
          <w:kern w:val="0"/>
          <w:sz w:val="20"/>
          <w:szCs w:val="20"/>
          <w:lang w:bidi="ar-SA"/>
        </w:rPr>
      </w:pPr>
      <w:r w:rsidRPr="002C0BF6">
        <w:rPr>
          <w:rFonts w:ascii="Arial" w:hAnsi="Arial" w:cs="Arial"/>
          <w:kern w:val="0"/>
          <w:sz w:val="20"/>
          <w:szCs w:val="20"/>
          <w:lang w:bidi="ar-SA"/>
        </w:rPr>
        <w:lastRenderedPageBreak/>
        <w:t>(a)</w:t>
      </w:r>
      <w:r w:rsidRPr="002C0BF6">
        <w:rPr>
          <w:rFonts w:ascii="Arial" w:hAnsi="Arial" w:cs="Arial"/>
          <w:kern w:val="0"/>
          <w:sz w:val="20"/>
          <w:szCs w:val="20"/>
          <w:lang w:bidi="ar-SA"/>
        </w:rPr>
        <w:tab/>
        <w:t xml:space="preserve">Have a </w:t>
      </w:r>
      <w:r w:rsidR="009E3D8C" w:rsidRPr="002C0BF6">
        <w:rPr>
          <w:rFonts w:ascii="Arial" w:hAnsi="Arial" w:cs="Arial"/>
          <w:kern w:val="0"/>
          <w:sz w:val="20"/>
          <w:szCs w:val="20"/>
          <w:lang w:bidi="ar-SA"/>
        </w:rPr>
        <w:t>reasonable</w:t>
      </w:r>
      <w:r w:rsidRPr="002C0BF6">
        <w:rPr>
          <w:rFonts w:ascii="Arial" w:hAnsi="Arial" w:cs="Arial"/>
          <w:kern w:val="0"/>
          <w:sz w:val="20"/>
          <w:szCs w:val="20"/>
          <w:lang w:bidi="ar-SA"/>
        </w:rPr>
        <w:t xml:space="preserve"> knowledge of GHG related activities, and a willingness to study the information in the GHG statement with </w:t>
      </w:r>
      <w:r w:rsidR="009E3D8C" w:rsidRPr="002C0BF6">
        <w:rPr>
          <w:rFonts w:ascii="Arial" w:hAnsi="Arial" w:cs="Arial"/>
          <w:kern w:val="0"/>
          <w:sz w:val="20"/>
          <w:szCs w:val="20"/>
          <w:lang w:bidi="ar-SA"/>
        </w:rPr>
        <w:t>reasonable</w:t>
      </w:r>
      <w:r w:rsidRPr="002C0BF6">
        <w:rPr>
          <w:rFonts w:ascii="Arial" w:hAnsi="Arial" w:cs="Arial"/>
          <w:kern w:val="0"/>
          <w:sz w:val="20"/>
          <w:szCs w:val="20"/>
          <w:lang w:bidi="ar-SA"/>
        </w:rPr>
        <w:t xml:space="preserve"> diligence</w:t>
      </w:r>
      <w:r w:rsidR="006933A6" w:rsidRPr="002C0BF6">
        <w:rPr>
          <w:rFonts w:ascii="Arial" w:hAnsi="Arial" w:cs="Arial"/>
          <w:kern w:val="0"/>
          <w:sz w:val="20"/>
          <w:szCs w:val="20"/>
          <w:lang w:bidi="ar-SA"/>
        </w:rPr>
        <w:t>;</w:t>
      </w:r>
    </w:p>
    <w:p w:rsidR="009E3154" w:rsidRPr="002C0BF6" w:rsidRDefault="009E3154" w:rsidP="00745241">
      <w:pPr>
        <w:pStyle w:val="IFACIndentedAlpha"/>
        <w:rPr>
          <w:rFonts w:ascii="Arial" w:hAnsi="Arial" w:cs="Arial"/>
          <w:kern w:val="0"/>
          <w:sz w:val="20"/>
          <w:szCs w:val="20"/>
          <w:lang w:bidi="ar-SA"/>
        </w:rPr>
      </w:pPr>
      <w:r w:rsidRPr="002C0BF6">
        <w:rPr>
          <w:rFonts w:ascii="Arial" w:hAnsi="Arial" w:cs="Arial"/>
          <w:kern w:val="0"/>
          <w:sz w:val="20"/>
          <w:szCs w:val="20"/>
          <w:lang w:bidi="ar-SA"/>
        </w:rPr>
        <w:t>(b)</w:t>
      </w:r>
      <w:r w:rsidRPr="002C0BF6">
        <w:rPr>
          <w:rFonts w:ascii="Arial" w:hAnsi="Arial" w:cs="Arial"/>
          <w:kern w:val="0"/>
          <w:sz w:val="20"/>
          <w:szCs w:val="20"/>
          <w:lang w:bidi="ar-SA"/>
        </w:rPr>
        <w:tab/>
        <w:t>Understand that the GHG statement</w:t>
      </w:r>
      <w:r w:rsidR="004A595E" w:rsidRPr="002C0BF6">
        <w:rPr>
          <w:rFonts w:ascii="Arial" w:hAnsi="Arial" w:cs="Arial"/>
          <w:kern w:val="0"/>
          <w:sz w:val="20"/>
          <w:szCs w:val="20"/>
        </w:rPr>
        <w:t xml:space="preserve"> </w:t>
      </w:r>
      <w:r w:rsidRPr="002C0BF6">
        <w:rPr>
          <w:rFonts w:ascii="Arial" w:hAnsi="Arial" w:cs="Arial"/>
          <w:kern w:val="0"/>
          <w:sz w:val="20"/>
          <w:szCs w:val="20"/>
          <w:lang w:bidi="ar-SA"/>
        </w:rPr>
        <w:t>is prepared and assured to levels of materiality</w:t>
      </w:r>
      <w:r w:rsidR="00F6446A" w:rsidRPr="002C0BF6">
        <w:rPr>
          <w:rFonts w:ascii="Arial" w:hAnsi="Arial" w:cs="Arial"/>
          <w:color w:val="000000"/>
          <w:sz w:val="20"/>
          <w:szCs w:val="20"/>
          <w:lang w:eastAsia="en-GB"/>
        </w:rPr>
        <w:t>, and have an understanding of any materiality concepts included</w:t>
      </w:r>
      <w:r w:rsidR="00F6446A" w:rsidRPr="002C0BF6">
        <w:rPr>
          <w:rFonts w:ascii="Arial" w:hAnsi="Arial" w:cs="Arial"/>
          <w:color w:val="000000"/>
          <w:sz w:val="20"/>
          <w:szCs w:val="20"/>
        </w:rPr>
        <w:t xml:space="preserve"> in the </w:t>
      </w:r>
      <w:r w:rsidR="00F6446A" w:rsidRPr="002C0BF6">
        <w:rPr>
          <w:rFonts w:ascii="Arial" w:hAnsi="Arial" w:cs="Arial"/>
          <w:color w:val="000000"/>
          <w:sz w:val="20"/>
          <w:szCs w:val="20"/>
          <w:lang w:eastAsia="en-GB"/>
        </w:rPr>
        <w:t>applicable criteria</w:t>
      </w:r>
      <w:r w:rsidR="006933A6" w:rsidRPr="002C0BF6">
        <w:rPr>
          <w:rFonts w:ascii="Arial" w:hAnsi="Arial" w:cs="Arial"/>
          <w:kern w:val="0"/>
          <w:sz w:val="20"/>
          <w:szCs w:val="20"/>
          <w:lang w:bidi="ar-SA"/>
        </w:rPr>
        <w:t>;</w:t>
      </w:r>
    </w:p>
    <w:p w:rsidR="009E3154" w:rsidRPr="002C0BF6" w:rsidRDefault="009E3154" w:rsidP="00745241">
      <w:pPr>
        <w:pStyle w:val="IFACIndentedAlpha"/>
        <w:rPr>
          <w:rFonts w:ascii="Arial" w:hAnsi="Arial" w:cs="Arial"/>
          <w:kern w:val="0"/>
          <w:sz w:val="20"/>
          <w:szCs w:val="20"/>
          <w:lang w:bidi="ar-SA"/>
        </w:rPr>
      </w:pPr>
      <w:r w:rsidRPr="002C0BF6">
        <w:rPr>
          <w:rFonts w:ascii="Arial" w:hAnsi="Arial" w:cs="Arial"/>
          <w:kern w:val="0"/>
          <w:sz w:val="20"/>
          <w:szCs w:val="20"/>
          <w:lang w:bidi="ar-SA"/>
        </w:rPr>
        <w:t>(c)</w:t>
      </w:r>
      <w:r w:rsidRPr="002C0BF6">
        <w:rPr>
          <w:rFonts w:ascii="Arial" w:hAnsi="Arial" w:cs="Arial"/>
          <w:kern w:val="0"/>
          <w:sz w:val="20"/>
          <w:szCs w:val="20"/>
          <w:lang w:bidi="ar-SA"/>
        </w:rPr>
        <w:tab/>
      </w:r>
      <w:r w:rsidR="00BA0907" w:rsidRPr="002C0BF6">
        <w:rPr>
          <w:rFonts w:ascii="Arial" w:hAnsi="Arial" w:cs="Arial"/>
          <w:kern w:val="0"/>
          <w:sz w:val="20"/>
          <w:szCs w:val="20"/>
          <w:lang w:bidi="ar-SA"/>
        </w:rPr>
        <w:t xml:space="preserve">Understand that the quantification of emissions involves uncertainties </w:t>
      </w:r>
      <w:r w:rsidR="001D7220" w:rsidRPr="002C0BF6">
        <w:rPr>
          <w:rFonts w:ascii="Arial" w:hAnsi="Arial" w:cs="Arial"/>
          <w:kern w:val="0"/>
          <w:sz w:val="20"/>
          <w:szCs w:val="20"/>
          <w:lang w:bidi="ar-SA"/>
        </w:rPr>
        <w:t>(see paragraphs A</w:t>
      </w:r>
      <w:ins w:id="1101" w:author="Beverley Bahlmann" w:date="2012-03-27T16:45:00Z">
        <w:r w:rsidR="00A54DD0" w:rsidRPr="002C0BF6">
          <w:rPr>
            <w:rFonts w:ascii="Arial" w:hAnsi="Arial" w:cs="Arial"/>
            <w:kern w:val="0"/>
            <w:sz w:val="20"/>
            <w:szCs w:val="20"/>
            <w:lang w:bidi="ar-SA"/>
          </w:rPr>
          <w:t>54</w:t>
        </w:r>
      </w:ins>
      <w:del w:id="1102" w:author="Beverley Bahlmann" w:date="2012-03-27T16:45:00Z">
        <w:r w:rsidR="001D7220" w:rsidRPr="002C0BF6" w:rsidDel="00A54DD0">
          <w:rPr>
            <w:rFonts w:ascii="Arial" w:hAnsi="Arial" w:cs="Arial"/>
            <w:kern w:val="0"/>
            <w:sz w:val="20"/>
            <w:szCs w:val="20"/>
            <w:lang w:bidi="ar-SA"/>
          </w:rPr>
          <w:delText>2</w:delText>
        </w:r>
        <w:r w:rsidR="00043541" w:rsidRPr="002C0BF6" w:rsidDel="00A54DD0">
          <w:rPr>
            <w:rFonts w:ascii="Arial" w:hAnsi="Arial" w:cs="Arial"/>
            <w:kern w:val="0"/>
            <w:sz w:val="20"/>
            <w:szCs w:val="20"/>
            <w:lang w:bidi="ar-SA"/>
          </w:rPr>
          <w:delText>2</w:delText>
        </w:r>
      </w:del>
      <w:r w:rsidR="009B2BD9" w:rsidRPr="002C0BF6">
        <w:rPr>
          <w:rFonts w:ascii="Arial" w:hAnsi="Arial" w:cs="Arial"/>
          <w:kern w:val="0"/>
          <w:sz w:val="20"/>
          <w:szCs w:val="20"/>
          <w:lang w:bidi="ar-SA"/>
        </w:rPr>
        <w:t>–</w:t>
      </w:r>
      <w:r w:rsidR="00AE3D31" w:rsidRPr="002C0BF6">
        <w:rPr>
          <w:rFonts w:ascii="Arial" w:hAnsi="Arial" w:cs="Arial"/>
          <w:kern w:val="0"/>
          <w:sz w:val="20"/>
          <w:szCs w:val="20"/>
          <w:lang w:bidi="ar-SA"/>
        </w:rPr>
        <w:t>A</w:t>
      </w:r>
      <w:ins w:id="1103" w:author="Beverley Bahlmann" w:date="2012-03-27T16:45:00Z">
        <w:r w:rsidR="00A54DD0" w:rsidRPr="002C0BF6">
          <w:rPr>
            <w:rFonts w:ascii="Arial" w:hAnsi="Arial" w:cs="Arial"/>
            <w:kern w:val="0"/>
            <w:sz w:val="20"/>
            <w:szCs w:val="20"/>
            <w:lang w:bidi="ar-SA"/>
          </w:rPr>
          <w:t>59</w:t>
        </w:r>
      </w:ins>
      <w:del w:id="1104" w:author="Beverley Bahlmann" w:date="2012-03-27T16:45:00Z">
        <w:r w:rsidR="00AE3D31" w:rsidRPr="002C0BF6" w:rsidDel="00A54DD0">
          <w:rPr>
            <w:rFonts w:ascii="Arial" w:hAnsi="Arial" w:cs="Arial"/>
            <w:kern w:val="0"/>
            <w:sz w:val="20"/>
            <w:szCs w:val="20"/>
            <w:lang w:bidi="ar-SA"/>
          </w:rPr>
          <w:delText>2</w:delText>
        </w:r>
        <w:r w:rsidR="00043541" w:rsidRPr="002C0BF6" w:rsidDel="00A54DD0">
          <w:rPr>
            <w:rFonts w:ascii="Arial" w:hAnsi="Arial" w:cs="Arial"/>
            <w:kern w:val="0"/>
            <w:sz w:val="20"/>
            <w:szCs w:val="20"/>
            <w:lang w:bidi="ar-SA"/>
          </w:rPr>
          <w:delText>7</w:delText>
        </w:r>
      </w:del>
      <w:r w:rsidR="001D7220" w:rsidRPr="002C0BF6">
        <w:rPr>
          <w:rFonts w:ascii="Arial" w:hAnsi="Arial" w:cs="Arial"/>
          <w:kern w:val="0"/>
          <w:sz w:val="20"/>
          <w:szCs w:val="20"/>
          <w:lang w:bidi="ar-SA"/>
        </w:rPr>
        <w:t>)</w:t>
      </w:r>
      <w:r w:rsidR="00214191" w:rsidRPr="002C0BF6">
        <w:rPr>
          <w:rFonts w:ascii="Arial" w:hAnsi="Arial" w:cs="Arial"/>
          <w:kern w:val="0"/>
          <w:sz w:val="20"/>
          <w:szCs w:val="20"/>
          <w:lang w:bidi="ar-SA"/>
        </w:rPr>
        <w:t>; and</w:t>
      </w:r>
    </w:p>
    <w:p w:rsidR="00EA6D4D" w:rsidRPr="002C0BF6" w:rsidRDefault="009E3154" w:rsidP="00745241">
      <w:pPr>
        <w:pStyle w:val="IFACIndentedAlpha"/>
        <w:rPr>
          <w:rFonts w:ascii="Arial" w:hAnsi="Arial" w:cs="Arial"/>
          <w:kern w:val="0"/>
          <w:sz w:val="20"/>
          <w:szCs w:val="20"/>
          <w:lang w:bidi="ar-SA"/>
        </w:rPr>
      </w:pPr>
      <w:r w:rsidRPr="002C0BF6">
        <w:rPr>
          <w:rFonts w:ascii="Arial" w:hAnsi="Arial" w:cs="Arial"/>
          <w:kern w:val="0"/>
          <w:sz w:val="20"/>
          <w:szCs w:val="20"/>
          <w:lang w:bidi="ar-SA"/>
        </w:rPr>
        <w:t>(d)</w:t>
      </w:r>
      <w:r w:rsidRPr="002C0BF6">
        <w:rPr>
          <w:rFonts w:ascii="Arial" w:hAnsi="Arial" w:cs="Arial"/>
          <w:kern w:val="0"/>
          <w:sz w:val="20"/>
          <w:szCs w:val="20"/>
          <w:lang w:bidi="ar-SA"/>
        </w:rPr>
        <w:tab/>
        <w:t xml:space="preserve">Make </w:t>
      </w:r>
      <w:r w:rsidR="009E3D8C" w:rsidRPr="002C0BF6">
        <w:rPr>
          <w:rFonts w:ascii="Arial" w:hAnsi="Arial" w:cs="Arial"/>
          <w:kern w:val="0"/>
          <w:sz w:val="20"/>
          <w:szCs w:val="20"/>
          <w:lang w:bidi="ar-SA"/>
        </w:rPr>
        <w:t>reasonable</w:t>
      </w:r>
      <w:r w:rsidRPr="002C0BF6">
        <w:rPr>
          <w:rFonts w:ascii="Arial" w:hAnsi="Arial" w:cs="Arial"/>
          <w:kern w:val="0"/>
          <w:sz w:val="20"/>
          <w:szCs w:val="20"/>
          <w:lang w:bidi="ar-SA"/>
        </w:rPr>
        <w:t xml:space="preserve"> decisions on the basis of the information in</w:t>
      </w:r>
      <w:r w:rsidR="001018AC" w:rsidRPr="002C0BF6">
        <w:rPr>
          <w:rFonts w:ascii="Arial" w:hAnsi="Arial" w:cs="Arial"/>
          <w:kern w:val="0"/>
          <w:sz w:val="20"/>
          <w:szCs w:val="20"/>
          <w:lang w:bidi="ar-SA"/>
        </w:rPr>
        <w:t xml:space="preserve"> the </w:t>
      </w:r>
      <w:r w:rsidRPr="002C0BF6">
        <w:rPr>
          <w:rFonts w:ascii="Arial" w:hAnsi="Arial" w:cs="Arial"/>
          <w:kern w:val="0"/>
          <w:sz w:val="20"/>
          <w:szCs w:val="20"/>
          <w:lang w:bidi="ar-SA"/>
        </w:rPr>
        <w:t>GHG statement</w:t>
      </w:r>
      <w:r w:rsidR="004D48B9" w:rsidRPr="002C0BF6">
        <w:rPr>
          <w:rFonts w:ascii="Arial" w:hAnsi="Arial" w:cs="Arial"/>
          <w:kern w:val="0"/>
          <w:sz w:val="20"/>
          <w:szCs w:val="20"/>
          <w:lang w:bidi="ar-SA"/>
        </w:rPr>
        <w:t>.</w:t>
      </w:r>
    </w:p>
    <w:p w:rsidR="004D48B9" w:rsidRPr="002C0BF6" w:rsidRDefault="009B1B82" w:rsidP="00745241">
      <w:pPr>
        <w:pStyle w:val="IFACNumberedPara"/>
        <w:keepNext/>
        <w:tabs>
          <w:tab w:val="clear" w:pos="720"/>
        </w:tabs>
        <w:rPr>
          <w:rFonts w:ascii="Arial" w:hAnsi="Arial" w:cs="Arial"/>
          <w:sz w:val="20"/>
          <w:szCs w:val="20"/>
        </w:rPr>
      </w:pPr>
      <w:r w:rsidRPr="002C0BF6">
        <w:rPr>
          <w:rFonts w:ascii="Arial" w:hAnsi="Arial" w:cs="Arial"/>
          <w:sz w:val="20"/>
          <w:szCs w:val="20"/>
        </w:rPr>
        <w:t>A</w:t>
      </w:r>
      <w:ins w:id="1105" w:author="Beverley Bahlmann" w:date="2012-03-23T15:47:00Z">
        <w:r w:rsidR="00FD2924" w:rsidRPr="002C0BF6">
          <w:rPr>
            <w:rFonts w:ascii="Arial" w:hAnsi="Arial" w:cs="Arial"/>
            <w:sz w:val="20"/>
            <w:szCs w:val="20"/>
          </w:rPr>
          <w:t>47</w:t>
        </w:r>
      </w:ins>
      <w:del w:id="1106" w:author="Beverley Bahlmann" w:date="2012-03-23T15:47:00Z">
        <w:r w:rsidRPr="002C0BF6" w:rsidDel="00FD2924">
          <w:rPr>
            <w:rFonts w:ascii="Arial" w:hAnsi="Arial" w:cs="Arial"/>
            <w:sz w:val="20"/>
            <w:szCs w:val="20"/>
          </w:rPr>
          <w:delText>50</w:delText>
        </w:r>
      </w:del>
      <w:r w:rsidRPr="002C0BF6">
        <w:rPr>
          <w:rFonts w:ascii="Arial" w:hAnsi="Arial" w:cs="Arial"/>
          <w:sz w:val="20"/>
          <w:szCs w:val="20"/>
        </w:rPr>
        <w:t>.</w:t>
      </w:r>
      <w:r w:rsidRPr="002C0BF6">
        <w:rPr>
          <w:rFonts w:ascii="Arial" w:hAnsi="Arial" w:cs="Arial"/>
          <w:sz w:val="20"/>
          <w:szCs w:val="20"/>
        </w:rPr>
        <w:tab/>
      </w:r>
      <w:r w:rsidR="004D48B9" w:rsidRPr="002C0BF6">
        <w:rPr>
          <w:rFonts w:ascii="Arial" w:hAnsi="Arial" w:cs="Arial"/>
          <w:sz w:val="20"/>
          <w:szCs w:val="20"/>
        </w:rPr>
        <w:t>Intended users and their information needs may include, for example</w:t>
      </w:r>
      <w:del w:id="1107" w:author="Beverley Bahlmann" w:date="2012-03-28T16:09:00Z">
        <w:r w:rsidR="004D48B9" w:rsidRPr="002C0BF6" w:rsidDel="00177553">
          <w:rPr>
            <w:rFonts w:ascii="Arial" w:hAnsi="Arial" w:cs="Arial"/>
            <w:sz w:val="20"/>
            <w:szCs w:val="20"/>
          </w:rPr>
          <w:delText>:</w:delText>
        </w:r>
        <w:r w:rsidR="00695322" w:rsidRPr="002C0BF6" w:rsidDel="00177553">
          <w:rPr>
            <w:rFonts w:ascii="Arial" w:hAnsi="Arial" w:cs="Arial"/>
            <w:sz w:val="20"/>
            <w:szCs w:val="20"/>
          </w:rPr>
          <w:delText>[</w:delText>
        </w:r>
      </w:del>
      <w:ins w:id="1108" w:author="Beverley Bahlmann" w:date="2012-03-28T16:09:00Z">
        <w:r w:rsidR="00177553" w:rsidRPr="002C0BF6">
          <w:rPr>
            <w:rFonts w:ascii="Arial" w:hAnsi="Arial" w:cs="Arial"/>
            <w:sz w:val="20"/>
            <w:szCs w:val="20"/>
          </w:rPr>
          <w:t>: [</w:t>
        </w:r>
      </w:ins>
      <w:r w:rsidR="002A0257" w:rsidRPr="002C0BF6">
        <w:rPr>
          <w:rFonts w:ascii="Arial" w:hAnsi="Arial" w:cs="Arial"/>
          <w:sz w:val="20"/>
          <w:szCs w:val="20"/>
        </w:rPr>
        <w:t>BULLET POINTS</w:t>
      </w:r>
      <w:r w:rsidR="00695322" w:rsidRPr="002C0BF6">
        <w:rPr>
          <w:rFonts w:ascii="Arial" w:hAnsi="Arial" w:cs="Arial"/>
          <w:sz w:val="20"/>
          <w:szCs w:val="20"/>
        </w:rPr>
        <w:t xml:space="preserve"> RE</w:t>
      </w:r>
      <w:ins w:id="1109" w:author="Beverley Bahlmann" w:date="2012-03-14T08:01:00Z">
        <w:r w:rsidR="00C4274C" w:rsidRPr="002C0BF6">
          <w:rPr>
            <w:rFonts w:ascii="Arial" w:hAnsi="Arial" w:cs="Arial"/>
            <w:sz w:val="20"/>
            <w:szCs w:val="20"/>
          </w:rPr>
          <w:t>-</w:t>
        </w:r>
      </w:ins>
      <w:r w:rsidR="00695322" w:rsidRPr="002C0BF6">
        <w:rPr>
          <w:rFonts w:ascii="Arial" w:hAnsi="Arial" w:cs="Arial"/>
          <w:sz w:val="20"/>
          <w:szCs w:val="20"/>
        </w:rPr>
        <w:t>ORDERED]</w:t>
      </w:r>
    </w:p>
    <w:p w:rsidR="00A376C3" w:rsidRPr="002C0BF6" w:rsidRDefault="00A376C3" w:rsidP="00745241">
      <w:pPr>
        <w:pStyle w:val="Bullet1Indented"/>
      </w:pPr>
      <w:r w:rsidRPr="002C0BF6">
        <w:t>Investors and other stakeholders such as suppliers, customers, employees, and the broader community in the case of voluntary disclosures. Their information needs may relate to decisions to buy or sell equity in the entity; lend to, trade with, or be employed by the entity; or make representations to the entity or others, for example, politicians.</w:t>
      </w:r>
    </w:p>
    <w:p w:rsidR="00A376C3" w:rsidRPr="002C0BF6" w:rsidRDefault="00A376C3" w:rsidP="00745241">
      <w:pPr>
        <w:pStyle w:val="Bullet1Indented"/>
      </w:pPr>
      <w:r w:rsidRPr="002C0BF6">
        <w:t>Market participants in the case of an emissions trading scheme, whose information needs may relate to decisions to trade negotiable instruments (such as permits, credits or allowances) created by the scheme, or impose fines or other penalties on the basis of excess emissions.</w:t>
      </w:r>
    </w:p>
    <w:p w:rsidR="00A376C3" w:rsidRPr="002C0BF6" w:rsidRDefault="00E30531" w:rsidP="00745241">
      <w:pPr>
        <w:pStyle w:val="Bullet1Indented"/>
      </w:pPr>
      <w:r w:rsidRPr="002C0BF6">
        <w:t>Regulators and policy makers in the case of a regulatory disclosure regime. Their information needs may relate to monitoring compliance with the disclosure regime, and a broad range of government policy decisions related to climate change mitigation and adaptation, usually based on aggregated information.</w:t>
      </w:r>
    </w:p>
    <w:p w:rsidR="001018AC" w:rsidRPr="002C0BF6" w:rsidRDefault="004D48B9" w:rsidP="00745241">
      <w:pPr>
        <w:pStyle w:val="Bullet1Indented"/>
      </w:pPr>
      <w:r w:rsidRPr="002C0BF6">
        <w:t xml:space="preserve">Management and those charged with governance of the </w:t>
      </w:r>
      <w:r w:rsidR="001018AC" w:rsidRPr="002C0BF6">
        <w:t>entity</w:t>
      </w:r>
      <w:r w:rsidR="00652B9E" w:rsidRPr="002C0BF6">
        <w:t xml:space="preserve"> </w:t>
      </w:r>
      <w:proofErr w:type="gramStart"/>
      <w:r w:rsidR="00652B9E" w:rsidRPr="002C0BF6">
        <w:t>who</w:t>
      </w:r>
      <w:proofErr w:type="gramEnd"/>
      <w:r w:rsidR="00652B9E" w:rsidRPr="002C0BF6">
        <w:t xml:space="preserve"> </w:t>
      </w:r>
      <w:r w:rsidR="00085D15" w:rsidRPr="002C0BF6">
        <w:t>use</w:t>
      </w:r>
      <w:r w:rsidR="00652B9E" w:rsidRPr="002C0BF6">
        <w:t xml:space="preserve"> information about emissions for </w:t>
      </w:r>
      <w:r w:rsidR="00622522" w:rsidRPr="002C0BF6">
        <w:t xml:space="preserve">strategic and </w:t>
      </w:r>
      <w:r w:rsidR="006F1F39" w:rsidRPr="002C0BF6">
        <w:t>operational</w:t>
      </w:r>
      <w:r w:rsidR="00407F8F" w:rsidRPr="002C0BF6">
        <w:t xml:space="preserve"> </w:t>
      </w:r>
      <w:r w:rsidR="00085D15" w:rsidRPr="002C0BF6">
        <w:t>decisions</w:t>
      </w:r>
      <w:r w:rsidR="002727A7" w:rsidRPr="002C0BF6">
        <w:t>,</w:t>
      </w:r>
      <w:r w:rsidR="00085D15" w:rsidRPr="002C0BF6">
        <w:t xml:space="preserve"> such as </w:t>
      </w:r>
      <w:r w:rsidR="00407F8F" w:rsidRPr="002C0BF6">
        <w:t>choosing between alternative technologies</w:t>
      </w:r>
      <w:r w:rsidR="006F1F39" w:rsidRPr="002C0BF6">
        <w:t xml:space="preserve"> and</w:t>
      </w:r>
      <w:r w:rsidR="00407F8F" w:rsidRPr="002C0BF6">
        <w:t xml:space="preserve"> investment </w:t>
      </w:r>
      <w:r w:rsidR="00622522" w:rsidRPr="002C0BF6">
        <w:t xml:space="preserve">and divestment </w:t>
      </w:r>
      <w:r w:rsidR="006F1F39" w:rsidRPr="002C0BF6">
        <w:t>decisions</w:t>
      </w:r>
      <w:r w:rsidR="00986EA0" w:rsidRPr="002C0BF6">
        <w:t>, perhaps in anticipation of a regulatory disclosure regime or entering an emissions trading scheme</w:t>
      </w:r>
      <w:r w:rsidR="00652B9E" w:rsidRPr="002C0BF6">
        <w:t>.</w:t>
      </w:r>
    </w:p>
    <w:p w:rsidR="00520519" w:rsidRPr="002C0BF6" w:rsidRDefault="00520519" w:rsidP="00745241">
      <w:pPr>
        <w:pStyle w:val="GovNormal"/>
        <w:tabs>
          <w:tab w:val="clear" w:pos="312"/>
          <w:tab w:val="clear" w:pos="540"/>
        </w:tabs>
        <w:spacing w:before="120"/>
        <w:ind w:left="691" w:firstLine="29"/>
        <w:rPr>
          <w:rFonts w:ascii="Arial" w:hAnsi="Arial" w:cs="Arial"/>
          <w:spacing w:val="-4"/>
          <w:sz w:val="20"/>
          <w:szCs w:val="20"/>
        </w:rPr>
      </w:pPr>
      <w:r w:rsidRPr="002C0BF6">
        <w:rPr>
          <w:rFonts w:ascii="Arial" w:hAnsi="Arial" w:cs="Arial"/>
          <w:spacing w:val="-4"/>
          <w:sz w:val="20"/>
          <w:szCs w:val="20"/>
        </w:rPr>
        <w:t xml:space="preserve">The practitioner may not be able to identify all those who will read the assurance report, particularly where there </w:t>
      </w:r>
      <w:del w:id="1110" w:author="Beverley Bahlmann" w:date="2012-03-28T16:09:00Z">
        <w:r w:rsidRPr="002C0BF6" w:rsidDel="00177553">
          <w:rPr>
            <w:rFonts w:ascii="Arial" w:hAnsi="Arial" w:cs="Arial"/>
            <w:spacing w:val="-4"/>
            <w:sz w:val="20"/>
            <w:szCs w:val="20"/>
          </w:rPr>
          <w:delText>is</w:delText>
        </w:r>
      </w:del>
      <w:ins w:id="1111" w:author="Beverley Bahlmann" w:date="2012-03-28T16:09:00Z">
        <w:r w:rsidR="00177553" w:rsidRPr="002C0BF6">
          <w:rPr>
            <w:rFonts w:ascii="Arial" w:hAnsi="Arial" w:cs="Arial"/>
            <w:spacing w:val="-4"/>
            <w:sz w:val="20"/>
            <w:szCs w:val="20"/>
          </w:rPr>
          <w:t>are</w:t>
        </w:r>
      </w:ins>
      <w:r w:rsidRPr="002C0BF6">
        <w:rPr>
          <w:rFonts w:ascii="Arial" w:hAnsi="Arial" w:cs="Arial"/>
          <w:spacing w:val="-4"/>
          <w:sz w:val="20"/>
          <w:szCs w:val="20"/>
        </w:rPr>
        <w:t xml:space="preserve"> a large number of people who have access to it. In such cases, particularly where possible readers are likely to have a broad range of interests with respect to emissions, intended users may be </w:t>
      </w:r>
      <w:r w:rsidR="007B1669" w:rsidRPr="002C0BF6">
        <w:rPr>
          <w:rFonts w:ascii="Arial" w:hAnsi="Arial" w:cs="Arial"/>
          <w:spacing w:val="-4"/>
          <w:sz w:val="20"/>
          <w:szCs w:val="20"/>
        </w:rPr>
        <w:t>limited</w:t>
      </w:r>
      <w:r w:rsidRPr="002C0BF6">
        <w:rPr>
          <w:rFonts w:ascii="Arial" w:hAnsi="Arial" w:cs="Arial"/>
          <w:spacing w:val="-4"/>
          <w:sz w:val="20"/>
          <w:szCs w:val="20"/>
        </w:rPr>
        <w:t xml:space="preserve"> to major stakeholders with significant and common interests. Intended users may be identified in different ways, for example, by agreement between the practitioner and the engaging party, or by law</w:t>
      </w:r>
      <w:r w:rsidR="00243FB8" w:rsidRPr="002C0BF6">
        <w:rPr>
          <w:rFonts w:ascii="Arial" w:hAnsi="Arial" w:cs="Arial"/>
          <w:spacing w:val="-4"/>
          <w:sz w:val="20"/>
          <w:szCs w:val="20"/>
        </w:rPr>
        <w:t>s or regulations</w:t>
      </w:r>
      <w:r w:rsidR="006933A6" w:rsidRPr="002C0BF6">
        <w:rPr>
          <w:rFonts w:ascii="Arial" w:hAnsi="Arial" w:cs="Arial"/>
          <w:spacing w:val="-4"/>
          <w:sz w:val="20"/>
          <w:szCs w:val="20"/>
        </w:rPr>
        <w:t>.</w:t>
      </w:r>
    </w:p>
    <w:p w:rsidR="009E3154" w:rsidRPr="002C0BF6" w:rsidRDefault="009B1B82" w:rsidP="00745241">
      <w:pPr>
        <w:pStyle w:val="IFACNumberedPara"/>
        <w:tabs>
          <w:tab w:val="clear" w:pos="720"/>
        </w:tabs>
        <w:rPr>
          <w:rFonts w:ascii="Arial" w:hAnsi="Arial" w:cs="Arial"/>
          <w:sz w:val="20"/>
          <w:szCs w:val="20"/>
        </w:rPr>
      </w:pPr>
      <w:r w:rsidRPr="002C0BF6">
        <w:rPr>
          <w:rFonts w:ascii="Arial" w:hAnsi="Arial" w:cs="Arial"/>
          <w:sz w:val="20"/>
          <w:szCs w:val="20"/>
        </w:rPr>
        <w:t>A</w:t>
      </w:r>
      <w:ins w:id="1112" w:author="Beverley Bahlmann" w:date="2012-03-23T15:47:00Z">
        <w:r w:rsidR="00FD2924" w:rsidRPr="002C0BF6">
          <w:rPr>
            <w:rFonts w:ascii="Arial" w:hAnsi="Arial" w:cs="Arial"/>
            <w:sz w:val="20"/>
            <w:szCs w:val="20"/>
          </w:rPr>
          <w:t>48</w:t>
        </w:r>
      </w:ins>
      <w:del w:id="1113" w:author="Beverley Bahlmann" w:date="2012-03-23T15:47:00Z">
        <w:r w:rsidRPr="002C0BF6" w:rsidDel="00FD2924">
          <w:rPr>
            <w:rFonts w:ascii="Arial" w:hAnsi="Arial" w:cs="Arial"/>
            <w:sz w:val="20"/>
            <w:szCs w:val="20"/>
          </w:rPr>
          <w:delText>51</w:delText>
        </w:r>
      </w:del>
      <w:r w:rsidRPr="002C0BF6">
        <w:rPr>
          <w:rFonts w:ascii="Arial" w:hAnsi="Arial" w:cs="Arial"/>
          <w:sz w:val="20"/>
          <w:szCs w:val="20"/>
        </w:rPr>
        <w:t>.</w:t>
      </w:r>
      <w:r w:rsidRPr="002C0BF6">
        <w:rPr>
          <w:rFonts w:ascii="Arial" w:hAnsi="Arial" w:cs="Arial"/>
          <w:sz w:val="20"/>
          <w:szCs w:val="20"/>
        </w:rPr>
        <w:tab/>
      </w:r>
      <w:r w:rsidR="009E3154" w:rsidRPr="002C0BF6">
        <w:rPr>
          <w:rFonts w:ascii="Arial" w:hAnsi="Arial" w:cs="Arial"/>
          <w:sz w:val="20"/>
          <w:szCs w:val="20"/>
        </w:rPr>
        <w:t xml:space="preserve">Judgments about materiality are made in light of surrounding circumstances, and are affected by both quantitative and qualitative factors. </w:t>
      </w:r>
      <w:r w:rsidR="00A94DE4" w:rsidRPr="002C0BF6">
        <w:rPr>
          <w:rFonts w:ascii="Arial" w:hAnsi="Arial" w:cs="Arial"/>
          <w:sz w:val="20"/>
          <w:szCs w:val="20"/>
        </w:rPr>
        <w:t xml:space="preserve">It should be noted, however, that decisions regarding materiality are not affected by the </w:t>
      </w:r>
      <w:r w:rsidR="007B1669" w:rsidRPr="002C0BF6">
        <w:rPr>
          <w:rFonts w:ascii="Arial" w:hAnsi="Arial" w:cs="Arial"/>
          <w:sz w:val="20"/>
          <w:szCs w:val="20"/>
        </w:rPr>
        <w:t>level of assurance</w:t>
      </w:r>
      <w:r w:rsidR="00A901E1" w:rsidRPr="002C0BF6">
        <w:rPr>
          <w:rFonts w:ascii="Arial" w:hAnsi="Arial" w:cs="Arial"/>
          <w:sz w:val="20"/>
          <w:szCs w:val="20"/>
        </w:rPr>
        <w:t>,</w:t>
      </w:r>
      <w:r w:rsidR="00A94DE4" w:rsidRPr="002C0BF6">
        <w:rPr>
          <w:rFonts w:ascii="Arial" w:hAnsi="Arial" w:cs="Arial"/>
          <w:sz w:val="20"/>
          <w:szCs w:val="20"/>
        </w:rPr>
        <w:t xml:space="preserve"> </w:t>
      </w:r>
      <w:r w:rsidR="003609D9" w:rsidRPr="002C0BF6">
        <w:rPr>
          <w:rFonts w:ascii="Arial" w:hAnsi="Arial" w:cs="Arial"/>
          <w:sz w:val="20"/>
          <w:szCs w:val="20"/>
        </w:rPr>
        <w:t>that is</w:t>
      </w:r>
      <w:r w:rsidR="00A901E1" w:rsidRPr="002C0BF6">
        <w:rPr>
          <w:rFonts w:ascii="Arial" w:hAnsi="Arial" w:cs="Arial"/>
          <w:sz w:val="20"/>
          <w:szCs w:val="20"/>
        </w:rPr>
        <w:t xml:space="preserve">, materiality for a </w:t>
      </w:r>
      <w:r w:rsidR="007B1669" w:rsidRPr="002C0BF6">
        <w:rPr>
          <w:rFonts w:ascii="Arial" w:hAnsi="Arial" w:cs="Arial"/>
          <w:sz w:val="20"/>
          <w:szCs w:val="20"/>
        </w:rPr>
        <w:t>reasonable a</w:t>
      </w:r>
      <w:r w:rsidR="00A901E1" w:rsidRPr="002C0BF6">
        <w:rPr>
          <w:rFonts w:ascii="Arial" w:hAnsi="Arial" w:cs="Arial"/>
          <w:sz w:val="20"/>
          <w:szCs w:val="20"/>
        </w:rPr>
        <w:t xml:space="preserve">ssurance engagement is the same as for a </w:t>
      </w:r>
      <w:r w:rsidR="007B1669" w:rsidRPr="002C0BF6">
        <w:rPr>
          <w:rFonts w:ascii="Arial" w:hAnsi="Arial" w:cs="Arial"/>
          <w:sz w:val="20"/>
          <w:szCs w:val="20"/>
        </w:rPr>
        <w:t>limited</w:t>
      </w:r>
      <w:r w:rsidR="00A901E1" w:rsidRPr="002C0BF6">
        <w:rPr>
          <w:rFonts w:ascii="Arial" w:hAnsi="Arial" w:cs="Arial"/>
          <w:sz w:val="20"/>
          <w:szCs w:val="20"/>
        </w:rPr>
        <w:t xml:space="preserve"> assurance engagement</w:t>
      </w:r>
      <w:r w:rsidR="006933A6" w:rsidRPr="002C0BF6">
        <w:rPr>
          <w:rFonts w:ascii="Arial" w:hAnsi="Arial" w:cs="Arial"/>
          <w:sz w:val="20"/>
          <w:szCs w:val="20"/>
        </w:rPr>
        <w:t>.</w:t>
      </w:r>
    </w:p>
    <w:p w:rsidR="009E3154" w:rsidRPr="002C0BF6" w:rsidRDefault="009B1B82" w:rsidP="00745241">
      <w:pPr>
        <w:pStyle w:val="IFACNumberedPara"/>
        <w:tabs>
          <w:tab w:val="clear" w:pos="720"/>
        </w:tabs>
        <w:rPr>
          <w:rFonts w:ascii="Arial" w:hAnsi="Arial" w:cs="Arial"/>
          <w:spacing w:val="-4"/>
          <w:sz w:val="20"/>
          <w:szCs w:val="20"/>
        </w:rPr>
      </w:pPr>
      <w:r w:rsidRPr="002C0BF6">
        <w:rPr>
          <w:rFonts w:ascii="Arial" w:hAnsi="Arial" w:cs="Arial"/>
          <w:spacing w:val="-4"/>
          <w:sz w:val="20"/>
          <w:szCs w:val="20"/>
        </w:rPr>
        <w:t>A</w:t>
      </w:r>
      <w:ins w:id="1114" w:author="Beverley Bahlmann" w:date="2012-03-23T15:47:00Z">
        <w:r w:rsidR="00FD2924" w:rsidRPr="002C0BF6">
          <w:rPr>
            <w:rFonts w:ascii="Arial" w:hAnsi="Arial" w:cs="Arial"/>
            <w:spacing w:val="-4"/>
            <w:sz w:val="20"/>
            <w:szCs w:val="20"/>
          </w:rPr>
          <w:t>49</w:t>
        </w:r>
      </w:ins>
      <w:del w:id="1115" w:author="Beverley Bahlmann" w:date="2012-03-23T15:47:00Z">
        <w:r w:rsidRPr="002C0BF6" w:rsidDel="00FD2924">
          <w:rPr>
            <w:rFonts w:ascii="Arial" w:hAnsi="Arial" w:cs="Arial"/>
            <w:spacing w:val="-4"/>
            <w:sz w:val="20"/>
            <w:szCs w:val="20"/>
          </w:rPr>
          <w:delText>52</w:delText>
        </w:r>
      </w:del>
      <w:r w:rsidRPr="002C0BF6">
        <w:rPr>
          <w:rFonts w:ascii="Arial" w:hAnsi="Arial" w:cs="Arial"/>
          <w:spacing w:val="-4"/>
          <w:sz w:val="20"/>
          <w:szCs w:val="20"/>
        </w:rPr>
        <w:t>.</w:t>
      </w:r>
      <w:r w:rsidRPr="002C0BF6">
        <w:rPr>
          <w:rFonts w:ascii="Arial" w:hAnsi="Arial" w:cs="Arial"/>
          <w:spacing w:val="-4"/>
          <w:sz w:val="20"/>
          <w:szCs w:val="20"/>
        </w:rPr>
        <w:tab/>
      </w:r>
      <w:r w:rsidR="009E3154" w:rsidRPr="002C0BF6">
        <w:rPr>
          <w:rFonts w:ascii="Arial" w:hAnsi="Arial" w:cs="Arial"/>
          <w:spacing w:val="-4"/>
          <w:sz w:val="20"/>
          <w:szCs w:val="20"/>
        </w:rPr>
        <w:t xml:space="preserve">A percentage is often applied to a chosen benchmark as a starting point in determining materiality. Factors that may affect the identification of an appropriate benchmark </w:t>
      </w:r>
      <w:r w:rsidR="00E43668" w:rsidRPr="002C0BF6">
        <w:rPr>
          <w:rFonts w:ascii="Arial" w:hAnsi="Arial" w:cs="Arial"/>
          <w:spacing w:val="-4"/>
          <w:sz w:val="20"/>
          <w:szCs w:val="20"/>
        </w:rPr>
        <w:t xml:space="preserve">and percentage </w:t>
      </w:r>
      <w:r w:rsidR="009E3154" w:rsidRPr="002C0BF6">
        <w:rPr>
          <w:rFonts w:ascii="Arial" w:hAnsi="Arial" w:cs="Arial"/>
          <w:spacing w:val="-4"/>
          <w:sz w:val="20"/>
          <w:szCs w:val="20"/>
        </w:rPr>
        <w:t>include:</w:t>
      </w:r>
    </w:p>
    <w:p w:rsidR="009E3154" w:rsidRPr="002C0BF6" w:rsidRDefault="009E3154" w:rsidP="00745241">
      <w:pPr>
        <w:pStyle w:val="Bullet1Indented"/>
      </w:pPr>
      <w:r w:rsidRPr="002C0BF6">
        <w:t>The elements included in the GHG statement (for example, Scope 1, Scope 2 and Scope 3 emissions, emissions deductions, and removals).</w:t>
      </w:r>
      <w:r w:rsidR="00811362" w:rsidRPr="002C0BF6">
        <w:t xml:space="preserve"> </w:t>
      </w:r>
      <w:r w:rsidR="00592867" w:rsidRPr="002C0BF6">
        <w:t xml:space="preserve">A benchmark that may be appropriate, depending on the circumstances, is gross reported emissions, </w:t>
      </w:r>
      <w:r w:rsidR="003609D9" w:rsidRPr="002C0BF6">
        <w:t>that is</w:t>
      </w:r>
      <w:r w:rsidR="00592867" w:rsidRPr="002C0BF6">
        <w:t xml:space="preserve">, the aggregate of </w:t>
      </w:r>
      <w:r w:rsidR="00592867" w:rsidRPr="002C0BF6">
        <w:lastRenderedPageBreak/>
        <w:t xml:space="preserve">reported Scope 1, Scope 2 and Scope 3 emissions before subtracting any emissions deductions or removals. Materiality relates to the emissions covered by the </w:t>
      </w:r>
      <w:r w:rsidR="0070582C" w:rsidRPr="002C0BF6">
        <w:t>practitioner’s conclusion</w:t>
      </w:r>
      <w:r w:rsidR="00592867" w:rsidRPr="002C0BF6">
        <w:t xml:space="preserve">. Therefore, when the </w:t>
      </w:r>
      <w:r w:rsidR="0070582C" w:rsidRPr="002C0BF6">
        <w:t>practitioner’s conclusion</w:t>
      </w:r>
      <w:r w:rsidR="0070582C" w:rsidRPr="002C0BF6" w:rsidDel="001C69E0">
        <w:t xml:space="preserve"> </w:t>
      </w:r>
      <w:r w:rsidR="00592867" w:rsidRPr="002C0BF6">
        <w:t xml:space="preserve">does not cover the entire GHG statement, materiality is set in relation to only that portion of the GHG statement that is covered by the </w:t>
      </w:r>
      <w:r w:rsidR="0070582C" w:rsidRPr="002C0BF6">
        <w:t>practitioner’s conclusion</w:t>
      </w:r>
      <w:r w:rsidR="0070582C" w:rsidRPr="002C0BF6" w:rsidDel="001C69E0">
        <w:t xml:space="preserve"> </w:t>
      </w:r>
      <w:r w:rsidR="00592867" w:rsidRPr="002C0BF6">
        <w:t>as if it were the GHG statement.</w:t>
      </w:r>
    </w:p>
    <w:p w:rsidR="009E3154" w:rsidRPr="002C0BF6" w:rsidRDefault="009E3154" w:rsidP="00745241">
      <w:pPr>
        <w:pStyle w:val="Bullet1Indented"/>
      </w:pPr>
      <w:r w:rsidRPr="002C0BF6">
        <w:t xml:space="preserve">The quantity of a particular type of emission </w:t>
      </w:r>
      <w:r w:rsidR="005736BD" w:rsidRPr="002C0BF6">
        <w:t xml:space="preserve">or the nature of a particular disclosure. In some cases, there are particular types of emissions or disclosures for which misstatements of lesser </w:t>
      </w:r>
      <w:r w:rsidR="0070582C" w:rsidRPr="002C0BF6">
        <w:t xml:space="preserve">or greater </w:t>
      </w:r>
      <w:r w:rsidR="005736BD" w:rsidRPr="002C0BF6">
        <w:t xml:space="preserve">amounts than materiality for the </w:t>
      </w:r>
      <w:r w:rsidR="00AF7C67" w:rsidRPr="002C0BF6">
        <w:t>GHG statement</w:t>
      </w:r>
      <w:r w:rsidR="005736BD" w:rsidRPr="002C0BF6">
        <w:t xml:space="preserve"> in its entirety </w:t>
      </w:r>
      <w:del w:id="1116" w:author="Beverley Bahlmann" w:date="2012-03-28T16:15:00Z">
        <w:r w:rsidR="005736BD" w:rsidRPr="002C0BF6" w:rsidDel="004B798F">
          <w:delText xml:space="preserve">is </w:delText>
        </w:r>
      </w:del>
      <w:ins w:id="1117" w:author="Beverley Bahlmann" w:date="2012-03-28T16:15:00Z">
        <w:r w:rsidR="004B798F" w:rsidRPr="002C0BF6">
          <w:t xml:space="preserve">are </w:t>
        </w:r>
      </w:ins>
      <w:del w:id="1118" w:author="Beverley Bahlmann" w:date="2012-04-03T09:27:00Z">
        <w:r w:rsidR="005736BD" w:rsidRPr="002C0BF6" w:rsidDel="00C55DC6">
          <w:delText>appropriate</w:delText>
        </w:r>
      </w:del>
      <w:ins w:id="1119" w:author="Beverley Bahlmann" w:date="2012-04-03T09:27:00Z">
        <w:r w:rsidR="00C55DC6" w:rsidRPr="002C0BF6">
          <w:t>acceptable</w:t>
        </w:r>
      </w:ins>
      <w:r w:rsidR="005736BD" w:rsidRPr="002C0BF6">
        <w:t>.</w:t>
      </w:r>
      <w:r w:rsidR="00043406" w:rsidRPr="002C0BF6">
        <w:t xml:space="preserve"> </w:t>
      </w:r>
      <w:r w:rsidR="005736BD" w:rsidRPr="002C0BF6">
        <w:t xml:space="preserve">For example, the practitioner may consider it appropriate to set a lower </w:t>
      </w:r>
      <w:r w:rsidR="0070582C" w:rsidRPr="002C0BF6">
        <w:t xml:space="preserve">or greater </w:t>
      </w:r>
      <w:r w:rsidR="005736BD" w:rsidRPr="002C0BF6">
        <w:t>materiality for emissions from a particular jurisdiction, or for a particular gas</w:t>
      </w:r>
      <w:r w:rsidR="0070582C" w:rsidRPr="002C0BF6">
        <w:t xml:space="preserve">, </w:t>
      </w:r>
      <w:ins w:id="1120" w:author="Beverley Bahlmann" w:date="2012-03-13T08:59:00Z">
        <w:r w:rsidR="008E614E" w:rsidRPr="002C0BF6">
          <w:t>s</w:t>
        </w:r>
      </w:ins>
      <w:del w:id="1121" w:author="Beverley Bahlmann" w:date="2012-03-13T08:59:00Z">
        <w:r w:rsidR="0070582C" w:rsidRPr="002C0BF6" w:rsidDel="008E614E">
          <w:delText>S</w:delText>
        </w:r>
      </w:del>
      <w:r w:rsidR="0070582C" w:rsidRPr="002C0BF6">
        <w:t>cope</w:t>
      </w:r>
      <w:r w:rsidR="005736BD" w:rsidRPr="002C0BF6">
        <w:t xml:space="preserve"> or facility. </w:t>
      </w:r>
    </w:p>
    <w:p w:rsidR="00311923" w:rsidRPr="002C0BF6" w:rsidRDefault="009E3154" w:rsidP="00745241">
      <w:pPr>
        <w:pStyle w:val="Bullet1Indented"/>
      </w:pPr>
      <w:r w:rsidRPr="002C0BF6">
        <w:t xml:space="preserve">How the GHG statement presents relevant information, for example, whether it includes </w:t>
      </w:r>
      <w:r w:rsidR="0008569F" w:rsidRPr="002C0BF6">
        <w:t xml:space="preserve">a </w:t>
      </w:r>
      <w:r w:rsidRPr="002C0BF6">
        <w:t>comparison</w:t>
      </w:r>
      <w:r w:rsidR="00745DEB" w:rsidRPr="002C0BF6">
        <w:t xml:space="preserve"> of emissions with a prior period(s)</w:t>
      </w:r>
      <w:r w:rsidR="00311923" w:rsidRPr="002C0BF6">
        <w:t>,</w:t>
      </w:r>
      <w:r w:rsidR="00745DEB" w:rsidRPr="002C0BF6">
        <w:t xml:space="preserve"> </w:t>
      </w:r>
      <w:r w:rsidR="0070582C" w:rsidRPr="002C0BF6">
        <w:t xml:space="preserve">a </w:t>
      </w:r>
      <w:r w:rsidR="00745DEB" w:rsidRPr="002C0BF6">
        <w:t xml:space="preserve">base year, or a </w:t>
      </w:r>
      <w:r w:rsidR="008A7C6F" w:rsidRPr="002C0BF6">
        <w:t>“</w:t>
      </w:r>
      <w:r w:rsidR="00311923" w:rsidRPr="002C0BF6">
        <w:t>cap</w:t>
      </w:r>
      <w:r w:rsidR="005F0707" w:rsidRPr="002C0BF6">
        <w:t>,</w:t>
      </w:r>
      <w:r w:rsidR="008A7C6F" w:rsidRPr="002C0BF6">
        <w:t>”</w:t>
      </w:r>
      <w:r w:rsidR="00311923" w:rsidRPr="002C0BF6">
        <w:t xml:space="preserve"> in which case determining materiality in relation to the comparative information may be a relevant consideration.</w:t>
      </w:r>
      <w:r w:rsidR="00043406" w:rsidRPr="002C0BF6">
        <w:t xml:space="preserve"> </w:t>
      </w:r>
      <w:r w:rsidR="005F0707" w:rsidRPr="002C0BF6">
        <w:t xml:space="preserve">Where a </w:t>
      </w:r>
      <w:r w:rsidR="008A7C6F" w:rsidRPr="002C0BF6">
        <w:t>“</w:t>
      </w:r>
      <w:r w:rsidR="00311923" w:rsidRPr="002C0BF6">
        <w:t>cap</w:t>
      </w:r>
      <w:r w:rsidR="008A7C6F" w:rsidRPr="002C0BF6">
        <w:t>”</w:t>
      </w:r>
      <w:r w:rsidR="00311923" w:rsidRPr="002C0BF6">
        <w:t xml:space="preserve"> is relevant, materiality </w:t>
      </w:r>
      <w:r w:rsidR="0070582C" w:rsidRPr="002C0BF6">
        <w:t xml:space="preserve">may be </w:t>
      </w:r>
      <w:r w:rsidR="00311923" w:rsidRPr="002C0BF6">
        <w:t xml:space="preserve">set in relation to the </w:t>
      </w:r>
      <w:r w:rsidR="0070582C" w:rsidRPr="002C0BF6">
        <w:t xml:space="preserve">entity’s allocation of the </w:t>
      </w:r>
      <w:r w:rsidR="00311923" w:rsidRPr="002C0BF6">
        <w:t>cap if it is lower than reported emissions</w:t>
      </w:r>
      <w:r w:rsidRPr="002C0BF6">
        <w:t>.</w:t>
      </w:r>
    </w:p>
    <w:p w:rsidR="00467893" w:rsidRPr="002C0BF6" w:rsidRDefault="00311923" w:rsidP="00745241">
      <w:pPr>
        <w:pStyle w:val="Bullet1Indented"/>
      </w:pPr>
      <w:r w:rsidRPr="002C0BF6">
        <w:t xml:space="preserve">The relative volatility of </w:t>
      </w:r>
      <w:r w:rsidR="00E1141A" w:rsidRPr="002C0BF6">
        <w:t>emissions</w:t>
      </w:r>
      <w:r w:rsidRPr="002C0BF6">
        <w:t>.</w:t>
      </w:r>
      <w:r w:rsidR="00043406" w:rsidRPr="002C0BF6">
        <w:t xml:space="preserve"> </w:t>
      </w:r>
      <w:r w:rsidR="00467893" w:rsidRPr="002C0BF6">
        <w:t>For example, if emissions vary significantly from period to period, it may be appropriate to set materiality relative to the lower end of the fluctuation range even if the current period is higher.</w:t>
      </w:r>
    </w:p>
    <w:p w:rsidR="00881340" w:rsidRPr="002C0BF6" w:rsidRDefault="00467893" w:rsidP="00745241">
      <w:pPr>
        <w:pStyle w:val="Bullet1Indented"/>
      </w:pPr>
      <w:r w:rsidRPr="002C0BF6">
        <w:t>The requirements of the applicable criteria.</w:t>
      </w:r>
      <w:r w:rsidR="00043406" w:rsidRPr="002C0BF6">
        <w:t xml:space="preserve"> </w:t>
      </w:r>
      <w:r w:rsidRPr="002C0BF6">
        <w:t xml:space="preserve">In some cases, the applicable criteria may set a threshold for accuracy and may refer to this as materiality. For example, the criteria may state an expectation that emissions are measured </w:t>
      </w:r>
      <w:r w:rsidR="00CF6BA6" w:rsidRPr="002C0BF6">
        <w:t>using a stipulated percentage as the</w:t>
      </w:r>
      <w:r w:rsidRPr="002C0BF6">
        <w:t xml:space="preserve"> </w:t>
      </w:r>
      <w:r w:rsidR="008A7C6F" w:rsidRPr="002C0BF6">
        <w:t>“</w:t>
      </w:r>
      <w:r w:rsidRPr="002C0BF6">
        <w:t>materiality threshold.</w:t>
      </w:r>
      <w:r w:rsidR="008A7C6F" w:rsidRPr="002C0BF6">
        <w:t>”</w:t>
      </w:r>
      <w:r w:rsidRPr="002C0BF6">
        <w:t xml:space="preserve"> Where this is the case, the threshold set by the criteria provides a frame of reference to the practitioner in determining materiality for the engagement.</w:t>
      </w:r>
    </w:p>
    <w:p w:rsidR="009E3154" w:rsidRPr="002C0BF6" w:rsidRDefault="009B1B82" w:rsidP="00745241">
      <w:pPr>
        <w:pStyle w:val="IFACNumberedPara"/>
        <w:tabs>
          <w:tab w:val="clear" w:pos="720"/>
        </w:tabs>
        <w:rPr>
          <w:rFonts w:ascii="Arial" w:hAnsi="Arial" w:cs="Arial"/>
          <w:sz w:val="20"/>
          <w:szCs w:val="20"/>
        </w:rPr>
      </w:pPr>
      <w:r w:rsidRPr="002C0BF6">
        <w:rPr>
          <w:rFonts w:ascii="Arial" w:hAnsi="Arial" w:cs="Arial"/>
          <w:sz w:val="20"/>
          <w:szCs w:val="20"/>
        </w:rPr>
        <w:t>A5</w:t>
      </w:r>
      <w:ins w:id="1122" w:author="Beverley Bahlmann" w:date="2012-03-23T15:47:00Z">
        <w:r w:rsidR="00FD2924" w:rsidRPr="002C0BF6">
          <w:rPr>
            <w:rFonts w:ascii="Arial" w:hAnsi="Arial" w:cs="Arial"/>
            <w:sz w:val="20"/>
            <w:szCs w:val="20"/>
          </w:rPr>
          <w:t>0</w:t>
        </w:r>
      </w:ins>
      <w:del w:id="1123" w:author="Beverley Bahlmann" w:date="2012-03-23T15:47:00Z">
        <w:r w:rsidRPr="002C0BF6" w:rsidDel="00FD2924">
          <w:rPr>
            <w:rFonts w:ascii="Arial" w:hAnsi="Arial" w:cs="Arial"/>
            <w:sz w:val="20"/>
            <w:szCs w:val="20"/>
          </w:rPr>
          <w:delText>3</w:delText>
        </w:r>
      </w:del>
      <w:r w:rsidRPr="002C0BF6">
        <w:rPr>
          <w:rFonts w:ascii="Arial" w:hAnsi="Arial" w:cs="Arial"/>
          <w:sz w:val="20"/>
          <w:szCs w:val="20"/>
        </w:rPr>
        <w:t>.</w:t>
      </w:r>
      <w:r w:rsidRPr="002C0BF6">
        <w:rPr>
          <w:rFonts w:ascii="Arial" w:hAnsi="Arial" w:cs="Arial"/>
          <w:sz w:val="20"/>
          <w:szCs w:val="20"/>
        </w:rPr>
        <w:tab/>
      </w:r>
      <w:r w:rsidR="009E3154" w:rsidRPr="002C0BF6">
        <w:rPr>
          <w:rFonts w:ascii="Arial" w:hAnsi="Arial" w:cs="Arial"/>
          <w:sz w:val="20"/>
          <w:szCs w:val="20"/>
        </w:rPr>
        <w:t>Q</w:t>
      </w:r>
      <w:r w:rsidR="006933A6" w:rsidRPr="002C0BF6">
        <w:rPr>
          <w:rFonts w:ascii="Arial" w:hAnsi="Arial" w:cs="Arial"/>
          <w:sz w:val="20"/>
          <w:szCs w:val="20"/>
        </w:rPr>
        <w:t>ualitative factors may include:</w:t>
      </w:r>
    </w:p>
    <w:p w:rsidR="009E3154" w:rsidRPr="002C0BF6" w:rsidRDefault="009E3154" w:rsidP="00745241">
      <w:pPr>
        <w:pStyle w:val="Bullet1Indented"/>
      </w:pPr>
      <w:r w:rsidRPr="002C0BF6">
        <w:t>The sources of emissions.</w:t>
      </w:r>
    </w:p>
    <w:p w:rsidR="009E3154" w:rsidRPr="002C0BF6" w:rsidRDefault="009E3154" w:rsidP="00745241">
      <w:pPr>
        <w:pStyle w:val="Bullet1Indented"/>
      </w:pPr>
      <w:r w:rsidRPr="002C0BF6">
        <w:t>The types of gases involved.</w:t>
      </w:r>
    </w:p>
    <w:p w:rsidR="009E3154" w:rsidRPr="002C0BF6" w:rsidRDefault="009E3154" w:rsidP="00745241">
      <w:pPr>
        <w:pStyle w:val="Bullet1Indented"/>
      </w:pPr>
      <w:r w:rsidRPr="002C0BF6">
        <w:t>The context in which the information in the GHG statement will be used (for example, whether the information is for use in an emissions trading scheme, is for submission to a regulator, or is for inclusion in a widely distributed sustainability report); and the types of decisions that intended users are likely to make.</w:t>
      </w:r>
    </w:p>
    <w:p w:rsidR="009E3154" w:rsidRPr="002C0BF6" w:rsidRDefault="009E3154" w:rsidP="00745241">
      <w:pPr>
        <w:pStyle w:val="Bullet1Indented"/>
      </w:pPr>
      <w:r w:rsidRPr="002C0BF6">
        <w:t>Whether there are one or more types of emissions or disclosures on which the attention of the intended users tends to be focused, for example, gases that, as well as contributing to climate change, are ozone depleting.</w:t>
      </w:r>
    </w:p>
    <w:p w:rsidR="00234F52" w:rsidRPr="002C0BF6" w:rsidRDefault="009E3154" w:rsidP="00745241">
      <w:pPr>
        <w:pStyle w:val="Bullet1Indented"/>
      </w:pPr>
      <w:r w:rsidRPr="002C0BF6">
        <w:t>The nature of the entity, its climate change strategies and progress toward related objectives</w:t>
      </w:r>
      <w:r w:rsidR="00F4550E" w:rsidRPr="002C0BF6">
        <w:t>.</w:t>
      </w:r>
    </w:p>
    <w:p w:rsidR="00F4550E" w:rsidRPr="002C0BF6" w:rsidRDefault="00234F52" w:rsidP="00745241">
      <w:pPr>
        <w:pStyle w:val="Bullet1Indented"/>
      </w:pPr>
      <w:r w:rsidRPr="002C0BF6">
        <w:t>The industry and the economic and regulatory environment in which the entity operates.</w:t>
      </w:r>
    </w:p>
    <w:p w:rsidR="009E3154" w:rsidRPr="002C0BF6" w:rsidRDefault="009E3154" w:rsidP="00745241">
      <w:pPr>
        <w:pStyle w:val="IFACHeading4"/>
        <w:rPr>
          <w:rFonts w:ascii="Arial" w:hAnsi="Arial" w:cs="Arial"/>
          <w:sz w:val="20"/>
          <w:szCs w:val="20"/>
        </w:rPr>
      </w:pPr>
      <w:r w:rsidRPr="002C0BF6">
        <w:rPr>
          <w:rFonts w:ascii="Arial" w:hAnsi="Arial" w:cs="Arial"/>
          <w:sz w:val="20"/>
          <w:szCs w:val="20"/>
        </w:rPr>
        <w:t>Revision as the Engagement Progresses</w:t>
      </w:r>
      <w:r w:rsidR="00FD2F5E" w:rsidRPr="002C0BF6">
        <w:rPr>
          <w:rFonts w:ascii="Arial" w:hAnsi="Arial" w:cs="Arial"/>
          <w:sz w:val="20"/>
          <w:szCs w:val="20"/>
        </w:rPr>
        <w:t xml:space="preserve"> </w:t>
      </w:r>
      <w:r w:rsidR="00FD2F5E" w:rsidRPr="002C0BF6">
        <w:rPr>
          <w:rFonts w:ascii="Arial" w:hAnsi="Arial" w:cs="Arial"/>
          <w:i w:val="0"/>
          <w:sz w:val="20"/>
          <w:szCs w:val="20"/>
        </w:rPr>
        <w:t xml:space="preserve">(Ref: Para. </w:t>
      </w:r>
      <w:r w:rsidR="005B0BBE" w:rsidRPr="002C0BF6">
        <w:rPr>
          <w:rFonts w:ascii="Arial" w:hAnsi="Arial" w:cs="Arial"/>
          <w:i w:val="0"/>
          <w:sz w:val="20"/>
          <w:szCs w:val="20"/>
        </w:rPr>
        <w:t>2</w:t>
      </w:r>
      <w:ins w:id="1124" w:author="Beverley Bahlmann" w:date="2012-03-27T17:18:00Z">
        <w:r w:rsidR="006E5541" w:rsidRPr="002C0BF6">
          <w:rPr>
            <w:rFonts w:ascii="Arial" w:hAnsi="Arial" w:cs="Arial"/>
            <w:i w:val="0"/>
            <w:sz w:val="20"/>
            <w:szCs w:val="20"/>
          </w:rPr>
          <w:t>2</w:t>
        </w:r>
      </w:ins>
      <w:del w:id="1125" w:author="Beverley Bahlmann" w:date="2012-03-27T17:18:00Z">
        <w:r w:rsidR="005B0BBE" w:rsidRPr="002C0BF6" w:rsidDel="006E5541">
          <w:rPr>
            <w:rFonts w:ascii="Arial" w:hAnsi="Arial" w:cs="Arial"/>
            <w:i w:val="0"/>
            <w:sz w:val="20"/>
            <w:szCs w:val="20"/>
          </w:rPr>
          <w:delText>1</w:delText>
        </w:r>
      </w:del>
      <w:r w:rsidR="00FD2F5E" w:rsidRPr="002C0BF6">
        <w:rPr>
          <w:rFonts w:ascii="Arial" w:hAnsi="Arial" w:cs="Arial"/>
          <w:i w:val="0"/>
          <w:sz w:val="20"/>
          <w:szCs w:val="20"/>
        </w:rPr>
        <w:t>)</w:t>
      </w:r>
    </w:p>
    <w:p w:rsidR="00293B0D" w:rsidRPr="002C0BF6" w:rsidRDefault="009B1B82" w:rsidP="00745241">
      <w:pPr>
        <w:pStyle w:val="IFACNumberedPara"/>
        <w:tabs>
          <w:tab w:val="clear" w:pos="720"/>
        </w:tabs>
        <w:rPr>
          <w:rFonts w:ascii="Arial" w:hAnsi="Arial" w:cs="Arial"/>
          <w:sz w:val="20"/>
          <w:szCs w:val="20"/>
        </w:rPr>
      </w:pPr>
      <w:r w:rsidRPr="002C0BF6">
        <w:rPr>
          <w:rFonts w:ascii="Arial" w:hAnsi="Arial" w:cs="Arial"/>
          <w:sz w:val="20"/>
          <w:szCs w:val="20"/>
        </w:rPr>
        <w:t>A5</w:t>
      </w:r>
      <w:ins w:id="1126" w:author="Beverley Bahlmann" w:date="2012-03-23T15:48:00Z">
        <w:r w:rsidR="00FD2924" w:rsidRPr="002C0BF6">
          <w:rPr>
            <w:rFonts w:ascii="Arial" w:hAnsi="Arial" w:cs="Arial"/>
            <w:sz w:val="20"/>
            <w:szCs w:val="20"/>
          </w:rPr>
          <w:t>1</w:t>
        </w:r>
      </w:ins>
      <w:del w:id="1127" w:author="Beverley Bahlmann" w:date="2012-03-23T15:48:00Z">
        <w:r w:rsidRPr="002C0BF6" w:rsidDel="00FD2924">
          <w:rPr>
            <w:rFonts w:ascii="Arial" w:hAnsi="Arial" w:cs="Arial"/>
            <w:sz w:val="20"/>
            <w:szCs w:val="20"/>
          </w:rPr>
          <w:delText>4</w:delText>
        </w:r>
      </w:del>
      <w:r w:rsidRPr="002C0BF6">
        <w:rPr>
          <w:rFonts w:ascii="Arial" w:hAnsi="Arial" w:cs="Arial"/>
          <w:sz w:val="20"/>
          <w:szCs w:val="20"/>
        </w:rPr>
        <w:t>.</w:t>
      </w:r>
      <w:r w:rsidRPr="002C0BF6">
        <w:rPr>
          <w:rFonts w:ascii="Arial" w:hAnsi="Arial" w:cs="Arial"/>
          <w:sz w:val="20"/>
          <w:szCs w:val="20"/>
        </w:rPr>
        <w:tab/>
      </w:r>
      <w:r w:rsidR="0070582C" w:rsidRPr="002C0BF6">
        <w:rPr>
          <w:rFonts w:ascii="Arial" w:hAnsi="Arial" w:cs="Arial"/>
          <w:sz w:val="20"/>
          <w:szCs w:val="20"/>
        </w:rPr>
        <w:t xml:space="preserve">Materiality may need to be revised as a result of a change in circumstances during the engagement (for example, the disposal of a major part of the entity’s business), new information, </w:t>
      </w:r>
      <w:r w:rsidR="0070582C" w:rsidRPr="002C0BF6">
        <w:rPr>
          <w:rFonts w:ascii="Arial" w:hAnsi="Arial" w:cs="Arial"/>
          <w:sz w:val="20"/>
          <w:szCs w:val="20"/>
        </w:rPr>
        <w:lastRenderedPageBreak/>
        <w:t xml:space="preserve">or a change in the practitioner’s understanding of the entity and its operations as a result of performing procedures. For example, it may become apparent during the engagement that actual emissions are likely to be substantially different from those used initially to determine materiality. </w:t>
      </w:r>
      <w:r w:rsidR="009E3154" w:rsidRPr="002C0BF6">
        <w:rPr>
          <w:rFonts w:ascii="Arial" w:hAnsi="Arial" w:cs="Arial"/>
          <w:sz w:val="20"/>
          <w:szCs w:val="20"/>
        </w:rPr>
        <w:t>If</w:t>
      </w:r>
      <w:r w:rsidR="005C2465" w:rsidRPr="002C0BF6">
        <w:rPr>
          <w:rFonts w:ascii="Arial" w:hAnsi="Arial" w:cs="Arial"/>
          <w:sz w:val="20"/>
          <w:szCs w:val="20"/>
        </w:rPr>
        <w:t xml:space="preserve"> during the engagement</w:t>
      </w:r>
      <w:r w:rsidR="009E3154" w:rsidRPr="002C0BF6">
        <w:rPr>
          <w:rFonts w:ascii="Arial" w:hAnsi="Arial" w:cs="Arial"/>
          <w:sz w:val="20"/>
          <w:szCs w:val="20"/>
        </w:rPr>
        <w:t xml:space="preserve"> the practitioner concludes that a lower materiality for the GHG statement</w:t>
      </w:r>
      <w:r w:rsidR="005C2465" w:rsidRPr="002C0BF6">
        <w:rPr>
          <w:rFonts w:ascii="Arial" w:hAnsi="Arial" w:cs="Arial"/>
          <w:sz w:val="20"/>
          <w:szCs w:val="20"/>
        </w:rPr>
        <w:t xml:space="preserve"> </w:t>
      </w:r>
      <w:r w:rsidR="009E3154" w:rsidRPr="002C0BF6">
        <w:rPr>
          <w:rFonts w:ascii="Arial" w:hAnsi="Arial" w:cs="Arial"/>
          <w:sz w:val="20"/>
          <w:szCs w:val="20"/>
        </w:rPr>
        <w:t>(and, if applicable, materiality level or levels for particular types of emissions or disclosures) than that initially determined is appropriate, it may be necessary to revise performance materiality, and the nature, timing and extent of the further procedures.</w:t>
      </w:r>
    </w:p>
    <w:p w:rsidR="009E3154" w:rsidRPr="002C0BF6" w:rsidRDefault="009E3154" w:rsidP="00745241">
      <w:pPr>
        <w:pStyle w:val="Heading3"/>
        <w:keepLines w:val="0"/>
        <w:rPr>
          <w:rFonts w:ascii="Arial" w:hAnsi="Arial" w:cs="Arial"/>
          <w:kern w:val="0"/>
          <w:sz w:val="20"/>
          <w:szCs w:val="20"/>
          <w:lang w:bidi="ar-SA"/>
        </w:rPr>
      </w:pPr>
      <w:r w:rsidRPr="002C0BF6">
        <w:rPr>
          <w:rFonts w:ascii="Arial" w:hAnsi="Arial" w:cs="Arial"/>
          <w:kern w:val="0"/>
          <w:sz w:val="20"/>
          <w:szCs w:val="20"/>
          <w:lang w:bidi="ar-SA"/>
        </w:rPr>
        <w:t>Understanding the Entity and Its Environment</w:t>
      </w:r>
      <w:ins w:id="1128" w:author="Beverley Bahlmann" w:date="2012-03-23T11:02:00Z">
        <w:r w:rsidR="00170EC5" w:rsidRPr="002C0BF6">
          <w:rPr>
            <w:rFonts w:ascii="Arial" w:hAnsi="Arial" w:cs="Arial"/>
            <w:kern w:val="0"/>
            <w:sz w:val="20"/>
            <w:szCs w:val="20"/>
            <w:lang w:bidi="ar-SA"/>
          </w:rPr>
          <w:t>, Including the Entity’s Internal Control,</w:t>
        </w:r>
      </w:ins>
      <w:r w:rsidR="0070582C" w:rsidRPr="002C0BF6">
        <w:rPr>
          <w:rFonts w:ascii="Arial" w:hAnsi="Arial" w:cs="Arial"/>
          <w:sz w:val="20"/>
          <w:szCs w:val="20"/>
        </w:rPr>
        <w:t xml:space="preserve"> </w:t>
      </w:r>
      <w:r w:rsidR="00220758" w:rsidRPr="002C0BF6">
        <w:rPr>
          <w:rFonts w:ascii="Arial" w:hAnsi="Arial" w:cs="Arial"/>
          <w:sz w:val="20"/>
          <w:szCs w:val="20"/>
        </w:rPr>
        <w:t xml:space="preserve">and </w:t>
      </w:r>
      <w:r w:rsidR="0070582C" w:rsidRPr="002C0BF6">
        <w:rPr>
          <w:rFonts w:ascii="Arial" w:hAnsi="Arial" w:cs="Arial"/>
          <w:kern w:val="0"/>
          <w:sz w:val="20"/>
          <w:szCs w:val="20"/>
          <w:lang w:bidi="ar-SA"/>
        </w:rPr>
        <w:t>Identifying and Assessing Risks of Material Misstatement</w:t>
      </w:r>
      <w:r w:rsidR="002A0257" w:rsidRPr="002C0BF6">
        <w:rPr>
          <w:rFonts w:ascii="Arial" w:hAnsi="Arial" w:cs="Arial"/>
          <w:kern w:val="0"/>
          <w:sz w:val="20"/>
          <w:szCs w:val="20"/>
          <w:lang w:bidi="ar-SA"/>
        </w:rPr>
        <w:t xml:space="preserve"> </w:t>
      </w:r>
      <w:r w:rsidR="002A0257" w:rsidRPr="002C0BF6">
        <w:rPr>
          <w:rFonts w:ascii="Arial" w:hAnsi="Arial" w:cs="Arial"/>
          <w:b w:val="0"/>
          <w:sz w:val="20"/>
          <w:szCs w:val="20"/>
        </w:rPr>
        <w:t>(Ref: Para. 2</w:t>
      </w:r>
      <w:ins w:id="1129" w:author="Beverley Bahlmann" w:date="2012-03-27T17:18:00Z">
        <w:r w:rsidR="006E5541" w:rsidRPr="002C0BF6">
          <w:rPr>
            <w:rFonts w:ascii="Arial" w:hAnsi="Arial" w:cs="Arial"/>
            <w:b w:val="0"/>
            <w:sz w:val="20"/>
            <w:szCs w:val="20"/>
          </w:rPr>
          <w:t>3</w:t>
        </w:r>
      </w:ins>
      <w:del w:id="1130" w:author="Beverley Bahlmann" w:date="2012-03-27T17:18:00Z">
        <w:r w:rsidR="002A0257" w:rsidRPr="002C0BF6" w:rsidDel="006E5541">
          <w:rPr>
            <w:rFonts w:ascii="Arial" w:hAnsi="Arial" w:cs="Arial"/>
            <w:b w:val="0"/>
            <w:sz w:val="20"/>
            <w:szCs w:val="20"/>
          </w:rPr>
          <w:delText>2</w:delText>
        </w:r>
      </w:del>
      <w:r w:rsidR="002A0257" w:rsidRPr="002C0BF6">
        <w:rPr>
          <w:rFonts w:ascii="Arial" w:hAnsi="Arial" w:cs="Arial"/>
          <w:b w:val="0"/>
          <w:i/>
          <w:kern w:val="28"/>
          <w:sz w:val="20"/>
          <w:szCs w:val="20"/>
        </w:rPr>
        <w:t>–</w:t>
      </w:r>
      <w:r w:rsidR="002A0257" w:rsidRPr="002C0BF6">
        <w:rPr>
          <w:rFonts w:ascii="Arial" w:hAnsi="Arial" w:cs="Arial"/>
          <w:b w:val="0"/>
          <w:sz w:val="20"/>
          <w:szCs w:val="20"/>
        </w:rPr>
        <w:t>2</w:t>
      </w:r>
      <w:ins w:id="1131" w:author="Beverley Bahlmann" w:date="2012-03-27T17:18:00Z">
        <w:r w:rsidR="006E5541" w:rsidRPr="002C0BF6">
          <w:rPr>
            <w:rFonts w:ascii="Arial" w:hAnsi="Arial" w:cs="Arial"/>
            <w:b w:val="0"/>
            <w:sz w:val="20"/>
            <w:szCs w:val="20"/>
          </w:rPr>
          <w:t>6</w:t>
        </w:r>
      </w:ins>
      <w:del w:id="1132" w:author="Beverley Bahlmann" w:date="2012-03-27T17:18:00Z">
        <w:r w:rsidR="002A0257" w:rsidRPr="002C0BF6" w:rsidDel="006E5541">
          <w:rPr>
            <w:rFonts w:ascii="Arial" w:hAnsi="Arial" w:cs="Arial"/>
            <w:b w:val="0"/>
            <w:sz w:val="20"/>
            <w:szCs w:val="20"/>
          </w:rPr>
          <w:delText>5</w:delText>
        </w:r>
      </w:del>
      <w:r w:rsidR="002A0257" w:rsidRPr="002C0BF6">
        <w:rPr>
          <w:rFonts w:ascii="Arial" w:hAnsi="Arial" w:cs="Arial"/>
          <w:b w:val="0"/>
          <w:sz w:val="20"/>
          <w:szCs w:val="20"/>
        </w:rPr>
        <w:t>)</w:t>
      </w:r>
    </w:p>
    <w:p w:rsidR="00AD5655" w:rsidRPr="002C0BF6" w:rsidDel="002A0257" w:rsidRDefault="00AD5655" w:rsidP="00745241">
      <w:pPr>
        <w:pStyle w:val="IFACHeading4"/>
        <w:keepNext/>
        <w:spacing w:before="120"/>
        <w:rPr>
          <w:del w:id="1133" w:author="Beverley Bahlmann" w:date="2012-03-14T10:22:00Z"/>
          <w:rFonts w:ascii="Arial" w:hAnsi="Arial" w:cs="Arial"/>
          <w:b/>
          <w:sz w:val="20"/>
          <w:szCs w:val="20"/>
        </w:rPr>
      </w:pPr>
      <w:del w:id="1134" w:author="Beverley Bahlmann" w:date="2012-03-14T10:22:00Z">
        <w:r w:rsidRPr="002C0BF6" w:rsidDel="002A0257">
          <w:rPr>
            <w:rFonts w:ascii="Arial" w:hAnsi="Arial" w:cs="Arial"/>
            <w:sz w:val="20"/>
            <w:szCs w:val="20"/>
          </w:rPr>
          <w:delText xml:space="preserve">Professional Judgment </w:delText>
        </w:r>
      </w:del>
    </w:p>
    <w:p w:rsidR="00AD5655" w:rsidRPr="002C0BF6" w:rsidRDefault="009B1B82" w:rsidP="00745241">
      <w:pPr>
        <w:pStyle w:val="IFACNumberedPara"/>
        <w:tabs>
          <w:tab w:val="clear" w:pos="720"/>
        </w:tabs>
        <w:rPr>
          <w:rFonts w:ascii="Arial" w:hAnsi="Arial" w:cs="Arial"/>
          <w:sz w:val="20"/>
          <w:szCs w:val="20"/>
        </w:rPr>
      </w:pPr>
      <w:r w:rsidRPr="002C0BF6">
        <w:rPr>
          <w:rFonts w:ascii="Arial" w:hAnsi="Arial" w:cs="Arial"/>
          <w:sz w:val="20"/>
          <w:szCs w:val="20"/>
        </w:rPr>
        <w:t>A5</w:t>
      </w:r>
      <w:ins w:id="1135" w:author="Beverley Bahlmann" w:date="2012-03-23T15:48:00Z">
        <w:r w:rsidR="00FD2924" w:rsidRPr="002C0BF6">
          <w:rPr>
            <w:rFonts w:ascii="Arial" w:hAnsi="Arial" w:cs="Arial"/>
            <w:sz w:val="20"/>
            <w:szCs w:val="20"/>
          </w:rPr>
          <w:t>2</w:t>
        </w:r>
      </w:ins>
      <w:del w:id="1136" w:author="Beverley Bahlmann" w:date="2012-03-23T15:48:00Z">
        <w:r w:rsidRPr="002C0BF6" w:rsidDel="00FD2924">
          <w:rPr>
            <w:rFonts w:ascii="Arial" w:hAnsi="Arial" w:cs="Arial"/>
            <w:sz w:val="20"/>
            <w:szCs w:val="20"/>
          </w:rPr>
          <w:delText>5</w:delText>
        </w:r>
      </w:del>
      <w:r w:rsidR="002A0257" w:rsidRPr="002C0BF6">
        <w:rPr>
          <w:rFonts w:ascii="Arial" w:hAnsi="Arial" w:cs="Arial"/>
          <w:sz w:val="20"/>
          <w:szCs w:val="20"/>
        </w:rPr>
        <w:t>.</w:t>
      </w:r>
      <w:r w:rsidRPr="002C0BF6">
        <w:rPr>
          <w:rFonts w:ascii="Arial" w:hAnsi="Arial" w:cs="Arial"/>
          <w:sz w:val="20"/>
          <w:szCs w:val="20"/>
        </w:rPr>
        <w:tab/>
      </w:r>
      <w:r w:rsidR="00AD5655" w:rsidRPr="002C0BF6">
        <w:rPr>
          <w:rFonts w:ascii="Arial" w:hAnsi="Arial" w:cs="Arial"/>
          <w:sz w:val="20"/>
          <w:szCs w:val="20"/>
        </w:rPr>
        <w:t xml:space="preserve">The practitioner uses professional judgment to determine the extent of the understanding and the nature, timing and extent of procedures to identify and assess risks of material misstatement that are required to </w:t>
      </w:r>
      <w:r w:rsidR="00FA5300" w:rsidRPr="002C0BF6">
        <w:rPr>
          <w:rFonts w:ascii="Arial" w:hAnsi="Arial" w:cs="Arial"/>
          <w:sz w:val="20"/>
          <w:szCs w:val="20"/>
        </w:rPr>
        <w:t xml:space="preserve">obtain </w:t>
      </w:r>
      <w:r w:rsidR="00AD5655" w:rsidRPr="002C0BF6">
        <w:rPr>
          <w:rFonts w:ascii="Arial" w:hAnsi="Arial" w:cs="Arial"/>
          <w:sz w:val="20"/>
          <w:szCs w:val="20"/>
        </w:rPr>
        <w:t>reasonable or limited assurance, as appropriate. The practitioner</w:t>
      </w:r>
      <w:r w:rsidR="00B23E35" w:rsidRPr="002C0BF6">
        <w:rPr>
          <w:rFonts w:ascii="Arial" w:hAnsi="Arial" w:cs="Arial"/>
          <w:sz w:val="20"/>
          <w:szCs w:val="20"/>
        </w:rPr>
        <w:t>’</w:t>
      </w:r>
      <w:r w:rsidR="00AD5655" w:rsidRPr="002C0BF6">
        <w:rPr>
          <w:rFonts w:ascii="Arial" w:hAnsi="Arial" w:cs="Arial"/>
          <w:sz w:val="20"/>
          <w:szCs w:val="20"/>
        </w:rPr>
        <w:t xml:space="preserve">s primary consideration is whether the understanding that has been obtained and the identification and assessment of risks are sufficient to meet the </w:t>
      </w:r>
      <w:del w:id="1137" w:author="Beverley Bahlmann" w:date="2012-03-20T15:36:00Z">
        <w:r w:rsidR="00F728CE" w:rsidRPr="002C0BF6" w:rsidDel="00F728CE">
          <w:rPr>
            <w:rFonts w:ascii="Arial" w:hAnsi="Arial" w:cs="Arial"/>
            <w:sz w:val="20"/>
            <w:szCs w:val="20"/>
          </w:rPr>
          <w:delText>relevant</w:delText>
        </w:r>
      </w:del>
      <w:r w:rsidR="00F728CE" w:rsidRPr="002C0BF6">
        <w:rPr>
          <w:rFonts w:ascii="Arial" w:hAnsi="Arial" w:cs="Arial"/>
          <w:sz w:val="20"/>
          <w:szCs w:val="20"/>
        </w:rPr>
        <w:t xml:space="preserve"> </w:t>
      </w:r>
      <w:r w:rsidR="00AD5655" w:rsidRPr="002C0BF6">
        <w:rPr>
          <w:rFonts w:ascii="Arial" w:hAnsi="Arial" w:cs="Arial"/>
          <w:sz w:val="20"/>
          <w:szCs w:val="20"/>
        </w:rPr>
        <w:t>objective</w:t>
      </w:r>
      <w:del w:id="1138" w:author="Beverley Bahlmann" w:date="2012-03-20T15:36:00Z">
        <w:r w:rsidR="00F728CE" w:rsidRPr="002C0BF6" w:rsidDel="00F728CE">
          <w:rPr>
            <w:rFonts w:ascii="Arial" w:hAnsi="Arial" w:cs="Arial"/>
            <w:sz w:val="20"/>
            <w:szCs w:val="20"/>
          </w:rPr>
          <w:delText>s</w:delText>
        </w:r>
      </w:del>
      <w:r w:rsidR="00AD5655" w:rsidRPr="002C0BF6">
        <w:rPr>
          <w:rFonts w:ascii="Arial" w:hAnsi="Arial" w:cs="Arial"/>
          <w:sz w:val="20"/>
          <w:szCs w:val="20"/>
        </w:rPr>
        <w:t xml:space="preserve"> stated in this ISAE. The depth of the understanding that is required by the practitioner is less than that possessed by management in managing the entity, and both the depth of the understanding and the nature, timing and extent of procedures to identify and assess risks </w:t>
      </w:r>
      <w:r w:rsidR="0070582C" w:rsidRPr="002C0BF6">
        <w:rPr>
          <w:rFonts w:ascii="Arial" w:hAnsi="Arial" w:cs="Arial"/>
          <w:sz w:val="20"/>
          <w:szCs w:val="20"/>
        </w:rPr>
        <w:t xml:space="preserve">of material misstatement </w:t>
      </w:r>
      <w:r w:rsidR="00AD5655" w:rsidRPr="002C0BF6">
        <w:rPr>
          <w:rFonts w:ascii="Arial" w:hAnsi="Arial" w:cs="Arial"/>
          <w:sz w:val="20"/>
          <w:szCs w:val="20"/>
        </w:rPr>
        <w:t xml:space="preserve">are less for a limited assurance engagement than for a reasonable assurance engagement. </w:t>
      </w:r>
    </w:p>
    <w:p w:rsidR="00AD5655" w:rsidRPr="002C0BF6" w:rsidRDefault="009B1B82" w:rsidP="00745241">
      <w:pPr>
        <w:pStyle w:val="IFACNumberedPara"/>
        <w:tabs>
          <w:tab w:val="clear" w:pos="720"/>
        </w:tabs>
        <w:rPr>
          <w:ins w:id="1139" w:author="Beverley Bahlmann" w:date="2012-03-13T19:12:00Z"/>
          <w:rFonts w:ascii="Arial" w:hAnsi="Arial" w:cs="Arial"/>
          <w:sz w:val="20"/>
          <w:szCs w:val="20"/>
        </w:rPr>
      </w:pPr>
      <w:r w:rsidRPr="002C0BF6">
        <w:rPr>
          <w:rFonts w:ascii="Arial" w:hAnsi="Arial" w:cs="Arial"/>
          <w:sz w:val="20"/>
          <w:szCs w:val="20"/>
        </w:rPr>
        <w:t>A5</w:t>
      </w:r>
      <w:ins w:id="1140" w:author="Beverley Bahlmann" w:date="2012-03-23T15:48:00Z">
        <w:r w:rsidR="00FD2924" w:rsidRPr="002C0BF6">
          <w:rPr>
            <w:rFonts w:ascii="Arial" w:hAnsi="Arial" w:cs="Arial"/>
            <w:sz w:val="20"/>
            <w:szCs w:val="20"/>
          </w:rPr>
          <w:t>3</w:t>
        </w:r>
      </w:ins>
      <w:del w:id="1141" w:author="Beverley Bahlmann" w:date="2012-03-23T15:48:00Z">
        <w:r w:rsidRPr="002C0BF6" w:rsidDel="00FD2924">
          <w:rPr>
            <w:rFonts w:ascii="Arial" w:hAnsi="Arial" w:cs="Arial"/>
            <w:sz w:val="20"/>
            <w:szCs w:val="20"/>
          </w:rPr>
          <w:delText>6</w:delText>
        </w:r>
      </w:del>
      <w:r w:rsidRPr="002C0BF6">
        <w:rPr>
          <w:rFonts w:ascii="Arial" w:hAnsi="Arial" w:cs="Arial"/>
          <w:sz w:val="20"/>
          <w:szCs w:val="20"/>
        </w:rPr>
        <w:t>.</w:t>
      </w:r>
      <w:r w:rsidRPr="002C0BF6">
        <w:rPr>
          <w:rFonts w:ascii="Arial" w:hAnsi="Arial" w:cs="Arial"/>
          <w:sz w:val="20"/>
          <w:szCs w:val="20"/>
        </w:rPr>
        <w:tab/>
      </w:r>
      <w:r w:rsidR="00AD5655" w:rsidRPr="002C0BF6">
        <w:rPr>
          <w:rFonts w:ascii="Arial" w:hAnsi="Arial" w:cs="Arial"/>
          <w:sz w:val="20"/>
          <w:szCs w:val="20"/>
        </w:rPr>
        <w:t xml:space="preserve">Obtaining an understanding and identifying and assessing risks </w:t>
      </w:r>
      <w:r w:rsidR="0070582C" w:rsidRPr="002C0BF6">
        <w:rPr>
          <w:rFonts w:ascii="Arial" w:hAnsi="Arial" w:cs="Arial"/>
          <w:sz w:val="20"/>
          <w:szCs w:val="20"/>
        </w:rPr>
        <w:t xml:space="preserve">of material misstatement </w:t>
      </w:r>
      <w:r w:rsidR="00AD5655" w:rsidRPr="002C0BF6">
        <w:rPr>
          <w:rFonts w:ascii="Arial" w:hAnsi="Arial" w:cs="Arial"/>
          <w:sz w:val="20"/>
          <w:szCs w:val="20"/>
        </w:rPr>
        <w:t xml:space="preserve">is an iterative process. Procedures to obtain an understanding of the entity and its environment and to identify and assess risks </w:t>
      </w:r>
      <w:r w:rsidR="0070582C" w:rsidRPr="002C0BF6">
        <w:rPr>
          <w:rFonts w:ascii="Arial" w:hAnsi="Arial" w:cs="Arial"/>
          <w:sz w:val="20"/>
          <w:szCs w:val="20"/>
        </w:rPr>
        <w:t xml:space="preserve">of material misstatement </w:t>
      </w:r>
      <w:r w:rsidR="00AD5655" w:rsidRPr="002C0BF6">
        <w:rPr>
          <w:rFonts w:ascii="Arial" w:hAnsi="Arial" w:cs="Arial"/>
          <w:sz w:val="20"/>
          <w:szCs w:val="20"/>
        </w:rPr>
        <w:t>by themselves do not provide sufficient appropriate evidence on which to base the assurance conclusion.</w:t>
      </w:r>
    </w:p>
    <w:p w:rsidR="006C6DDB" w:rsidRPr="002C0BF6" w:rsidRDefault="006C6DDB" w:rsidP="00745241">
      <w:pPr>
        <w:pStyle w:val="IFACHeading4"/>
        <w:tabs>
          <w:tab w:val="left" w:pos="270"/>
        </w:tabs>
        <w:rPr>
          <w:rStyle w:val="Emphasis"/>
          <w:rFonts w:ascii="Arial" w:hAnsi="Arial" w:cs="Arial"/>
          <w:sz w:val="20"/>
          <w:szCs w:val="20"/>
        </w:rPr>
      </w:pPr>
      <w:r w:rsidRPr="002C0BF6">
        <w:rPr>
          <w:rStyle w:val="Emphasis"/>
          <w:rFonts w:ascii="Arial" w:hAnsi="Arial" w:cs="Arial"/>
          <w:i/>
          <w:sz w:val="20"/>
          <w:szCs w:val="20"/>
        </w:rPr>
        <w:t>Uncertainty</w:t>
      </w:r>
      <w:r w:rsidRPr="002C0BF6">
        <w:rPr>
          <w:rStyle w:val="Emphasis"/>
          <w:rFonts w:ascii="Arial" w:hAnsi="Arial" w:cs="Arial"/>
          <w:sz w:val="20"/>
          <w:szCs w:val="20"/>
        </w:rPr>
        <w:t xml:space="preserve"> </w:t>
      </w:r>
      <w:r w:rsidRPr="002C0BF6">
        <w:rPr>
          <w:rFonts w:ascii="Arial" w:hAnsi="Arial" w:cs="Arial"/>
          <w:i w:val="0"/>
          <w:sz w:val="20"/>
          <w:szCs w:val="20"/>
        </w:rPr>
        <w:t>(Ref: Para: 2</w:t>
      </w:r>
      <w:ins w:id="1142" w:author="Beverley Bahlmann" w:date="2012-03-27T17:18:00Z">
        <w:r w:rsidR="006E5541" w:rsidRPr="002C0BF6">
          <w:rPr>
            <w:rFonts w:ascii="Arial" w:hAnsi="Arial" w:cs="Arial"/>
            <w:i w:val="0"/>
            <w:sz w:val="20"/>
            <w:szCs w:val="20"/>
          </w:rPr>
          <w:t>3</w:t>
        </w:r>
      </w:ins>
      <w:del w:id="1143" w:author="Beverley Bahlmann" w:date="2012-03-27T17:18:00Z">
        <w:r w:rsidRPr="002C0BF6" w:rsidDel="006E5541">
          <w:rPr>
            <w:rFonts w:ascii="Arial" w:hAnsi="Arial" w:cs="Arial"/>
            <w:i w:val="0"/>
            <w:sz w:val="20"/>
            <w:szCs w:val="20"/>
          </w:rPr>
          <w:delText>2</w:delText>
        </w:r>
      </w:del>
      <w:r w:rsidRPr="002C0BF6">
        <w:rPr>
          <w:rFonts w:ascii="Arial" w:hAnsi="Arial" w:cs="Arial"/>
          <w:i w:val="0"/>
          <w:sz w:val="20"/>
          <w:szCs w:val="20"/>
        </w:rPr>
        <w:t>(b</w:t>
      </w:r>
      <w:proofErr w:type="gramStart"/>
      <w:r w:rsidRPr="002C0BF6">
        <w:rPr>
          <w:rFonts w:ascii="Arial" w:hAnsi="Arial" w:cs="Arial"/>
          <w:i w:val="0"/>
          <w:sz w:val="20"/>
          <w:szCs w:val="20"/>
        </w:rPr>
        <w:t>)(</w:t>
      </w:r>
      <w:proofErr w:type="spellStart"/>
      <w:proofErr w:type="gramEnd"/>
      <w:r w:rsidRPr="002C0BF6">
        <w:rPr>
          <w:rFonts w:ascii="Arial" w:hAnsi="Arial" w:cs="Arial"/>
          <w:i w:val="0"/>
          <w:sz w:val="20"/>
          <w:szCs w:val="20"/>
        </w:rPr>
        <w:t>i</w:t>
      </w:r>
      <w:proofErr w:type="spellEnd"/>
      <w:r w:rsidRPr="002C0BF6">
        <w:rPr>
          <w:rFonts w:ascii="Arial" w:hAnsi="Arial" w:cs="Arial"/>
          <w:i w:val="0"/>
          <w:sz w:val="20"/>
          <w:szCs w:val="20"/>
        </w:rPr>
        <w:t>)c</w:t>
      </w:r>
      <w:del w:id="1144" w:author="Beverley Bahlmann" w:date="2012-03-22T15:29:00Z">
        <w:r w:rsidRPr="002C0BF6" w:rsidDel="00F01C19">
          <w:rPr>
            <w:rFonts w:ascii="Arial" w:hAnsi="Arial" w:cs="Arial"/>
            <w:i w:val="0"/>
            <w:sz w:val="20"/>
            <w:szCs w:val="20"/>
          </w:rPr>
          <w:delText>.</w:delText>
        </w:r>
      </w:del>
      <w:ins w:id="1145" w:author="Beverley Bahlmann" w:date="2012-03-22T15:29:00Z">
        <w:r w:rsidRPr="002C0BF6">
          <w:rPr>
            <w:rFonts w:ascii="Arial" w:hAnsi="Arial" w:cs="Arial"/>
            <w:i w:val="0"/>
            <w:sz w:val="20"/>
            <w:szCs w:val="20"/>
          </w:rPr>
          <w:t>,</w:t>
        </w:r>
      </w:ins>
      <w:del w:id="1146" w:author="Beverley Bahlmann" w:date="2012-03-22T15:29:00Z">
        <w:r w:rsidRPr="002C0BF6" w:rsidDel="00F01C19">
          <w:rPr>
            <w:rFonts w:ascii="Arial" w:hAnsi="Arial" w:cs="Arial"/>
            <w:i w:val="0"/>
            <w:sz w:val="20"/>
            <w:szCs w:val="20"/>
          </w:rPr>
          <w:delText xml:space="preserve"> and</w:delText>
        </w:r>
      </w:del>
      <w:r w:rsidRPr="002C0BF6">
        <w:rPr>
          <w:rFonts w:ascii="Arial" w:hAnsi="Arial" w:cs="Arial"/>
          <w:i w:val="0"/>
          <w:sz w:val="20"/>
          <w:szCs w:val="20"/>
        </w:rPr>
        <w:t xml:space="preserve"> 7</w:t>
      </w:r>
      <w:ins w:id="1147" w:author="Beverley Bahlmann" w:date="2012-03-27T17:18:00Z">
        <w:r w:rsidR="006E5541" w:rsidRPr="002C0BF6">
          <w:rPr>
            <w:rFonts w:ascii="Arial" w:hAnsi="Arial" w:cs="Arial"/>
            <w:i w:val="0"/>
            <w:sz w:val="20"/>
            <w:szCs w:val="20"/>
          </w:rPr>
          <w:t>6</w:t>
        </w:r>
      </w:ins>
      <w:del w:id="1148" w:author="Beverley Bahlmann" w:date="2012-03-27T17:18:00Z">
        <w:r w:rsidRPr="002C0BF6" w:rsidDel="006E5541">
          <w:rPr>
            <w:rFonts w:ascii="Arial" w:hAnsi="Arial" w:cs="Arial"/>
            <w:i w:val="0"/>
            <w:sz w:val="20"/>
            <w:szCs w:val="20"/>
          </w:rPr>
          <w:delText>4</w:delText>
        </w:r>
      </w:del>
      <w:r w:rsidRPr="002C0BF6">
        <w:rPr>
          <w:rFonts w:ascii="Arial" w:hAnsi="Arial" w:cs="Arial"/>
          <w:i w:val="0"/>
          <w:sz w:val="20"/>
          <w:szCs w:val="20"/>
        </w:rPr>
        <w:t>(e))</w:t>
      </w:r>
    </w:p>
    <w:p w:rsidR="006C6DDB" w:rsidRPr="002C0BF6" w:rsidRDefault="006C6DDB" w:rsidP="00745241">
      <w:pPr>
        <w:pStyle w:val="IFACNumberedPara"/>
        <w:tabs>
          <w:tab w:val="clear" w:pos="720"/>
          <w:tab w:val="left" w:pos="270"/>
        </w:tabs>
        <w:rPr>
          <w:rFonts w:ascii="Arial" w:hAnsi="Arial" w:cs="Arial"/>
          <w:sz w:val="20"/>
          <w:szCs w:val="20"/>
        </w:rPr>
      </w:pPr>
      <w:r w:rsidRPr="002C0BF6">
        <w:rPr>
          <w:rFonts w:ascii="Arial" w:hAnsi="Arial" w:cs="Arial"/>
          <w:sz w:val="20"/>
          <w:szCs w:val="20"/>
        </w:rPr>
        <w:t>A</w:t>
      </w:r>
      <w:ins w:id="1149" w:author="Beverley Bahlmann" w:date="2012-03-23T15:48:00Z">
        <w:r w:rsidR="00FD2924" w:rsidRPr="002C0BF6">
          <w:rPr>
            <w:rFonts w:ascii="Arial" w:hAnsi="Arial" w:cs="Arial"/>
            <w:sz w:val="20"/>
            <w:szCs w:val="20"/>
          </w:rPr>
          <w:t>54</w:t>
        </w:r>
      </w:ins>
      <w:del w:id="1150" w:author="Beverley Bahlmann" w:date="2012-03-23T15:48:00Z">
        <w:r w:rsidRPr="002C0BF6" w:rsidDel="00FD2924">
          <w:rPr>
            <w:rFonts w:ascii="Arial" w:hAnsi="Arial" w:cs="Arial"/>
            <w:sz w:val="20"/>
            <w:szCs w:val="20"/>
          </w:rPr>
          <w:delText>22</w:delText>
        </w:r>
      </w:del>
      <w:r w:rsidRPr="002C0BF6">
        <w:rPr>
          <w:rFonts w:ascii="Arial" w:hAnsi="Arial" w:cs="Arial"/>
          <w:sz w:val="20"/>
          <w:szCs w:val="20"/>
        </w:rPr>
        <w:t>.</w:t>
      </w:r>
      <w:r w:rsidRPr="002C0BF6">
        <w:rPr>
          <w:rFonts w:ascii="Arial" w:hAnsi="Arial" w:cs="Arial"/>
          <w:sz w:val="20"/>
          <w:szCs w:val="20"/>
        </w:rPr>
        <w:tab/>
        <w:t>The GHG quantification process can rarely be 100% accurate due to:</w:t>
      </w:r>
    </w:p>
    <w:p w:rsidR="006C6DDB" w:rsidRPr="002C0BF6" w:rsidRDefault="006C6DDB" w:rsidP="00745241">
      <w:pPr>
        <w:pStyle w:val="IFACIndentedAlpha"/>
        <w:tabs>
          <w:tab w:val="left" w:pos="270"/>
        </w:tabs>
        <w:rPr>
          <w:rFonts w:ascii="Arial" w:hAnsi="Arial" w:cs="Arial"/>
          <w:sz w:val="20"/>
          <w:szCs w:val="20"/>
        </w:rPr>
      </w:pPr>
      <w:r w:rsidRPr="002C0BF6">
        <w:rPr>
          <w:rFonts w:ascii="Arial" w:hAnsi="Arial" w:cs="Arial"/>
          <w:sz w:val="20"/>
          <w:szCs w:val="20"/>
        </w:rPr>
        <w:t>(a)</w:t>
      </w:r>
      <w:r w:rsidRPr="002C0BF6">
        <w:rPr>
          <w:rFonts w:ascii="Arial" w:hAnsi="Arial" w:cs="Arial"/>
          <w:sz w:val="20"/>
          <w:szCs w:val="20"/>
        </w:rPr>
        <w:tab/>
      </w:r>
      <w:r w:rsidRPr="002C0BF6">
        <w:rPr>
          <w:rFonts w:ascii="Arial" w:hAnsi="Arial" w:cs="Arial"/>
          <w:i/>
          <w:sz w:val="20"/>
          <w:szCs w:val="20"/>
        </w:rPr>
        <w:t>Scientific</w:t>
      </w:r>
      <w:r w:rsidRPr="002C0BF6">
        <w:rPr>
          <w:rFonts w:ascii="Arial" w:hAnsi="Arial" w:cs="Arial"/>
          <w:sz w:val="20"/>
          <w:szCs w:val="20"/>
        </w:rPr>
        <w:t xml:space="preserve"> </w:t>
      </w:r>
      <w:r w:rsidRPr="002C0BF6">
        <w:rPr>
          <w:rFonts w:ascii="Arial" w:hAnsi="Arial" w:cs="Arial"/>
          <w:i/>
          <w:sz w:val="20"/>
          <w:szCs w:val="20"/>
        </w:rPr>
        <w:t>uncertainty</w:t>
      </w:r>
      <w:r w:rsidRPr="002C0BF6">
        <w:rPr>
          <w:rFonts w:ascii="Arial" w:hAnsi="Arial" w:cs="Arial"/>
          <w:sz w:val="20"/>
          <w:szCs w:val="20"/>
        </w:rPr>
        <w:t>: This arises because of</w:t>
      </w:r>
      <w:r w:rsidRPr="002C0BF6" w:rsidDel="00CF739E">
        <w:rPr>
          <w:rFonts w:ascii="Arial" w:hAnsi="Arial" w:cs="Arial"/>
          <w:sz w:val="20"/>
          <w:szCs w:val="20"/>
        </w:rPr>
        <w:t xml:space="preserve"> </w:t>
      </w:r>
      <w:r w:rsidRPr="002C0BF6">
        <w:rPr>
          <w:rFonts w:ascii="Arial" w:hAnsi="Arial" w:cs="Arial"/>
          <w:sz w:val="20"/>
          <w:szCs w:val="20"/>
        </w:rPr>
        <w:t>incomplete scientific knowledge about the measurement of GHGs. For example, the rate of GHG sequestration in biological sinks, and the “global warming potential” values used to combine emissions of different gases and report them as carbon dioxide equivalents, are subject to incomplete scientific knowledge. The degree to which scientific uncertainty affects the quantification of reported emissions is beyond the control of the entity. However, the potential for scientific uncertainty to result in unreasonable variations in reported emissions can be negated by the use of criteria that stipulate particular scientific assumptions to be used in preparing the GHG statement, or particular factors that embody those assumptions; and</w:t>
      </w:r>
    </w:p>
    <w:p w:rsidR="006C6DDB" w:rsidRPr="002C0BF6" w:rsidRDefault="006C6DDB" w:rsidP="00745241">
      <w:pPr>
        <w:pStyle w:val="IFACIndentedAlpha"/>
        <w:rPr>
          <w:rFonts w:ascii="Arial" w:hAnsi="Arial" w:cs="Arial"/>
          <w:sz w:val="20"/>
          <w:szCs w:val="20"/>
        </w:rPr>
      </w:pPr>
      <w:r w:rsidRPr="002C0BF6">
        <w:rPr>
          <w:rFonts w:ascii="Arial" w:hAnsi="Arial" w:cs="Arial"/>
          <w:sz w:val="20"/>
          <w:szCs w:val="20"/>
        </w:rPr>
        <w:t>(b)</w:t>
      </w:r>
      <w:r w:rsidRPr="002C0BF6">
        <w:rPr>
          <w:rFonts w:ascii="Arial" w:hAnsi="Arial" w:cs="Arial"/>
          <w:sz w:val="20"/>
          <w:szCs w:val="20"/>
        </w:rPr>
        <w:tab/>
      </w:r>
      <w:r w:rsidRPr="002C0BF6">
        <w:rPr>
          <w:rFonts w:ascii="Arial" w:hAnsi="Arial" w:cs="Arial"/>
          <w:i/>
          <w:sz w:val="20"/>
          <w:szCs w:val="20"/>
        </w:rPr>
        <w:t>Estimation (or measurement) uncertainty</w:t>
      </w:r>
      <w:r w:rsidRPr="002C0BF6">
        <w:rPr>
          <w:rFonts w:ascii="Arial" w:hAnsi="Arial" w:cs="Arial"/>
          <w:sz w:val="20"/>
          <w:szCs w:val="20"/>
        </w:rPr>
        <w:t xml:space="preserve">: </w:t>
      </w:r>
      <w:proofErr w:type="gramStart"/>
      <w:r w:rsidRPr="002C0BF6">
        <w:rPr>
          <w:rFonts w:ascii="Arial" w:hAnsi="Arial" w:cs="Arial"/>
          <w:sz w:val="20"/>
          <w:szCs w:val="20"/>
        </w:rPr>
        <w:t>This</w:t>
      </w:r>
      <w:r w:rsidR="00F83DA5" w:rsidRPr="002C0BF6">
        <w:rPr>
          <w:rFonts w:ascii="Arial" w:hAnsi="Arial" w:cs="Arial"/>
          <w:sz w:val="20"/>
          <w:szCs w:val="20"/>
        </w:rPr>
        <w:t xml:space="preserve"> </w:t>
      </w:r>
      <w:r w:rsidRPr="002C0BF6">
        <w:rPr>
          <w:rFonts w:ascii="Arial" w:hAnsi="Arial" w:cs="Arial"/>
          <w:sz w:val="20"/>
          <w:szCs w:val="20"/>
        </w:rPr>
        <w:t>results</w:t>
      </w:r>
      <w:proofErr w:type="gramEnd"/>
      <w:r w:rsidRPr="002C0BF6">
        <w:rPr>
          <w:rFonts w:ascii="Arial" w:hAnsi="Arial" w:cs="Arial"/>
          <w:sz w:val="20"/>
          <w:szCs w:val="20"/>
        </w:rPr>
        <w:t xml:space="preserve"> from the measurement and calculation processes used to quantify emissions within the bounds of existing scientific knowledge. Estimation uncertainty may relate to the data on which an estimate is based (for example, it may relate to uncertainty inherent in measurement instruments used), or the method, including where applicable the model, used in making the estimate (sometimes known as parameter and model uncertainty, respectively). The degree of estimation uncertainty is often controllable by the entity. Reducing the degree of estimation uncertainty may involve greater cost.</w:t>
      </w:r>
    </w:p>
    <w:p w:rsidR="006C6DDB" w:rsidRPr="002C0BF6" w:rsidRDefault="006C6DDB" w:rsidP="00745241">
      <w:pPr>
        <w:pStyle w:val="IFACNumberedPara"/>
        <w:tabs>
          <w:tab w:val="clear" w:pos="720"/>
        </w:tabs>
        <w:rPr>
          <w:rFonts w:ascii="Arial" w:hAnsi="Arial" w:cs="Arial"/>
          <w:sz w:val="20"/>
          <w:szCs w:val="20"/>
        </w:rPr>
      </w:pPr>
      <w:r w:rsidRPr="002C0BF6">
        <w:rPr>
          <w:rFonts w:ascii="Arial" w:hAnsi="Arial" w:cs="Arial"/>
          <w:sz w:val="20"/>
          <w:szCs w:val="20"/>
        </w:rPr>
        <w:lastRenderedPageBreak/>
        <w:t>A</w:t>
      </w:r>
      <w:ins w:id="1151" w:author="Beverley Bahlmann" w:date="2012-03-23T15:48:00Z">
        <w:r w:rsidR="00FD2924" w:rsidRPr="002C0BF6">
          <w:rPr>
            <w:rFonts w:ascii="Arial" w:hAnsi="Arial" w:cs="Arial"/>
            <w:sz w:val="20"/>
            <w:szCs w:val="20"/>
          </w:rPr>
          <w:t>55</w:t>
        </w:r>
      </w:ins>
      <w:del w:id="1152" w:author="Beverley Bahlmann" w:date="2012-03-23T15:48:00Z">
        <w:r w:rsidRPr="002C0BF6" w:rsidDel="00FD2924">
          <w:rPr>
            <w:rFonts w:ascii="Arial" w:hAnsi="Arial" w:cs="Arial"/>
            <w:sz w:val="20"/>
            <w:szCs w:val="20"/>
          </w:rPr>
          <w:delText>23</w:delText>
        </w:r>
      </w:del>
      <w:r w:rsidRPr="002C0BF6">
        <w:rPr>
          <w:rFonts w:ascii="Arial" w:hAnsi="Arial" w:cs="Arial"/>
          <w:sz w:val="20"/>
          <w:szCs w:val="20"/>
        </w:rPr>
        <w:t>.</w:t>
      </w:r>
      <w:r w:rsidRPr="002C0BF6">
        <w:rPr>
          <w:rFonts w:ascii="Arial" w:hAnsi="Arial" w:cs="Arial"/>
          <w:sz w:val="20"/>
          <w:szCs w:val="20"/>
        </w:rPr>
        <w:tab/>
        <w:t>The fact that quantifying an entity’s emissions is subject to uncertainty does not mean that an entity’s emissions are inappropriate as a subject matter. For example, the applicable criteria may require Scope 2 emissions from electricity to be calculated by applying a prescribed emissions factor to the number of kilowatt hours consumed. The prescribed emissions factor will be based on assumptions and models that may not hold true in all circumstances. However, as long as the assumptions and models are reasonable in the circumstances and adequately disclosed, information in the GHG statement will ordinarily be capable of being assured.</w:t>
      </w:r>
    </w:p>
    <w:p w:rsidR="006C6DDB" w:rsidRPr="002C0BF6" w:rsidRDefault="006C6DDB" w:rsidP="00745241">
      <w:pPr>
        <w:pStyle w:val="IFACNumberedPara"/>
        <w:tabs>
          <w:tab w:val="clear" w:pos="720"/>
        </w:tabs>
        <w:rPr>
          <w:rFonts w:ascii="Arial" w:hAnsi="Arial" w:cs="Arial"/>
          <w:sz w:val="20"/>
          <w:szCs w:val="20"/>
        </w:rPr>
      </w:pPr>
      <w:r w:rsidRPr="002C0BF6">
        <w:rPr>
          <w:rFonts w:ascii="Arial" w:hAnsi="Arial" w:cs="Arial"/>
          <w:sz w:val="20"/>
          <w:szCs w:val="20"/>
        </w:rPr>
        <w:t>A</w:t>
      </w:r>
      <w:ins w:id="1153" w:author="Beverley Bahlmann" w:date="2012-03-23T15:48:00Z">
        <w:r w:rsidR="00FD2924" w:rsidRPr="002C0BF6">
          <w:rPr>
            <w:rFonts w:ascii="Arial" w:hAnsi="Arial" w:cs="Arial"/>
            <w:sz w:val="20"/>
            <w:szCs w:val="20"/>
          </w:rPr>
          <w:t>56</w:t>
        </w:r>
      </w:ins>
      <w:del w:id="1154" w:author="Beverley Bahlmann" w:date="2012-03-23T15:48:00Z">
        <w:r w:rsidRPr="002C0BF6" w:rsidDel="00FD2924">
          <w:rPr>
            <w:rFonts w:ascii="Arial" w:hAnsi="Arial" w:cs="Arial"/>
            <w:sz w:val="20"/>
            <w:szCs w:val="20"/>
          </w:rPr>
          <w:delText>24</w:delText>
        </w:r>
      </w:del>
      <w:r w:rsidRPr="002C0BF6">
        <w:rPr>
          <w:rFonts w:ascii="Arial" w:hAnsi="Arial" w:cs="Arial"/>
          <w:sz w:val="20"/>
          <w:szCs w:val="20"/>
        </w:rPr>
        <w:t>.</w:t>
      </w:r>
      <w:r w:rsidRPr="002C0BF6">
        <w:rPr>
          <w:rFonts w:ascii="Arial" w:hAnsi="Arial" w:cs="Arial"/>
          <w:sz w:val="20"/>
          <w:szCs w:val="20"/>
        </w:rPr>
        <w:tab/>
        <w:t>The situation in paragraph A</w:t>
      </w:r>
      <w:ins w:id="1155" w:author="Beverley Bahlmann" w:date="2012-03-27T17:19:00Z">
        <w:r w:rsidR="006E5541" w:rsidRPr="002C0BF6">
          <w:rPr>
            <w:rFonts w:ascii="Arial" w:hAnsi="Arial" w:cs="Arial"/>
            <w:sz w:val="20"/>
            <w:szCs w:val="20"/>
          </w:rPr>
          <w:t>55</w:t>
        </w:r>
      </w:ins>
      <w:del w:id="1156" w:author="Beverley Bahlmann" w:date="2012-03-27T17:19:00Z">
        <w:r w:rsidRPr="002C0BF6" w:rsidDel="006E5541">
          <w:rPr>
            <w:rFonts w:ascii="Arial" w:hAnsi="Arial" w:cs="Arial"/>
            <w:sz w:val="20"/>
            <w:szCs w:val="20"/>
          </w:rPr>
          <w:delText>23</w:delText>
        </w:r>
      </w:del>
      <w:r w:rsidRPr="002C0BF6">
        <w:rPr>
          <w:rFonts w:ascii="Arial" w:hAnsi="Arial" w:cs="Arial"/>
          <w:sz w:val="20"/>
          <w:szCs w:val="20"/>
        </w:rPr>
        <w:t xml:space="preserve"> can be contrasted with quantification in accordance with criteria that use models and assumptions based on an entity’s individual circumstances. Using entity-specific models and assumptions will likely result in more accurate quantification than using, for example, average emissions factors for an industry; it will also likely introduce additional risks of material misstatement with respect to how the entity-specific models and assumptions were arrived at. As noted in paragraph A</w:t>
      </w:r>
      <w:ins w:id="1157" w:author="Beverley Bahlmann" w:date="2012-03-27T17:22:00Z">
        <w:r w:rsidR="006E5541" w:rsidRPr="002C0BF6">
          <w:rPr>
            <w:rFonts w:ascii="Arial" w:hAnsi="Arial" w:cs="Arial"/>
            <w:sz w:val="20"/>
            <w:szCs w:val="20"/>
          </w:rPr>
          <w:t>55</w:t>
        </w:r>
      </w:ins>
      <w:del w:id="1158" w:author="Beverley Bahlmann" w:date="2012-03-27T17:22:00Z">
        <w:r w:rsidRPr="002C0BF6" w:rsidDel="006E5541">
          <w:rPr>
            <w:rFonts w:ascii="Arial" w:hAnsi="Arial" w:cs="Arial"/>
            <w:sz w:val="20"/>
            <w:szCs w:val="20"/>
          </w:rPr>
          <w:delText>23</w:delText>
        </w:r>
      </w:del>
      <w:r w:rsidRPr="002C0BF6">
        <w:rPr>
          <w:rFonts w:ascii="Arial" w:hAnsi="Arial" w:cs="Arial"/>
          <w:sz w:val="20"/>
          <w:szCs w:val="20"/>
        </w:rPr>
        <w:t>, as long as the assumptions and models are reasonable in the circumstances and adequately disclosed, information in the GHG statement will ordinarily be capable of being assured.</w:t>
      </w:r>
    </w:p>
    <w:p w:rsidR="006C6DDB" w:rsidRPr="002C0BF6" w:rsidRDefault="006C6DDB" w:rsidP="00745241">
      <w:pPr>
        <w:pStyle w:val="IFACNumberedPara"/>
        <w:tabs>
          <w:tab w:val="clear" w:pos="720"/>
        </w:tabs>
        <w:rPr>
          <w:rFonts w:ascii="Arial" w:hAnsi="Arial" w:cs="Arial"/>
          <w:sz w:val="20"/>
          <w:szCs w:val="20"/>
        </w:rPr>
      </w:pPr>
      <w:r w:rsidRPr="002C0BF6">
        <w:rPr>
          <w:rFonts w:ascii="Arial" w:hAnsi="Arial" w:cs="Arial"/>
          <w:sz w:val="20"/>
          <w:szCs w:val="20"/>
        </w:rPr>
        <w:t>A</w:t>
      </w:r>
      <w:ins w:id="1159" w:author="Beverley Bahlmann" w:date="2012-03-23T15:48:00Z">
        <w:r w:rsidR="00FD2924" w:rsidRPr="002C0BF6">
          <w:rPr>
            <w:rFonts w:ascii="Arial" w:hAnsi="Arial" w:cs="Arial"/>
            <w:sz w:val="20"/>
            <w:szCs w:val="20"/>
          </w:rPr>
          <w:t>57</w:t>
        </w:r>
      </w:ins>
      <w:del w:id="1160" w:author="Beverley Bahlmann" w:date="2012-03-23T15:48:00Z">
        <w:r w:rsidRPr="002C0BF6" w:rsidDel="00FD2924">
          <w:rPr>
            <w:rFonts w:ascii="Arial" w:hAnsi="Arial" w:cs="Arial"/>
            <w:sz w:val="20"/>
            <w:szCs w:val="20"/>
          </w:rPr>
          <w:delText>25</w:delText>
        </w:r>
      </w:del>
      <w:r w:rsidRPr="002C0BF6">
        <w:rPr>
          <w:rFonts w:ascii="Arial" w:hAnsi="Arial" w:cs="Arial"/>
          <w:sz w:val="20"/>
          <w:szCs w:val="20"/>
        </w:rPr>
        <w:t>.</w:t>
      </w:r>
      <w:r w:rsidRPr="002C0BF6">
        <w:rPr>
          <w:rFonts w:ascii="Arial" w:hAnsi="Arial" w:cs="Arial"/>
          <w:sz w:val="20"/>
          <w:szCs w:val="20"/>
        </w:rPr>
        <w:tab/>
        <w:t>In some cases, however, the practitioner may decide that it is inappropriate to undertake an assurance engagement if the impact of uncertainty on information in the GHG statement is very high. This may be the case when, for example, a significant proportion of the entity’s reported emissions are from fugitive sources (see paragraph A</w:t>
      </w:r>
      <w:ins w:id="1161" w:author="Beverley Bahlmann" w:date="2012-03-27T17:23:00Z">
        <w:r w:rsidR="006E5541" w:rsidRPr="002C0BF6">
          <w:rPr>
            <w:rFonts w:ascii="Arial" w:hAnsi="Arial" w:cs="Arial"/>
            <w:sz w:val="20"/>
            <w:szCs w:val="20"/>
          </w:rPr>
          <w:t>8</w:t>
        </w:r>
      </w:ins>
      <w:del w:id="1162" w:author="Beverley Bahlmann" w:date="2012-03-27T17:23:00Z">
        <w:r w:rsidRPr="002C0BF6" w:rsidDel="006E5541">
          <w:rPr>
            <w:rFonts w:ascii="Arial" w:hAnsi="Arial" w:cs="Arial"/>
            <w:sz w:val="20"/>
            <w:szCs w:val="20"/>
          </w:rPr>
          <w:delText>7</w:delText>
        </w:r>
      </w:del>
      <w:r w:rsidRPr="002C0BF6">
        <w:rPr>
          <w:rFonts w:ascii="Arial" w:hAnsi="Arial" w:cs="Arial"/>
          <w:sz w:val="20"/>
          <w:szCs w:val="20"/>
        </w:rPr>
        <w:t>) that are not monitored and estimation methods are not sufficiently sophisticated, or when a significant proportion of the entity’s reported removals are attributable to biological sinks. It should be noted that decisions whether to undertake an assurance engagement in such circumstances are not affected by the level of assurance, that is, if it is not appropriate for a reasonable assurance engagement, it is also not appropriate for a limited assurance engagement, and vice versa.</w:t>
      </w:r>
    </w:p>
    <w:p w:rsidR="006C6DDB" w:rsidRPr="002C0BF6" w:rsidRDefault="006C6DDB" w:rsidP="00745241">
      <w:pPr>
        <w:pStyle w:val="IFACNumberedPara"/>
        <w:tabs>
          <w:tab w:val="clear" w:pos="720"/>
        </w:tabs>
        <w:rPr>
          <w:rFonts w:ascii="Arial" w:hAnsi="Arial" w:cs="Arial"/>
          <w:sz w:val="20"/>
          <w:szCs w:val="20"/>
        </w:rPr>
      </w:pPr>
      <w:r w:rsidRPr="002C0BF6">
        <w:rPr>
          <w:rFonts w:ascii="Arial" w:hAnsi="Arial" w:cs="Arial"/>
          <w:sz w:val="20"/>
          <w:szCs w:val="20"/>
        </w:rPr>
        <w:t>A</w:t>
      </w:r>
      <w:ins w:id="1163" w:author="Beverley Bahlmann" w:date="2012-03-23T15:48:00Z">
        <w:r w:rsidR="00FD2924" w:rsidRPr="002C0BF6">
          <w:rPr>
            <w:rFonts w:ascii="Arial" w:hAnsi="Arial" w:cs="Arial"/>
            <w:sz w:val="20"/>
            <w:szCs w:val="20"/>
          </w:rPr>
          <w:t>58</w:t>
        </w:r>
      </w:ins>
      <w:del w:id="1164" w:author="Beverley Bahlmann" w:date="2012-03-23T15:48:00Z">
        <w:r w:rsidRPr="002C0BF6" w:rsidDel="00FD2924">
          <w:rPr>
            <w:rFonts w:ascii="Arial" w:hAnsi="Arial" w:cs="Arial"/>
            <w:sz w:val="20"/>
            <w:szCs w:val="20"/>
          </w:rPr>
          <w:delText>26</w:delText>
        </w:r>
      </w:del>
      <w:r w:rsidRPr="002C0BF6">
        <w:rPr>
          <w:rFonts w:ascii="Arial" w:hAnsi="Arial" w:cs="Arial"/>
          <w:sz w:val="20"/>
          <w:szCs w:val="20"/>
        </w:rPr>
        <w:t>.</w:t>
      </w:r>
      <w:r w:rsidRPr="002C0BF6">
        <w:rPr>
          <w:rFonts w:ascii="Arial" w:hAnsi="Arial" w:cs="Arial"/>
          <w:sz w:val="20"/>
          <w:szCs w:val="20"/>
        </w:rPr>
        <w:tab/>
        <w:t>A discussion in the explanatory notes to the GHG statement of the nature, causes, and effects of the uncertainties that affect the entity’s GHG statement alerts intended users to the uncertainties associated with the quantification of emissions. This may be particularly important where the intended users did not determine the criteria to be used. For example, a GHG statement may be available to a broad range of intended users even though the criteria used were developed for a particular regulatory purpose.</w:t>
      </w:r>
    </w:p>
    <w:p w:rsidR="006C6DDB" w:rsidRPr="002C0BF6" w:rsidRDefault="006C6DDB" w:rsidP="00745241">
      <w:pPr>
        <w:pStyle w:val="IFACNumberedPara"/>
        <w:tabs>
          <w:tab w:val="clear" w:pos="720"/>
        </w:tabs>
        <w:rPr>
          <w:rFonts w:ascii="Arial" w:hAnsi="Arial" w:cs="Arial"/>
          <w:sz w:val="20"/>
          <w:szCs w:val="20"/>
        </w:rPr>
      </w:pPr>
      <w:r w:rsidRPr="002C0BF6">
        <w:rPr>
          <w:rFonts w:ascii="Arial" w:hAnsi="Arial" w:cs="Arial"/>
          <w:sz w:val="20"/>
          <w:szCs w:val="20"/>
        </w:rPr>
        <w:t>A</w:t>
      </w:r>
      <w:ins w:id="1165" w:author="Beverley Bahlmann" w:date="2012-03-23T15:48:00Z">
        <w:r w:rsidR="00FD2924" w:rsidRPr="002C0BF6">
          <w:rPr>
            <w:rFonts w:ascii="Arial" w:hAnsi="Arial" w:cs="Arial"/>
            <w:sz w:val="20"/>
            <w:szCs w:val="20"/>
          </w:rPr>
          <w:t>59</w:t>
        </w:r>
      </w:ins>
      <w:del w:id="1166" w:author="Beverley Bahlmann" w:date="2012-03-23T15:48:00Z">
        <w:r w:rsidRPr="002C0BF6" w:rsidDel="00FD2924">
          <w:rPr>
            <w:rFonts w:ascii="Arial" w:hAnsi="Arial" w:cs="Arial"/>
            <w:sz w:val="20"/>
            <w:szCs w:val="20"/>
          </w:rPr>
          <w:delText>27</w:delText>
        </w:r>
      </w:del>
      <w:r w:rsidRPr="002C0BF6">
        <w:rPr>
          <w:rFonts w:ascii="Arial" w:hAnsi="Arial" w:cs="Arial"/>
          <w:sz w:val="20"/>
          <w:szCs w:val="20"/>
        </w:rPr>
        <w:t>.</w:t>
      </w:r>
      <w:r w:rsidRPr="002C0BF6">
        <w:rPr>
          <w:rFonts w:ascii="Arial" w:hAnsi="Arial" w:cs="Arial"/>
          <w:sz w:val="20"/>
          <w:szCs w:val="20"/>
        </w:rPr>
        <w:tab/>
        <w:t>Because uncertainty is a significant characteristic of all GHG statements, paragraph 7</w:t>
      </w:r>
      <w:ins w:id="1167" w:author="Beverley Bahlmann" w:date="2012-03-27T17:23:00Z">
        <w:r w:rsidR="006E5541" w:rsidRPr="002C0BF6">
          <w:rPr>
            <w:rFonts w:ascii="Arial" w:hAnsi="Arial" w:cs="Arial"/>
            <w:sz w:val="20"/>
            <w:szCs w:val="20"/>
          </w:rPr>
          <w:t>6</w:t>
        </w:r>
      </w:ins>
      <w:del w:id="1168" w:author="Beverley Bahlmann" w:date="2012-03-27T17:23:00Z">
        <w:r w:rsidRPr="002C0BF6" w:rsidDel="006E5541">
          <w:rPr>
            <w:rFonts w:ascii="Arial" w:hAnsi="Arial" w:cs="Arial"/>
            <w:sz w:val="20"/>
            <w:szCs w:val="20"/>
          </w:rPr>
          <w:delText>4</w:delText>
        </w:r>
      </w:del>
      <w:r w:rsidRPr="002C0BF6">
        <w:rPr>
          <w:rFonts w:ascii="Arial" w:hAnsi="Arial" w:cs="Arial"/>
          <w:sz w:val="20"/>
          <w:szCs w:val="20"/>
        </w:rPr>
        <w:t>(e) requires it to be mentioned in the assurance report regardless of what, if any, disclosures are included in the explanatory notes to the GHG statement.</w:t>
      </w:r>
      <w:r w:rsidRPr="002C0BF6">
        <w:rPr>
          <w:rFonts w:ascii="Arial" w:hAnsi="Arial" w:cs="Arial"/>
          <w:sz w:val="20"/>
          <w:szCs w:val="20"/>
          <w:vertAlign w:val="superscript"/>
        </w:rPr>
        <w:footnoteReference w:id="20"/>
      </w:r>
    </w:p>
    <w:p w:rsidR="00B24158" w:rsidRPr="002C0BF6" w:rsidRDefault="00B24158" w:rsidP="00745241">
      <w:pPr>
        <w:pStyle w:val="IFACHeading4"/>
        <w:keepNext/>
        <w:rPr>
          <w:rFonts w:ascii="Arial" w:hAnsi="Arial" w:cs="Arial"/>
          <w:sz w:val="20"/>
          <w:szCs w:val="20"/>
        </w:rPr>
      </w:pPr>
      <w:r w:rsidRPr="002C0BF6">
        <w:rPr>
          <w:rFonts w:ascii="Arial" w:hAnsi="Arial" w:cs="Arial"/>
          <w:sz w:val="20"/>
          <w:szCs w:val="20"/>
        </w:rPr>
        <w:t>The Entity and Its Environment</w:t>
      </w:r>
    </w:p>
    <w:p w:rsidR="00B24158" w:rsidRPr="002C0BF6" w:rsidRDefault="00B24158" w:rsidP="00745241">
      <w:pPr>
        <w:pStyle w:val="IFACHeading4"/>
        <w:keepNext/>
        <w:spacing w:before="120"/>
        <w:rPr>
          <w:rFonts w:ascii="Arial" w:hAnsi="Arial" w:cs="Arial"/>
          <w:i w:val="0"/>
          <w:sz w:val="20"/>
          <w:szCs w:val="20"/>
        </w:rPr>
      </w:pPr>
      <w:r w:rsidRPr="002C0BF6">
        <w:rPr>
          <w:rFonts w:ascii="Arial" w:hAnsi="Arial" w:cs="Arial"/>
          <w:i w:val="0"/>
          <w:sz w:val="20"/>
          <w:szCs w:val="20"/>
        </w:rPr>
        <w:t xml:space="preserve">Interruptions to Operations (Ref: Para. </w:t>
      </w:r>
      <w:r w:rsidR="00BF1327" w:rsidRPr="002C0BF6">
        <w:rPr>
          <w:rFonts w:ascii="Arial" w:hAnsi="Arial" w:cs="Arial"/>
          <w:i w:val="0"/>
          <w:sz w:val="20"/>
          <w:szCs w:val="20"/>
        </w:rPr>
        <w:t>2</w:t>
      </w:r>
      <w:ins w:id="1169" w:author="Beverley Bahlmann" w:date="2012-03-27T17:23:00Z">
        <w:r w:rsidR="006E5541" w:rsidRPr="002C0BF6">
          <w:rPr>
            <w:rFonts w:ascii="Arial" w:hAnsi="Arial" w:cs="Arial"/>
            <w:i w:val="0"/>
            <w:sz w:val="20"/>
            <w:szCs w:val="20"/>
          </w:rPr>
          <w:t>3</w:t>
        </w:r>
      </w:ins>
      <w:del w:id="1170" w:author="Beverley Bahlmann" w:date="2012-03-27T17:23:00Z">
        <w:r w:rsidR="0006474B" w:rsidRPr="002C0BF6" w:rsidDel="006E5541">
          <w:rPr>
            <w:rFonts w:ascii="Arial" w:hAnsi="Arial" w:cs="Arial"/>
            <w:i w:val="0"/>
            <w:sz w:val="20"/>
            <w:szCs w:val="20"/>
          </w:rPr>
          <w:delText>2</w:delText>
        </w:r>
      </w:del>
      <w:r w:rsidRPr="002C0BF6">
        <w:rPr>
          <w:rFonts w:ascii="Arial" w:hAnsi="Arial" w:cs="Arial"/>
          <w:i w:val="0"/>
          <w:sz w:val="20"/>
          <w:szCs w:val="20"/>
        </w:rPr>
        <w:t>(b</w:t>
      </w:r>
      <w:proofErr w:type="gramStart"/>
      <w:r w:rsidRPr="002C0BF6">
        <w:rPr>
          <w:rFonts w:ascii="Arial" w:hAnsi="Arial" w:cs="Arial"/>
          <w:i w:val="0"/>
          <w:sz w:val="20"/>
          <w:szCs w:val="20"/>
        </w:rPr>
        <w:t>)(</w:t>
      </w:r>
      <w:proofErr w:type="gramEnd"/>
      <w:r w:rsidRPr="002C0BF6">
        <w:rPr>
          <w:rFonts w:ascii="Arial" w:hAnsi="Arial" w:cs="Arial"/>
          <w:i w:val="0"/>
          <w:sz w:val="20"/>
          <w:szCs w:val="20"/>
        </w:rPr>
        <w:t>iii))</w:t>
      </w:r>
    </w:p>
    <w:p w:rsidR="00B24158" w:rsidRPr="002C0BF6" w:rsidRDefault="009B1B82" w:rsidP="00745241">
      <w:pPr>
        <w:pStyle w:val="IFACNumberedPara"/>
        <w:tabs>
          <w:tab w:val="clear" w:pos="720"/>
        </w:tabs>
        <w:rPr>
          <w:rFonts w:ascii="Arial" w:hAnsi="Arial" w:cs="Arial"/>
          <w:sz w:val="20"/>
          <w:szCs w:val="20"/>
        </w:rPr>
      </w:pPr>
      <w:r w:rsidRPr="002C0BF6">
        <w:rPr>
          <w:rFonts w:ascii="Arial" w:hAnsi="Arial" w:cs="Arial"/>
          <w:sz w:val="20"/>
          <w:szCs w:val="20"/>
        </w:rPr>
        <w:t>A</w:t>
      </w:r>
      <w:ins w:id="1171" w:author="Beverley Bahlmann" w:date="2012-03-23T15:48:00Z">
        <w:r w:rsidR="00FD2924" w:rsidRPr="002C0BF6">
          <w:rPr>
            <w:rFonts w:ascii="Arial" w:hAnsi="Arial" w:cs="Arial"/>
            <w:sz w:val="20"/>
            <w:szCs w:val="20"/>
          </w:rPr>
          <w:t>60</w:t>
        </w:r>
      </w:ins>
      <w:del w:id="1172" w:author="Beverley Bahlmann" w:date="2012-03-13T15:57:00Z">
        <w:r w:rsidRPr="002C0BF6" w:rsidDel="001703D1">
          <w:rPr>
            <w:rFonts w:ascii="Arial" w:hAnsi="Arial" w:cs="Arial"/>
            <w:sz w:val="20"/>
            <w:szCs w:val="20"/>
          </w:rPr>
          <w:delText>6</w:delText>
        </w:r>
      </w:del>
      <w:del w:id="1173" w:author="Beverley Bahlmann" w:date="2012-03-13T15:55:00Z">
        <w:r w:rsidRPr="002C0BF6" w:rsidDel="001703D1">
          <w:rPr>
            <w:rFonts w:ascii="Arial" w:hAnsi="Arial" w:cs="Arial"/>
            <w:sz w:val="20"/>
            <w:szCs w:val="20"/>
          </w:rPr>
          <w:delText>1</w:delText>
        </w:r>
      </w:del>
      <w:r w:rsidRPr="002C0BF6">
        <w:rPr>
          <w:rFonts w:ascii="Arial" w:hAnsi="Arial" w:cs="Arial"/>
          <w:sz w:val="20"/>
          <w:szCs w:val="20"/>
        </w:rPr>
        <w:t>.</w:t>
      </w:r>
      <w:r w:rsidRPr="002C0BF6">
        <w:rPr>
          <w:rFonts w:ascii="Arial" w:hAnsi="Arial" w:cs="Arial"/>
          <w:sz w:val="20"/>
          <w:szCs w:val="20"/>
        </w:rPr>
        <w:tab/>
      </w:r>
      <w:r w:rsidR="00B24158" w:rsidRPr="002C0BF6">
        <w:rPr>
          <w:rFonts w:ascii="Arial" w:hAnsi="Arial" w:cs="Arial"/>
          <w:sz w:val="20"/>
          <w:szCs w:val="20"/>
        </w:rPr>
        <w:t>Interruptions may include incidents such as shut downs, which may occur unexpectedly, or may be planned, for example, as part of a maintenance schedule. In some cases, the nature of operations may be intermittent, for example, when a facility is only used at peak periods.</w:t>
      </w:r>
      <w:r w:rsidR="00453558" w:rsidRPr="002C0BF6">
        <w:rPr>
          <w:rFonts w:ascii="Arial" w:hAnsi="Arial" w:cs="Arial"/>
          <w:sz w:val="20"/>
          <w:szCs w:val="20"/>
        </w:rPr>
        <w:t xml:space="preserve"> </w:t>
      </w:r>
      <w:del w:id="1174" w:author="Beverley Bahlmann" w:date="2012-03-23T11:06:00Z">
        <w:r w:rsidR="00453558" w:rsidRPr="002C0BF6" w:rsidDel="00170EC5">
          <w:rPr>
            <w:rFonts w:ascii="Arial" w:hAnsi="Arial" w:cs="Arial"/>
            <w:sz w:val="20"/>
            <w:szCs w:val="20"/>
          </w:rPr>
          <w:delText>[Previously paragraph A61]</w:delText>
        </w:r>
      </w:del>
    </w:p>
    <w:p w:rsidR="00B24158" w:rsidRPr="002C0BF6" w:rsidRDefault="002A0257" w:rsidP="00745241">
      <w:pPr>
        <w:pStyle w:val="IFACHeading4"/>
        <w:keepNext/>
        <w:rPr>
          <w:rFonts w:ascii="Arial" w:hAnsi="Arial" w:cs="Arial"/>
          <w:i w:val="0"/>
          <w:sz w:val="20"/>
          <w:szCs w:val="20"/>
        </w:rPr>
      </w:pPr>
      <w:ins w:id="1175" w:author="Beverley Bahlmann" w:date="2012-03-14T10:25:00Z">
        <w:r w:rsidRPr="002C0BF6">
          <w:rPr>
            <w:rFonts w:ascii="Arial" w:hAnsi="Arial" w:cs="Arial"/>
            <w:i w:val="0"/>
            <w:sz w:val="20"/>
            <w:szCs w:val="20"/>
          </w:rPr>
          <w:lastRenderedPageBreak/>
          <w:t xml:space="preserve">Climate Change </w:t>
        </w:r>
      </w:ins>
      <w:r w:rsidR="00B24158" w:rsidRPr="002C0BF6">
        <w:rPr>
          <w:rFonts w:ascii="Arial" w:hAnsi="Arial" w:cs="Arial"/>
          <w:i w:val="0"/>
          <w:sz w:val="20"/>
          <w:szCs w:val="20"/>
        </w:rPr>
        <w:t xml:space="preserve">Objectives and Strategies (Ref: Para. </w:t>
      </w:r>
      <w:r w:rsidR="00BF1327" w:rsidRPr="002C0BF6">
        <w:rPr>
          <w:rFonts w:ascii="Arial" w:hAnsi="Arial" w:cs="Arial"/>
          <w:i w:val="0"/>
          <w:sz w:val="20"/>
          <w:szCs w:val="20"/>
        </w:rPr>
        <w:t>2</w:t>
      </w:r>
      <w:ins w:id="1176" w:author="Beverley Bahlmann" w:date="2012-03-27T17:23:00Z">
        <w:r w:rsidR="006E5541" w:rsidRPr="002C0BF6">
          <w:rPr>
            <w:rFonts w:ascii="Arial" w:hAnsi="Arial" w:cs="Arial"/>
            <w:i w:val="0"/>
            <w:sz w:val="20"/>
            <w:szCs w:val="20"/>
          </w:rPr>
          <w:t>3</w:t>
        </w:r>
      </w:ins>
      <w:del w:id="1177" w:author="Beverley Bahlmann" w:date="2012-03-27T17:23:00Z">
        <w:r w:rsidR="0006474B" w:rsidRPr="002C0BF6" w:rsidDel="006E5541">
          <w:rPr>
            <w:rFonts w:ascii="Arial" w:hAnsi="Arial" w:cs="Arial"/>
            <w:i w:val="0"/>
            <w:sz w:val="20"/>
            <w:szCs w:val="20"/>
          </w:rPr>
          <w:delText>2</w:delText>
        </w:r>
      </w:del>
      <w:r w:rsidR="00B24158" w:rsidRPr="002C0BF6">
        <w:rPr>
          <w:rFonts w:ascii="Arial" w:hAnsi="Arial" w:cs="Arial"/>
          <w:i w:val="0"/>
          <w:sz w:val="20"/>
          <w:szCs w:val="20"/>
        </w:rPr>
        <w:t>(e))</w:t>
      </w:r>
    </w:p>
    <w:p w:rsidR="00B24158" w:rsidRPr="002C0BF6" w:rsidRDefault="009B1B82" w:rsidP="00745241">
      <w:pPr>
        <w:pStyle w:val="IFACNumberedPara"/>
        <w:tabs>
          <w:tab w:val="clear" w:pos="720"/>
        </w:tabs>
        <w:rPr>
          <w:rFonts w:ascii="Arial" w:hAnsi="Arial" w:cs="Arial"/>
          <w:sz w:val="20"/>
          <w:szCs w:val="20"/>
        </w:rPr>
      </w:pPr>
      <w:r w:rsidRPr="002C0BF6">
        <w:rPr>
          <w:rFonts w:ascii="Arial" w:hAnsi="Arial" w:cs="Arial"/>
          <w:sz w:val="20"/>
          <w:szCs w:val="20"/>
        </w:rPr>
        <w:t>A</w:t>
      </w:r>
      <w:ins w:id="1178" w:author="Beverley Bahlmann" w:date="2012-03-23T15:48:00Z">
        <w:r w:rsidR="00FD2924" w:rsidRPr="002C0BF6">
          <w:rPr>
            <w:rFonts w:ascii="Arial" w:hAnsi="Arial" w:cs="Arial"/>
            <w:sz w:val="20"/>
            <w:szCs w:val="20"/>
          </w:rPr>
          <w:t>61</w:t>
        </w:r>
      </w:ins>
      <w:del w:id="1179" w:author="Beverley Bahlmann" w:date="2012-03-13T15:57:00Z">
        <w:r w:rsidRPr="002C0BF6" w:rsidDel="001703D1">
          <w:rPr>
            <w:rFonts w:ascii="Arial" w:hAnsi="Arial" w:cs="Arial"/>
            <w:sz w:val="20"/>
            <w:szCs w:val="20"/>
          </w:rPr>
          <w:delText>6</w:delText>
        </w:r>
      </w:del>
      <w:del w:id="1180" w:author="Beverley Bahlmann" w:date="2012-03-13T15:55:00Z">
        <w:r w:rsidRPr="002C0BF6" w:rsidDel="001703D1">
          <w:rPr>
            <w:rFonts w:ascii="Arial" w:hAnsi="Arial" w:cs="Arial"/>
            <w:sz w:val="20"/>
            <w:szCs w:val="20"/>
          </w:rPr>
          <w:delText>2</w:delText>
        </w:r>
      </w:del>
      <w:r w:rsidRPr="002C0BF6">
        <w:rPr>
          <w:rFonts w:ascii="Arial" w:hAnsi="Arial" w:cs="Arial"/>
          <w:sz w:val="20"/>
          <w:szCs w:val="20"/>
        </w:rPr>
        <w:t>.</w:t>
      </w:r>
      <w:r w:rsidRPr="002C0BF6">
        <w:rPr>
          <w:rFonts w:ascii="Arial" w:hAnsi="Arial" w:cs="Arial"/>
          <w:sz w:val="20"/>
          <w:szCs w:val="20"/>
        </w:rPr>
        <w:tab/>
      </w:r>
      <w:r w:rsidR="00B24158" w:rsidRPr="002C0BF6">
        <w:rPr>
          <w:rFonts w:ascii="Arial" w:hAnsi="Arial" w:cs="Arial"/>
          <w:sz w:val="20"/>
          <w:szCs w:val="20"/>
        </w:rPr>
        <w:t>Consideration of the entity</w:t>
      </w:r>
      <w:r w:rsidR="00B23E35" w:rsidRPr="002C0BF6">
        <w:rPr>
          <w:rFonts w:ascii="Arial" w:hAnsi="Arial" w:cs="Arial"/>
          <w:sz w:val="20"/>
          <w:szCs w:val="20"/>
        </w:rPr>
        <w:t>’</w:t>
      </w:r>
      <w:r w:rsidR="00B24158" w:rsidRPr="002C0BF6">
        <w:rPr>
          <w:rFonts w:ascii="Arial" w:hAnsi="Arial" w:cs="Arial"/>
          <w:sz w:val="20"/>
          <w:szCs w:val="20"/>
        </w:rPr>
        <w:t xml:space="preserve">s climate change strategy, if any, and associated economic, regulatory, physical and reputational risks, may assist the practitioner to identify risks of material misstatement. For example, if the entity has made commitments to become carbon neutral, this may provide an incentive to understate emissions so the target will appear to be achieved within a declared timeframe. Conversely, if the entity is expecting to be subject to a regulated emissions trading scheme in the future, this may provide an incentive to overstate emissions in the meantime to increase the opportunity for it to receive a larger </w:t>
      </w:r>
      <w:r w:rsidR="00625ADC" w:rsidRPr="002C0BF6">
        <w:rPr>
          <w:rFonts w:ascii="Arial" w:hAnsi="Arial" w:cs="Arial"/>
          <w:sz w:val="20"/>
          <w:szCs w:val="20"/>
        </w:rPr>
        <w:t>allowance</w:t>
      </w:r>
      <w:r w:rsidR="00B24158" w:rsidRPr="002C0BF6">
        <w:rPr>
          <w:rFonts w:ascii="Arial" w:hAnsi="Arial" w:cs="Arial"/>
          <w:sz w:val="20"/>
          <w:szCs w:val="20"/>
        </w:rPr>
        <w:t xml:space="preserve"> at the outset of the scheme.</w:t>
      </w:r>
      <w:r w:rsidR="00453558" w:rsidRPr="002C0BF6">
        <w:rPr>
          <w:rFonts w:ascii="Arial" w:hAnsi="Arial" w:cs="Arial"/>
          <w:sz w:val="20"/>
          <w:szCs w:val="20"/>
        </w:rPr>
        <w:t xml:space="preserve"> </w:t>
      </w:r>
      <w:del w:id="1181" w:author="Beverley Bahlmann" w:date="2012-03-23T11:06:00Z">
        <w:r w:rsidR="00453558" w:rsidRPr="002C0BF6" w:rsidDel="00170EC5">
          <w:rPr>
            <w:rFonts w:ascii="Arial" w:hAnsi="Arial" w:cs="Arial"/>
            <w:sz w:val="20"/>
            <w:szCs w:val="20"/>
          </w:rPr>
          <w:delText>[Previously paragraph A62]</w:delText>
        </w:r>
      </w:del>
    </w:p>
    <w:p w:rsidR="002A0257" w:rsidRPr="002C0BF6" w:rsidRDefault="002A0257" w:rsidP="00745241">
      <w:pPr>
        <w:pStyle w:val="IFACHeading4"/>
        <w:rPr>
          <w:ins w:id="1182" w:author="Beverley Bahlmann" w:date="2012-03-14T10:23:00Z"/>
          <w:rFonts w:ascii="Arial" w:hAnsi="Arial" w:cs="Arial"/>
          <w:sz w:val="20"/>
          <w:szCs w:val="20"/>
        </w:rPr>
      </w:pPr>
      <w:ins w:id="1183" w:author="Beverley Bahlmann" w:date="2012-03-14T10:23:00Z">
        <w:r w:rsidRPr="002C0BF6">
          <w:rPr>
            <w:rFonts w:ascii="Arial" w:hAnsi="Arial" w:cs="Arial"/>
            <w:sz w:val="20"/>
            <w:szCs w:val="20"/>
          </w:rPr>
          <w:t>Procedures to Obtain an Understanding and</w:t>
        </w:r>
        <w:r w:rsidRPr="002C0BF6">
          <w:rPr>
            <w:rFonts w:ascii="Arial" w:hAnsi="Arial" w:cs="Arial"/>
            <w:spacing w:val="-4"/>
            <w:sz w:val="20"/>
            <w:szCs w:val="20"/>
          </w:rPr>
          <w:t xml:space="preserve"> to Identify and Assess Risks</w:t>
        </w:r>
        <w:r w:rsidRPr="002C0BF6">
          <w:rPr>
            <w:rFonts w:ascii="Arial" w:hAnsi="Arial" w:cs="Arial"/>
            <w:sz w:val="20"/>
            <w:szCs w:val="20"/>
          </w:rPr>
          <w:t xml:space="preserve"> </w:t>
        </w:r>
        <w:r w:rsidRPr="002C0BF6">
          <w:rPr>
            <w:rFonts w:ascii="Arial" w:hAnsi="Arial" w:cs="Arial"/>
            <w:spacing w:val="-4"/>
            <w:sz w:val="20"/>
            <w:szCs w:val="20"/>
          </w:rPr>
          <w:t xml:space="preserve">of Material Misstatement </w:t>
        </w:r>
        <w:r w:rsidR="006E5541" w:rsidRPr="002C0BF6">
          <w:rPr>
            <w:rFonts w:ascii="Arial" w:hAnsi="Arial" w:cs="Arial"/>
            <w:i w:val="0"/>
            <w:sz w:val="20"/>
            <w:szCs w:val="20"/>
          </w:rPr>
          <w:t>(Ref: Para. 2</w:t>
        </w:r>
      </w:ins>
      <w:ins w:id="1184" w:author="Beverley Bahlmann" w:date="2012-03-27T17:23:00Z">
        <w:r w:rsidR="006E5541" w:rsidRPr="002C0BF6">
          <w:rPr>
            <w:rFonts w:ascii="Arial" w:hAnsi="Arial" w:cs="Arial"/>
            <w:i w:val="0"/>
            <w:sz w:val="20"/>
            <w:szCs w:val="20"/>
          </w:rPr>
          <w:t>4</w:t>
        </w:r>
      </w:ins>
      <w:ins w:id="1185" w:author="Beverley Bahlmann" w:date="2012-03-14T10:23:00Z">
        <w:r w:rsidRPr="002C0BF6">
          <w:rPr>
            <w:rFonts w:ascii="Arial" w:hAnsi="Arial" w:cs="Arial"/>
            <w:i w:val="0"/>
            <w:sz w:val="20"/>
            <w:szCs w:val="20"/>
          </w:rPr>
          <w:t>)</w:t>
        </w:r>
      </w:ins>
    </w:p>
    <w:p w:rsidR="002A0257" w:rsidRPr="002C0BF6" w:rsidRDefault="00FD2924" w:rsidP="00745241">
      <w:pPr>
        <w:pStyle w:val="IFACHeading4"/>
        <w:keepNext/>
        <w:spacing w:before="120"/>
        <w:ind w:left="691" w:hanging="547"/>
        <w:jc w:val="both"/>
        <w:rPr>
          <w:ins w:id="1186" w:author="Beverley Bahlmann" w:date="2012-03-14T10:23:00Z"/>
          <w:rFonts w:ascii="Arial" w:hAnsi="Arial" w:cs="Arial"/>
          <w:i w:val="0"/>
          <w:sz w:val="20"/>
          <w:szCs w:val="20"/>
        </w:rPr>
      </w:pPr>
      <w:ins w:id="1187" w:author="Beverley Bahlmann" w:date="2012-03-14T10:23:00Z">
        <w:r w:rsidRPr="002C0BF6">
          <w:rPr>
            <w:rFonts w:ascii="Arial" w:hAnsi="Arial" w:cs="Arial"/>
            <w:i w:val="0"/>
            <w:sz w:val="20"/>
            <w:szCs w:val="20"/>
          </w:rPr>
          <w:t>A</w:t>
        </w:r>
      </w:ins>
      <w:ins w:id="1188" w:author="Beverley Bahlmann" w:date="2012-03-23T15:48:00Z">
        <w:r w:rsidRPr="002C0BF6">
          <w:rPr>
            <w:rFonts w:ascii="Arial" w:hAnsi="Arial" w:cs="Arial"/>
            <w:i w:val="0"/>
            <w:sz w:val="20"/>
            <w:szCs w:val="20"/>
          </w:rPr>
          <w:t>62</w:t>
        </w:r>
      </w:ins>
      <w:ins w:id="1189" w:author="Beverley Bahlmann" w:date="2012-03-23T16:06:00Z">
        <w:r w:rsidR="004431A5" w:rsidRPr="002C0BF6">
          <w:rPr>
            <w:rFonts w:ascii="Arial" w:hAnsi="Arial" w:cs="Arial"/>
            <w:i w:val="0"/>
            <w:sz w:val="20"/>
            <w:szCs w:val="20"/>
          </w:rPr>
          <w:t>.</w:t>
        </w:r>
      </w:ins>
      <w:ins w:id="1190" w:author="Beverley Bahlmann" w:date="2012-03-14T10:23:00Z">
        <w:r w:rsidR="002A0257" w:rsidRPr="002C0BF6">
          <w:rPr>
            <w:rFonts w:ascii="Arial" w:hAnsi="Arial" w:cs="Arial"/>
            <w:i w:val="0"/>
            <w:sz w:val="20"/>
            <w:szCs w:val="20"/>
          </w:rPr>
          <w:t xml:space="preserve"> </w:t>
        </w:r>
        <w:r w:rsidR="002A0257" w:rsidRPr="002C0BF6">
          <w:rPr>
            <w:rFonts w:ascii="Arial" w:hAnsi="Arial" w:cs="Arial"/>
            <w:i w:val="0"/>
            <w:sz w:val="20"/>
            <w:szCs w:val="20"/>
          </w:rPr>
          <w:tab/>
          <w:t>Although the practitioner is required to perform al</w:t>
        </w:r>
        <w:r w:rsidR="006E5541" w:rsidRPr="002C0BF6">
          <w:rPr>
            <w:rFonts w:ascii="Arial" w:hAnsi="Arial" w:cs="Arial"/>
            <w:i w:val="0"/>
            <w:sz w:val="20"/>
            <w:szCs w:val="20"/>
          </w:rPr>
          <w:t>l the procedures in paragraph 2</w:t>
        </w:r>
      </w:ins>
      <w:ins w:id="1191" w:author="Beverley Bahlmann" w:date="2012-03-27T17:24:00Z">
        <w:r w:rsidR="006E5541" w:rsidRPr="002C0BF6">
          <w:rPr>
            <w:rFonts w:ascii="Arial" w:hAnsi="Arial" w:cs="Arial"/>
            <w:i w:val="0"/>
            <w:sz w:val="20"/>
            <w:szCs w:val="20"/>
          </w:rPr>
          <w:t>4</w:t>
        </w:r>
      </w:ins>
      <w:ins w:id="1192" w:author="Beverley Bahlmann" w:date="2012-03-14T10:23:00Z">
        <w:r w:rsidR="002A0257" w:rsidRPr="002C0BF6">
          <w:rPr>
            <w:rFonts w:ascii="Arial" w:hAnsi="Arial" w:cs="Arial"/>
            <w:i w:val="0"/>
            <w:sz w:val="20"/>
            <w:szCs w:val="20"/>
          </w:rPr>
          <w:t xml:space="preserve"> in the course of obtaining the required understanding of the entity, the practitioner is not required to perform all of them for each aspect of that understanding.</w:t>
        </w:r>
      </w:ins>
    </w:p>
    <w:p w:rsidR="00506929" w:rsidRPr="002C0BF6" w:rsidRDefault="00506929" w:rsidP="00745241">
      <w:pPr>
        <w:pStyle w:val="IFACHeading4"/>
        <w:rPr>
          <w:rFonts w:ascii="Arial" w:hAnsi="Arial" w:cs="Arial"/>
          <w:sz w:val="20"/>
          <w:szCs w:val="20"/>
        </w:rPr>
      </w:pPr>
      <w:r w:rsidRPr="002C0BF6">
        <w:rPr>
          <w:rFonts w:ascii="Arial" w:hAnsi="Arial" w:cs="Arial"/>
          <w:sz w:val="20"/>
          <w:szCs w:val="20"/>
        </w:rPr>
        <w:t xml:space="preserve">Analytical Procedures for Obtaining an Understanding of the Entity and Its Environment and Identifying and Assessing Risks </w:t>
      </w:r>
      <w:r w:rsidR="00625ADC" w:rsidRPr="002C0BF6">
        <w:rPr>
          <w:rFonts w:ascii="Arial" w:hAnsi="Arial" w:cs="Arial"/>
          <w:sz w:val="20"/>
          <w:szCs w:val="20"/>
        </w:rPr>
        <w:t>of Material Misstatement</w:t>
      </w:r>
      <w:r w:rsidR="00625ADC" w:rsidRPr="002C0BF6">
        <w:rPr>
          <w:rFonts w:ascii="Arial" w:hAnsi="Arial" w:cs="Arial"/>
          <w:i w:val="0"/>
          <w:sz w:val="20"/>
          <w:szCs w:val="20"/>
        </w:rPr>
        <w:t xml:space="preserve"> </w:t>
      </w:r>
      <w:r w:rsidRPr="002C0BF6">
        <w:rPr>
          <w:rFonts w:ascii="Arial" w:hAnsi="Arial" w:cs="Arial"/>
          <w:i w:val="0"/>
          <w:sz w:val="20"/>
          <w:szCs w:val="20"/>
        </w:rPr>
        <w:t>(Ref: Para. 2</w:t>
      </w:r>
      <w:ins w:id="1193" w:author="Beverley Bahlmann" w:date="2012-03-27T17:24:00Z">
        <w:r w:rsidR="006E5541" w:rsidRPr="002C0BF6">
          <w:rPr>
            <w:rFonts w:ascii="Arial" w:hAnsi="Arial" w:cs="Arial"/>
            <w:i w:val="0"/>
            <w:sz w:val="20"/>
            <w:szCs w:val="20"/>
          </w:rPr>
          <w:t>4</w:t>
        </w:r>
      </w:ins>
      <w:del w:id="1194" w:author="Beverley Bahlmann" w:date="2012-03-13T16:16:00Z">
        <w:r w:rsidR="00BB0D9D" w:rsidRPr="002C0BF6" w:rsidDel="00B519E7">
          <w:rPr>
            <w:rFonts w:ascii="Arial" w:hAnsi="Arial" w:cs="Arial"/>
            <w:i w:val="0"/>
            <w:sz w:val="20"/>
            <w:szCs w:val="20"/>
          </w:rPr>
          <w:delText>5</w:delText>
        </w:r>
      </w:del>
      <w:r w:rsidRPr="002C0BF6">
        <w:rPr>
          <w:rFonts w:ascii="Arial" w:hAnsi="Arial" w:cs="Arial"/>
          <w:i w:val="0"/>
          <w:sz w:val="20"/>
          <w:szCs w:val="20"/>
        </w:rPr>
        <w:t>(b))</w:t>
      </w:r>
    </w:p>
    <w:p w:rsidR="00506929" w:rsidRPr="002C0BF6" w:rsidRDefault="009B1B82" w:rsidP="00745241">
      <w:pPr>
        <w:pStyle w:val="IFACNumberedPara"/>
        <w:tabs>
          <w:tab w:val="clear" w:pos="720"/>
        </w:tabs>
        <w:rPr>
          <w:rFonts w:ascii="Arial" w:hAnsi="Arial" w:cs="Arial"/>
          <w:sz w:val="20"/>
          <w:szCs w:val="20"/>
        </w:rPr>
      </w:pPr>
      <w:r w:rsidRPr="002C0BF6">
        <w:rPr>
          <w:rFonts w:ascii="Arial" w:hAnsi="Arial" w:cs="Arial"/>
          <w:sz w:val="20"/>
          <w:szCs w:val="20"/>
        </w:rPr>
        <w:t>A63.</w:t>
      </w:r>
      <w:r w:rsidRPr="002C0BF6">
        <w:rPr>
          <w:rFonts w:ascii="Arial" w:hAnsi="Arial" w:cs="Arial"/>
          <w:sz w:val="20"/>
          <w:szCs w:val="20"/>
        </w:rPr>
        <w:tab/>
      </w:r>
      <w:r w:rsidR="00506929" w:rsidRPr="002C0BF6">
        <w:rPr>
          <w:rFonts w:ascii="Arial" w:hAnsi="Arial" w:cs="Arial"/>
          <w:sz w:val="20"/>
          <w:szCs w:val="20"/>
        </w:rPr>
        <w:t xml:space="preserve">Analytical procedures performed to obtain an understanding of the entity and its environment and </w:t>
      </w:r>
      <w:r w:rsidR="00220758" w:rsidRPr="002C0BF6">
        <w:rPr>
          <w:rFonts w:ascii="Arial" w:hAnsi="Arial" w:cs="Arial"/>
          <w:sz w:val="20"/>
          <w:szCs w:val="20"/>
        </w:rPr>
        <w:t xml:space="preserve">to </w:t>
      </w:r>
      <w:r w:rsidR="00220758" w:rsidRPr="002C0BF6">
        <w:rPr>
          <w:rFonts w:ascii="Arial" w:hAnsi="Arial" w:cs="Arial"/>
          <w:kern w:val="0"/>
          <w:sz w:val="20"/>
          <w:szCs w:val="20"/>
          <w:lang w:bidi="ar-SA"/>
        </w:rPr>
        <w:t xml:space="preserve">identify and </w:t>
      </w:r>
      <w:r w:rsidR="00506929" w:rsidRPr="002C0BF6">
        <w:rPr>
          <w:rFonts w:ascii="Arial" w:hAnsi="Arial" w:cs="Arial"/>
          <w:sz w:val="20"/>
          <w:szCs w:val="20"/>
        </w:rPr>
        <w:t xml:space="preserve">assess risks </w:t>
      </w:r>
      <w:r w:rsidR="00220758" w:rsidRPr="002C0BF6">
        <w:rPr>
          <w:rFonts w:ascii="Arial" w:hAnsi="Arial" w:cs="Arial"/>
          <w:sz w:val="20"/>
          <w:szCs w:val="20"/>
        </w:rPr>
        <w:t xml:space="preserve">of material misstatement </w:t>
      </w:r>
      <w:r w:rsidR="00506929" w:rsidRPr="002C0BF6">
        <w:rPr>
          <w:rFonts w:ascii="Arial" w:hAnsi="Arial" w:cs="Arial"/>
          <w:sz w:val="20"/>
          <w:szCs w:val="20"/>
        </w:rPr>
        <w:t>may identify aspects of the entity of which the practitioner was unaware and may assist in assessing the risks of material misstatement in order to provide a basis for designing and implementing responses to the assessed risks. Analytical procedures may include, for example, comparing GHG emissions from various facilities with production figures for those facilities.</w:t>
      </w:r>
      <w:r w:rsidR="00453558" w:rsidRPr="002C0BF6">
        <w:rPr>
          <w:rFonts w:ascii="Arial" w:hAnsi="Arial" w:cs="Arial"/>
          <w:sz w:val="20"/>
          <w:szCs w:val="20"/>
        </w:rPr>
        <w:t xml:space="preserve"> </w:t>
      </w:r>
      <w:del w:id="1195" w:author="Beverley Bahlmann" w:date="2012-03-23T11:06:00Z">
        <w:r w:rsidR="00453558" w:rsidRPr="002C0BF6" w:rsidDel="00170EC5">
          <w:rPr>
            <w:rFonts w:ascii="Arial" w:hAnsi="Arial" w:cs="Arial"/>
            <w:sz w:val="20"/>
            <w:szCs w:val="20"/>
          </w:rPr>
          <w:delText>[Previously paragraph A63]</w:delText>
        </w:r>
      </w:del>
    </w:p>
    <w:p w:rsidR="00506929" w:rsidRPr="002C0BF6" w:rsidRDefault="009B1B82" w:rsidP="00745241">
      <w:pPr>
        <w:pStyle w:val="IFACNumberedPara"/>
        <w:tabs>
          <w:tab w:val="clear" w:pos="720"/>
        </w:tabs>
        <w:rPr>
          <w:rFonts w:ascii="Arial" w:hAnsi="Arial" w:cs="Arial"/>
          <w:sz w:val="20"/>
          <w:szCs w:val="20"/>
        </w:rPr>
      </w:pPr>
      <w:r w:rsidRPr="002C0BF6">
        <w:rPr>
          <w:rFonts w:ascii="Arial" w:hAnsi="Arial" w:cs="Arial"/>
          <w:sz w:val="20"/>
          <w:szCs w:val="20"/>
        </w:rPr>
        <w:t>A64.</w:t>
      </w:r>
      <w:r w:rsidRPr="002C0BF6">
        <w:rPr>
          <w:rFonts w:ascii="Arial" w:hAnsi="Arial" w:cs="Arial"/>
          <w:sz w:val="20"/>
          <w:szCs w:val="20"/>
        </w:rPr>
        <w:tab/>
      </w:r>
      <w:r w:rsidR="00506929" w:rsidRPr="002C0BF6">
        <w:rPr>
          <w:rFonts w:ascii="Arial" w:hAnsi="Arial" w:cs="Arial"/>
          <w:sz w:val="20"/>
          <w:szCs w:val="20"/>
        </w:rPr>
        <w:t>Analytical procedures may help identify the existence of unusual events, and amounts, ratios, and trends that might indicate matters that have implications for the engagement. Unusual or unexpected relationships that are identified may assist the practitioner in identifying risks of material misstatement.</w:t>
      </w:r>
      <w:r w:rsidR="00453558" w:rsidRPr="002C0BF6">
        <w:rPr>
          <w:rFonts w:ascii="Arial" w:hAnsi="Arial" w:cs="Arial"/>
          <w:sz w:val="20"/>
          <w:szCs w:val="20"/>
        </w:rPr>
        <w:t xml:space="preserve"> </w:t>
      </w:r>
      <w:del w:id="1196" w:author="Beverley Bahlmann" w:date="2012-03-23T11:06:00Z">
        <w:r w:rsidR="00453558" w:rsidRPr="002C0BF6" w:rsidDel="00170EC5">
          <w:rPr>
            <w:rFonts w:ascii="Arial" w:hAnsi="Arial" w:cs="Arial"/>
            <w:sz w:val="20"/>
            <w:szCs w:val="20"/>
          </w:rPr>
          <w:delText>[Previously paragraph A64]</w:delText>
        </w:r>
      </w:del>
    </w:p>
    <w:p w:rsidR="00506929" w:rsidRPr="002C0BF6" w:rsidRDefault="009B1B82" w:rsidP="00745241">
      <w:pPr>
        <w:pStyle w:val="IFACNumberedPara"/>
        <w:tabs>
          <w:tab w:val="clear" w:pos="720"/>
        </w:tabs>
        <w:rPr>
          <w:rFonts w:ascii="Arial" w:hAnsi="Arial" w:cs="Arial"/>
          <w:sz w:val="20"/>
          <w:szCs w:val="20"/>
        </w:rPr>
      </w:pPr>
      <w:r w:rsidRPr="002C0BF6">
        <w:rPr>
          <w:rFonts w:ascii="Arial" w:hAnsi="Arial" w:cs="Arial"/>
          <w:sz w:val="20"/>
          <w:szCs w:val="20"/>
        </w:rPr>
        <w:t>A65.</w:t>
      </w:r>
      <w:r w:rsidRPr="002C0BF6">
        <w:rPr>
          <w:rFonts w:ascii="Arial" w:hAnsi="Arial" w:cs="Arial"/>
          <w:sz w:val="20"/>
          <w:szCs w:val="20"/>
        </w:rPr>
        <w:tab/>
      </w:r>
      <w:r w:rsidR="00506929" w:rsidRPr="002C0BF6">
        <w:rPr>
          <w:rFonts w:ascii="Arial" w:hAnsi="Arial" w:cs="Arial"/>
          <w:sz w:val="20"/>
          <w:szCs w:val="20"/>
        </w:rPr>
        <w:t xml:space="preserve">However, when such analytical procedures use data aggregated at a high level (which may be the situation with analytical procedures performed </w:t>
      </w:r>
      <w:r w:rsidR="00220758" w:rsidRPr="002C0BF6">
        <w:rPr>
          <w:rFonts w:ascii="Arial" w:hAnsi="Arial" w:cs="Arial"/>
          <w:kern w:val="0"/>
          <w:sz w:val="20"/>
          <w:szCs w:val="20"/>
          <w:lang w:bidi="ar-SA"/>
        </w:rPr>
        <w:t xml:space="preserve">to obtain an understanding of the entity and its environment and to identify and assess risks </w:t>
      </w:r>
      <w:r w:rsidR="00220758" w:rsidRPr="002C0BF6">
        <w:rPr>
          <w:rFonts w:ascii="Arial" w:hAnsi="Arial" w:cs="Arial"/>
          <w:sz w:val="20"/>
          <w:szCs w:val="20"/>
        </w:rPr>
        <w:t>of material misstatement</w:t>
      </w:r>
      <w:r w:rsidR="00506929" w:rsidRPr="002C0BF6">
        <w:rPr>
          <w:rFonts w:ascii="Arial" w:hAnsi="Arial" w:cs="Arial"/>
          <w:sz w:val="20"/>
          <w:szCs w:val="20"/>
        </w:rPr>
        <w:t xml:space="preserve">), the results of those analytical procedures only provide a broad initial indication about whether a material misstatement may exist. Accordingly, in such cases, consideration of other </w:t>
      </w:r>
      <w:r w:rsidR="00220758" w:rsidRPr="002C0BF6">
        <w:rPr>
          <w:rFonts w:ascii="Arial" w:hAnsi="Arial" w:cs="Arial"/>
          <w:sz w:val="20"/>
          <w:szCs w:val="20"/>
        </w:rPr>
        <w:t xml:space="preserve">evidence </w:t>
      </w:r>
      <w:r w:rsidR="00506929" w:rsidRPr="002C0BF6">
        <w:rPr>
          <w:rFonts w:ascii="Arial" w:hAnsi="Arial" w:cs="Arial"/>
          <w:sz w:val="20"/>
          <w:szCs w:val="20"/>
        </w:rPr>
        <w:t>that has been gathered when identifying the risks of material misstatement together with the results of such analytical procedures may assist the practitioner in understanding and evaluating the results of the analytical procedures.</w:t>
      </w:r>
      <w:r w:rsidR="00453558" w:rsidRPr="002C0BF6">
        <w:rPr>
          <w:rFonts w:ascii="Arial" w:hAnsi="Arial" w:cs="Arial"/>
          <w:sz w:val="20"/>
          <w:szCs w:val="20"/>
        </w:rPr>
        <w:t xml:space="preserve"> </w:t>
      </w:r>
      <w:del w:id="1197" w:author="Beverley Bahlmann" w:date="2012-03-23T11:06:00Z">
        <w:r w:rsidR="00453558" w:rsidRPr="002C0BF6" w:rsidDel="00170EC5">
          <w:rPr>
            <w:rFonts w:ascii="Arial" w:hAnsi="Arial" w:cs="Arial"/>
            <w:sz w:val="20"/>
            <w:szCs w:val="20"/>
          </w:rPr>
          <w:delText>[Previously paragraph A65]</w:delText>
        </w:r>
      </w:del>
    </w:p>
    <w:p w:rsidR="00506929" w:rsidRPr="002C0BF6" w:rsidRDefault="00506929" w:rsidP="00745241">
      <w:pPr>
        <w:pStyle w:val="IFACHeading4"/>
        <w:rPr>
          <w:rFonts w:ascii="Arial" w:hAnsi="Arial" w:cs="Arial"/>
          <w:sz w:val="20"/>
          <w:szCs w:val="20"/>
        </w:rPr>
      </w:pPr>
      <w:r w:rsidRPr="002C0BF6">
        <w:rPr>
          <w:rFonts w:ascii="Arial" w:hAnsi="Arial" w:cs="Arial"/>
          <w:sz w:val="20"/>
          <w:szCs w:val="20"/>
        </w:rPr>
        <w:t xml:space="preserve">Observation and Inspection </w:t>
      </w:r>
      <w:r w:rsidRPr="002C0BF6">
        <w:rPr>
          <w:rFonts w:ascii="Arial" w:hAnsi="Arial" w:cs="Arial"/>
          <w:i w:val="0"/>
          <w:sz w:val="20"/>
          <w:szCs w:val="20"/>
        </w:rPr>
        <w:t xml:space="preserve">(Ref: Para. </w:t>
      </w:r>
      <w:r w:rsidR="00775885" w:rsidRPr="002C0BF6">
        <w:rPr>
          <w:rFonts w:ascii="Arial" w:hAnsi="Arial" w:cs="Arial"/>
          <w:i w:val="0"/>
          <w:sz w:val="20"/>
          <w:szCs w:val="20"/>
        </w:rPr>
        <w:t>2</w:t>
      </w:r>
      <w:ins w:id="1198" w:author="Beverley Bahlmann" w:date="2012-03-27T17:24:00Z">
        <w:r w:rsidR="006E5541" w:rsidRPr="002C0BF6">
          <w:rPr>
            <w:rFonts w:ascii="Arial" w:hAnsi="Arial" w:cs="Arial"/>
            <w:i w:val="0"/>
            <w:sz w:val="20"/>
            <w:szCs w:val="20"/>
          </w:rPr>
          <w:t>4</w:t>
        </w:r>
      </w:ins>
      <w:del w:id="1199" w:author="Beverley Bahlmann" w:date="2012-03-13T16:16:00Z">
        <w:r w:rsidR="00775885" w:rsidRPr="002C0BF6" w:rsidDel="00B519E7">
          <w:rPr>
            <w:rFonts w:ascii="Arial" w:hAnsi="Arial" w:cs="Arial"/>
            <w:i w:val="0"/>
            <w:sz w:val="20"/>
            <w:szCs w:val="20"/>
          </w:rPr>
          <w:delText>5</w:delText>
        </w:r>
      </w:del>
      <w:r w:rsidRPr="002C0BF6">
        <w:rPr>
          <w:rFonts w:ascii="Arial" w:hAnsi="Arial" w:cs="Arial"/>
          <w:i w:val="0"/>
          <w:sz w:val="20"/>
          <w:szCs w:val="20"/>
        </w:rPr>
        <w:t>(c))</w:t>
      </w:r>
    </w:p>
    <w:p w:rsidR="00506929" w:rsidRPr="002C0BF6" w:rsidRDefault="009B1B82" w:rsidP="00745241">
      <w:pPr>
        <w:pStyle w:val="IFACNumberedPara"/>
        <w:tabs>
          <w:tab w:val="clear" w:pos="720"/>
        </w:tabs>
        <w:rPr>
          <w:rFonts w:ascii="Arial" w:hAnsi="Arial" w:cs="Arial"/>
          <w:sz w:val="20"/>
          <w:szCs w:val="20"/>
        </w:rPr>
      </w:pPr>
      <w:r w:rsidRPr="002C0BF6">
        <w:rPr>
          <w:rFonts w:ascii="Arial" w:hAnsi="Arial" w:cs="Arial"/>
          <w:sz w:val="20"/>
          <w:szCs w:val="20"/>
        </w:rPr>
        <w:t>A66.</w:t>
      </w:r>
      <w:r w:rsidRPr="002C0BF6">
        <w:rPr>
          <w:rFonts w:ascii="Arial" w:hAnsi="Arial" w:cs="Arial"/>
          <w:sz w:val="20"/>
          <w:szCs w:val="20"/>
        </w:rPr>
        <w:tab/>
      </w:r>
      <w:r w:rsidR="00506929" w:rsidRPr="002C0BF6">
        <w:rPr>
          <w:rFonts w:ascii="Arial" w:hAnsi="Arial" w:cs="Arial"/>
          <w:sz w:val="20"/>
          <w:szCs w:val="20"/>
        </w:rPr>
        <w:t>Observation consists of looking at a process or procedure being performed by others, for example, the practitioner</w:t>
      </w:r>
      <w:r w:rsidR="00B23E35" w:rsidRPr="002C0BF6">
        <w:rPr>
          <w:rFonts w:ascii="Arial" w:hAnsi="Arial" w:cs="Arial"/>
          <w:sz w:val="20"/>
          <w:szCs w:val="20"/>
        </w:rPr>
        <w:t>’</w:t>
      </w:r>
      <w:r w:rsidR="00506929" w:rsidRPr="002C0BF6">
        <w:rPr>
          <w:rFonts w:ascii="Arial" w:hAnsi="Arial" w:cs="Arial"/>
          <w:sz w:val="20"/>
          <w:szCs w:val="20"/>
        </w:rPr>
        <w:t>s observation of monitoring devices being calibrated by the entity</w:t>
      </w:r>
      <w:r w:rsidR="00B23E35" w:rsidRPr="002C0BF6">
        <w:rPr>
          <w:rFonts w:ascii="Arial" w:hAnsi="Arial" w:cs="Arial"/>
          <w:sz w:val="20"/>
          <w:szCs w:val="20"/>
        </w:rPr>
        <w:t>’</w:t>
      </w:r>
      <w:r w:rsidR="00506929" w:rsidRPr="002C0BF6">
        <w:rPr>
          <w:rFonts w:ascii="Arial" w:hAnsi="Arial" w:cs="Arial"/>
          <w:sz w:val="20"/>
          <w:szCs w:val="20"/>
        </w:rPr>
        <w:t>s personnel, or of the performance of control activities. Observation provides evidence about the performance of a process or procedure, but is limited to the point in time at which the observation takes place, and by the fact that the act of being observed may affect how the process or procedure is performed.</w:t>
      </w:r>
      <w:r w:rsidR="00453558" w:rsidRPr="002C0BF6">
        <w:rPr>
          <w:rFonts w:ascii="Arial" w:hAnsi="Arial" w:cs="Arial"/>
          <w:sz w:val="20"/>
          <w:szCs w:val="20"/>
        </w:rPr>
        <w:t xml:space="preserve"> </w:t>
      </w:r>
      <w:del w:id="1200" w:author="Beverley Bahlmann" w:date="2012-03-23T11:06:00Z">
        <w:r w:rsidR="00453558" w:rsidRPr="002C0BF6" w:rsidDel="00170EC5">
          <w:rPr>
            <w:rFonts w:ascii="Arial" w:hAnsi="Arial" w:cs="Arial"/>
            <w:sz w:val="20"/>
            <w:szCs w:val="20"/>
          </w:rPr>
          <w:delText>[Previously paragraph A66]</w:delText>
        </w:r>
      </w:del>
    </w:p>
    <w:p w:rsidR="00506929" w:rsidRPr="002C0BF6" w:rsidRDefault="009B1B82" w:rsidP="00745241">
      <w:pPr>
        <w:pStyle w:val="IFACNumberedPara"/>
        <w:tabs>
          <w:tab w:val="clear" w:pos="720"/>
        </w:tabs>
        <w:rPr>
          <w:rFonts w:ascii="Arial" w:hAnsi="Arial" w:cs="Arial"/>
          <w:sz w:val="20"/>
          <w:szCs w:val="20"/>
        </w:rPr>
      </w:pPr>
      <w:r w:rsidRPr="002C0BF6">
        <w:rPr>
          <w:rFonts w:ascii="Arial" w:hAnsi="Arial" w:cs="Arial"/>
          <w:sz w:val="20"/>
          <w:szCs w:val="20"/>
        </w:rPr>
        <w:lastRenderedPageBreak/>
        <w:t>A67.</w:t>
      </w:r>
      <w:r w:rsidRPr="002C0BF6">
        <w:rPr>
          <w:rFonts w:ascii="Arial" w:hAnsi="Arial" w:cs="Arial"/>
          <w:sz w:val="20"/>
          <w:szCs w:val="20"/>
        </w:rPr>
        <w:tab/>
      </w:r>
      <w:r w:rsidR="00506929" w:rsidRPr="002C0BF6">
        <w:rPr>
          <w:rFonts w:ascii="Arial" w:hAnsi="Arial" w:cs="Arial"/>
          <w:sz w:val="20"/>
          <w:szCs w:val="20"/>
        </w:rPr>
        <w:t>Inspection involves:</w:t>
      </w:r>
      <w:r w:rsidR="00453558" w:rsidRPr="002C0BF6">
        <w:rPr>
          <w:rFonts w:ascii="Arial" w:hAnsi="Arial" w:cs="Arial"/>
          <w:sz w:val="20"/>
          <w:szCs w:val="20"/>
        </w:rPr>
        <w:t xml:space="preserve"> </w:t>
      </w:r>
      <w:del w:id="1201" w:author="Beverley Bahlmann" w:date="2012-03-27T17:24:00Z">
        <w:r w:rsidR="00453558" w:rsidRPr="002C0BF6" w:rsidDel="006E5541">
          <w:rPr>
            <w:rFonts w:ascii="Arial" w:hAnsi="Arial" w:cs="Arial"/>
            <w:sz w:val="20"/>
            <w:szCs w:val="20"/>
          </w:rPr>
          <w:delText>[Previously paragraph A67]</w:delText>
        </w:r>
      </w:del>
    </w:p>
    <w:p w:rsidR="00506929" w:rsidRPr="002C0BF6" w:rsidRDefault="00506929" w:rsidP="00745241">
      <w:pPr>
        <w:pStyle w:val="IFACIndentedAlpha"/>
        <w:rPr>
          <w:rFonts w:ascii="Arial" w:hAnsi="Arial" w:cs="Arial"/>
          <w:sz w:val="20"/>
          <w:szCs w:val="20"/>
        </w:rPr>
      </w:pPr>
      <w:r w:rsidRPr="002C0BF6">
        <w:rPr>
          <w:rFonts w:ascii="Arial" w:hAnsi="Arial" w:cs="Arial"/>
          <w:sz w:val="20"/>
          <w:szCs w:val="20"/>
        </w:rPr>
        <w:t>(a)</w:t>
      </w:r>
      <w:r w:rsidRPr="002C0BF6">
        <w:rPr>
          <w:rFonts w:ascii="Arial" w:hAnsi="Arial" w:cs="Arial"/>
          <w:sz w:val="20"/>
          <w:szCs w:val="20"/>
        </w:rPr>
        <w:tab/>
        <w:t>Examining records or documents, whether internal or external, in paper form, electronic form, or other media, for example</w:t>
      </w:r>
      <w:ins w:id="1202" w:author="Beverley Bahlmann" w:date="2012-04-02T11:25:00Z">
        <w:r w:rsidR="0008046E" w:rsidRPr="002C0BF6">
          <w:rPr>
            <w:rFonts w:ascii="Arial" w:hAnsi="Arial" w:cs="Arial"/>
            <w:sz w:val="20"/>
            <w:szCs w:val="20"/>
          </w:rPr>
          <w:t>,</w:t>
        </w:r>
      </w:ins>
      <w:r w:rsidRPr="002C0BF6">
        <w:rPr>
          <w:rFonts w:ascii="Arial" w:hAnsi="Arial" w:cs="Arial"/>
          <w:sz w:val="20"/>
          <w:szCs w:val="20"/>
        </w:rPr>
        <w:t xml:space="preserve"> calibration records of a monitoring device. Inspection of records and documents provides evidence of varying degrees of reliability, depending on their nature and source and, in the case of internal records and documents, on the effectiveness of the controls over their production; or</w:t>
      </w:r>
    </w:p>
    <w:p w:rsidR="00506929" w:rsidRPr="002C0BF6" w:rsidRDefault="00506929" w:rsidP="00745241">
      <w:pPr>
        <w:pStyle w:val="IFACIndentedAlpha"/>
        <w:rPr>
          <w:rFonts w:ascii="Arial" w:hAnsi="Arial" w:cs="Arial"/>
          <w:sz w:val="20"/>
          <w:szCs w:val="20"/>
        </w:rPr>
      </w:pPr>
      <w:r w:rsidRPr="002C0BF6">
        <w:rPr>
          <w:rFonts w:ascii="Arial" w:hAnsi="Arial" w:cs="Arial"/>
          <w:sz w:val="20"/>
          <w:szCs w:val="20"/>
        </w:rPr>
        <w:t>(b)</w:t>
      </w:r>
      <w:r w:rsidRPr="002C0BF6">
        <w:rPr>
          <w:rFonts w:ascii="Arial" w:hAnsi="Arial" w:cs="Arial"/>
          <w:sz w:val="20"/>
          <w:szCs w:val="20"/>
        </w:rPr>
        <w:tab/>
        <w:t>A physical examination of, for example, a calibrating device.</w:t>
      </w:r>
    </w:p>
    <w:p w:rsidR="00453558" w:rsidRPr="002C0BF6" w:rsidRDefault="00453558" w:rsidP="00745241">
      <w:pPr>
        <w:pStyle w:val="IFACNumberedPara"/>
        <w:tabs>
          <w:tab w:val="clear" w:pos="720"/>
        </w:tabs>
        <w:rPr>
          <w:rFonts w:ascii="Arial" w:hAnsi="Arial" w:cs="Arial"/>
          <w:sz w:val="20"/>
          <w:szCs w:val="20"/>
        </w:rPr>
      </w:pPr>
      <w:r w:rsidRPr="002C0BF6">
        <w:rPr>
          <w:rFonts w:ascii="Arial" w:hAnsi="Arial" w:cs="Arial"/>
          <w:sz w:val="20"/>
          <w:szCs w:val="20"/>
        </w:rPr>
        <w:t>A68.</w:t>
      </w:r>
      <w:r w:rsidRPr="002C0BF6">
        <w:rPr>
          <w:rFonts w:ascii="Arial" w:hAnsi="Arial" w:cs="Arial"/>
          <w:sz w:val="20"/>
          <w:szCs w:val="20"/>
        </w:rPr>
        <w:tab/>
        <w:t xml:space="preserve">Observation and inspection may support inquiries of management and others, and may also provide information about the entity and its environment. Examples of such procedures include observation or inspection of the following: </w:t>
      </w:r>
      <w:del w:id="1203" w:author="Beverley Bahlmann" w:date="2012-03-23T11:06:00Z">
        <w:r w:rsidRPr="002C0BF6" w:rsidDel="00170EC5">
          <w:rPr>
            <w:rFonts w:ascii="Arial" w:hAnsi="Arial" w:cs="Arial"/>
            <w:sz w:val="20"/>
            <w:szCs w:val="20"/>
          </w:rPr>
          <w:delText>[Previously paragraph A68]</w:delText>
        </w:r>
      </w:del>
    </w:p>
    <w:p w:rsidR="00453558" w:rsidRPr="002C0BF6" w:rsidRDefault="00453558" w:rsidP="00745241">
      <w:pPr>
        <w:pStyle w:val="Bullet1Indented"/>
      </w:pPr>
      <w:r w:rsidRPr="002C0BF6">
        <w:t>The entity’s operations. Observing processes and equipment, including monitoring equipment, at facilities may be particularly relevant where significant Scope 1 emissions are included in the GHG statement.</w:t>
      </w:r>
    </w:p>
    <w:p w:rsidR="00453558" w:rsidRPr="002C0BF6" w:rsidRDefault="00453558" w:rsidP="00745241">
      <w:pPr>
        <w:pStyle w:val="Bullet1Indented"/>
      </w:pPr>
      <w:r w:rsidRPr="002C0BF6">
        <w:t>Documents (such as emissions mitigation plans and strategies), records (such as calibration records and results from testing laboratories), and manuals detailing information collection procedures and internal controls.</w:t>
      </w:r>
    </w:p>
    <w:p w:rsidR="00453558" w:rsidRPr="002C0BF6" w:rsidRDefault="00453558" w:rsidP="00745241">
      <w:pPr>
        <w:pStyle w:val="Bullet1Indented"/>
      </w:pPr>
      <w:r w:rsidRPr="002C0BF6">
        <w:t>Reports prepared for management or those charged with governance, such as internal or external reports with respect to the entity’s environmental management systems.</w:t>
      </w:r>
    </w:p>
    <w:p w:rsidR="00453558" w:rsidRPr="002C0BF6" w:rsidRDefault="00453558" w:rsidP="00745241">
      <w:pPr>
        <w:pStyle w:val="Bullet1Indented"/>
      </w:pPr>
      <w:r w:rsidRPr="002C0BF6">
        <w:t>Reports prepared by management (such as quarterly management reports) and those charged with governance (such as minutes of board of directors’ meetings).</w:t>
      </w:r>
    </w:p>
    <w:p w:rsidR="00F425C8" w:rsidRPr="002C0BF6" w:rsidRDefault="00F425C8" w:rsidP="00745241">
      <w:pPr>
        <w:pStyle w:val="IFACHeading4"/>
        <w:rPr>
          <w:rFonts w:ascii="Arial" w:hAnsi="Arial" w:cs="Arial"/>
          <w:sz w:val="20"/>
          <w:szCs w:val="20"/>
        </w:rPr>
      </w:pPr>
      <w:del w:id="1204" w:author="Beverley Bahlmann" w:date="2012-03-14T10:25:00Z">
        <w:r w:rsidRPr="002C0BF6" w:rsidDel="002A0257">
          <w:rPr>
            <w:rFonts w:ascii="Arial" w:hAnsi="Arial" w:cs="Arial"/>
            <w:sz w:val="20"/>
            <w:szCs w:val="20"/>
          </w:rPr>
          <w:delText>Relevant Components</w:delText>
        </w:r>
      </w:del>
      <w:ins w:id="1205" w:author="Beverley Bahlmann" w:date="2012-03-14T10:25:00Z">
        <w:r w:rsidR="002A0257" w:rsidRPr="002C0BF6">
          <w:rPr>
            <w:rFonts w:ascii="Arial" w:hAnsi="Arial" w:cs="Arial"/>
            <w:sz w:val="20"/>
            <w:szCs w:val="20"/>
          </w:rPr>
          <w:t>Obtaining an Understanding</w:t>
        </w:r>
      </w:ins>
      <w:r w:rsidRPr="002C0BF6">
        <w:rPr>
          <w:rFonts w:ascii="Arial" w:hAnsi="Arial" w:cs="Arial"/>
          <w:sz w:val="20"/>
          <w:szCs w:val="20"/>
        </w:rPr>
        <w:t xml:space="preserve"> of </w:t>
      </w:r>
      <w:ins w:id="1206" w:author="Beverley Bahlmann" w:date="2012-04-02T11:26:00Z">
        <w:r w:rsidR="0008046E" w:rsidRPr="002C0BF6">
          <w:rPr>
            <w:rFonts w:ascii="Arial" w:hAnsi="Arial" w:cs="Arial"/>
            <w:sz w:val="20"/>
            <w:szCs w:val="20"/>
          </w:rPr>
          <w:t xml:space="preserve">the Entity’s </w:t>
        </w:r>
      </w:ins>
      <w:r w:rsidRPr="002C0BF6">
        <w:rPr>
          <w:rFonts w:ascii="Arial" w:hAnsi="Arial" w:cs="Arial"/>
          <w:sz w:val="20"/>
          <w:szCs w:val="20"/>
        </w:rPr>
        <w:t xml:space="preserve">Internal Control </w:t>
      </w:r>
      <w:r w:rsidRPr="002C0BF6">
        <w:rPr>
          <w:rFonts w:ascii="Arial" w:hAnsi="Arial" w:cs="Arial"/>
          <w:i w:val="0"/>
          <w:sz w:val="20"/>
          <w:szCs w:val="20"/>
        </w:rPr>
        <w:t>(Ref: Para. 2</w:t>
      </w:r>
      <w:ins w:id="1207" w:author="Beverley Bahlmann" w:date="2012-03-27T17:24:00Z">
        <w:r w:rsidR="006E5541" w:rsidRPr="002C0BF6">
          <w:rPr>
            <w:rFonts w:ascii="Arial" w:hAnsi="Arial" w:cs="Arial"/>
            <w:i w:val="0"/>
            <w:sz w:val="20"/>
            <w:szCs w:val="20"/>
          </w:rPr>
          <w:t>5</w:t>
        </w:r>
      </w:ins>
      <w:del w:id="1208" w:author="Beverley Bahlmann" w:date="2012-03-13T16:17:00Z">
        <w:r w:rsidRPr="002C0BF6" w:rsidDel="00B519E7">
          <w:rPr>
            <w:rFonts w:ascii="Arial" w:hAnsi="Arial" w:cs="Arial"/>
            <w:i w:val="0"/>
            <w:sz w:val="20"/>
            <w:szCs w:val="20"/>
          </w:rPr>
          <w:delText>3</w:delText>
        </w:r>
      </w:del>
      <w:r w:rsidRPr="002C0BF6">
        <w:rPr>
          <w:rFonts w:ascii="Arial" w:hAnsi="Arial" w:cs="Arial"/>
          <w:i w:val="0"/>
          <w:sz w:val="20"/>
          <w:szCs w:val="20"/>
        </w:rPr>
        <w:t>L</w:t>
      </w:r>
      <w:r w:rsidRPr="002C0BF6">
        <w:rPr>
          <w:rFonts w:ascii="Arial" w:hAnsi="Arial" w:cs="Arial"/>
          <w:i w:val="0"/>
          <w:kern w:val="28"/>
          <w:sz w:val="20"/>
          <w:szCs w:val="20"/>
        </w:rPr>
        <w:t>–</w:t>
      </w:r>
      <w:r w:rsidRPr="002C0BF6">
        <w:rPr>
          <w:rFonts w:ascii="Arial" w:hAnsi="Arial" w:cs="Arial"/>
          <w:i w:val="0"/>
          <w:sz w:val="20"/>
          <w:szCs w:val="20"/>
        </w:rPr>
        <w:t>2</w:t>
      </w:r>
      <w:ins w:id="1209" w:author="Beverley Bahlmann" w:date="2012-03-27T17:24:00Z">
        <w:r w:rsidR="006E5541" w:rsidRPr="002C0BF6">
          <w:rPr>
            <w:rFonts w:ascii="Arial" w:hAnsi="Arial" w:cs="Arial"/>
            <w:i w:val="0"/>
            <w:sz w:val="20"/>
            <w:szCs w:val="20"/>
          </w:rPr>
          <w:t>6</w:t>
        </w:r>
      </w:ins>
      <w:del w:id="1210" w:author="Beverley Bahlmann" w:date="2012-03-13T16:17:00Z">
        <w:r w:rsidRPr="002C0BF6" w:rsidDel="00B519E7">
          <w:rPr>
            <w:rFonts w:ascii="Arial" w:hAnsi="Arial" w:cs="Arial"/>
            <w:i w:val="0"/>
            <w:sz w:val="20"/>
            <w:szCs w:val="20"/>
          </w:rPr>
          <w:delText>3</w:delText>
        </w:r>
      </w:del>
      <w:r w:rsidRPr="002C0BF6">
        <w:rPr>
          <w:rFonts w:ascii="Arial" w:hAnsi="Arial" w:cs="Arial"/>
          <w:i w:val="0"/>
          <w:sz w:val="20"/>
          <w:szCs w:val="20"/>
        </w:rPr>
        <w:t>R)</w:t>
      </w:r>
    </w:p>
    <w:p w:rsidR="00F425C8" w:rsidRPr="002C0BF6" w:rsidRDefault="00F425C8" w:rsidP="00745241">
      <w:pPr>
        <w:pStyle w:val="IFACNumberedPara"/>
        <w:tabs>
          <w:tab w:val="clear" w:pos="720"/>
        </w:tabs>
        <w:rPr>
          <w:rFonts w:ascii="Arial" w:hAnsi="Arial" w:cs="Arial"/>
          <w:sz w:val="20"/>
          <w:szCs w:val="20"/>
        </w:rPr>
      </w:pPr>
      <w:r w:rsidRPr="002C0BF6">
        <w:rPr>
          <w:rFonts w:ascii="Arial" w:hAnsi="Arial" w:cs="Arial"/>
          <w:sz w:val="20"/>
          <w:szCs w:val="20"/>
        </w:rPr>
        <w:t>A</w:t>
      </w:r>
      <w:ins w:id="1211" w:author="Beverley Bahlmann" w:date="2012-03-13T15:56:00Z">
        <w:r w:rsidR="001703D1" w:rsidRPr="002C0BF6">
          <w:rPr>
            <w:rFonts w:ascii="Arial" w:hAnsi="Arial" w:cs="Arial"/>
            <w:sz w:val="20"/>
            <w:szCs w:val="20"/>
          </w:rPr>
          <w:t>6</w:t>
        </w:r>
      </w:ins>
      <w:ins w:id="1212" w:author="Beverley Bahlmann" w:date="2012-03-23T15:49:00Z">
        <w:r w:rsidR="00FD2924" w:rsidRPr="002C0BF6">
          <w:rPr>
            <w:rFonts w:ascii="Arial" w:hAnsi="Arial" w:cs="Arial"/>
            <w:sz w:val="20"/>
            <w:szCs w:val="20"/>
          </w:rPr>
          <w:t>9</w:t>
        </w:r>
      </w:ins>
      <w:del w:id="1213" w:author="Beverley Bahlmann" w:date="2012-03-13T15:56:00Z">
        <w:r w:rsidRPr="002C0BF6" w:rsidDel="001703D1">
          <w:rPr>
            <w:rFonts w:ascii="Arial" w:hAnsi="Arial" w:cs="Arial"/>
            <w:sz w:val="20"/>
            <w:szCs w:val="20"/>
          </w:rPr>
          <w:delText>57</w:delText>
        </w:r>
      </w:del>
      <w:r w:rsidRPr="002C0BF6">
        <w:rPr>
          <w:rFonts w:ascii="Arial" w:hAnsi="Arial" w:cs="Arial"/>
          <w:sz w:val="20"/>
          <w:szCs w:val="20"/>
        </w:rPr>
        <w:t>.</w:t>
      </w:r>
      <w:r w:rsidRPr="002C0BF6">
        <w:rPr>
          <w:rFonts w:ascii="Arial" w:hAnsi="Arial" w:cs="Arial"/>
          <w:sz w:val="20"/>
          <w:szCs w:val="20"/>
        </w:rPr>
        <w:tab/>
      </w:r>
      <w:r w:rsidRPr="002C0BF6">
        <w:rPr>
          <w:rFonts w:ascii="Arial" w:hAnsi="Arial" w:cs="Arial"/>
          <w:kern w:val="0"/>
          <w:sz w:val="20"/>
          <w:szCs w:val="20"/>
        </w:rPr>
        <w:t xml:space="preserve">In a limited assurance engagement, the practitioner is not required to obtain an understanding of all of the components </w:t>
      </w:r>
      <w:r w:rsidRPr="002C0BF6">
        <w:rPr>
          <w:rFonts w:ascii="Arial" w:hAnsi="Arial" w:cs="Arial"/>
          <w:sz w:val="20"/>
          <w:szCs w:val="20"/>
        </w:rPr>
        <w:t>of the entity’s internal control relevant to emissions quantification and reporting as is required in a reasonable assurance engagement. In addition, the practitioner is not required to evaluate the design of controls and determine whether they have been implemented.  Therefore, in a limited assurance engagement, while it may often be appropriate to inquire of the entity about control activities and monitoring of controls relevant to the quantification and reporting of emissions, it will often not be necessary to obtain a detailed understanding of these components of the entity’s internal control.</w:t>
      </w:r>
      <w:r w:rsidR="00453558" w:rsidRPr="002C0BF6">
        <w:rPr>
          <w:rFonts w:ascii="Arial" w:hAnsi="Arial" w:cs="Arial"/>
          <w:sz w:val="20"/>
          <w:szCs w:val="20"/>
        </w:rPr>
        <w:t xml:space="preserve"> </w:t>
      </w:r>
      <w:del w:id="1214" w:author="Beverley Bahlmann" w:date="2012-03-23T11:06:00Z">
        <w:r w:rsidR="00453558" w:rsidRPr="002C0BF6" w:rsidDel="00170EC5">
          <w:rPr>
            <w:rFonts w:ascii="Arial" w:hAnsi="Arial" w:cs="Arial"/>
            <w:sz w:val="20"/>
            <w:szCs w:val="20"/>
          </w:rPr>
          <w:delText>[Previously paragraph A57]</w:delText>
        </w:r>
      </w:del>
    </w:p>
    <w:p w:rsidR="00F425C8" w:rsidRPr="002C0BF6" w:rsidRDefault="00F425C8" w:rsidP="00745241">
      <w:pPr>
        <w:pStyle w:val="IFACNumberedPara"/>
        <w:tabs>
          <w:tab w:val="clear" w:pos="720"/>
        </w:tabs>
        <w:rPr>
          <w:rFonts w:ascii="Arial" w:hAnsi="Arial" w:cs="Arial"/>
          <w:sz w:val="20"/>
          <w:szCs w:val="20"/>
        </w:rPr>
      </w:pPr>
      <w:r w:rsidRPr="002C0BF6">
        <w:rPr>
          <w:rFonts w:ascii="Arial" w:hAnsi="Arial" w:cs="Arial"/>
          <w:sz w:val="20"/>
          <w:szCs w:val="20"/>
        </w:rPr>
        <w:t>A</w:t>
      </w:r>
      <w:ins w:id="1215" w:author="Beverley Bahlmann" w:date="2012-03-23T15:49:00Z">
        <w:r w:rsidR="00FD2924" w:rsidRPr="002C0BF6">
          <w:rPr>
            <w:rFonts w:ascii="Arial" w:hAnsi="Arial" w:cs="Arial"/>
            <w:sz w:val="20"/>
            <w:szCs w:val="20"/>
          </w:rPr>
          <w:t>70</w:t>
        </w:r>
      </w:ins>
      <w:del w:id="1216" w:author="Beverley Bahlmann" w:date="2012-03-13T15:56:00Z">
        <w:r w:rsidRPr="002C0BF6" w:rsidDel="001703D1">
          <w:rPr>
            <w:rFonts w:ascii="Arial" w:hAnsi="Arial" w:cs="Arial"/>
            <w:sz w:val="20"/>
            <w:szCs w:val="20"/>
          </w:rPr>
          <w:delText>58</w:delText>
        </w:r>
      </w:del>
      <w:r w:rsidRPr="002C0BF6">
        <w:rPr>
          <w:rFonts w:ascii="Arial" w:hAnsi="Arial" w:cs="Arial"/>
          <w:sz w:val="20"/>
          <w:szCs w:val="20"/>
        </w:rPr>
        <w:t>.</w:t>
      </w:r>
      <w:r w:rsidRPr="002C0BF6">
        <w:rPr>
          <w:rFonts w:ascii="Arial" w:hAnsi="Arial" w:cs="Arial"/>
          <w:sz w:val="20"/>
          <w:szCs w:val="20"/>
        </w:rPr>
        <w:tab/>
        <w:t>The practitioner’s understanding of relevant components of internal control may raise doubts about whether sufficient appropriate evidence is available for the practitioner to complete the engagement. For example (see also paragraphs A</w:t>
      </w:r>
      <w:ins w:id="1217" w:author="Beverley Bahlmann" w:date="2012-03-27T17:25:00Z">
        <w:r w:rsidR="006E5541" w:rsidRPr="002C0BF6">
          <w:rPr>
            <w:rFonts w:ascii="Arial" w:hAnsi="Arial" w:cs="Arial"/>
            <w:sz w:val="20"/>
            <w:szCs w:val="20"/>
          </w:rPr>
          <w:t>71</w:t>
        </w:r>
      </w:ins>
      <w:del w:id="1218" w:author="Beverley Bahlmann" w:date="2012-03-13T16:18:00Z">
        <w:r w:rsidRPr="002C0BF6" w:rsidDel="00B519E7">
          <w:rPr>
            <w:rFonts w:ascii="Arial" w:hAnsi="Arial" w:cs="Arial"/>
            <w:sz w:val="20"/>
            <w:szCs w:val="20"/>
          </w:rPr>
          <w:delText>59</w:delText>
        </w:r>
      </w:del>
      <w:r w:rsidRPr="002C0BF6">
        <w:rPr>
          <w:rFonts w:ascii="Arial" w:hAnsi="Arial" w:cs="Arial"/>
          <w:sz w:val="20"/>
          <w:szCs w:val="20"/>
        </w:rPr>
        <w:t>–A</w:t>
      </w:r>
      <w:ins w:id="1219" w:author="Beverley Bahlmann" w:date="2012-03-27T17:25:00Z">
        <w:r w:rsidR="006E5541" w:rsidRPr="002C0BF6">
          <w:rPr>
            <w:rFonts w:ascii="Arial" w:hAnsi="Arial" w:cs="Arial"/>
            <w:sz w:val="20"/>
            <w:szCs w:val="20"/>
          </w:rPr>
          <w:t>72</w:t>
        </w:r>
      </w:ins>
      <w:del w:id="1220" w:author="Beverley Bahlmann" w:date="2012-03-13T16:18:00Z">
        <w:r w:rsidRPr="002C0BF6" w:rsidDel="00B519E7">
          <w:rPr>
            <w:rFonts w:ascii="Arial" w:hAnsi="Arial" w:cs="Arial"/>
            <w:sz w:val="20"/>
            <w:szCs w:val="20"/>
          </w:rPr>
          <w:delText>60</w:delText>
        </w:r>
      </w:del>
      <w:r w:rsidRPr="002C0BF6">
        <w:rPr>
          <w:rFonts w:ascii="Arial" w:hAnsi="Arial" w:cs="Arial"/>
          <w:sz w:val="20"/>
          <w:szCs w:val="20"/>
        </w:rPr>
        <w:t>, A</w:t>
      </w:r>
      <w:ins w:id="1221" w:author="Beverley Bahlmann" w:date="2012-03-27T17:25:00Z">
        <w:r w:rsidR="006E5541" w:rsidRPr="002C0BF6">
          <w:rPr>
            <w:rFonts w:ascii="Arial" w:hAnsi="Arial" w:cs="Arial"/>
            <w:sz w:val="20"/>
            <w:szCs w:val="20"/>
          </w:rPr>
          <w:t>92</w:t>
        </w:r>
      </w:ins>
      <w:del w:id="1222" w:author="Beverley Bahlmann" w:date="2012-03-27T17:25:00Z">
        <w:r w:rsidRPr="002C0BF6" w:rsidDel="006E5541">
          <w:rPr>
            <w:rFonts w:ascii="Arial" w:hAnsi="Arial" w:cs="Arial"/>
            <w:sz w:val="20"/>
            <w:szCs w:val="20"/>
          </w:rPr>
          <w:delText>88</w:delText>
        </w:r>
      </w:del>
      <w:r w:rsidRPr="002C0BF6">
        <w:rPr>
          <w:rFonts w:ascii="Arial" w:hAnsi="Arial" w:cs="Arial"/>
          <w:sz w:val="20"/>
          <w:szCs w:val="20"/>
        </w:rPr>
        <w:t>–A</w:t>
      </w:r>
      <w:ins w:id="1223" w:author="Beverley Bahlmann" w:date="2012-03-27T17:25:00Z">
        <w:r w:rsidR="006E5541" w:rsidRPr="002C0BF6">
          <w:rPr>
            <w:rFonts w:ascii="Arial" w:hAnsi="Arial" w:cs="Arial"/>
            <w:sz w:val="20"/>
            <w:szCs w:val="20"/>
          </w:rPr>
          <w:t>93</w:t>
        </w:r>
      </w:ins>
      <w:del w:id="1224" w:author="Beverley Bahlmann" w:date="2012-03-27T17:25:00Z">
        <w:r w:rsidRPr="002C0BF6" w:rsidDel="006E5541">
          <w:rPr>
            <w:rFonts w:ascii="Arial" w:hAnsi="Arial" w:cs="Arial"/>
            <w:sz w:val="20"/>
            <w:szCs w:val="20"/>
          </w:rPr>
          <w:delText>89</w:delText>
        </w:r>
      </w:del>
      <w:r w:rsidRPr="002C0BF6">
        <w:rPr>
          <w:rFonts w:ascii="Arial" w:hAnsi="Arial" w:cs="Arial"/>
          <w:sz w:val="20"/>
          <w:szCs w:val="20"/>
        </w:rPr>
        <w:t>, and A9</w:t>
      </w:r>
      <w:ins w:id="1225" w:author="Beverley Bahlmann" w:date="2012-03-27T17:25:00Z">
        <w:r w:rsidR="006E5541" w:rsidRPr="002C0BF6">
          <w:rPr>
            <w:rFonts w:ascii="Arial" w:hAnsi="Arial" w:cs="Arial"/>
            <w:sz w:val="20"/>
            <w:szCs w:val="20"/>
          </w:rPr>
          <w:t>6</w:t>
        </w:r>
      </w:ins>
      <w:del w:id="1226" w:author="Beverley Bahlmann" w:date="2012-03-27T17:25:00Z">
        <w:r w:rsidRPr="002C0BF6" w:rsidDel="006E5541">
          <w:rPr>
            <w:rFonts w:ascii="Arial" w:hAnsi="Arial" w:cs="Arial"/>
            <w:sz w:val="20"/>
            <w:szCs w:val="20"/>
          </w:rPr>
          <w:delText>2</w:delText>
        </w:r>
      </w:del>
      <w:r w:rsidRPr="002C0BF6">
        <w:rPr>
          <w:rFonts w:ascii="Arial" w:hAnsi="Arial" w:cs="Arial"/>
          <w:sz w:val="20"/>
          <w:szCs w:val="20"/>
        </w:rPr>
        <w:t>):</w:t>
      </w:r>
      <w:r w:rsidR="00453558" w:rsidRPr="002C0BF6">
        <w:rPr>
          <w:rFonts w:ascii="Arial" w:hAnsi="Arial" w:cs="Arial"/>
          <w:sz w:val="20"/>
          <w:szCs w:val="20"/>
        </w:rPr>
        <w:t xml:space="preserve"> </w:t>
      </w:r>
      <w:del w:id="1227" w:author="Beverley Bahlmann" w:date="2012-03-23T11:07:00Z">
        <w:r w:rsidR="00453558" w:rsidRPr="002C0BF6" w:rsidDel="00170EC5">
          <w:rPr>
            <w:rFonts w:ascii="Arial" w:hAnsi="Arial" w:cs="Arial"/>
            <w:sz w:val="20"/>
            <w:szCs w:val="20"/>
          </w:rPr>
          <w:delText>[Previously paragraph A58]</w:delText>
        </w:r>
      </w:del>
    </w:p>
    <w:p w:rsidR="00F425C8" w:rsidRPr="002C0BF6" w:rsidRDefault="00F425C8" w:rsidP="00745241">
      <w:pPr>
        <w:pStyle w:val="Bullet1Indented"/>
      </w:pPr>
      <w:r w:rsidRPr="002C0BF6">
        <w:t>Concerns about the integrity of those preparing the GHG statement may be so serious as to cause the practitioner to conclude that the risk of management misrepresentation in the GHG statement is such that an engagement cannot be conducted.</w:t>
      </w:r>
    </w:p>
    <w:p w:rsidR="00F425C8" w:rsidRPr="002C0BF6" w:rsidRDefault="00F425C8" w:rsidP="00745241">
      <w:pPr>
        <w:pStyle w:val="Bullet1Indented"/>
      </w:pPr>
      <w:r w:rsidRPr="002C0BF6">
        <w:t>Concerns about the condition and reliability of an entity’s records may cause the practitioner to conclude that it is unlikely that sufficient appropriate evidence will be available to support an unmodified conclusion on the GHG statement.</w:t>
      </w:r>
    </w:p>
    <w:p w:rsidR="00985FD6" w:rsidRPr="002C0BF6" w:rsidRDefault="00985FD6" w:rsidP="00745241">
      <w:pPr>
        <w:pStyle w:val="IFACHeading4"/>
        <w:rPr>
          <w:rFonts w:ascii="Arial" w:hAnsi="Arial" w:cs="Arial"/>
          <w:sz w:val="20"/>
          <w:szCs w:val="20"/>
        </w:rPr>
      </w:pPr>
    </w:p>
    <w:p w:rsidR="00F425C8" w:rsidRPr="002C0BF6" w:rsidRDefault="00F425C8" w:rsidP="00745241">
      <w:pPr>
        <w:pStyle w:val="IFACHeading4"/>
        <w:rPr>
          <w:rFonts w:ascii="Arial" w:hAnsi="Arial" w:cs="Arial"/>
          <w:sz w:val="20"/>
          <w:szCs w:val="20"/>
        </w:rPr>
      </w:pPr>
      <w:r w:rsidRPr="002C0BF6">
        <w:rPr>
          <w:rFonts w:ascii="Arial" w:hAnsi="Arial" w:cs="Arial"/>
          <w:sz w:val="20"/>
          <w:szCs w:val="20"/>
        </w:rPr>
        <w:lastRenderedPageBreak/>
        <w:t>Control Activities Relevant to the Engagement</w:t>
      </w:r>
      <w:r w:rsidRPr="002C0BF6">
        <w:rPr>
          <w:rFonts w:ascii="Arial" w:hAnsi="Arial" w:cs="Arial"/>
          <w:i w:val="0"/>
          <w:sz w:val="20"/>
          <w:szCs w:val="20"/>
        </w:rPr>
        <w:t xml:space="preserve"> (Ref: Para. 2</w:t>
      </w:r>
      <w:ins w:id="1228" w:author="Beverley Bahlmann" w:date="2012-03-27T17:25:00Z">
        <w:r w:rsidR="006E5541" w:rsidRPr="002C0BF6">
          <w:rPr>
            <w:rFonts w:ascii="Arial" w:hAnsi="Arial" w:cs="Arial"/>
            <w:i w:val="0"/>
            <w:sz w:val="20"/>
            <w:szCs w:val="20"/>
          </w:rPr>
          <w:t>5</w:t>
        </w:r>
      </w:ins>
      <w:del w:id="1229" w:author="Beverley Bahlmann" w:date="2012-03-13T16:17:00Z">
        <w:r w:rsidRPr="002C0BF6" w:rsidDel="00B519E7">
          <w:rPr>
            <w:rFonts w:ascii="Arial" w:hAnsi="Arial" w:cs="Arial"/>
            <w:i w:val="0"/>
            <w:sz w:val="20"/>
            <w:szCs w:val="20"/>
          </w:rPr>
          <w:delText>3</w:delText>
        </w:r>
      </w:del>
      <w:proofErr w:type="gramStart"/>
      <w:r w:rsidRPr="002C0BF6">
        <w:rPr>
          <w:rFonts w:ascii="Arial" w:hAnsi="Arial" w:cs="Arial"/>
          <w:i w:val="0"/>
          <w:sz w:val="20"/>
          <w:szCs w:val="20"/>
        </w:rPr>
        <w:t>R(</w:t>
      </w:r>
      <w:proofErr w:type="gramEnd"/>
      <w:r w:rsidRPr="002C0BF6">
        <w:rPr>
          <w:rFonts w:ascii="Arial" w:hAnsi="Arial" w:cs="Arial"/>
          <w:i w:val="0"/>
          <w:sz w:val="20"/>
          <w:szCs w:val="20"/>
        </w:rPr>
        <w:t>d))</w:t>
      </w:r>
    </w:p>
    <w:p w:rsidR="00F425C8" w:rsidRPr="002C0BF6" w:rsidRDefault="00F425C8" w:rsidP="00745241">
      <w:pPr>
        <w:pStyle w:val="IFACNumberedPara"/>
        <w:tabs>
          <w:tab w:val="clear" w:pos="720"/>
        </w:tabs>
        <w:rPr>
          <w:rFonts w:ascii="Arial" w:hAnsi="Arial" w:cs="Arial"/>
          <w:sz w:val="20"/>
          <w:szCs w:val="20"/>
        </w:rPr>
      </w:pPr>
      <w:r w:rsidRPr="002C0BF6">
        <w:rPr>
          <w:rFonts w:ascii="Arial" w:hAnsi="Arial" w:cs="Arial"/>
          <w:sz w:val="20"/>
          <w:szCs w:val="20"/>
        </w:rPr>
        <w:t>A</w:t>
      </w:r>
      <w:ins w:id="1230" w:author="Beverley Bahlmann" w:date="2012-03-23T15:49:00Z">
        <w:r w:rsidR="00FD2924" w:rsidRPr="002C0BF6">
          <w:rPr>
            <w:rFonts w:ascii="Arial" w:hAnsi="Arial" w:cs="Arial"/>
            <w:sz w:val="20"/>
            <w:szCs w:val="20"/>
          </w:rPr>
          <w:t>71</w:t>
        </w:r>
      </w:ins>
      <w:del w:id="1231" w:author="Beverley Bahlmann" w:date="2012-03-13T15:56:00Z">
        <w:r w:rsidRPr="002C0BF6" w:rsidDel="001703D1">
          <w:rPr>
            <w:rFonts w:ascii="Arial" w:hAnsi="Arial" w:cs="Arial"/>
            <w:sz w:val="20"/>
            <w:szCs w:val="20"/>
          </w:rPr>
          <w:delText>59</w:delText>
        </w:r>
      </w:del>
      <w:r w:rsidRPr="002C0BF6">
        <w:rPr>
          <w:rFonts w:ascii="Arial" w:hAnsi="Arial" w:cs="Arial"/>
          <w:sz w:val="20"/>
          <w:szCs w:val="20"/>
        </w:rPr>
        <w:t>.</w:t>
      </w:r>
      <w:r w:rsidRPr="002C0BF6">
        <w:rPr>
          <w:rFonts w:ascii="Arial" w:hAnsi="Arial" w:cs="Arial"/>
          <w:sz w:val="20"/>
          <w:szCs w:val="20"/>
        </w:rPr>
        <w:tab/>
        <w:t>The practitioner’s judgment about whether particular control activities are relevant to the engagement may be affected by the level of sophistication, documentation and formality of the entity’s information system, including the related business processes, relevant to reporting emissions. As reporting of emissions evolves, it can be expected that so too will the level of sophistication, documentation and formality of information systems and related control activities relevant to the quantification and reporting of emissions.</w:t>
      </w:r>
      <w:r w:rsidR="00453558" w:rsidRPr="002C0BF6">
        <w:rPr>
          <w:rFonts w:ascii="Arial" w:hAnsi="Arial" w:cs="Arial"/>
          <w:sz w:val="20"/>
          <w:szCs w:val="20"/>
        </w:rPr>
        <w:t xml:space="preserve"> </w:t>
      </w:r>
      <w:del w:id="1232" w:author="Beverley Bahlmann" w:date="2012-03-23T11:07:00Z">
        <w:r w:rsidR="00453558" w:rsidRPr="002C0BF6" w:rsidDel="00170EC5">
          <w:rPr>
            <w:rFonts w:ascii="Arial" w:hAnsi="Arial" w:cs="Arial"/>
            <w:sz w:val="20"/>
            <w:szCs w:val="20"/>
          </w:rPr>
          <w:delText>[Previously paragraph A59]</w:delText>
        </w:r>
      </w:del>
    </w:p>
    <w:p w:rsidR="00F425C8" w:rsidRPr="002C0BF6" w:rsidRDefault="00F425C8" w:rsidP="00745241">
      <w:pPr>
        <w:pStyle w:val="IFACNumberedPara"/>
        <w:tabs>
          <w:tab w:val="clear" w:pos="720"/>
        </w:tabs>
        <w:rPr>
          <w:rFonts w:ascii="Arial" w:hAnsi="Arial" w:cs="Arial"/>
          <w:sz w:val="20"/>
          <w:szCs w:val="20"/>
        </w:rPr>
      </w:pPr>
      <w:r w:rsidRPr="002C0BF6">
        <w:rPr>
          <w:rFonts w:ascii="Arial" w:hAnsi="Arial" w:cs="Arial"/>
          <w:sz w:val="20"/>
          <w:szCs w:val="20"/>
        </w:rPr>
        <w:t>A</w:t>
      </w:r>
      <w:ins w:id="1233" w:author="Beverley Bahlmann" w:date="2012-03-23T15:49:00Z">
        <w:r w:rsidR="00FD2924" w:rsidRPr="002C0BF6">
          <w:rPr>
            <w:rFonts w:ascii="Arial" w:hAnsi="Arial" w:cs="Arial"/>
            <w:sz w:val="20"/>
            <w:szCs w:val="20"/>
          </w:rPr>
          <w:t>72</w:t>
        </w:r>
      </w:ins>
      <w:del w:id="1234" w:author="Beverley Bahlmann" w:date="2012-03-13T15:56:00Z">
        <w:r w:rsidRPr="002C0BF6" w:rsidDel="001703D1">
          <w:rPr>
            <w:rFonts w:ascii="Arial" w:hAnsi="Arial" w:cs="Arial"/>
            <w:sz w:val="20"/>
            <w:szCs w:val="20"/>
          </w:rPr>
          <w:delText>60</w:delText>
        </w:r>
      </w:del>
      <w:r w:rsidRPr="002C0BF6">
        <w:rPr>
          <w:rFonts w:ascii="Arial" w:hAnsi="Arial" w:cs="Arial"/>
          <w:sz w:val="20"/>
          <w:szCs w:val="20"/>
        </w:rPr>
        <w:t>.</w:t>
      </w:r>
      <w:r w:rsidRPr="002C0BF6">
        <w:rPr>
          <w:rFonts w:ascii="Arial" w:hAnsi="Arial" w:cs="Arial"/>
          <w:sz w:val="20"/>
          <w:szCs w:val="20"/>
        </w:rPr>
        <w:tab/>
        <w:t>In the case of very small entities or immature information systems, particular control activities are likely to be more rudimentary, less well-documented, and may only exist informally. When this is the case, it is less likely the practitioner will judge it necessary to understand particular control activities in order to assess the risks of material misstatement and design further procedures responsive to assessed risks. In some regulated schemes, on the other hand, the information system and control activities may be required to be formally documented and their design approved by the regulator. Even in some of these cases, however, not all relevant data flows and associated controls may be documented. For example, it may be more likely that control activities with respect to source data collection from continuous monitoring are sophisticated, well-documented, and more formal than control activities with respect to subsequent data processing and reporting (see also paragraphs A</w:t>
      </w:r>
      <w:ins w:id="1235" w:author="Beverley Bahlmann" w:date="2012-03-27T17:25:00Z">
        <w:r w:rsidR="006E5541" w:rsidRPr="002C0BF6">
          <w:rPr>
            <w:rFonts w:ascii="Arial" w:hAnsi="Arial" w:cs="Arial"/>
            <w:sz w:val="20"/>
            <w:szCs w:val="20"/>
          </w:rPr>
          <w:t>70</w:t>
        </w:r>
      </w:ins>
      <w:del w:id="1236" w:author="Beverley Bahlmann" w:date="2012-03-13T16:18:00Z">
        <w:r w:rsidRPr="002C0BF6" w:rsidDel="00B519E7">
          <w:rPr>
            <w:rFonts w:ascii="Arial" w:hAnsi="Arial" w:cs="Arial"/>
            <w:sz w:val="20"/>
            <w:szCs w:val="20"/>
          </w:rPr>
          <w:delText>58</w:delText>
        </w:r>
      </w:del>
      <w:r w:rsidRPr="002C0BF6">
        <w:rPr>
          <w:rFonts w:ascii="Arial" w:hAnsi="Arial" w:cs="Arial"/>
          <w:sz w:val="20"/>
          <w:szCs w:val="20"/>
        </w:rPr>
        <w:t>, A</w:t>
      </w:r>
      <w:ins w:id="1237" w:author="Beverley Bahlmann" w:date="2012-03-27T17:26:00Z">
        <w:r w:rsidR="006E5541" w:rsidRPr="002C0BF6">
          <w:rPr>
            <w:rFonts w:ascii="Arial" w:hAnsi="Arial" w:cs="Arial"/>
            <w:sz w:val="20"/>
            <w:szCs w:val="20"/>
          </w:rPr>
          <w:t>92</w:t>
        </w:r>
      </w:ins>
      <w:del w:id="1238" w:author="Beverley Bahlmann" w:date="2012-03-27T17:26:00Z">
        <w:r w:rsidRPr="002C0BF6" w:rsidDel="006E5541">
          <w:rPr>
            <w:rFonts w:ascii="Arial" w:hAnsi="Arial" w:cs="Arial"/>
            <w:sz w:val="20"/>
            <w:szCs w:val="20"/>
          </w:rPr>
          <w:delText>88</w:delText>
        </w:r>
      </w:del>
      <w:r w:rsidRPr="002C0BF6">
        <w:rPr>
          <w:rFonts w:ascii="Arial" w:hAnsi="Arial" w:cs="Arial"/>
          <w:sz w:val="20"/>
          <w:szCs w:val="20"/>
        </w:rPr>
        <w:t>–A</w:t>
      </w:r>
      <w:ins w:id="1239" w:author="Beverley Bahlmann" w:date="2012-03-27T17:26:00Z">
        <w:r w:rsidR="006E5541" w:rsidRPr="002C0BF6">
          <w:rPr>
            <w:rFonts w:ascii="Arial" w:hAnsi="Arial" w:cs="Arial"/>
            <w:sz w:val="20"/>
            <w:szCs w:val="20"/>
          </w:rPr>
          <w:t>93</w:t>
        </w:r>
      </w:ins>
      <w:del w:id="1240" w:author="Beverley Bahlmann" w:date="2012-03-27T17:26:00Z">
        <w:r w:rsidRPr="002C0BF6" w:rsidDel="006E5541">
          <w:rPr>
            <w:rFonts w:ascii="Arial" w:hAnsi="Arial" w:cs="Arial"/>
            <w:sz w:val="20"/>
            <w:szCs w:val="20"/>
          </w:rPr>
          <w:delText>89</w:delText>
        </w:r>
      </w:del>
      <w:r w:rsidRPr="002C0BF6">
        <w:rPr>
          <w:rFonts w:ascii="Arial" w:hAnsi="Arial" w:cs="Arial"/>
          <w:sz w:val="20"/>
          <w:szCs w:val="20"/>
        </w:rPr>
        <w:t>, and A9</w:t>
      </w:r>
      <w:ins w:id="1241" w:author="Beverley Bahlmann" w:date="2012-03-27T17:26:00Z">
        <w:r w:rsidR="006E5541" w:rsidRPr="002C0BF6">
          <w:rPr>
            <w:rFonts w:ascii="Arial" w:hAnsi="Arial" w:cs="Arial"/>
            <w:sz w:val="20"/>
            <w:szCs w:val="20"/>
          </w:rPr>
          <w:t>6</w:t>
        </w:r>
      </w:ins>
      <w:del w:id="1242" w:author="Beverley Bahlmann" w:date="2012-03-27T17:26:00Z">
        <w:r w:rsidRPr="002C0BF6" w:rsidDel="006E5541">
          <w:rPr>
            <w:rFonts w:ascii="Arial" w:hAnsi="Arial" w:cs="Arial"/>
            <w:sz w:val="20"/>
            <w:szCs w:val="20"/>
          </w:rPr>
          <w:delText>2</w:delText>
        </w:r>
      </w:del>
      <w:r w:rsidRPr="002C0BF6">
        <w:rPr>
          <w:rFonts w:ascii="Arial" w:hAnsi="Arial" w:cs="Arial"/>
          <w:sz w:val="20"/>
          <w:szCs w:val="20"/>
        </w:rPr>
        <w:t>).</w:t>
      </w:r>
      <w:r w:rsidR="00453558" w:rsidRPr="002C0BF6">
        <w:rPr>
          <w:rFonts w:ascii="Arial" w:hAnsi="Arial" w:cs="Arial"/>
          <w:sz w:val="20"/>
          <w:szCs w:val="20"/>
        </w:rPr>
        <w:t xml:space="preserve"> </w:t>
      </w:r>
      <w:del w:id="1243" w:author="Beverley Bahlmann" w:date="2012-03-23T11:07:00Z">
        <w:r w:rsidR="00453558" w:rsidRPr="002C0BF6" w:rsidDel="00170EC5">
          <w:rPr>
            <w:rFonts w:ascii="Arial" w:hAnsi="Arial" w:cs="Arial"/>
            <w:sz w:val="20"/>
            <w:szCs w:val="20"/>
          </w:rPr>
          <w:delText>[Previously paragraph A60]</w:delText>
        </w:r>
      </w:del>
    </w:p>
    <w:p w:rsidR="00506929" w:rsidRPr="002C0BF6" w:rsidRDefault="00506929" w:rsidP="00745241">
      <w:pPr>
        <w:pStyle w:val="IFACHeading4"/>
        <w:rPr>
          <w:rFonts w:ascii="Arial" w:hAnsi="Arial" w:cs="Arial"/>
          <w:sz w:val="20"/>
          <w:szCs w:val="20"/>
        </w:rPr>
      </w:pPr>
      <w:r w:rsidRPr="002C0BF6">
        <w:rPr>
          <w:rFonts w:ascii="Arial" w:hAnsi="Arial" w:cs="Arial"/>
          <w:sz w:val="20"/>
          <w:szCs w:val="20"/>
        </w:rPr>
        <w:t xml:space="preserve">Other Engagements Performed for the Entity </w:t>
      </w:r>
      <w:r w:rsidRPr="002C0BF6">
        <w:rPr>
          <w:rFonts w:ascii="Arial" w:hAnsi="Arial" w:cs="Arial"/>
          <w:i w:val="0"/>
          <w:sz w:val="20"/>
          <w:szCs w:val="20"/>
        </w:rPr>
        <w:t>(Ref: Para. 2</w:t>
      </w:r>
      <w:ins w:id="1244" w:author="Beverley Bahlmann" w:date="2012-03-27T17:26:00Z">
        <w:r w:rsidR="006E5541" w:rsidRPr="002C0BF6">
          <w:rPr>
            <w:rFonts w:ascii="Arial" w:hAnsi="Arial" w:cs="Arial"/>
            <w:i w:val="0"/>
            <w:sz w:val="20"/>
            <w:szCs w:val="20"/>
          </w:rPr>
          <w:t>7</w:t>
        </w:r>
      </w:ins>
      <w:del w:id="1245" w:author="Beverley Bahlmann" w:date="2012-03-27T17:26:00Z">
        <w:r w:rsidR="00775885" w:rsidRPr="002C0BF6" w:rsidDel="006E5541">
          <w:rPr>
            <w:rFonts w:ascii="Arial" w:hAnsi="Arial" w:cs="Arial"/>
            <w:i w:val="0"/>
            <w:sz w:val="20"/>
            <w:szCs w:val="20"/>
          </w:rPr>
          <w:delText>6</w:delText>
        </w:r>
      </w:del>
      <w:r w:rsidRPr="002C0BF6">
        <w:rPr>
          <w:rFonts w:ascii="Arial" w:hAnsi="Arial" w:cs="Arial"/>
          <w:i w:val="0"/>
          <w:sz w:val="20"/>
          <w:szCs w:val="20"/>
        </w:rPr>
        <w:t>)</w:t>
      </w:r>
    </w:p>
    <w:p w:rsidR="00506929" w:rsidRPr="002C0BF6" w:rsidRDefault="009B1B82" w:rsidP="00745241">
      <w:pPr>
        <w:pStyle w:val="IFACNumberedPara"/>
        <w:tabs>
          <w:tab w:val="clear" w:pos="720"/>
        </w:tabs>
        <w:rPr>
          <w:rFonts w:ascii="Arial" w:hAnsi="Arial" w:cs="Arial"/>
          <w:sz w:val="20"/>
          <w:szCs w:val="20"/>
        </w:rPr>
      </w:pPr>
      <w:r w:rsidRPr="002C0BF6">
        <w:rPr>
          <w:rFonts w:ascii="Arial" w:hAnsi="Arial" w:cs="Arial"/>
          <w:sz w:val="20"/>
          <w:szCs w:val="20"/>
        </w:rPr>
        <w:t>A</w:t>
      </w:r>
      <w:ins w:id="1246" w:author="Beverley Bahlmann" w:date="2012-03-23T15:49:00Z">
        <w:r w:rsidR="00FD2924" w:rsidRPr="002C0BF6">
          <w:rPr>
            <w:rFonts w:ascii="Arial" w:hAnsi="Arial" w:cs="Arial"/>
            <w:sz w:val="20"/>
            <w:szCs w:val="20"/>
          </w:rPr>
          <w:t>73</w:t>
        </w:r>
      </w:ins>
      <w:del w:id="1247" w:author="Beverley Bahlmann" w:date="2012-03-23T15:49:00Z">
        <w:r w:rsidRPr="002C0BF6" w:rsidDel="00FD2924">
          <w:rPr>
            <w:rFonts w:ascii="Arial" w:hAnsi="Arial" w:cs="Arial"/>
            <w:sz w:val="20"/>
            <w:szCs w:val="20"/>
          </w:rPr>
          <w:delText>69</w:delText>
        </w:r>
      </w:del>
      <w:r w:rsidRPr="002C0BF6">
        <w:rPr>
          <w:rFonts w:ascii="Arial" w:hAnsi="Arial" w:cs="Arial"/>
          <w:sz w:val="20"/>
          <w:szCs w:val="20"/>
        </w:rPr>
        <w:t>.</w:t>
      </w:r>
      <w:r w:rsidRPr="002C0BF6">
        <w:rPr>
          <w:rFonts w:ascii="Arial" w:hAnsi="Arial" w:cs="Arial"/>
          <w:sz w:val="20"/>
          <w:szCs w:val="20"/>
        </w:rPr>
        <w:tab/>
      </w:r>
      <w:r w:rsidR="00506929" w:rsidRPr="002C0BF6">
        <w:rPr>
          <w:rFonts w:ascii="Arial" w:hAnsi="Arial" w:cs="Arial"/>
          <w:sz w:val="20"/>
          <w:szCs w:val="20"/>
        </w:rPr>
        <w:t>Information obtained from other engagements performed for the entity may relate to, for example, aspects of the entity</w:t>
      </w:r>
      <w:r w:rsidR="00B23E35" w:rsidRPr="002C0BF6">
        <w:rPr>
          <w:rFonts w:ascii="Arial" w:hAnsi="Arial" w:cs="Arial"/>
          <w:sz w:val="20"/>
          <w:szCs w:val="20"/>
        </w:rPr>
        <w:t>’</w:t>
      </w:r>
      <w:r w:rsidR="00506929" w:rsidRPr="002C0BF6">
        <w:rPr>
          <w:rFonts w:ascii="Arial" w:hAnsi="Arial" w:cs="Arial"/>
          <w:sz w:val="20"/>
          <w:szCs w:val="20"/>
        </w:rPr>
        <w:t>s control environment.</w:t>
      </w:r>
    </w:p>
    <w:p w:rsidR="00506929" w:rsidRPr="002C0BF6" w:rsidRDefault="00506929" w:rsidP="00745241">
      <w:pPr>
        <w:pStyle w:val="IFACHeading4"/>
        <w:rPr>
          <w:rFonts w:ascii="Arial" w:hAnsi="Arial" w:cs="Arial"/>
          <w:iCs/>
          <w:sz w:val="20"/>
          <w:szCs w:val="20"/>
        </w:rPr>
      </w:pPr>
      <w:r w:rsidRPr="002C0BF6">
        <w:rPr>
          <w:rFonts w:ascii="Arial" w:hAnsi="Arial" w:cs="Arial"/>
          <w:sz w:val="20"/>
          <w:szCs w:val="20"/>
        </w:rPr>
        <w:t>Performing Procedures on Location at the Entity</w:t>
      </w:r>
      <w:r w:rsidR="00B23E35" w:rsidRPr="002C0BF6">
        <w:rPr>
          <w:rFonts w:ascii="Arial" w:hAnsi="Arial" w:cs="Arial"/>
          <w:sz w:val="20"/>
          <w:szCs w:val="20"/>
        </w:rPr>
        <w:t>’</w:t>
      </w:r>
      <w:r w:rsidRPr="002C0BF6">
        <w:rPr>
          <w:rFonts w:ascii="Arial" w:hAnsi="Arial" w:cs="Arial"/>
          <w:sz w:val="20"/>
          <w:szCs w:val="20"/>
        </w:rPr>
        <w:t>s Facilities</w:t>
      </w:r>
      <w:r w:rsidRPr="002C0BF6">
        <w:rPr>
          <w:rFonts w:ascii="Arial" w:hAnsi="Arial" w:cs="Arial"/>
          <w:iCs/>
          <w:sz w:val="20"/>
          <w:szCs w:val="20"/>
        </w:rPr>
        <w:t xml:space="preserve"> </w:t>
      </w:r>
      <w:r w:rsidRPr="002C0BF6">
        <w:rPr>
          <w:rFonts w:ascii="Arial" w:hAnsi="Arial" w:cs="Arial"/>
          <w:i w:val="0"/>
          <w:iCs/>
          <w:sz w:val="20"/>
          <w:szCs w:val="20"/>
        </w:rPr>
        <w:t>(</w:t>
      </w:r>
      <w:r w:rsidRPr="002C0BF6">
        <w:rPr>
          <w:rFonts w:ascii="Arial" w:hAnsi="Arial" w:cs="Arial"/>
          <w:i w:val="0"/>
          <w:sz w:val="20"/>
          <w:szCs w:val="20"/>
        </w:rPr>
        <w:t xml:space="preserve">Ref: Para. </w:t>
      </w:r>
      <w:ins w:id="1248" w:author="Beverley Bahlmann" w:date="2012-03-27T17:26:00Z">
        <w:r w:rsidR="006E5541" w:rsidRPr="002C0BF6">
          <w:rPr>
            <w:rFonts w:ascii="Arial" w:hAnsi="Arial" w:cs="Arial"/>
            <w:i w:val="0"/>
            <w:sz w:val="20"/>
            <w:szCs w:val="20"/>
          </w:rPr>
          <w:t>31</w:t>
        </w:r>
      </w:ins>
      <w:del w:id="1249" w:author="Beverley Bahlmann" w:date="2012-03-27T17:26:00Z">
        <w:r w:rsidR="006B310E" w:rsidRPr="002C0BF6" w:rsidDel="006E5541">
          <w:rPr>
            <w:rFonts w:ascii="Arial" w:hAnsi="Arial" w:cs="Arial"/>
            <w:i w:val="0"/>
            <w:sz w:val="20"/>
            <w:szCs w:val="20"/>
          </w:rPr>
          <w:delText>29</w:delText>
        </w:r>
      </w:del>
      <w:r w:rsidRPr="002C0BF6">
        <w:rPr>
          <w:rFonts w:ascii="Arial" w:hAnsi="Arial" w:cs="Arial"/>
          <w:i w:val="0"/>
          <w:sz w:val="20"/>
          <w:szCs w:val="20"/>
        </w:rPr>
        <w:t>)</w:t>
      </w:r>
    </w:p>
    <w:p w:rsidR="00506929" w:rsidRPr="002C0BF6" w:rsidRDefault="009B1B82" w:rsidP="00745241">
      <w:pPr>
        <w:pStyle w:val="IFACNumberedPara"/>
        <w:tabs>
          <w:tab w:val="clear" w:pos="720"/>
        </w:tabs>
        <w:rPr>
          <w:rFonts w:ascii="Arial" w:hAnsi="Arial" w:cs="Arial"/>
          <w:sz w:val="20"/>
          <w:szCs w:val="20"/>
        </w:rPr>
      </w:pPr>
      <w:r w:rsidRPr="002C0BF6">
        <w:rPr>
          <w:rFonts w:ascii="Arial" w:hAnsi="Arial" w:cs="Arial"/>
          <w:sz w:val="20"/>
          <w:szCs w:val="20"/>
        </w:rPr>
        <w:t>A7</w:t>
      </w:r>
      <w:ins w:id="1250" w:author="Beverley Bahlmann" w:date="2012-03-23T15:49:00Z">
        <w:r w:rsidR="00FD2924" w:rsidRPr="002C0BF6">
          <w:rPr>
            <w:rFonts w:ascii="Arial" w:hAnsi="Arial" w:cs="Arial"/>
            <w:sz w:val="20"/>
            <w:szCs w:val="20"/>
          </w:rPr>
          <w:t>4</w:t>
        </w:r>
      </w:ins>
      <w:del w:id="1251" w:author="Beverley Bahlmann" w:date="2012-03-23T15:49:00Z">
        <w:r w:rsidRPr="002C0BF6" w:rsidDel="00FD2924">
          <w:rPr>
            <w:rFonts w:ascii="Arial" w:hAnsi="Arial" w:cs="Arial"/>
            <w:sz w:val="20"/>
            <w:szCs w:val="20"/>
          </w:rPr>
          <w:delText>0</w:delText>
        </w:r>
      </w:del>
      <w:r w:rsidRPr="002C0BF6">
        <w:rPr>
          <w:rFonts w:ascii="Arial" w:hAnsi="Arial" w:cs="Arial"/>
          <w:sz w:val="20"/>
          <w:szCs w:val="20"/>
        </w:rPr>
        <w:t>.</w:t>
      </w:r>
      <w:r w:rsidRPr="002C0BF6">
        <w:rPr>
          <w:rFonts w:ascii="Arial" w:hAnsi="Arial" w:cs="Arial"/>
          <w:sz w:val="20"/>
          <w:szCs w:val="20"/>
        </w:rPr>
        <w:tab/>
      </w:r>
      <w:r w:rsidR="00506929" w:rsidRPr="002C0BF6">
        <w:rPr>
          <w:rFonts w:ascii="Arial" w:hAnsi="Arial" w:cs="Arial"/>
          <w:sz w:val="20"/>
          <w:szCs w:val="20"/>
        </w:rPr>
        <w:t xml:space="preserve">Performing observation and inspection, as well as other procedures, on location at a facility (often referred to as a </w:t>
      </w:r>
      <w:r w:rsidR="008A7C6F" w:rsidRPr="002C0BF6">
        <w:rPr>
          <w:rFonts w:ascii="Arial" w:hAnsi="Arial" w:cs="Arial"/>
          <w:sz w:val="20"/>
          <w:szCs w:val="20"/>
        </w:rPr>
        <w:t>“</w:t>
      </w:r>
      <w:r w:rsidR="00506929" w:rsidRPr="002C0BF6">
        <w:rPr>
          <w:rFonts w:ascii="Arial" w:hAnsi="Arial" w:cs="Arial"/>
          <w:sz w:val="20"/>
          <w:szCs w:val="20"/>
        </w:rPr>
        <w:t>site visit</w:t>
      </w:r>
      <w:r w:rsidR="008A7C6F" w:rsidRPr="002C0BF6">
        <w:rPr>
          <w:rFonts w:ascii="Arial" w:hAnsi="Arial" w:cs="Arial"/>
          <w:sz w:val="20"/>
          <w:szCs w:val="20"/>
        </w:rPr>
        <w:t>”</w:t>
      </w:r>
      <w:r w:rsidR="00506929" w:rsidRPr="002C0BF6">
        <w:rPr>
          <w:rFonts w:ascii="Arial" w:hAnsi="Arial" w:cs="Arial"/>
          <w:sz w:val="20"/>
          <w:szCs w:val="20"/>
        </w:rPr>
        <w:t>) may be important in building on the understanding of the entity that the practitioner develops by performing procedures at head office. Because the practitioner</w:t>
      </w:r>
      <w:r w:rsidR="00B23E35" w:rsidRPr="002C0BF6">
        <w:rPr>
          <w:rFonts w:ascii="Arial" w:hAnsi="Arial" w:cs="Arial"/>
          <w:sz w:val="20"/>
          <w:szCs w:val="20"/>
        </w:rPr>
        <w:t>’</w:t>
      </w:r>
      <w:r w:rsidR="00506929" w:rsidRPr="002C0BF6">
        <w:rPr>
          <w:rFonts w:ascii="Arial" w:hAnsi="Arial" w:cs="Arial"/>
          <w:sz w:val="20"/>
          <w:szCs w:val="20"/>
        </w:rPr>
        <w:t>s understanding of the entity and identification and assessment of risks of material misstatement can be expected to be more comprehensive for a reasonable assurance engagement than for a limited assurance engagement, the number of facilities at which procedures are performed on location in the case of a reasonable assurance engagement will ordinarily be greater than in the case of a limited assurance engagement.</w:t>
      </w:r>
    </w:p>
    <w:p w:rsidR="00506929" w:rsidRPr="002C0BF6" w:rsidRDefault="009B1B82" w:rsidP="00745241">
      <w:pPr>
        <w:pStyle w:val="IFACNumberedPara"/>
        <w:tabs>
          <w:tab w:val="clear" w:pos="720"/>
        </w:tabs>
        <w:rPr>
          <w:rFonts w:ascii="Arial" w:hAnsi="Arial" w:cs="Arial"/>
          <w:sz w:val="20"/>
          <w:szCs w:val="20"/>
        </w:rPr>
      </w:pPr>
      <w:r w:rsidRPr="002C0BF6">
        <w:rPr>
          <w:rFonts w:ascii="Arial" w:hAnsi="Arial" w:cs="Arial"/>
          <w:sz w:val="20"/>
          <w:szCs w:val="20"/>
        </w:rPr>
        <w:t>A7</w:t>
      </w:r>
      <w:ins w:id="1252" w:author="Beverley Bahlmann" w:date="2012-03-23T15:49:00Z">
        <w:r w:rsidR="00FD2924" w:rsidRPr="002C0BF6">
          <w:rPr>
            <w:rFonts w:ascii="Arial" w:hAnsi="Arial" w:cs="Arial"/>
            <w:sz w:val="20"/>
            <w:szCs w:val="20"/>
          </w:rPr>
          <w:t>5</w:t>
        </w:r>
      </w:ins>
      <w:del w:id="1253" w:author="Beverley Bahlmann" w:date="2012-03-23T15:49:00Z">
        <w:r w:rsidRPr="002C0BF6" w:rsidDel="00FD2924">
          <w:rPr>
            <w:rFonts w:ascii="Arial" w:hAnsi="Arial" w:cs="Arial"/>
            <w:sz w:val="20"/>
            <w:szCs w:val="20"/>
          </w:rPr>
          <w:delText>1</w:delText>
        </w:r>
      </w:del>
      <w:r w:rsidRPr="002C0BF6">
        <w:rPr>
          <w:rFonts w:ascii="Arial" w:hAnsi="Arial" w:cs="Arial"/>
          <w:sz w:val="20"/>
          <w:szCs w:val="20"/>
        </w:rPr>
        <w:t>.</w:t>
      </w:r>
      <w:r w:rsidRPr="002C0BF6">
        <w:rPr>
          <w:rFonts w:ascii="Arial" w:hAnsi="Arial" w:cs="Arial"/>
          <w:sz w:val="20"/>
          <w:szCs w:val="20"/>
        </w:rPr>
        <w:tab/>
      </w:r>
      <w:r w:rsidR="00506929" w:rsidRPr="002C0BF6">
        <w:rPr>
          <w:rFonts w:ascii="Arial" w:hAnsi="Arial" w:cs="Arial"/>
          <w:sz w:val="20"/>
          <w:szCs w:val="20"/>
        </w:rPr>
        <w:t xml:space="preserve">Performing procedures on location at a facility </w:t>
      </w:r>
      <w:r w:rsidR="00220758" w:rsidRPr="002C0BF6">
        <w:rPr>
          <w:rFonts w:ascii="Arial" w:hAnsi="Arial" w:cs="Arial"/>
          <w:sz w:val="20"/>
          <w:szCs w:val="20"/>
        </w:rPr>
        <w:t xml:space="preserve">(or having another practitioner perform such procedures on behalf of the practitioner) </w:t>
      </w:r>
      <w:r w:rsidR="00506929" w:rsidRPr="002C0BF6">
        <w:rPr>
          <w:rFonts w:ascii="Arial" w:hAnsi="Arial" w:cs="Arial"/>
          <w:sz w:val="20"/>
          <w:szCs w:val="20"/>
        </w:rPr>
        <w:t>may be done as part of planning, when performing procedures</w:t>
      </w:r>
      <w:r w:rsidR="00220758" w:rsidRPr="002C0BF6">
        <w:rPr>
          <w:rFonts w:ascii="Arial" w:hAnsi="Arial" w:cs="Arial"/>
          <w:kern w:val="0"/>
          <w:sz w:val="20"/>
          <w:szCs w:val="20"/>
          <w:lang w:bidi="ar-SA"/>
        </w:rPr>
        <w:t xml:space="preserve"> to identify and assess risks </w:t>
      </w:r>
      <w:r w:rsidR="00220758" w:rsidRPr="002C0BF6">
        <w:rPr>
          <w:rFonts w:ascii="Arial" w:hAnsi="Arial" w:cs="Arial"/>
          <w:sz w:val="20"/>
          <w:szCs w:val="20"/>
        </w:rPr>
        <w:t>of material misstatement</w:t>
      </w:r>
      <w:r w:rsidR="00506929" w:rsidRPr="002C0BF6">
        <w:rPr>
          <w:rFonts w:ascii="Arial" w:hAnsi="Arial" w:cs="Arial"/>
          <w:sz w:val="20"/>
          <w:szCs w:val="20"/>
        </w:rPr>
        <w:t>, or when responding to assessed risks of material misstatement. Performing procedures at significant facilities is often particularly important for an engagement being undertaken for the first time when considering the completeness of Scope 1 sources and of sinks included in the GHG statement, and when establishing whether the entity</w:t>
      </w:r>
      <w:r w:rsidR="00B23E35" w:rsidRPr="002C0BF6">
        <w:rPr>
          <w:rFonts w:ascii="Arial" w:hAnsi="Arial" w:cs="Arial"/>
          <w:sz w:val="20"/>
          <w:szCs w:val="20"/>
        </w:rPr>
        <w:t>’</w:t>
      </w:r>
      <w:r w:rsidR="00506929" w:rsidRPr="002C0BF6">
        <w:rPr>
          <w:rFonts w:ascii="Arial" w:hAnsi="Arial" w:cs="Arial"/>
          <w:sz w:val="20"/>
          <w:szCs w:val="20"/>
        </w:rPr>
        <w:t>s data collection and processing systems, and its estimation techniques, are appropriate relative to the underlying physical processes and related uncertainties.</w:t>
      </w:r>
    </w:p>
    <w:p w:rsidR="00506929" w:rsidRPr="002C0BF6" w:rsidRDefault="009B1B82" w:rsidP="00745241">
      <w:pPr>
        <w:pStyle w:val="IFACNumberedPara"/>
        <w:tabs>
          <w:tab w:val="clear" w:pos="720"/>
        </w:tabs>
        <w:rPr>
          <w:rFonts w:ascii="Arial" w:hAnsi="Arial" w:cs="Arial"/>
          <w:sz w:val="20"/>
          <w:szCs w:val="20"/>
        </w:rPr>
      </w:pPr>
      <w:r w:rsidRPr="002C0BF6">
        <w:rPr>
          <w:rFonts w:ascii="Arial" w:hAnsi="Arial" w:cs="Arial"/>
          <w:sz w:val="20"/>
          <w:szCs w:val="20"/>
        </w:rPr>
        <w:t>A7</w:t>
      </w:r>
      <w:ins w:id="1254" w:author="Beverley Bahlmann" w:date="2012-03-23T15:49:00Z">
        <w:r w:rsidR="00FD2924" w:rsidRPr="002C0BF6">
          <w:rPr>
            <w:rFonts w:ascii="Arial" w:hAnsi="Arial" w:cs="Arial"/>
            <w:sz w:val="20"/>
            <w:szCs w:val="20"/>
          </w:rPr>
          <w:t>6</w:t>
        </w:r>
      </w:ins>
      <w:del w:id="1255" w:author="Beverley Bahlmann" w:date="2012-03-23T15:49:00Z">
        <w:r w:rsidRPr="002C0BF6" w:rsidDel="00FD2924">
          <w:rPr>
            <w:rFonts w:ascii="Arial" w:hAnsi="Arial" w:cs="Arial"/>
            <w:sz w:val="20"/>
            <w:szCs w:val="20"/>
          </w:rPr>
          <w:delText>2</w:delText>
        </w:r>
      </w:del>
      <w:r w:rsidRPr="002C0BF6">
        <w:rPr>
          <w:rFonts w:ascii="Arial" w:hAnsi="Arial" w:cs="Arial"/>
          <w:sz w:val="20"/>
          <w:szCs w:val="20"/>
        </w:rPr>
        <w:t>.</w:t>
      </w:r>
      <w:r w:rsidRPr="002C0BF6">
        <w:rPr>
          <w:rFonts w:ascii="Arial" w:hAnsi="Arial" w:cs="Arial"/>
          <w:sz w:val="20"/>
          <w:szCs w:val="20"/>
        </w:rPr>
        <w:tab/>
      </w:r>
      <w:r w:rsidR="00506929" w:rsidRPr="002C0BF6">
        <w:rPr>
          <w:rFonts w:ascii="Arial" w:hAnsi="Arial" w:cs="Arial"/>
          <w:sz w:val="20"/>
          <w:szCs w:val="20"/>
        </w:rPr>
        <w:t>As noted in paragraph A7</w:t>
      </w:r>
      <w:ins w:id="1256" w:author="Beverley Bahlmann" w:date="2012-03-27T17:27:00Z">
        <w:r w:rsidR="006E5541" w:rsidRPr="002C0BF6">
          <w:rPr>
            <w:rFonts w:ascii="Arial" w:hAnsi="Arial" w:cs="Arial"/>
            <w:sz w:val="20"/>
            <w:szCs w:val="20"/>
          </w:rPr>
          <w:t>4</w:t>
        </w:r>
      </w:ins>
      <w:del w:id="1257" w:author="Beverley Bahlmann" w:date="2012-03-27T17:27:00Z">
        <w:r w:rsidR="001B408B" w:rsidRPr="002C0BF6" w:rsidDel="006E5541">
          <w:rPr>
            <w:rFonts w:ascii="Arial" w:hAnsi="Arial" w:cs="Arial"/>
            <w:sz w:val="20"/>
            <w:szCs w:val="20"/>
          </w:rPr>
          <w:delText>0</w:delText>
        </w:r>
      </w:del>
      <w:r w:rsidR="00506929" w:rsidRPr="002C0BF6">
        <w:rPr>
          <w:rFonts w:ascii="Arial" w:hAnsi="Arial" w:cs="Arial"/>
          <w:sz w:val="20"/>
          <w:szCs w:val="20"/>
        </w:rPr>
        <w:t xml:space="preserve">, performing procedures on location at a facility may be important in building on the understanding of the entity that the practitioner develops by performing </w:t>
      </w:r>
      <w:r w:rsidR="00506929" w:rsidRPr="002C0BF6">
        <w:rPr>
          <w:rFonts w:ascii="Arial" w:hAnsi="Arial" w:cs="Arial"/>
          <w:sz w:val="20"/>
          <w:szCs w:val="20"/>
        </w:rPr>
        <w:lastRenderedPageBreak/>
        <w:t>procedures at head office. For many reasonable assurance engagements, the practitioner will also judge it necessary to perform procedures on location at each significant facility to respond to assessed risks</w:t>
      </w:r>
      <w:r w:rsidR="00290895" w:rsidRPr="002C0BF6">
        <w:rPr>
          <w:rFonts w:ascii="Arial" w:hAnsi="Arial" w:cs="Arial"/>
          <w:sz w:val="20"/>
          <w:szCs w:val="20"/>
        </w:rPr>
        <w:t xml:space="preserve"> of material misstatement</w:t>
      </w:r>
      <w:r w:rsidR="00506929" w:rsidRPr="002C0BF6">
        <w:rPr>
          <w:rFonts w:ascii="Arial" w:hAnsi="Arial" w:cs="Arial"/>
          <w:sz w:val="20"/>
          <w:szCs w:val="20"/>
        </w:rPr>
        <w:t xml:space="preserve">, particularly when the entity has significant facilities with Scope 1 emissions. For a limited assurance engagement where the entity has a number of significant facilities with Scope 1 emissions, a meaningful level of assurance </w:t>
      </w:r>
      <w:r w:rsidR="00290895" w:rsidRPr="002C0BF6">
        <w:rPr>
          <w:rFonts w:ascii="Arial" w:hAnsi="Arial" w:cs="Arial"/>
          <w:sz w:val="20"/>
          <w:szCs w:val="20"/>
        </w:rPr>
        <w:t xml:space="preserve">may </w:t>
      </w:r>
      <w:r w:rsidR="00506929" w:rsidRPr="002C0BF6">
        <w:rPr>
          <w:rFonts w:ascii="Arial" w:hAnsi="Arial" w:cs="Arial"/>
          <w:sz w:val="20"/>
          <w:szCs w:val="20"/>
        </w:rPr>
        <w:t xml:space="preserve">not be </w:t>
      </w:r>
      <w:r w:rsidR="00290895" w:rsidRPr="002C0BF6">
        <w:rPr>
          <w:rFonts w:ascii="Arial" w:hAnsi="Arial" w:cs="Arial"/>
          <w:sz w:val="20"/>
          <w:szCs w:val="20"/>
        </w:rPr>
        <w:t xml:space="preserve">able to be </w:t>
      </w:r>
      <w:r w:rsidR="00506929" w:rsidRPr="002C0BF6">
        <w:rPr>
          <w:rFonts w:ascii="Arial" w:hAnsi="Arial" w:cs="Arial"/>
          <w:sz w:val="20"/>
          <w:szCs w:val="20"/>
        </w:rPr>
        <w:t xml:space="preserve">obtained without the practitioner having performed procedures at a selection of significant facilities. Where the entity has significant facilities with Scope 1 emissions </w:t>
      </w:r>
      <w:r w:rsidR="00A43D85" w:rsidRPr="002C0BF6">
        <w:rPr>
          <w:rFonts w:ascii="Arial" w:hAnsi="Arial" w:cs="Arial"/>
          <w:sz w:val="20"/>
          <w:szCs w:val="20"/>
        </w:rPr>
        <w:t xml:space="preserve">and </w:t>
      </w:r>
      <w:r w:rsidR="00506929" w:rsidRPr="002C0BF6">
        <w:rPr>
          <w:rFonts w:ascii="Arial" w:hAnsi="Arial" w:cs="Arial"/>
          <w:sz w:val="20"/>
          <w:szCs w:val="20"/>
        </w:rPr>
        <w:t xml:space="preserve">the practitioner determines that </w:t>
      </w:r>
      <w:r w:rsidR="00A43D85" w:rsidRPr="002C0BF6">
        <w:rPr>
          <w:rFonts w:ascii="Arial" w:hAnsi="Arial" w:cs="Arial"/>
          <w:sz w:val="20"/>
          <w:szCs w:val="20"/>
        </w:rPr>
        <w:t>effective and efficient</w:t>
      </w:r>
      <w:r w:rsidR="00506929" w:rsidRPr="002C0BF6">
        <w:rPr>
          <w:rFonts w:ascii="Arial" w:hAnsi="Arial" w:cs="Arial"/>
          <w:sz w:val="20"/>
          <w:szCs w:val="20"/>
        </w:rPr>
        <w:t xml:space="preserve"> procedures</w:t>
      </w:r>
      <w:r w:rsidR="00A43D85" w:rsidRPr="002C0BF6">
        <w:rPr>
          <w:rFonts w:ascii="Arial" w:hAnsi="Arial" w:cs="Arial"/>
          <w:sz w:val="20"/>
          <w:szCs w:val="20"/>
        </w:rPr>
        <w:t xml:space="preserve"> cannot be performed</w:t>
      </w:r>
      <w:r w:rsidR="00506929" w:rsidRPr="002C0BF6">
        <w:rPr>
          <w:rFonts w:ascii="Arial" w:hAnsi="Arial" w:cs="Arial"/>
          <w:sz w:val="20"/>
          <w:szCs w:val="20"/>
        </w:rPr>
        <w:t xml:space="preserve"> on location at the facility</w:t>
      </w:r>
      <w:ins w:id="1258" w:author="Beverley Bahlmann" w:date="2012-03-20T15:39:00Z">
        <w:r w:rsidR="00F728CE" w:rsidRPr="002C0BF6">
          <w:rPr>
            <w:rFonts w:ascii="Arial" w:hAnsi="Arial" w:cs="Arial"/>
            <w:sz w:val="20"/>
            <w:szCs w:val="20"/>
          </w:rPr>
          <w:t xml:space="preserve"> by the practitioner</w:t>
        </w:r>
      </w:ins>
      <w:r w:rsidR="00D47386" w:rsidRPr="002C0BF6">
        <w:rPr>
          <w:rFonts w:ascii="Arial" w:hAnsi="Arial" w:cs="Arial"/>
          <w:sz w:val="20"/>
          <w:szCs w:val="20"/>
        </w:rPr>
        <w:t xml:space="preserve"> </w:t>
      </w:r>
      <w:r w:rsidR="00506929" w:rsidRPr="002C0BF6">
        <w:rPr>
          <w:rFonts w:ascii="Arial" w:hAnsi="Arial" w:cs="Arial"/>
          <w:sz w:val="20"/>
          <w:szCs w:val="20"/>
        </w:rPr>
        <w:t xml:space="preserve">(or </w:t>
      </w:r>
      <w:del w:id="1259" w:author="Beverley Bahlmann" w:date="2012-03-20T15:39:00Z">
        <w:r w:rsidR="00F728CE" w:rsidRPr="002C0BF6" w:rsidDel="00F728CE">
          <w:rPr>
            <w:rFonts w:ascii="Arial" w:hAnsi="Arial" w:cs="Arial"/>
            <w:sz w:val="20"/>
            <w:szCs w:val="20"/>
          </w:rPr>
          <w:delText xml:space="preserve">have </w:delText>
        </w:r>
      </w:del>
      <w:r w:rsidR="00506929" w:rsidRPr="002C0BF6">
        <w:rPr>
          <w:rFonts w:ascii="Arial" w:hAnsi="Arial" w:cs="Arial"/>
          <w:sz w:val="20"/>
          <w:szCs w:val="20"/>
        </w:rPr>
        <w:t>a</w:t>
      </w:r>
      <w:r w:rsidR="004039D0" w:rsidRPr="002C0BF6">
        <w:rPr>
          <w:rFonts w:ascii="Arial" w:hAnsi="Arial" w:cs="Arial"/>
          <w:sz w:val="20"/>
          <w:szCs w:val="20"/>
        </w:rPr>
        <w:t>nother</w:t>
      </w:r>
      <w:r w:rsidR="00506929" w:rsidRPr="002C0BF6">
        <w:rPr>
          <w:rFonts w:ascii="Arial" w:hAnsi="Arial" w:cs="Arial"/>
          <w:sz w:val="20"/>
          <w:szCs w:val="20"/>
        </w:rPr>
        <w:t xml:space="preserve"> practitioner </w:t>
      </w:r>
      <w:del w:id="1260" w:author="Beverley Bahlmann" w:date="2012-03-20T15:39:00Z">
        <w:r w:rsidR="00F728CE" w:rsidRPr="002C0BF6" w:rsidDel="00F728CE">
          <w:rPr>
            <w:rFonts w:ascii="Arial" w:hAnsi="Arial" w:cs="Arial"/>
            <w:sz w:val="20"/>
            <w:szCs w:val="20"/>
          </w:rPr>
          <w:delText xml:space="preserve">perform such procedures </w:delText>
        </w:r>
      </w:del>
      <w:r w:rsidR="00506929" w:rsidRPr="002C0BF6">
        <w:rPr>
          <w:rFonts w:ascii="Arial" w:hAnsi="Arial" w:cs="Arial"/>
          <w:sz w:val="20"/>
          <w:szCs w:val="20"/>
        </w:rPr>
        <w:t>on</w:t>
      </w:r>
      <w:r w:rsidR="00D47386" w:rsidRPr="002C0BF6">
        <w:rPr>
          <w:rFonts w:ascii="Arial" w:hAnsi="Arial" w:cs="Arial"/>
          <w:sz w:val="20"/>
          <w:szCs w:val="20"/>
        </w:rPr>
        <w:t xml:space="preserve"> </w:t>
      </w:r>
      <w:ins w:id="1261" w:author="Beverley Bahlmann" w:date="2012-03-20T15:39:00Z">
        <w:r w:rsidR="00F728CE" w:rsidRPr="002C0BF6">
          <w:rPr>
            <w:rFonts w:ascii="Arial" w:hAnsi="Arial" w:cs="Arial"/>
            <w:sz w:val="20"/>
            <w:szCs w:val="20"/>
          </w:rPr>
          <w:t xml:space="preserve">their </w:t>
        </w:r>
      </w:ins>
      <w:r w:rsidR="00506929" w:rsidRPr="002C0BF6">
        <w:rPr>
          <w:rFonts w:ascii="Arial" w:hAnsi="Arial" w:cs="Arial"/>
          <w:sz w:val="20"/>
          <w:szCs w:val="20"/>
        </w:rPr>
        <w:t>behalf</w:t>
      </w:r>
      <w:del w:id="1262" w:author="Beverley Bahlmann" w:date="2012-03-20T15:39:00Z">
        <w:r w:rsidR="00F728CE" w:rsidRPr="002C0BF6" w:rsidDel="00F728CE">
          <w:rPr>
            <w:rFonts w:ascii="Arial" w:hAnsi="Arial" w:cs="Arial"/>
            <w:sz w:val="20"/>
            <w:szCs w:val="20"/>
          </w:rPr>
          <w:delText xml:space="preserve"> of the practitioner</w:delText>
        </w:r>
      </w:del>
      <w:r w:rsidR="00506929" w:rsidRPr="002C0BF6">
        <w:rPr>
          <w:rFonts w:ascii="Arial" w:hAnsi="Arial" w:cs="Arial"/>
          <w:sz w:val="20"/>
          <w:szCs w:val="20"/>
        </w:rPr>
        <w:t xml:space="preserve">), alternative procedures </w:t>
      </w:r>
      <w:r w:rsidR="00290895" w:rsidRPr="002C0BF6">
        <w:rPr>
          <w:rFonts w:ascii="Arial" w:hAnsi="Arial" w:cs="Arial"/>
          <w:sz w:val="20"/>
          <w:szCs w:val="20"/>
        </w:rPr>
        <w:t xml:space="preserve">may </w:t>
      </w:r>
      <w:r w:rsidR="00506929" w:rsidRPr="002C0BF6">
        <w:rPr>
          <w:rFonts w:ascii="Arial" w:hAnsi="Arial" w:cs="Arial"/>
          <w:sz w:val="20"/>
          <w:szCs w:val="20"/>
        </w:rPr>
        <w:t>include one or more of the following:</w:t>
      </w:r>
    </w:p>
    <w:p w:rsidR="00506929" w:rsidRPr="002C0BF6" w:rsidRDefault="00506929" w:rsidP="00745241">
      <w:pPr>
        <w:pStyle w:val="Bullet1Indented"/>
      </w:pPr>
      <w:r w:rsidRPr="002C0BF6">
        <w:t>Reviewing source documents, energy flow diagrams, and material flow diagrams.</w:t>
      </w:r>
    </w:p>
    <w:p w:rsidR="00506929" w:rsidRPr="002C0BF6" w:rsidRDefault="00506929" w:rsidP="00745241">
      <w:pPr>
        <w:pStyle w:val="Bullet1Indented"/>
      </w:pPr>
      <w:r w:rsidRPr="002C0BF6">
        <w:t>Analyzing questionnaire responses from facility management.</w:t>
      </w:r>
    </w:p>
    <w:p w:rsidR="00506929" w:rsidRPr="002C0BF6" w:rsidRDefault="00506929" w:rsidP="00745241">
      <w:pPr>
        <w:pStyle w:val="Bullet1Indented"/>
      </w:pPr>
      <w:r w:rsidRPr="002C0BF6">
        <w:t>Inspecting satellite imagery of the facility.</w:t>
      </w:r>
    </w:p>
    <w:p w:rsidR="00506929" w:rsidRPr="002C0BF6" w:rsidRDefault="009B1B82" w:rsidP="00745241">
      <w:pPr>
        <w:pStyle w:val="IFACNumberedPara"/>
        <w:tabs>
          <w:tab w:val="clear" w:pos="720"/>
        </w:tabs>
        <w:rPr>
          <w:rFonts w:ascii="Arial" w:hAnsi="Arial" w:cs="Arial"/>
          <w:sz w:val="20"/>
          <w:szCs w:val="20"/>
        </w:rPr>
      </w:pPr>
      <w:r w:rsidRPr="002C0BF6">
        <w:rPr>
          <w:rFonts w:ascii="Arial" w:hAnsi="Arial" w:cs="Arial"/>
          <w:sz w:val="20"/>
          <w:szCs w:val="20"/>
        </w:rPr>
        <w:t>A7</w:t>
      </w:r>
      <w:ins w:id="1263" w:author="Beverley Bahlmann" w:date="2012-03-23T15:49:00Z">
        <w:r w:rsidR="00FD2924" w:rsidRPr="002C0BF6">
          <w:rPr>
            <w:rFonts w:ascii="Arial" w:hAnsi="Arial" w:cs="Arial"/>
            <w:sz w:val="20"/>
            <w:szCs w:val="20"/>
          </w:rPr>
          <w:t>7</w:t>
        </w:r>
      </w:ins>
      <w:del w:id="1264" w:author="Beverley Bahlmann" w:date="2012-03-23T15:49:00Z">
        <w:r w:rsidRPr="002C0BF6" w:rsidDel="00FD2924">
          <w:rPr>
            <w:rFonts w:ascii="Arial" w:hAnsi="Arial" w:cs="Arial"/>
            <w:sz w:val="20"/>
            <w:szCs w:val="20"/>
          </w:rPr>
          <w:delText>3</w:delText>
        </w:r>
      </w:del>
      <w:r w:rsidRPr="002C0BF6">
        <w:rPr>
          <w:rFonts w:ascii="Arial" w:hAnsi="Arial" w:cs="Arial"/>
          <w:sz w:val="20"/>
          <w:szCs w:val="20"/>
        </w:rPr>
        <w:t>.</w:t>
      </w:r>
      <w:r w:rsidRPr="002C0BF6">
        <w:rPr>
          <w:rFonts w:ascii="Arial" w:hAnsi="Arial" w:cs="Arial"/>
          <w:sz w:val="20"/>
          <w:szCs w:val="20"/>
        </w:rPr>
        <w:tab/>
      </w:r>
      <w:r w:rsidR="00506929" w:rsidRPr="002C0BF6">
        <w:rPr>
          <w:rFonts w:ascii="Arial" w:hAnsi="Arial" w:cs="Arial"/>
          <w:sz w:val="20"/>
          <w:szCs w:val="20"/>
        </w:rPr>
        <w:t>To obtain adequate coverage of total emissions, particularly in a reasonable assurance engagement, the practitioner may decide that it is appropriate to perform procedures on location at a selection of facilities that are not significant facilities. Factors that may be relevant to such a decision include:</w:t>
      </w:r>
    </w:p>
    <w:p w:rsidR="001F667D" w:rsidRPr="002C0BF6" w:rsidRDefault="00506929" w:rsidP="00745241">
      <w:pPr>
        <w:pStyle w:val="Bullet1Indented"/>
      </w:pPr>
      <w:r w:rsidRPr="002C0BF6">
        <w:t>The nature of emissions at different facilities. For example, it is more likely that a practitioner may choose to visit a facility with Scope 1 emissions than a facility with only Scope 2 emissions. In the latter case, the examination of energy invoices at head office is more likely to be a primary source of evidence.</w:t>
      </w:r>
      <w:r w:rsidR="009B1B82" w:rsidRPr="002C0BF6">
        <w:tab/>
      </w:r>
    </w:p>
    <w:p w:rsidR="00506929" w:rsidRPr="002C0BF6" w:rsidRDefault="00506929" w:rsidP="00745241">
      <w:pPr>
        <w:pStyle w:val="Bullet1Indented"/>
      </w:pPr>
      <w:r w:rsidRPr="002C0BF6">
        <w:t>The number and size of facilities, and their contribution to overall emissions.</w:t>
      </w:r>
    </w:p>
    <w:p w:rsidR="00506929" w:rsidRPr="002C0BF6" w:rsidRDefault="00506929" w:rsidP="00745241">
      <w:pPr>
        <w:pStyle w:val="Bullet1Indented"/>
      </w:pPr>
      <w:r w:rsidRPr="002C0BF6">
        <w:t>Whether facilities use different processes, or processes using different technologies. Where this is the case, it may be appropriate to perform procedures on location at a selection of facilities using different processes or technologies.</w:t>
      </w:r>
    </w:p>
    <w:p w:rsidR="00506929" w:rsidRPr="002C0BF6" w:rsidRDefault="00506929" w:rsidP="00745241">
      <w:pPr>
        <w:pStyle w:val="Bullet1Indented"/>
      </w:pPr>
      <w:r w:rsidRPr="002C0BF6">
        <w:t>The methods used at different facilities to gather emissions information.</w:t>
      </w:r>
    </w:p>
    <w:p w:rsidR="00506929" w:rsidRPr="002C0BF6" w:rsidRDefault="00506929" w:rsidP="00745241">
      <w:pPr>
        <w:pStyle w:val="Bullet1Indented"/>
      </w:pPr>
      <w:r w:rsidRPr="002C0BF6">
        <w:t>The experience of relevant staff at different facilities.</w:t>
      </w:r>
    </w:p>
    <w:p w:rsidR="00506929" w:rsidRPr="002C0BF6" w:rsidRDefault="00506929" w:rsidP="00745241">
      <w:pPr>
        <w:pStyle w:val="Bullet1Indented"/>
      </w:pPr>
      <w:r w:rsidRPr="002C0BF6">
        <w:t>Varying the selection of facilities over time.</w:t>
      </w:r>
    </w:p>
    <w:p w:rsidR="00506929" w:rsidRPr="002C0BF6" w:rsidRDefault="00506929" w:rsidP="00745241">
      <w:pPr>
        <w:pStyle w:val="IFACHeading4"/>
        <w:rPr>
          <w:rFonts w:ascii="Arial" w:hAnsi="Arial" w:cs="Arial"/>
          <w:sz w:val="20"/>
          <w:szCs w:val="20"/>
        </w:rPr>
      </w:pPr>
      <w:r w:rsidRPr="002C0BF6">
        <w:rPr>
          <w:rFonts w:ascii="Arial" w:hAnsi="Arial" w:cs="Arial"/>
          <w:sz w:val="20"/>
          <w:szCs w:val="20"/>
        </w:rPr>
        <w:t xml:space="preserve">Internal Audit </w:t>
      </w:r>
      <w:r w:rsidRPr="002C0BF6">
        <w:rPr>
          <w:rFonts w:ascii="Arial" w:hAnsi="Arial" w:cs="Arial"/>
          <w:i w:val="0"/>
          <w:sz w:val="20"/>
          <w:szCs w:val="20"/>
        </w:rPr>
        <w:t xml:space="preserve">(Ref: Para. </w:t>
      </w:r>
      <w:r w:rsidR="006B310E" w:rsidRPr="002C0BF6">
        <w:rPr>
          <w:rFonts w:ascii="Arial" w:hAnsi="Arial" w:cs="Arial"/>
          <w:i w:val="0"/>
          <w:sz w:val="20"/>
          <w:szCs w:val="20"/>
        </w:rPr>
        <w:t>3</w:t>
      </w:r>
      <w:ins w:id="1265" w:author="Beverley Bahlmann" w:date="2012-03-27T17:27:00Z">
        <w:r w:rsidR="006E5541" w:rsidRPr="002C0BF6">
          <w:rPr>
            <w:rFonts w:ascii="Arial" w:hAnsi="Arial" w:cs="Arial"/>
            <w:i w:val="0"/>
            <w:sz w:val="20"/>
            <w:szCs w:val="20"/>
          </w:rPr>
          <w:t>2</w:t>
        </w:r>
      </w:ins>
      <w:del w:id="1266" w:author="Beverley Bahlmann" w:date="2012-03-27T17:27:00Z">
        <w:r w:rsidR="006B310E" w:rsidRPr="002C0BF6" w:rsidDel="006E5541">
          <w:rPr>
            <w:rFonts w:ascii="Arial" w:hAnsi="Arial" w:cs="Arial"/>
            <w:i w:val="0"/>
            <w:sz w:val="20"/>
            <w:szCs w:val="20"/>
          </w:rPr>
          <w:delText>0</w:delText>
        </w:r>
      </w:del>
      <w:r w:rsidRPr="002C0BF6">
        <w:rPr>
          <w:rFonts w:ascii="Arial" w:hAnsi="Arial" w:cs="Arial"/>
          <w:i w:val="0"/>
          <w:sz w:val="20"/>
          <w:szCs w:val="20"/>
        </w:rPr>
        <w:t>)</w:t>
      </w:r>
    </w:p>
    <w:p w:rsidR="00506929" w:rsidRPr="002C0BF6" w:rsidRDefault="009B1B82" w:rsidP="00745241">
      <w:pPr>
        <w:pStyle w:val="IFACNumberedPara"/>
        <w:tabs>
          <w:tab w:val="clear" w:pos="720"/>
        </w:tabs>
        <w:rPr>
          <w:rFonts w:ascii="Arial" w:hAnsi="Arial" w:cs="Arial"/>
          <w:sz w:val="20"/>
          <w:szCs w:val="20"/>
        </w:rPr>
      </w:pPr>
      <w:r w:rsidRPr="002C0BF6">
        <w:rPr>
          <w:rFonts w:ascii="Arial" w:hAnsi="Arial" w:cs="Arial"/>
          <w:sz w:val="20"/>
          <w:szCs w:val="20"/>
        </w:rPr>
        <w:t>A7</w:t>
      </w:r>
      <w:ins w:id="1267" w:author="Beverley Bahlmann" w:date="2012-03-23T15:49:00Z">
        <w:r w:rsidR="00FD2924" w:rsidRPr="002C0BF6">
          <w:rPr>
            <w:rFonts w:ascii="Arial" w:hAnsi="Arial" w:cs="Arial"/>
            <w:sz w:val="20"/>
            <w:szCs w:val="20"/>
          </w:rPr>
          <w:t>8</w:t>
        </w:r>
      </w:ins>
      <w:del w:id="1268" w:author="Beverley Bahlmann" w:date="2012-03-23T15:49:00Z">
        <w:r w:rsidRPr="002C0BF6" w:rsidDel="00FD2924">
          <w:rPr>
            <w:rFonts w:ascii="Arial" w:hAnsi="Arial" w:cs="Arial"/>
            <w:sz w:val="20"/>
            <w:szCs w:val="20"/>
          </w:rPr>
          <w:delText>4</w:delText>
        </w:r>
      </w:del>
      <w:r w:rsidRPr="002C0BF6">
        <w:rPr>
          <w:rFonts w:ascii="Arial" w:hAnsi="Arial" w:cs="Arial"/>
          <w:sz w:val="20"/>
          <w:szCs w:val="20"/>
        </w:rPr>
        <w:t>.</w:t>
      </w:r>
      <w:r w:rsidRPr="002C0BF6">
        <w:rPr>
          <w:rFonts w:ascii="Arial" w:hAnsi="Arial" w:cs="Arial"/>
          <w:sz w:val="20"/>
          <w:szCs w:val="20"/>
        </w:rPr>
        <w:tab/>
      </w:r>
      <w:r w:rsidR="00506929" w:rsidRPr="002C0BF6">
        <w:rPr>
          <w:rFonts w:ascii="Arial" w:hAnsi="Arial" w:cs="Arial"/>
          <w:sz w:val="20"/>
          <w:szCs w:val="20"/>
        </w:rPr>
        <w:t>The entity</w:t>
      </w:r>
      <w:r w:rsidR="00B23E35" w:rsidRPr="002C0BF6">
        <w:rPr>
          <w:rFonts w:ascii="Arial" w:hAnsi="Arial" w:cs="Arial"/>
          <w:sz w:val="20"/>
          <w:szCs w:val="20"/>
        </w:rPr>
        <w:t>’</w:t>
      </w:r>
      <w:r w:rsidR="00506929" w:rsidRPr="002C0BF6">
        <w:rPr>
          <w:rFonts w:ascii="Arial" w:hAnsi="Arial" w:cs="Arial"/>
          <w:sz w:val="20"/>
          <w:szCs w:val="20"/>
        </w:rPr>
        <w:t>s internal audit function is likely to be relevant to the engagement if the nature of the internal audit function</w:t>
      </w:r>
      <w:r w:rsidR="00B23E35" w:rsidRPr="002C0BF6">
        <w:rPr>
          <w:rFonts w:ascii="Arial" w:hAnsi="Arial" w:cs="Arial"/>
          <w:sz w:val="20"/>
          <w:szCs w:val="20"/>
        </w:rPr>
        <w:t>’</w:t>
      </w:r>
      <w:r w:rsidR="00506929" w:rsidRPr="002C0BF6">
        <w:rPr>
          <w:rFonts w:ascii="Arial" w:hAnsi="Arial" w:cs="Arial"/>
          <w:sz w:val="20"/>
          <w:szCs w:val="20"/>
        </w:rPr>
        <w:t xml:space="preserve">s responsibilities and activities are related to the </w:t>
      </w:r>
      <w:r w:rsidR="00290895" w:rsidRPr="002C0BF6">
        <w:rPr>
          <w:rFonts w:ascii="Arial" w:hAnsi="Arial" w:cs="Arial"/>
          <w:spacing w:val="-4"/>
          <w:sz w:val="20"/>
          <w:szCs w:val="20"/>
        </w:rPr>
        <w:t xml:space="preserve">quantification and </w:t>
      </w:r>
      <w:r w:rsidR="00506929" w:rsidRPr="002C0BF6">
        <w:rPr>
          <w:rFonts w:ascii="Arial" w:hAnsi="Arial" w:cs="Arial"/>
          <w:sz w:val="20"/>
          <w:szCs w:val="20"/>
        </w:rPr>
        <w:t>reporting</w:t>
      </w:r>
      <w:r w:rsidR="00290895" w:rsidRPr="002C0BF6">
        <w:rPr>
          <w:rFonts w:ascii="Arial" w:hAnsi="Arial" w:cs="Arial"/>
          <w:sz w:val="20"/>
          <w:szCs w:val="20"/>
        </w:rPr>
        <w:t xml:space="preserve"> of emissions</w:t>
      </w:r>
      <w:r w:rsidR="00506929" w:rsidRPr="002C0BF6">
        <w:rPr>
          <w:rFonts w:ascii="Arial" w:hAnsi="Arial" w:cs="Arial"/>
          <w:sz w:val="20"/>
          <w:szCs w:val="20"/>
        </w:rPr>
        <w:t xml:space="preserve"> and the practitioner expects to use the work of the internal audit</w:t>
      </w:r>
      <w:r w:rsidR="00ED7F28" w:rsidRPr="002C0BF6">
        <w:rPr>
          <w:rFonts w:ascii="Arial" w:hAnsi="Arial" w:cs="Arial"/>
          <w:sz w:val="20"/>
          <w:szCs w:val="20"/>
        </w:rPr>
        <w:t xml:space="preserve"> function</w:t>
      </w:r>
      <w:r w:rsidR="00506929" w:rsidRPr="002C0BF6">
        <w:rPr>
          <w:rFonts w:ascii="Arial" w:hAnsi="Arial" w:cs="Arial"/>
          <w:sz w:val="20"/>
          <w:szCs w:val="20"/>
        </w:rPr>
        <w:t xml:space="preserve"> to modify the nature or timing, or reduce the extent, of procedures to be performed.</w:t>
      </w:r>
    </w:p>
    <w:p w:rsidR="00FB7B7F" w:rsidRPr="002C0BF6" w:rsidRDefault="00FB7B7F" w:rsidP="00745241">
      <w:pPr>
        <w:pStyle w:val="IFACHeading4"/>
        <w:keepNext/>
        <w:rPr>
          <w:rFonts w:ascii="Arial" w:hAnsi="Arial" w:cs="Arial"/>
          <w:b/>
          <w:sz w:val="20"/>
          <w:szCs w:val="20"/>
        </w:rPr>
      </w:pPr>
      <w:r w:rsidRPr="002C0BF6">
        <w:rPr>
          <w:rFonts w:ascii="Arial" w:hAnsi="Arial" w:cs="Arial"/>
          <w:sz w:val="20"/>
          <w:szCs w:val="20"/>
        </w:rPr>
        <w:t xml:space="preserve">Risks of Material Misstatement at the GHG Statement Level </w:t>
      </w:r>
      <w:r w:rsidRPr="002C0BF6">
        <w:rPr>
          <w:rFonts w:ascii="Arial" w:hAnsi="Arial" w:cs="Arial"/>
          <w:i w:val="0"/>
          <w:sz w:val="20"/>
          <w:szCs w:val="20"/>
        </w:rPr>
        <w:t xml:space="preserve">(Ref: Para. </w:t>
      </w:r>
      <w:r w:rsidR="00DC6756" w:rsidRPr="002C0BF6">
        <w:rPr>
          <w:rFonts w:ascii="Arial" w:hAnsi="Arial" w:cs="Arial"/>
          <w:i w:val="0"/>
          <w:sz w:val="20"/>
          <w:szCs w:val="20"/>
        </w:rPr>
        <w:t>3</w:t>
      </w:r>
      <w:ins w:id="1269" w:author="Beverley Bahlmann" w:date="2012-03-27T17:27:00Z">
        <w:r w:rsidR="006E5541" w:rsidRPr="002C0BF6">
          <w:rPr>
            <w:rFonts w:ascii="Arial" w:hAnsi="Arial" w:cs="Arial"/>
            <w:i w:val="0"/>
            <w:sz w:val="20"/>
            <w:szCs w:val="20"/>
          </w:rPr>
          <w:t>3</w:t>
        </w:r>
      </w:ins>
      <w:del w:id="1270" w:author="Beverley Bahlmann" w:date="2012-03-27T17:27:00Z">
        <w:r w:rsidR="00233639" w:rsidRPr="002C0BF6" w:rsidDel="006E5541">
          <w:rPr>
            <w:rFonts w:ascii="Arial" w:hAnsi="Arial" w:cs="Arial"/>
            <w:i w:val="0"/>
            <w:sz w:val="20"/>
            <w:szCs w:val="20"/>
          </w:rPr>
          <w:delText>1</w:delText>
        </w:r>
      </w:del>
      <w:proofErr w:type="gramStart"/>
      <w:r w:rsidR="00233639" w:rsidRPr="002C0BF6">
        <w:rPr>
          <w:rFonts w:ascii="Arial" w:hAnsi="Arial" w:cs="Arial"/>
          <w:i w:val="0"/>
          <w:sz w:val="20"/>
          <w:szCs w:val="20"/>
        </w:rPr>
        <w:t>L</w:t>
      </w:r>
      <w:r w:rsidR="0040201E" w:rsidRPr="002C0BF6">
        <w:rPr>
          <w:rFonts w:ascii="Arial" w:hAnsi="Arial" w:cs="Arial"/>
          <w:i w:val="0"/>
          <w:sz w:val="20"/>
          <w:szCs w:val="20"/>
        </w:rPr>
        <w:t>(</w:t>
      </w:r>
      <w:proofErr w:type="gramEnd"/>
      <w:r w:rsidR="0040201E" w:rsidRPr="002C0BF6">
        <w:rPr>
          <w:rFonts w:ascii="Arial" w:hAnsi="Arial" w:cs="Arial"/>
          <w:i w:val="0"/>
          <w:sz w:val="20"/>
          <w:szCs w:val="20"/>
        </w:rPr>
        <w:t>a)</w:t>
      </w:r>
      <w:r w:rsidR="007441A3" w:rsidRPr="002C0BF6">
        <w:rPr>
          <w:rFonts w:ascii="Arial" w:hAnsi="Arial" w:cs="Arial"/>
          <w:i w:val="0"/>
          <w:kern w:val="28"/>
          <w:sz w:val="20"/>
          <w:szCs w:val="20"/>
        </w:rPr>
        <w:t>–</w:t>
      </w:r>
      <w:r w:rsidR="00DC6756" w:rsidRPr="002C0BF6">
        <w:rPr>
          <w:rFonts w:ascii="Arial" w:hAnsi="Arial" w:cs="Arial"/>
          <w:i w:val="0"/>
          <w:sz w:val="20"/>
          <w:szCs w:val="20"/>
        </w:rPr>
        <w:t>3</w:t>
      </w:r>
      <w:ins w:id="1271" w:author="Beverley Bahlmann" w:date="2012-03-27T17:27:00Z">
        <w:r w:rsidR="006E5541" w:rsidRPr="002C0BF6">
          <w:rPr>
            <w:rFonts w:ascii="Arial" w:hAnsi="Arial" w:cs="Arial"/>
            <w:i w:val="0"/>
            <w:sz w:val="20"/>
            <w:szCs w:val="20"/>
          </w:rPr>
          <w:t>3</w:t>
        </w:r>
      </w:ins>
      <w:del w:id="1272" w:author="Beverley Bahlmann" w:date="2012-03-27T17:27:00Z">
        <w:r w:rsidR="00233639" w:rsidRPr="002C0BF6" w:rsidDel="006E5541">
          <w:rPr>
            <w:rFonts w:ascii="Arial" w:hAnsi="Arial" w:cs="Arial"/>
            <w:i w:val="0"/>
            <w:sz w:val="20"/>
            <w:szCs w:val="20"/>
          </w:rPr>
          <w:delText>1</w:delText>
        </w:r>
      </w:del>
      <w:r w:rsidR="00233639" w:rsidRPr="002C0BF6">
        <w:rPr>
          <w:rFonts w:ascii="Arial" w:hAnsi="Arial" w:cs="Arial"/>
          <w:i w:val="0"/>
          <w:sz w:val="20"/>
          <w:szCs w:val="20"/>
        </w:rPr>
        <w:t>R</w:t>
      </w:r>
      <w:r w:rsidR="0040201E" w:rsidRPr="002C0BF6">
        <w:rPr>
          <w:rFonts w:ascii="Arial" w:hAnsi="Arial" w:cs="Arial"/>
          <w:i w:val="0"/>
          <w:sz w:val="20"/>
          <w:szCs w:val="20"/>
        </w:rPr>
        <w:t>(a)</w:t>
      </w:r>
      <w:r w:rsidRPr="002C0BF6">
        <w:rPr>
          <w:rFonts w:ascii="Arial" w:hAnsi="Arial" w:cs="Arial"/>
          <w:i w:val="0"/>
          <w:sz w:val="20"/>
          <w:szCs w:val="20"/>
        </w:rPr>
        <w:t>)</w:t>
      </w:r>
    </w:p>
    <w:p w:rsidR="00FB7B7F" w:rsidRPr="002C0BF6" w:rsidRDefault="009B1B82" w:rsidP="00745241">
      <w:pPr>
        <w:pStyle w:val="IFACNumberedPara"/>
        <w:tabs>
          <w:tab w:val="clear" w:pos="720"/>
        </w:tabs>
        <w:rPr>
          <w:rFonts w:ascii="Arial" w:hAnsi="Arial" w:cs="Arial"/>
          <w:sz w:val="20"/>
          <w:szCs w:val="20"/>
        </w:rPr>
      </w:pPr>
      <w:r w:rsidRPr="002C0BF6">
        <w:rPr>
          <w:rFonts w:ascii="Arial" w:hAnsi="Arial" w:cs="Arial"/>
          <w:sz w:val="20"/>
          <w:szCs w:val="20"/>
        </w:rPr>
        <w:t>A7</w:t>
      </w:r>
      <w:ins w:id="1273" w:author="Beverley Bahlmann" w:date="2012-03-23T15:49:00Z">
        <w:r w:rsidR="00FD2924" w:rsidRPr="002C0BF6">
          <w:rPr>
            <w:rFonts w:ascii="Arial" w:hAnsi="Arial" w:cs="Arial"/>
            <w:sz w:val="20"/>
            <w:szCs w:val="20"/>
          </w:rPr>
          <w:t>9</w:t>
        </w:r>
      </w:ins>
      <w:del w:id="1274" w:author="Beverley Bahlmann" w:date="2012-03-23T15:49:00Z">
        <w:r w:rsidRPr="002C0BF6" w:rsidDel="00FD2924">
          <w:rPr>
            <w:rFonts w:ascii="Arial" w:hAnsi="Arial" w:cs="Arial"/>
            <w:sz w:val="20"/>
            <w:szCs w:val="20"/>
          </w:rPr>
          <w:delText>5</w:delText>
        </w:r>
      </w:del>
      <w:r w:rsidRPr="002C0BF6">
        <w:rPr>
          <w:rFonts w:ascii="Arial" w:hAnsi="Arial" w:cs="Arial"/>
          <w:sz w:val="20"/>
          <w:szCs w:val="20"/>
        </w:rPr>
        <w:t>.</w:t>
      </w:r>
      <w:r w:rsidRPr="002C0BF6">
        <w:rPr>
          <w:rFonts w:ascii="Arial" w:hAnsi="Arial" w:cs="Arial"/>
          <w:sz w:val="20"/>
          <w:szCs w:val="20"/>
        </w:rPr>
        <w:tab/>
      </w:r>
      <w:r w:rsidR="00FB7B7F" w:rsidRPr="002C0BF6">
        <w:rPr>
          <w:rFonts w:ascii="Arial" w:hAnsi="Arial" w:cs="Arial"/>
          <w:sz w:val="20"/>
          <w:szCs w:val="20"/>
        </w:rPr>
        <w:t xml:space="preserve">Risks of material misstatement at the GHG statement level refer to risks that relate pervasively to the GHG statement as a whole. Risks of this nature are not necessarily risks identifiable with a specific type of emission or disclosure level. Rather, they represent circumstances that may increase the risks of material misstatement more generally, for example, through management override of internal control. </w:t>
      </w:r>
      <w:r w:rsidR="00290895" w:rsidRPr="002C0BF6">
        <w:rPr>
          <w:rFonts w:ascii="Arial" w:hAnsi="Arial" w:cs="Arial"/>
          <w:sz w:val="20"/>
          <w:szCs w:val="20"/>
        </w:rPr>
        <w:t xml:space="preserve">Risks of material misstatement at the </w:t>
      </w:r>
      <w:r w:rsidR="00FB7B7F" w:rsidRPr="002C0BF6">
        <w:rPr>
          <w:rFonts w:ascii="Arial" w:hAnsi="Arial" w:cs="Arial"/>
          <w:sz w:val="20"/>
          <w:szCs w:val="20"/>
        </w:rPr>
        <w:t xml:space="preserve">GHG statement level may be </w:t>
      </w:r>
      <w:r w:rsidR="00FB7B7F" w:rsidRPr="002C0BF6">
        <w:rPr>
          <w:rFonts w:ascii="Arial" w:hAnsi="Arial" w:cs="Arial"/>
          <w:sz w:val="20"/>
          <w:szCs w:val="20"/>
        </w:rPr>
        <w:lastRenderedPageBreak/>
        <w:t>especially relevant to the practitioner</w:t>
      </w:r>
      <w:r w:rsidR="00B23E35" w:rsidRPr="002C0BF6">
        <w:rPr>
          <w:rFonts w:ascii="Arial" w:hAnsi="Arial" w:cs="Arial"/>
          <w:sz w:val="20"/>
          <w:szCs w:val="20"/>
        </w:rPr>
        <w:t>’</w:t>
      </w:r>
      <w:r w:rsidR="00FB7B7F" w:rsidRPr="002C0BF6">
        <w:rPr>
          <w:rFonts w:ascii="Arial" w:hAnsi="Arial" w:cs="Arial"/>
          <w:sz w:val="20"/>
          <w:szCs w:val="20"/>
        </w:rPr>
        <w:t>s consideration of the risks of material misstatement arising from fraud.</w:t>
      </w:r>
    </w:p>
    <w:p w:rsidR="00FB7B7F" w:rsidRPr="002C0BF6" w:rsidRDefault="009B1B82" w:rsidP="00745241">
      <w:pPr>
        <w:pStyle w:val="IFACNumberedPara"/>
        <w:tabs>
          <w:tab w:val="clear" w:pos="720"/>
        </w:tabs>
        <w:rPr>
          <w:rFonts w:ascii="Arial" w:hAnsi="Arial" w:cs="Arial"/>
          <w:sz w:val="20"/>
          <w:szCs w:val="20"/>
        </w:rPr>
      </w:pPr>
      <w:r w:rsidRPr="002C0BF6">
        <w:rPr>
          <w:rFonts w:ascii="Arial" w:hAnsi="Arial" w:cs="Arial"/>
          <w:sz w:val="20"/>
          <w:szCs w:val="20"/>
        </w:rPr>
        <w:t>A</w:t>
      </w:r>
      <w:ins w:id="1275" w:author="Beverley Bahlmann" w:date="2012-03-23T15:49:00Z">
        <w:r w:rsidR="00FD2924" w:rsidRPr="002C0BF6">
          <w:rPr>
            <w:rFonts w:ascii="Arial" w:hAnsi="Arial" w:cs="Arial"/>
            <w:sz w:val="20"/>
            <w:szCs w:val="20"/>
          </w:rPr>
          <w:t>80</w:t>
        </w:r>
      </w:ins>
      <w:del w:id="1276" w:author="Beverley Bahlmann" w:date="2012-03-23T15:49:00Z">
        <w:r w:rsidRPr="002C0BF6" w:rsidDel="00FD2924">
          <w:rPr>
            <w:rFonts w:ascii="Arial" w:hAnsi="Arial" w:cs="Arial"/>
            <w:sz w:val="20"/>
            <w:szCs w:val="20"/>
          </w:rPr>
          <w:delText>76</w:delText>
        </w:r>
      </w:del>
      <w:r w:rsidRPr="002C0BF6">
        <w:rPr>
          <w:rFonts w:ascii="Arial" w:hAnsi="Arial" w:cs="Arial"/>
          <w:sz w:val="20"/>
          <w:szCs w:val="20"/>
        </w:rPr>
        <w:t>.</w:t>
      </w:r>
      <w:r w:rsidRPr="002C0BF6">
        <w:rPr>
          <w:rFonts w:ascii="Arial" w:hAnsi="Arial" w:cs="Arial"/>
          <w:sz w:val="20"/>
          <w:szCs w:val="20"/>
        </w:rPr>
        <w:tab/>
      </w:r>
      <w:r w:rsidR="00FB7B7F" w:rsidRPr="002C0BF6">
        <w:rPr>
          <w:rFonts w:ascii="Arial" w:hAnsi="Arial" w:cs="Arial"/>
          <w:sz w:val="20"/>
          <w:szCs w:val="20"/>
        </w:rPr>
        <w:t>Risks at the GHG statement level may derive in particular from a deficient control environment. For example, deficiencies such as management</w:t>
      </w:r>
      <w:r w:rsidR="00B23E35" w:rsidRPr="002C0BF6">
        <w:rPr>
          <w:rFonts w:ascii="Arial" w:hAnsi="Arial" w:cs="Arial"/>
          <w:sz w:val="20"/>
          <w:szCs w:val="20"/>
        </w:rPr>
        <w:t>’</w:t>
      </w:r>
      <w:r w:rsidR="00FB7B7F" w:rsidRPr="002C0BF6">
        <w:rPr>
          <w:rFonts w:ascii="Arial" w:hAnsi="Arial" w:cs="Arial"/>
          <w:sz w:val="20"/>
          <w:szCs w:val="20"/>
        </w:rPr>
        <w:t xml:space="preserve">s lack of competence may have a pervasive effect on the GHG statement and may require an overall response by the practitioner. Other risks of material misstatement at the GHG statement </w:t>
      </w:r>
      <w:r w:rsidR="00290895" w:rsidRPr="002C0BF6">
        <w:rPr>
          <w:rFonts w:ascii="Arial" w:hAnsi="Arial" w:cs="Arial"/>
          <w:sz w:val="20"/>
          <w:szCs w:val="20"/>
        </w:rPr>
        <w:t xml:space="preserve">level </w:t>
      </w:r>
      <w:r w:rsidR="00FB7B7F" w:rsidRPr="002C0BF6">
        <w:rPr>
          <w:rFonts w:ascii="Arial" w:hAnsi="Arial" w:cs="Arial"/>
          <w:sz w:val="20"/>
          <w:szCs w:val="20"/>
        </w:rPr>
        <w:t>may include, for example:</w:t>
      </w:r>
    </w:p>
    <w:p w:rsidR="00FB7B7F" w:rsidRPr="002C0BF6" w:rsidRDefault="00FB7B7F" w:rsidP="00745241">
      <w:pPr>
        <w:pStyle w:val="Bullet1Indented"/>
      </w:pPr>
      <w:r w:rsidRPr="002C0BF6">
        <w:t>Inadequate, poorly controlled or poorly documented mechanisms for collecting data, quantifying emissions and preparing GHG statements.</w:t>
      </w:r>
    </w:p>
    <w:p w:rsidR="00FB7B7F" w:rsidRPr="002C0BF6" w:rsidRDefault="00FB7B7F" w:rsidP="00745241">
      <w:pPr>
        <w:pStyle w:val="Bullet1Indented"/>
      </w:pPr>
      <w:r w:rsidRPr="002C0BF6">
        <w:t>Lack of staff competence in collecting data, quantifying emissions and preparing GHG statements.</w:t>
      </w:r>
    </w:p>
    <w:p w:rsidR="00FB7B7F" w:rsidRPr="002C0BF6" w:rsidRDefault="00FB7B7F" w:rsidP="00745241">
      <w:pPr>
        <w:pStyle w:val="Bullet1Indented"/>
      </w:pPr>
      <w:r w:rsidRPr="002C0BF6">
        <w:t>Lack of management involvement in quantifying emissions and preparing GHG statements.</w:t>
      </w:r>
    </w:p>
    <w:p w:rsidR="00FB7B7F" w:rsidRPr="002C0BF6" w:rsidRDefault="00FB7B7F" w:rsidP="00745241">
      <w:pPr>
        <w:pStyle w:val="Bullet1Indented"/>
      </w:pPr>
      <w:r w:rsidRPr="002C0BF6">
        <w:t>Failure to identify accurately all sources of GHGs.</w:t>
      </w:r>
    </w:p>
    <w:p w:rsidR="00FB7B7F" w:rsidRPr="002C0BF6" w:rsidRDefault="00FB7B7F" w:rsidP="00745241">
      <w:pPr>
        <w:pStyle w:val="Bullet1Indented"/>
      </w:pPr>
      <w:r w:rsidRPr="002C0BF6">
        <w:t>Risk of fraud, for example, in connection with emissions trading markets.</w:t>
      </w:r>
    </w:p>
    <w:p w:rsidR="00FB7B7F" w:rsidRPr="002C0BF6" w:rsidRDefault="00FB7B7F" w:rsidP="00745241">
      <w:pPr>
        <w:pStyle w:val="Bullet1Indented"/>
      </w:pPr>
      <w:r w:rsidRPr="002C0BF6">
        <w:t>Presenting information covering prior periods that is not prepared on a consistent basis, for example, because of changed boundaries or changes in measurement methodologies.</w:t>
      </w:r>
    </w:p>
    <w:p w:rsidR="00FB7B7F" w:rsidRPr="002C0BF6" w:rsidRDefault="00FB7B7F" w:rsidP="00745241">
      <w:pPr>
        <w:pStyle w:val="Bullet1Indented"/>
      </w:pPr>
      <w:r w:rsidRPr="002C0BF6">
        <w:t>Misleading presentation of information in the GHG statement, for example, unduly highlighting particularly favorable data or trends.</w:t>
      </w:r>
    </w:p>
    <w:p w:rsidR="00FB7B7F" w:rsidRPr="002C0BF6" w:rsidRDefault="00FB7B7F" w:rsidP="00745241">
      <w:pPr>
        <w:pStyle w:val="Bullet1Indented"/>
      </w:pPr>
      <w:r w:rsidRPr="002C0BF6">
        <w:t xml:space="preserve">Inconsistent quantification methods and reporting policies, including different methods for determining the organizational boundary, at different </w:t>
      </w:r>
      <w:r w:rsidR="00290895" w:rsidRPr="002C0BF6">
        <w:t>facilities</w:t>
      </w:r>
      <w:r w:rsidRPr="002C0BF6">
        <w:t>.</w:t>
      </w:r>
    </w:p>
    <w:p w:rsidR="00FB7B7F" w:rsidRPr="002C0BF6" w:rsidRDefault="00FB7B7F" w:rsidP="00745241">
      <w:pPr>
        <w:pStyle w:val="Bullet1Indented"/>
      </w:pPr>
      <w:r w:rsidRPr="002C0BF6">
        <w:t xml:space="preserve">Errors in unit conversion when consolidating information from </w:t>
      </w:r>
      <w:r w:rsidR="00290895" w:rsidRPr="002C0BF6">
        <w:t>facilities</w:t>
      </w:r>
      <w:r w:rsidRPr="002C0BF6">
        <w:t>.</w:t>
      </w:r>
    </w:p>
    <w:p w:rsidR="00FB7B7F" w:rsidRPr="002C0BF6" w:rsidRDefault="00FB7B7F" w:rsidP="00745241">
      <w:pPr>
        <w:pStyle w:val="Bullet1Indented"/>
      </w:pPr>
      <w:r w:rsidRPr="002C0BF6">
        <w:t>Inadequate disclosure of scientific uncertainties and key assumptions in relation to estimates.</w:t>
      </w:r>
    </w:p>
    <w:p w:rsidR="00FB7B7F" w:rsidRPr="002C0BF6" w:rsidRDefault="00FB7B7F" w:rsidP="00745241">
      <w:pPr>
        <w:pStyle w:val="IFACHeading4"/>
        <w:rPr>
          <w:rFonts w:ascii="Arial" w:hAnsi="Arial" w:cs="Arial"/>
          <w:sz w:val="20"/>
          <w:szCs w:val="20"/>
        </w:rPr>
      </w:pPr>
      <w:r w:rsidRPr="002C0BF6">
        <w:rPr>
          <w:rFonts w:ascii="Arial" w:hAnsi="Arial" w:cs="Arial"/>
          <w:sz w:val="20"/>
          <w:szCs w:val="20"/>
        </w:rPr>
        <w:t xml:space="preserve">The Use of Assertions </w:t>
      </w:r>
      <w:r w:rsidRPr="002C0BF6">
        <w:rPr>
          <w:rFonts w:ascii="Arial" w:hAnsi="Arial" w:cs="Arial"/>
          <w:i w:val="0"/>
          <w:sz w:val="20"/>
          <w:szCs w:val="20"/>
        </w:rPr>
        <w:t xml:space="preserve">(Ref: Para. </w:t>
      </w:r>
      <w:r w:rsidR="00D43C08" w:rsidRPr="002C0BF6">
        <w:rPr>
          <w:rFonts w:ascii="Arial" w:hAnsi="Arial" w:cs="Arial"/>
          <w:i w:val="0"/>
          <w:sz w:val="20"/>
          <w:szCs w:val="20"/>
        </w:rPr>
        <w:t>3</w:t>
      </w:r>
      <w:ins w:id="1277" w:author="Beverley Bahlmann" w:date="2012-03-27T17:27:00Z">
        <w:r w:rsidR="006E5541" w:rsidRPr="002C0BF6">
          <w:rPr>
            <w:rFonts w:ascii="Arial" w:hAnsi="Arial" w:cs="Arial"/>
            <w:i w:val="0"/>
            <w:sz w:val="20"/>
            <w:szCs w:val="20"/>
          </w:rPr>
          <w:t>3</w:t>
        </w:r>
      </w:ins>
      <w:del w:id="1278" w:author="Beverley Bahlmann" w:date="2012-03-27T17:27:00Z">
        <w:r w:rsidR="00D43C08" w:rsidRPr="002C0BF6" w:rsidDel="006E5541">
          <w:rPr>
            <w:rFonts w:ascii="Arial" w:hAnsi="Arial" w:cs="Arial"/>
            <w:i w:val="0"/>
            <w:sz w:val="20"/>
            <w:szCs w:val="20"/>
          </w:rPr>
          <w:delText>1</w:delText>
        </w:r>
      </w:del>
      <w:proofErr w:type="gramStart"/>
      <w:r w:rsidR="00D43C08" w:rsidRPr="002C0BF6">
        <w:rPr>
          <w:rFonts w:ascii="Arial" w:hAnsi="Arial" w:cs="Arial"/>
          <w:i w:val="0"/>
          <w:sz w:val="20"/>
          <w:szCs w:val="20"/>
        </w:rPr>
        <w:t>L(</w:t>
      </w:r>
      <w:proofErr w:type="gramEnd"/>
      <w:r w:rsidR="00D43C08" w:rsidRPr="002C0BF6">
        <w:rPr>
          <w:rFonts w:ascii="Arial" w:hAnsi="Arial" w:cs="Arial"/>
          <w:i w:val="0"/>
          <w:sz w:val="20"/>
          <w:szCs w:val="20"/>
        </w:rPr>
        <w:t>b</w:t>
      </w:r>
      <w:ins w:id="1279" w:author="Beverley Bahlmann" w:date="2012-03-28T16:02:00Z">
        <w:r w:rsidR="0099535B" w:rsidRPr="002C0BF6">
          <w:rPr>
            <w:rFonts w:ascii="Arial" w:hAnsi="Arial" w:cs="Arial"/>
            <w:sz w:val="20"/>
            <w:szCs w:val="20"/>
            <w:lang w:val="en-AU"/>
          </w:rPr>
          <w:t>–</w:t>
        </w:r>
      </w:ins>
      <w:r w:rsidR="00D43C08" w:rsidRPr="002C0BF6">
        <w:rPr>
          <w:rFonts w:ascii="Arial" w:hAnsi="Arial" w:cs="Arial"/>
          <w:i w:val="0"/>
          <w:sz w:val="20"/>
          <w:szCs w:val="20"/>
        </w:rPr>
        <w:t>)</w:t>
      </w:r>
      <w:del w:id="1280" w:author="Beverley Bahlmann" w:date="2012-03-23T11:46:00Z">
        <w:r w:rsidR="00D43C08" w:rsidRPr="002C0BF6" w:rsidDel="006C2F11">
          <w:rPr>
            <w:rFonts w:ascii="Arial" w:hAnsi="Arial" w:cs="Arial"/>
            <w:i w:val="0"/>
            <w:sz w:val="20"/>
            <w:szCs w:val="20"/>
          </w:rPr>
          <w:delText xml:space="preserve"> and </w:delText>
        </w:r>
      </w:del>
      <w:r w:rsidR="00311B1C" w:rsidRPr="002C0BF6">
        <w:rPr>
          <w:rFonts w:ascii="Arial" w:hAnsi="Arial" w:cs="Arial"/>
          <w:i w:val="0"/>
          <w:sz w:val="20"/>
          <w:szCs w:val="20"/>
        </w:rPr>
        <w:t>3</w:t>
      </w:r>
      <w:ins w:id="1281" w:author="Beverley Bahlmann" w:date="2012-03-27T17:27:00Z">
        <w:r w:rsidR="006E5541" w:rsidRPr="002C0BF6">
          <w:rPr>
            <w:rFonts w:ascii="Arial" w:hAnsi="Arial" w:cs="Arial"/>
            <w:i w:val="0"/>
            <w:sz w:val="20"/>
            <w:szCs w:val="20"/>
          </w:rPr>
          <w:t>3</w:t>
        </w:r>
      </w:ins>
      <w:del w:id="1282" w:author="Beverley Bahlmann" w:date="2012-03-27T17:27:00Z">
        <w:r w:rsidR="00311B1C" w:rsidRPr="002C0BF6" w:rsidDel="006E5541">
          <w:rPr>
            <w:rFonts w:ascii="Arial" w:hAnsi="Arial" w:cs="Arial"/>
            <w:i w:val="0"/>
            <w:sz w:val="20"/>
            <w:szCs w:val="20"/>
          </w:rPr>
          <w:delText>1</w:delText>
        </w:r>
      </w:del>
      <w:r w:rsidR="00F654A6" w:rsidRPr="002C0BF6">
        <w:rPr>
          <w:rFonts w:ascii="Arial" w:hAnsi="Arial" w:cs="Arial"/>
          <w:i w:val="0"/>
          <w:sz w:val="20"/>
          <w:szCs w:val="20"/>
        </w:rPr>
        <w:t>R</w:t>
      </w:r>
      <w:r w:rsidR="0040201E" w:rsidRPr="002C0BF6">
        <w:rPr>
          <w:rFonts w:ascii="Arial" w:hAnsi="Arial" w:cs="Arial"/>
          <w:i w:val="0"/>
          <w:sz w:val="20"/>
          <w:szCs w:val="20"/>
        </w:rPr>
        <w:t>(b)</w:t>
      </w:r>
      <w:r w:rsidRPr="002C0BF6">
        <w:rPr>
          <w:rFonts w:ascii="Arial" w:hAnsi="Arial" w:cs="Arial"/>
          <w:i w:val="0"/>
          <w:sz w:val="20"/>
          <w:szCs w:val="20"/>
        </w:rPr>
        <w:t>)</w:t>
      </w:r>
    </w:p>
    <w:p w:rsidR="00290895" w:rsidRPr="002C0BF6" w:rsidRDefault="009B1B82" w:rsidP="00745241">
      <w:pPr>
        <w:pStyle w:val="IFACNumberedPara"/>
        <w:tabs>
          <w:tab w:val="clear" w:pos="720"/>
        </w:tabs>
        <w:rPr>
          <w:rFonts w:ascii="Arial" w:hAnsi="Arial" w:cs="Arial"/>
          <w:sz w:val="20"/>
          <w:szCs w:val="20"/>
        </w:rPr>
      </w:pPr>
      <w:r w:rsidRPr="002C0BF6">
        <w:rPr>
          <w:rFonts w:ascii="Arial" w:hAnsi="Arial" w:cs="Arial"/>
          <w:sz w:val="20"/>
          <w:szCs w:val="20"/>
        </w:rPr>
        <w:t>A</w:t>
      </w:r>
      <w:ins w:id="1283" w:author="Beverley Bahlmann" w:date="2012-03-23T15:49:00Z">
        <w:r w:rsidR="00FD2924" w:rsidRPr="002C0BF6">
          <w:rPr>
            <w:rFonts w:ascii="Arial" w:hAnsi="Arial" w:cs="Arial"/>
            <w:sz w:val="20"/>
            <w:szCs w:val="20"/>
          </w:rPr>
          <w:t>81</w:t>
        </w:r>
      </w:ins>
      <w:del w:id="1284" w:author="Beverley Bahlmann" w:date="2012-03-23T15:49:00Z">
        <w:r w:rsidRPr="002C0BF6" w:rsidDel="00FD2924">
          <w:rPr>
            <w:rFonts w:ascii="Arial" w:hAnsi="Arial" w:cs="Arial"/>
            <w:sz w:val="20"/>
            <w:szCs w:val="20"/>
          </w:rPr>
          <w:delText>77</w:delText>
        </w:r>
      </w:del>
      <w:r w:rsidRPr="002C0BF6">
        <w:rPr>
          <w:rFonts w:ascii="Arial" w:hAnsi="Arial" w:cs="Arial"/>
          <w:sz w:val="20"/>
          <w:szCs w:val="20"/>
        </w:rPr>
        <w:t>.</w:t>
      </w:r>
      <w:r w:rsidRPr="002C0BF6">
        <w:rPr>
          <w:rFonts w:ascii="Arial" w:hAnsi="Arial" w:cs="Arial"/>
          <w:sz w:val="20"/>
          <w:szCs w:val="20"/>
        </w:rPr>
        <w:tab/>
      </w:r>
      <w:r w:rsidR="00290895" w:rsidRPr="002C0BF6">
        <w:rPr>
          <w:rFonts w:ascii="Arial" w:hAnsi="Arial" w:cs="Arial"/>
          <w:sz w:val="20"/>
          <w:szCs w:val="20"/>
        </w:rPr>
        <w:t>Assertions are used by the practitioner in a reasonable assurance engagement, and may be used in a limited assurance engagement, to consider the different types of potential misstatements that may occur</w:t>
      </w:r>
      <w:r w:rsidR="00D9311A" w:rsidRPr="002C0BF6">
        <w:rPr>
          <w:rFonts w:ascii="Arial" w:hAnsi="Arial" w:cs="Arial"/>
          <w:sz w:val="20"/>
          <w:szCs w:val="20"/>
        </w:rPr>
        <w:t>.</w:t>
      </w:r>
    </w:p>
    <w:p w:rsidR="00FB7B7F" w:rsidRPr="002C0BF6" w:rsidRDefault="009B1B82" w:rsidP="00745241">
      <w:pPr>
        <w:pStyle w:val="IFACNumberedPara"/>
        <w:keepLines/>
        <w:tabs>
          <w:tab w:val="clear" w:pos="720"/>
        </w:tabs>
        <w:rPr>
          <w:rFonts w:ascii="Arial" w:hAnsi="Arial" w:cs="Arial"/>
          <w:sz w:val="20"/>
          <w:szCs w:val="20"/>
        </w:rPr>
      </w:pPr>
      <w:r w:rsidRPr="002C0BF6">
        <w:rPr>
          <w:rFonts w:ascii="Arial" w:hAnsi="Arial" w:cs="Arial"/>
          <w:sz w:val="20"/>
          <w:szCs w:val="20"/>
        </w:rPr>
        <w:t>A</w:t>
      </w:r>
      <w:ins w:id="1285" w:author="Beverley Bahlmann" w:date="2012-03-23T15:50:00Z">
        <w:r w:rsidR="00FD2924" w:rsidRPr="002C0BF6">
          <w:rPr>
            <w:rFonts w:ascii="Arial" w:hAnsi="Arial" w:cs="Arial"/>
            <w:sz w:val="20"/>
            <w:szCs w:val="20"/>
          </w:rPr>
          <w:t>82</w:t>
        </w:r>
      </w:ins>
      <w:del w:id="1286" w:author="Beverley Bahlmann" w:date="2012-03-23T15:50:00Z">
        <w:r w:rsidRPr="002C0BF6" w:rsidDel="00FD2924">
          <w:rPr>
            <w:rFonts w:ascii="Arial" w:hAnsi="Arial" w:cs="Arial"/>
            <w:sz w:val="20"/>
            <w:szCs w:val="20"/>
          </w:rPr>
          <w:delText>78</w:delText>
        </w:r>
      </w:del>
      <w:r w:rsidRPr="002C0BF6">
        <w:rPr>
          <w:rFonts w:ascii="Arial" w:hAnsi="Arial" w:cs="Arial"/>
          <w:sz w:val="20"/>
          <w:szCs w:val="20"/>
        </w:rPr>
        <w:t>.</w:t>
      </w:r>
      <w:r w:rsidRPr="002C0BF6">
        <w:rPr>
          <w:rFonts w:ascii="Arial" w:hAnsi="Arial" w:cs="Arial"/>
          <w:sz w:val="20"/>
          <w:szCs w:val="20"/>
        </w:rPr>
        <w:tab/>
      </w:r>
      <w:r w:rsidR="00FB7B7F" w:rsidRPr="002C0BF6">
        <w:rPr>
          <w:rFonts w:ascii="Arial" w:hAnsi="Arial" w:cs="Arial"/>
          <w:sz w:val="20"/>
          <w:szCs w:val="20"/>
        </w:rPr>
        <w:t>In representing that the GHG statement is in accordance with the applicable criteria, the entity implicitly or explicitly makes assertions regarding the quantification, presentation and disclosure of emissions.</w:t>
      </w:r>
      <w:r w:rsidR="00D43C08" w:rsidRPr="002C0BF6">
        <w:rPr>
          <w:rFonts w:ascii="Arial" w:hAnsi="Arial" w:cs="Arial"/>
          <w:sz w:val="20"/>
          <w:szCs w:val="20"/>
        </w:rPr>
        <w:t xml:space="preserve"> Assertions </w:t>
      </w:r>
      <w:r w:rsidR="00FB7B7F" w:rsidRPr="002C0BF6">
        <w:rPr>
          <w:rFonts w:ascii="Arial" w:hAnsi="Arial" w:cs="Arial"/>
          <w:sz w:val="20"/>
          <w:szCs w:val="20"/>
        </w:rPr>
        <w:t>fall into the following categories and may take the following forms:</w:t>
      </w:r>
    </w:p>
    <w:p w:rsidR="00FB7B7F" w:rsidRPr="002C0BF6" w:rsidRDefault="00FB7B7F" w:rsidP="00745241">
      <w:pPr>
        <w:pStyle w:val="IFACIndentedAlpha"/>
        <w:rPr>
          <w:rFonts w:ascii="Arial" w:hAnsi="Arial" w:cs="Arial"/>
          <w:kern w:val="0"/>
          <w:sz w:val="20"/>
          <w:szCs w:val="20"/>
          <w:lang w:bidi="ar-SA"/>
        </w:rPr>
      </w:pPr>
      <w:r w:rsidRPr="002C0BF6">
        <w:rPr>
          <w:rFonts w:ascii="Arial" w:hAnsi="Arial" w:cs="Arial"/>
          <w:kern w:val="0"/>
          <w:sz w:val="20"/>
          <w:szCs w:val="20"/>
          <w:lang w:bidi="ar-SA"/>
        </w:rPr>
        <w:t>(a)</w:t>
      </w:r>
      <w:r w:rsidRPr="002C0BF6">
        <w:rPr>
          <w:rFonts w:ascii="Arial" w:hAnsi="Arial" w:cs="Arial"/>
          <w:kern w:val="0"/>
          <w:sz w:val="20"/>
          <w:szCs w:val="20"/>
          <w:lang w:bidi="ar-SA"/>
        </w:rPr>
        <w:tab/>
        <w:t>Assertions about the quantification of emissions</w:t>
      </w:r>
      <w:r w:rsidRPr="002C0BF6">
        <w:rPr>
          <w:rFonts w:ascii="Arial" w:hAnsi="Arial" w:cs="Arial"/>
          <w:sz w:val="20"/>
          <w:szCs w:val="20"/>
        </w:rPr>
        <w:t xml:space="preserve"> </w:t>
      </w:r>
      <w:r w:rsidRPr="002C0BF6">
        <w:rPr>
          <w:rFonts w:ascii="Arial" w:hAnsi="Arial" w:cs="Arial"/>
          <w:kern w:val="0"/>
          <w:sz w:val="20"/>
          <w:szCs w:val="20"/>
          <w:lang w:bidi="ar-SA"/>
        </w:rPr>
        <w:t>for the period subject to assurance:</w:t>
      </w:r>
    </w:p>
    <w:p w:rsidR="00FB7B7F" w:rsidRPr="002C0BF6" w:rsidRDefault="00FB7B7F" w:rsidP="00745241">
      <w:pPr>
        <w:autoSpaceDE w:val="0"/>
        <w:autoSpaceDN w:val="0"/>
        <w:adjustRightInd w:val="0"/>
        <w:spacing w:before="120"/>
        <w:ind w:left="1785" w:hanging="547"/>
        <w:rPr>
          <w:rFonts w:ascii="Arial" w:hAnsi="Arial" w:cs="Arial"/>
          <w:kern w:val="0"/>
          <w:sz w:val="20"/>
          <w:szCs w:val="20"/>
          <w:lang w:bidi="ar-SA"/>
        </w:rPr>
      </w:pPr>
      <w:r w:rsidRPr="002C0BF6">
        <w:rPr>
          <w:rFonts w:ascii="Arial" w:hAnsi="Arial" w:cs="Arial"/>
          <w:kern w:val="0"/>
          <w:sz w:val="20"/>
          <w:szCs w:val="20"/>
          <w:lang w:bidi="ar-SA"/>
        </w:rPr>
        <w:t>(</w:t>
      </w:r>
      <w:proofErr w:type="spellStart"/>
      <w:r w:rsidRPr="002C0BF6">
        <w:rPr>
          <w:rFonts w:ascii="Arial" w:hAnsi="Arial" w:cs="Arial"/>
          <w:kern w:val="0"/>
          <w:sz w:val="20"/>
          <w:szCs w:val="20"/>
          <w:lang w:bidi="ar-SA"/>
        </w:rPr>
        <w:t>i</w:t>
      </w:r>
      <w:proofErr w:type="spellEnd"/>
      <w:r w:rsidRPr="002C0BF6">
        <w:rPr>
          <w:rFonts w:ascii="Arial" w:hAnsi="Arial" w:cs="Arial"/>
          <w:kern w:val="0"/>
          <w:sz w:val="20"/>
          <w:szCs w:val="20"/>
          <w:lang w:bidi="ar-SA"/>
        </w:rPr>
        <w:t>)</w:t>
      </w:r>
      <w:r w:rsidRPr="002C0BF6">
        <w:rPr>
          <w:rFonts w:ascii="Arial" w:hAnsi="Arial" w:cs="Arial"/>
          <w:kern w:val="0"/>
          <w:sz w:val="20"/>
          <w:szCs w:val="20"/>
          <w:lang w:bidi="ar-SA"/>
        </w:rPr>
        <w:tab/>
        <w:t>Occurrence—emissions</w:t>
      </w:r>
      <w:r w:rsidRPr="002C0BF6">
        <w:rPr>
          <w:rFonts w:ascii="Arial" w:hAnsi="Arial" w:cs="Arial"/>
          <w:sz w:val="20"/>
          <w:szCs w:val="20"/>
        </w:rPr>
        <w:t xml:space="preserve"> </w:t>
      </w:r>
      <w:r w:rsidRPr="002C0BF6">
        <w:rPr>
          <w:rFonts w:ascii="Arial" w:hAnsi="Arial" w:cs="Arial"/>
          <w:kern w:val="0"/>
          <w:sz w:val="20"/>
          <w:szCs w:val="20"/>
          <w:lang w:bidi="ar-SA"/>
        </w:rPr>
        <w:t>that have been recorded have occurred and pertain to the entity.</w:t>
      </w:r>
    </w:p>
    <w:p w:rsidR="00FB7B7F" w:rsidRPr="002C0BF6" w:rsidRDefault="00FB7B7F" w:rsidP="00745241">
      <w:pPr>
        <w:autoSpaceDE w:val="0"/>
        <w:autoSpaceDN w:val="0"/>
        <w:adjustRightInd w:val="0"/>
        <w:spacing w:before="120"/>
        <w:ind w:left="1785" w:hanging="547"/>
        <w:rPr>
          <w:rFonts w:ascii="Arial" w:hAnsi="Arial" w:cs="Arial"/>
          <w:kern w:val="0"/>
          <w:sz w:val="20"/>
          <w:szCs w:val="20"/>
          <w:lang w:bidi="ar-SA"/>
        </w:rPr>
      </w:pPr>
      <w:r w:rsidRPr="002C0BF6">
        <w:rPr>
          <w:rFonts w:ascii="Arial" w:hAnsi="Arial" w:cs="Arial"/>
          <w:kern w:val="0"/>
          <w:sz w:val="20"/>
          <w:szCs w:val="20"/>
          <w:lang w:bidi="ar-SA"/>
        </w:rPr>
        <w:t>(ii)</w:t>
      </w:r>
      <w:r w:rsidRPr="002C0BF6">
        <w:rPr>
          <w:rFonts w:ascii="Arial" w:hAnsi="Arial" w:cs="Arial"/>
          <w:kern w:val="0"/>
          <w:sz w:val="20"/>
          <w:szCs w:val="20"/>
          <w:lang w:bidi="ar-SA"/>
        </w:rPr>
        <w:tab/>
        <w:t>Completeness—all emissions that should have been recorded have been recorded (</w:t>
      </w:r>
      <w:r w:rsidRPr="002C0BF6">
        <w:rPr>
          <w:rFonts w:ascii="Arial" w:hAnsi="Arial" w:cs="Arial"/>
          <w:sz w:val="20"/>
          <w:szCs w:val="20"/>
          <w:lang w:val="en-AU"/>
        </w:rPr>
        <w:t>see paragraphs A3</w:t>
      </w:r>
      <w:ins w:id="1287" w:author="Beverley Bahlmann" w:date="2012-04-02T11:27:00Z">
        <w:r w:rsidR="00280B40" w:rsidRPr="002C0BF6">
          <w:rPr>
            <w:rFonts w:ascii="Arial" w:hAnsi="Arial" w:cs="Arial"/>
            <w:sz w:val="20"/>
            <w:szCs w:val="20"/>
            <w:lang w:val="en-AU"/>
          </w:rPr>
          <w:t>0</w:t>
        </w:r>
      </w:ins>
      <w:del w:id="1288" w:author="Beverley Bahlmann" w:date="2012-04-02T11:27:00Z">
        <w:r w:rsidR="00311B1C" w:rsidRPr="002C0BF6" w:rsidDel="00280B40">
          <w:rPr>
            <w:rFonts w:ascii="Arial" w:hAnsi="Arial" w:cs="Arial"/>
            <w:sz w:val="20"/>
            <w:szCs w:val="20"/>
            <w:lang w:val="en-AU"/>
          </w:rPr>
          <w:delText>5</w:delText>
        </w:r>
      </w:del>
      <w:r w:rsidRPr="002C0BF6">
        <w:rPr>
          <w:rFonts w:ascii="Arial" w:hAnsi="Arial" w:cs="Arial"/>
          <w:sz w:val="20"/>
          <w:szCs w:val="20"/>
          <w:lang w:val="en-AU"/>
        </w:rPr>
        <w:t>–A3</w:t>
      </w:r>
      <w:ins w:id="1289" w:author="Beverley Bahlmann" w:date="2012-04-02T11:27:00Z">
        <w:r w:rsidR="00280B40" w:rsidRPr="002C0BF6">
          <w:rPr>
            <w:rFonts w:ascii="Arial" w:hAnsi="Arial" w:cs="Arial"/>
            <w:sz w:val="20"/>
            <w:szCs w:val="20"/>
            <w:lang w:val="en-AU"/>
          </w:rPr>
          <w:t>4</w:t>
        </w:r>
      </w:ins>
      <w:del w:id="1290" w:author="Beverley Bahlmann" w:date="2012-04-02T11:27:00Z">
        <w:r w:rsidR="00311B1C" w:rsidRPr="002C0BF6" w:rsidDel="00280B40">
          <w:rPr>
            <w:rFonts w:ascii="Arial" w:hAnsi="Arial" w:cs="Arial"/>
            <w:sz w:val="20"/>
            <w:szCs w:val="20"/>
            <w:lang w:val="en-AU"/>
          </w:rPr>
          <w:delText>9</w:delText>
        </w:r>
      </w:del>
      <w:r w:rsidRPr="002C0BF6">
        <w:rPr>
          <w:rFonts w:ascii="Arial" w:hAnsi="Arial" w:cs="Arial"/>
          <w:sz w:val="20"/>
          <w:szCs w:val="20"/>
          <w:lang w:val="en-AU"/>
        </w:rPr>
        <w:t xml:space="preserve"> for a discussion of completeness with respect to various Scopes)</w:t>
      </w:r>
      <w:r w:rsidRPr="002C0BF6">
        <w:rPr>
          <w:rFonts w:ascii="Arial" w:hAnsi="Arial" w:cs="Arial"/>
          <w:kern w:val="0"/>
          <w:sz w:val="20"/>
          <w:szCs w:val="20"/>
          <w:lang w:bidi="ar-SA"/>
        </w:rPr>
        <w:t>.</w:t>
      </w:r>
    </w:p>
    <w:p w:rsidR="00FB7B7F" w:rsidRPr="002C0BF6" w:rsidRDefault="00FB7B7F" w:rsidP="00745241">
      <w:pPr>
        <w:autoSpaceDE w:val="0"/>
        <w:autoSpaceDN w:val="0"/>
        <w:adjustRightInd w:val="0"/>
        <w:spacing w:before="120"/>
        <w:ind w:left="1785" w:hanging="547"/>
        <w:rPr>
          <w:rFonts w:ascii="Arial" w:hAnsi="Arial" w:cs="Arial"/>
          <w:kern w:val="0"/>
          <w:sz w:val="20"/>
          <w:szCs w:val="20"/>
          <w:lang w:bidi="ar-SA"/>
        </w:rPr>
      </w:pPr>
      <w:r w:rsidRPr="002C0BF6">
        <w:rPr>
          <w:rFonts w:ascii="Arial" w:hAnsi="Arial" w:cs="Arial"/>
          <w:kern w:val="0"/>
          <w:sz w:val="20"/>
          <w:szCs w:val="20"/>
          <w:lang w:bidi="ar-SA"/>
        </w:rPr>
        <w:t>(iii)</w:t>
      </w:r>
      <w:r w:rsidRPr="002C0BF6">
        <w:rPr>
          <w:rFonts w:ascii="Arial" w:hAnsi="Arial" w:cs="Arial"/>
          <w:kern w:val="0"/>
          <w:sz w:val="20"/>
          <w:szCs w:val="20"/>
          <w:lang w:bidi="ar-SA"/>
        </w:rPr>
        <w:tab/>
        <w:t>Accuracy—the quantification of emissions has been recorded appropriately.</w:t>
      </w:r>
    </w:p>
    <w:p w:rsidR="00FB7B7F" w:rsidRPr="002C0BF6" w:rsidRDefault="00FB7B7F" w:rsidP="00745241">
      <w:pPr>
        <w:autoSpaceDE w:val="0"/>
        <w:autoSpaceDN w:val="0"/>
        <w:adjustRightInd w:val="0"/>
        <w:spacing w:before="120"/>
        <w:ind w:left="1785" w:hanging="547"/>
        <w:rPr>
          <w:rFonts w:ascii="Arial" w:hAnsi="Arial" w:cs="Arial"/>
          <w:kern w:val="0"/>
          <w:sz w:val="20"/>
          <w:szCs w:val="20"/>
          <w:lang w:bidi="ar-SA"/>
        </w:rPr>
      </w:pPr>
      <w:proofErr w:type="gramStart"/>
      <w:r w:rsidRPr="002C0BF6">
        <w:rPr>
          <w:rFonts w:ascii="Arial" w:hAnsi="Arial" w:cs="Arial"/>
          <w:kern w:val="0"/>
          <w:sz w:val="20"/>
          <w:szCs w:val="20"/>
          <w:lang w:bidi="ar-SA"/>
        </w:rPr>
        <w:t>(iv)</w:t>
      </w:r>
      <w:r w:rsidRPr="002C0BF6">
        <w:rPr>
          <w:rFonts w:ascii="Arial" w:hAnsi="Arial" w:cs="Arial"/>
          <w:kern w:val="0"/>
          <w:sz w:val="20"/>
          <w:szCs w:val="20"/>
          <w:lang w:bidi="ar-SA"/>
        </w:rPr>
        <w:tab/>
        <w:t>Cutoff</w:t>
      </w:r>
      <w:proofErr w:type="gramEnd"/>
      <w:r w:rsidRPr="002C0BF6">
        <w:rPr>
          <w:rFonts w:ascii="Arial" w:hAnsi="Arial" w:cs="Arial"/>
          <w:kern w:val="0"/>
          <w:sz w:val="20"/>
          <w:szCs w:val="20"/>
          <w:lang w:bidi="ar-SA"/>
        </w:rPr>
        <w:t>—emissions have been recorded in the correct reporting period.</w:t>
      </w:r>
    </w:p>
    <w:p w:rsidR="00FB7B7F" w:rsidRPr="002C0BF6" w:rsidRDefault="00FB7B7F" w:rsidP="00745241">
      <w:pPr>
        <w:autoSpaceDE w:val="0"/>
        <w:autoSpaceDN w:val="0"/>
        <w:adjustRightInd w:val="0"/>
        <w:spacing w:before="120"/>
        <w:ind w:left="1785" w:hanging="547"/>
        <w:rPr>
          <w:rFonts w:ascii="Arial" w:hAnsi="Arial" w:cs="Arial"/>
          <w:kern w:val="0"/>
          <w:sz w:val="20"/>
          <w:szCs w:val="20"/>
          <w:lang w:bidi="ar-SA"/>
        </w:rPr>
      </w:pPr>
      <w:r w:rsidRPr="002C0BF6">
        <w:rPr>
          <w:rFonts w:ascii="Arial" w:hAnsi="Arial" w:cs="Arial"/>
          <w:kern w:val="0"/>
          <w:sz w:val="20"/>
          <w:szCs w:val="20"/>
          <w:lang w:bidi="ar-SA"/>
        </w:rPr>
        <w:lastRenderedPageBreak/>
        <w:t>(v)</w:t>
      </w:r>
      <w:r w:rsidRPr="002C0BF6">
        <w:rPr>
          <w:rFonts w:ascii="Arial" w:hAnsi="Arial" w:cs="Arial"/>
          <w:kern w:val="0"/>
          <w:sz w:val="20"/>
          <w:szCs w:val="20"/>
          <w:lang w:bidi="ar-SA"/>
        </w:rPr>
        <w:tab/>
        <w:t xml:space="preserve">Classification—emissions have been recorded as the proper type. </w:t>
      </w:r>
    </w:p>
    <w:p w:rsidR="00FB7B7F" w:rsidRPr="002C0BF6" w:rsidRDefault="00FB7B7F" w:rsidP="00745241">
      <w:pPr>
        <w:pStyle w:val="IFACIndentedAlpha"/>
        <w:keepNext/>
        <w:rPr>
          <w:rFonts w:ascii="Arial" w:hAnsi="Arial" w:cs="Arial"/>
          <w:kern w:val="0"/>
          <w:sz w:val="20"/>
          <w:szCs w:val="20"/>
          <w:lang w:bidi="ar-SA"/>
        </w:rPr>
      </w:pPr>
      <w:r w:rsidRPr="002C0BF6">
        <w:rPr>
          <w:rFonts w:ascii="Arial" w:hAnsi="Arial" w:cs="Arial"/>
          <w:kern w:val="0"/>
          <w:sz w:val="20"/>
          <w:szCs w:val="20"/>
          <w:lang w:bidi="ar-SA"/>
        </w:rPr>
        <w:t>(b)</w:t>
      </w:r>
      <w:r w:rsidRPr="002C0BF6">
        <w:rPr>
          <w:rFonts w:ascii="Arial" w:hAnsi="Arial" w:cs="Arial"/>
          <w:kern w:val="0"/>
          <w:sz w:val="20"/>
          <w:szCs w:val="20"/>
          <w:lang w:bidi="ar-SA"/>
        </w:rPr>
        <w:tab/>
        <w:t>Assertions about presentation and disclosure:</w:t>
      </w:r>
    </w:p>
    <w:p w:rsidR="00FB7B7F" w:rsidRPr="002C0BF6" w:rsidRDefault="00FB7B7F" w:rsidP="00745241">
      <w:pPr>
        <w:keepNext/>
        <w:autoSpaceDE w:val="0"/>
        <w:autoSpaceDN w:val="0"/>
        <w:adjustRightInd w:val="0"/>
        <w:spacing w:before="120"/>
        <w:ind w:left="1785" w:hanging="547"/>
        <w:rPr>
          <w:rFonts w:ascii="Arial" w:hAnsi="Arial" w:cs="Arial"/>
          <w:kern w:val="0"/>
          <w:sz w:val="20"/>
          <w:szCs w:val="20"/>
          <w:lang w:bidi="ar-SA"/>
        </w:rPr>
      </w:pPr>
      <w:r w:rsidRPr="002C0BF6">
        <w:rPr>
          <w:rFonts w:ascii="Arial" w:hAnsi="Arial" w:cs="Arial"/>
          <w:kern w:val="0"/>
          <w:sz w:val="20"/>
          <w:szCs w:val="20"/>
          <w:lang w:bidi="ar-SA"/>
        </w:rPr>
        <w:t>(</w:t>
      </w:r>
      <w:proofErr w:type="spellStart"/>
      <w:r w:rsidRPr="002C0BF6">
        <w:rPr>
          <w:rFonts w:ascii="Arial" w:hAnsi="Arial" w:cs="Arial"/>
          <w:kern w:val="0"/>
          <w:sz w:val="20"/>
          <w:szCs w:val="20"/>
          <w:lang w:bidi="ar-SA"/>
        </w:rPr>
        <w:t>i</w:t>
      </w:r>
      <w:proofErr w:type="spellEnd"/>
      <w:r w:rsidRPr="002C0BF6">
        <w:rPr>
          <w:rFonts w:ascii="Arial" w:hAnsi="Arial" w:cs="Arial"/>
          <w:kern w:val="0"/>
          <w:sz w:val="20"/>
          <w:szCs w:val="20"/>
          <w:lang w:bidi="ar-SA"/>
        </w:rPr>
        <w:t>)</w:t>
      </w:r>
      <w:r w:rsidRPr="002C0BF6">
        <w:rPr>
          <w:rFonts w:ascii="Arial" w:hAnsi="Arial" w:cs="Arial"/>
          <w:kern w:val="0"/>
          <w:sz w:val="20"/>
          <w:szCs w:val="20"/>
          <w:lang w:bidi="ar-SA"/>
        </w:rPr>
        <w:tab/>
        <w:t>Occurrence and responsibility—disclosed emissions and other matters have occurred and pertain to the entity.</w:t>
      </w:r>
    </w:p>
    <w:p w:rsidR="00FB7B7F" w:rsidRPr="002C0BF6" w:rsidRDefault="00FB7B7F" w:rsidP="00745241">
      <w:pPr>
        <w:autoSpaceDE w:val="0"/>
        <w:autoSpaceDN w:val="0"/>
        <w:adjustRightInd w:val="0"/>
        <w:spacing w:before="120"/>
        <w:ind w:left="1785" w:hanging="547"/>
        <w:rPr>
          <w:rFonts w:ascii="Arial" w:hAnsi="Arial" w:cs="Arial"/>
          <w:kern w:val="0"/>
          <w:sz w:val="20"/>
          <w:szCs w:val="20"/>
          <w:lang w:bidi="ar-SA"/>
        </w:rPr>
      </w:pPr>
      <w:r w:rsidRPr="002C0BF6">
        <w:rPr>
          <w:rFonts w:ascii="Arial" w:hAnsi="Arial" w:cs="Arial"/>
          <w:kern w:val="0"/>
          <w:sz w:val="20"/>
          <w:szCs w:val="20"/>
          <w:lang w:bidi="ar-SA"/>
        </w:rPr>
        <w:t>(ii)</w:t>
      </w:r>
      <w:r w:rsidRPr="002C0BF6">
        <w:rPr>
          <w:rFonts w:ascii="Arial" w:hAnsi="Arial" w:cs="Arial"/>
          <w:kern w:val="0"/>
          <w:sz w:val="20"/>
          <w:szCs w:val="20"/>
          <w:lang w:bidi="ar-SA"/>
        </w:rPr>
        <w:tab/>
        <w:t>Completeness—all disclosures that should have been included in the GHG statement have been included.</w:t>
      </w:r>
    </w:p>
    <w:p w:rsidR="00FB7B7F" w:rsidRPr="002C0BF6" w:rsidRDefault="00FB7B7F" w:rsidP="00745241">
      <w:pPr>
        <w:autoSpaceDE w:val="0"/>
        <w:autoSpaceDN w:val="0"/>
        <w:adjustRightInd w:val="0"/>
        <w:spacing w:before="120"/>
        <w:ind w:left="1785" w:hanging="547"/>
        <w:rPr>
          <w:rFonts w:ascii="Arial" w:hAnsi="Arial" w:cs="Arial"/>
          <w:kern w:val="0"/>
          <w:sz w:val="20"/>
          <w:szCs w:val="20"/>
          <w:lang w:bidi="ar-SA"/>
        </w:rPr>
      </w:pPr>
      <w:r w:rsidRPr="002C0BF6">
        <w:rPr>
          <w:rFonts w:ascii="Arial" w:hAnsi="Arial" w:cs="Arial"/>
          <w:kern w:val="0"/>
          <w:sz w:val="20"/>
          <w:szCs w:val="20"/>
          <w:lang w:bidi="ar-SA"/>
        </w:rPr>
        <w:t>(iii)</w:t>
      </w:r>
      <w:r w:rsidRPr="002C0BF6">
        <w:rPr>
          <w:rFonts w:ascii="Arial" w:hAnsi="Arial" w:cs="Arial"/>
          <w:kern w:val="0"/>
          <w:sz w:val="20"/>
          <w:szCs w:val="20"/>
          <w:lang w:bidi="ar-SA"/>
        </w:rPr>
        <w:tab/>
        <w:t>Classification and understandability—emissions information is appropriately presented and described, and disclosures are clearly expressed.</w:t>
      </w:r>
    </w:p>
    <w:p w:rsidR="00FB7B7F" w:rsidRPr="002C0BF6" w:rsidRDefault="00FB7B7F" w:rsidP="00745241">
      <w:pPr>
        <w:autoSpaceDE w:val="0"/>
        <w:autoSpaceDN w:val="0"/>
        <w:adjustRightInd w:val="0"/>
        <w:spacing w:before="120"/>
        <w:ind w:left="1785" w:hanging="547"/>
        <w:rPr>
          <w:rFonts w:ascii="Arial" w:hAnsi="Arial" w:cs="Arial"/>
          <w:kern w:val="0"/>
          <w:sz w:val="20"/>
          <w:szCs w:val="20"/>
          <w:lang w:bidi="ar-SA"/>
        </w:rPr>
      </w:pPr>
      <w:proofErr w:type="gramStart"/>
      <w:r w:rsidRPr="002C0BF6">
        <w:rPr>
          <w:rFonts w:ascii="Arial" w:hAnsi="Arial" w:cs="Arial"/>
          <w:kern w:val="0"/>
          <w:sz w:val="20"/>
          <w:szCs w:val="20"/>
          <w:lang w:bidi="ar-SA"/>
        </w:rPr>
        <w:t>(iv)</w:t>
      </w:r>
      <w:r w:rsidRPr="002C0BF6">
        <w:rPr>
          <w:rFonts w:ascii="Arial" w:hAnsi="Arial" w:cs="Arial"/>
          <w:kern w:val="0"/>
          <w:sz w:val="20"/>
          <w:szCs w:val="20"/>
          <w:lang w:bidi="ar-SA"/>
        </w:rPr>
        <w:tab/>
        <w:t>Accuracy</w:t>
      </w:r>
      <w:proofErr w:type="gramEnd"/>
      <w:r w:rsidRPr="002C0BF6">
        <w:rPr>
          <w:rFonts w:ascii="Arial" w:hAnsi="Arial" w:cs="Arial"/>
          <w:kern w:val="0"/>
          <w:sz w:val="20"/>
          <w:szCs w:val="20"/>
          <w:lang w:bidi="ar-SA"/>
        </w:rPr>
        <w:t xml:space="preserve"> and quantification—emissions quantification and </w:t>
      </w:r>
      <w:r w:rsidR="00D43C08" w:rsidRPr="002C0BF6">
        <w:rPr>
          <w:rFonts w:ascii="Arial" w:hAnsi="Arial" w:cs="Arial"/>
          <w:kern w:val="0"/>
          <w:sz w:val="20"/>
          <w:szCs w:val="20"/>
          <w:lang w:bidi="ar-SA"/>
        </w:rPr>
        <w:t xml:space="preserve">related </w:t>
      </w:r>
      <w:r w:rsidRPr="002C0BF6">
        <w:rPr>
          <w:rFonts w:ascii="Arial" w:hAnsi="Arial" w:cs="Arial"/>
          <w:kern w:val="0"/>
          <w:sz w:val="20"/>
          <w:szCs w:val="20"/>
          <w:lang w:bidi="ar-SA"/>
        </w:rPr>
        <w:t xml:space="preserve">information included in the GHG statement are appropriately disclosed. </w:t>
      </w:r>
    </w:p>
    <w:p w:rsidR="00FB7B7F" w:rsidRPr="002C0BF6" w:rsidRDefault="00FB7B7F" w:rsidP="00745241">
      <w:pPr>
        <w:autoSpaceDE w:val="0"/>
        <w:autoSpaceDN w:val="0"/>
        <w:adjustRightInd w:val="0"/>
        <w:spacing w:before="120"/>
        <w:ind w:left="1785" w:hanging="547"/>
        <w:rPr>
          <w:rFonts w:ascii="Arial" w:hAnsi="Arial" w:cs="Arial"/>
          <w:kern w:val="0"/>
          <w:sz w:val="20"/>
          <w:szCs w:val="20"/>
          <w:lang w:bidi="ar-SA"/>
        </w:rPr>
      </w:pPr>
      <w:r w:rsidRPr="002C0BF6">
        <w:rPr>
          <w:rFonts w:ascii="Arial" w:hAnsi="Arial" w:cs="Arial"/>
          <w:kern w:val="0"/>
          <w:sz w:val="20"/>
          <w:szCs w:val="20"/>
          <w:lang w:bidi="ar-SA"/>
        </w:rPr>
        <w:t>(v)</w:t>
      </w:r>
      <w:r w:rsidRPr="002C0BF6">
        <w:rPr>
          <w:rFonts w:ascii="Arial" w:hAnsi="Arial" w:cs="Arial"/>
          <w:kern w:val="0"/>
          <w:sz w:val="20"/>
          <w:szCs w:val="20"/>
          <w:lang w:bidi="ar-SA"/>
        </w:rPr>
        <w:tab/>
        <w:t>Consistency—quantification policies are consistent with those applied in the prior period, or changes are justified and have been properly applied and adequately disclosed; and comparative information, if any, is as reported in the prior period or has been appropriately restated.</w:t>
      </w:r>
    </w:p>
    <w:p w:rsidR="00150C51" w:rsidRPr="002C0BF6" w:rsidRDefault="001B7D3D" w:rsidP="00745241">
      <w:pPr>
        <w:pStyle w:val="IFACHeading4"/>
        <w:rPr>
          <w:rFonts w:ascii="Arial" w:hAnsi="Arial" w:cs="Arial"/>
          <w:b/>
          <w:sz w:val="20"/>
          <w:szCs w:val="20"/>
        </w:rPr>
      </w:pPr>
      <w:r w:rsidRPr="002C0BF6">
        <w:rPr>
          <w:rFonts w:ascii="Arial" w:hAnsi="Arial" w:cs="Arial"/>
          <w:sz w:val="20"/>
          <w:szCs w:val="20"/>
        </w:rPr>
        <w:t>Reliance on Internal Control</w:t>
      </w:r>
      <w:r w:rsidR="00150C51" w:rsidRPr="002C0BF6">
        <w:rPr>
          <w:rFonts w:ascii="Arial" w:hAnsi="Arial" w:cs="Arial"/>
          <w:sz w:val="20"/>
          <w:szCs w:val="20"/>
        </w:rPr>
        <w:t xml:space="preserve"> </w:t>
      </w:r>
      <w:r w:rsidR="00150C51" w:rsidRPr="002C0BF6">
        <w:rPr>
          <w:rFonts w:ascii="Arial" w:hAnsi="Arial" w:cs="Arial"/>
          <w:i w:val="0"/>
          <w:sz w:val="20"/>
          <w:szCs w:val="20"/>
        </w:rPr>
        <w:t xml:space="preserve">(Ref: Para. </w:t>
      </w:r>
      <w:r w:rsidR="00311B1C" w:rsidRPr="002C0BF6">
        <w:rPr>
          <w:rFonts w:ascii="Arial" w:hAnsi="Arial" w:cs="Arial"/>
          <w:i w:val="0"/>
          <w:sz w:val="20"/>
          <w:szCs w:val="20"/>
        </w:rPr>
        <w:t>3</w:t>
      </w:r>
      <w:ins w:id="1291" w:author="Beverley Bahlmann" w:date="2012-03-27T17:27:00Z">
        <w:r w:rsidR="006E5541" w:rsidRPr="002C0BF6">
          <w:rPr>
            <w:rFonts w:ascii="Arial" w:hAnsi="Arial" w:cs="Arial"/>
            <w:i w:val="0"/>
            <w:sz w:val="20"/>
            <w:szCs w:val="20"/>
          </w:rPr>
          <w:t>3</w:t>
        </w:r>
      </w:ins>
      <w:del w:id="1292" w:author="Beverley Bahlmann" w:date="2012-03-27T17:27:00Z">
        <w:r w:rsidR="00311B1C" w:rsidRPr="002C0BF6" w:rsidDel="006E5541">
          <w:rPr>
            <w:rFonts w:ascii="Arial" w:hAnsi="Arial" w:cs="Arial"/>
            <w:i w:val="0"/>
            <w:sz w:val="20"/>
            <w:szCs w:val="20"/>
          </w:rPr>
          <w:delText>1</w:delText>
        </w:r>
      </w:del>
      <w:r w:rsidR="00150C51" w:rsidRPr="002C0BF6">
        <w:rPr>
          <w:rFonts w:ascii="Arial" w:hAnsi="Arial" w:cs="Arial"/>
          <w:i w:val="0"/>
          <w:sz w:val="20"/>
          <w:szCs w:val="20"/>
        </w:rPr>
        <w:t>R)</w:t>
      </w:r>
    </w:p>
    <w:p w:rsidR="00150C51" w:rsidRPr="002C0BF6" w:rsidRDefault="009B1B82" w:rsidP="00745241">
      <w:pPr>
        <w:pStyle w:val="IFACNumberedPara"/>
        <w:tabs>
          <w:tab w:val="clear" w:pos="720"/>
        </w:tabs>
        <w:rPr>
          <w:rFonts w:ascii="Arial" w:hAnsi="Arial" w:cs="Arial"/>
          <w:sz w:val="20"/>
          <w:szCs w:val="20"/>
        </w:rPr>
      </w:pPr>
      <w:r w:rsidRPr="002C0BF6">
        <w:rPr>
          <w:rFonts w:ascii="Arial" w:hAnsi="Arial" w:cs="Arial"/>
          <w:sz w:val="20"/>
          <w:szCs w:val="20"/>
        </w:rPr>
        <w:t>A</w:t>
      </w:r>
      <w:ins w:id="1293" w:author="Beverley Bahlmann" w:date="2012-03-23T15:50:00Z">
        <w:r w:rsidR="00FD2924" w:rsidRPr="002C0BF6">
          <w:rPr>
            <w:rFonts w:ascii="Arial" w:hAnsi="Arial" w:cs="Arial"/>
            <w:sz w:val="20"/>
            <w:szCs w:val="20"/>
          </w:rPr>
          <w:t>83</w:t>
        </w:r>
      </w:ins>
      <w:del w:id="1294" w:author="Beverley Bahlmann" w:date="2012-03-23T15:50:00Z">
        <w:r w:rsidRPr="002C0BF6" w:rsidDel="00FD2924">
          <w:rPr>
            <w:rFonts w:ascii="Arial" w:hAnsi="Arial" w:cs="Arial"/>
            <w:sz w:val="20"/>
            <w:szCs w:val="20"/>
          </w:rPr>
          <w:delText>79</w:delText>
        </w:r>
      </w:del>
      <w:r w:rsidRPr="002C0BF6">
        <w:rPr>
          <w:rFonts w:ascii="Arial" w:hAnsi="Arial" w:cs="Arial"/>
          <w:sz w:val="20"/>
          <w:szCs w:val="20"/>
        </w:rPr>
        <w:t>.</w:t>
      </w:r>
      <w:r w:rsidRPr="002C0BF6">
        <w:rPr>
          <w:rFonts w:ascii="Arial" w:hAnsi="Arial" w:cs="Arial"/>
          <w:sz w:val="20"/>
          <w:szCs w:val="20"/>
        </w:rPr>
        <w:tab/>
      </w:r>
      <w:r w:rsidR="00150C51" w:rsidRPr="002C0BF6">
        <w:rPr>
          <w:rFonts w:ascii="Arial" w:hAnsi="Arial" w:cs="Arial"/>
          <w:sz w:val="20"/>
          <w:szCs w:val="20"/>
        </w:rPr>
        <w:t>If the practitioner</w:t>
      </w:r>
      <w:r w:rsidR="00B23E35" w:rsidRPr="002C0BF6">
        <w:rPr>
          <w:rFonts w:ascii="Arial" w:hAnsi="Arial" w:cs="Arial"/>
          <w:sz w:val="20"/>
          <w:szCs w:val="20"/>
        </w:rPr>
        <w:t>’</w:t>
      </w:r>
      <w:r w:rsidR="00150C51" w:rsidRPr="002C0BF6">
        <w:rPr>
          <w:rFonts w:ascii="Arial" w:hAnsi="Arial" w:cs="Arial"/>
          <w:sz w:val="20"/>
          <w:szCs w:val="20"/>
        </w:rPr>
        <w:t>s assessment of risks of material misstatement at the assertion level includes an expectation that the controls are operating effectively (that is, the practitioner intends to rely on the operating effectiveness of controls in determining the nature, timing and extent of other procedures), the practitioner is required by paragraph 3</w:t>
      </w:r>
      <w:ins w:id="1295" w:author="Beverley Bahlmann" w:date="2012-03-27T17:28:00Z">
        <w:r w:rsidR="006E5541" w:rsidRPr="002C0BF6">
          <w:rPr>
            <w:rFonts w:ascii="Arial" w:hAnsi="Arial" w:cs="Arial"/>
            <w:sz w:val="20"/>
            <w:szCs w:val="20"/>
          </w:rPr>
          <w:t>8</w:t>
        </w:r>
      </w:ins>
      <w:del w:id="1296" w:author="Beverley Bahlmann" w:date="2012-03-27T17:28:00Z">
        <w:r w:rsidR="00150C51" w:rsidRPr="002C0BF6" w:rsidDel="006E5541">
          <w:rPr>
            <w:rFonts w:ascii="Arial" w:hAnsi="Arial" w:cs="Arial"/>
            <w:sz w:val="20"/>
            <w:szCs w:val="20"/>
          </w:rPr>
          <w:delText>6</w:delText>
        </w:r>
      </w:del>
      <w:r w:rsidR="00150C51" w:rsidRPr="002C0BF6">
        <w:rPr>
          <w:rFonts w:ascii="Arial" w:hAnsi="Arial" w:cs="Arial"/>
          <w:sz w:val="20"/>
          <w:szCs w:val="20"/>
        </w:rPr>
        <w:t>R to design and perform tests of the operating effectiveness of those controls.</w:t>
      </w:r>
    </w:p>
    <w:p w:rsidR="00E748C5" w:rsidRPr="002C0BF6" w:rsidRDefault="00E748C5" w:rsidP="00745241">
      <w:pPr>
        <w:pStyle w:val="IFACHeading4"/>
        <w:keepNext/>
        <w:keepLines/>
        <w:rPr>
          <w:rFonts w:ascii="Arial" w:hAnsi="Arial" w:cs="Arial"/>
          <w:sz w:val="20"/>
          <w:szCs w:val="20"/>
        </w:rPr>
      </w:pPr>
      <w:r w:rsidRPr="002C0BF6">
        <w:rPr>
          <w:rFonts w:ascii="Arial" w:hAnsi="Arial" w:cs="Arial"/>
          <w:sz w:val="20"/>
          <w:szCs w:val="20"/>
        </w:rPr>
        <w:t>Causes of Risks of Material Misstatement</w:t>
      </w:r>
      <w:r w:rsidR="007631E5" w:rsidRPr="002C0BF6">
        <w:rPr>
          <w:rFonts w:ascii="Arial" w:hAnsi="Arial" w:cs="Arial"/>
          <w:sz w:val="20"/>
          <w:szCs w:val="20"/>
        </w:rPr>
        <w:t xml:space="preserve"> </w:t>
      </w:r>
      <w:r w:rsidR="007631E5" w:rsidRPr="002C0BF6">
        <w:rPr>
          <w:rFonts w:ascii="Arial" w:hAnsi="Arial" w:cs="Arial"/>
          <w:i w:val="0"/>
          <w:sz w:val="20"/>
          <w:szCs w:val="20"/>
        </w:rPr>
        <w:t>(Ref: Para. 3</w:t>
      </w:r>
      <w:ins w:id="1297" w:author="Beverley Bahlmann" w:date="2012-03-27T17:28:00Z">
        <w:r w:rsidR="006E5541" w:rsidRPr="002C0BF6">
          <w:rPr>
            <w:rFonts w:ascii="Arial" w:hAnsi="Arial" w:cs="Arial"/>
            <w:i w:val="0"/>
            <w:sz w:val="20"/>
            <w:szCs w:val="20"/>
          </w:rPr>
          <w:t>4</w:t>
        </w:r>
      </w:ins>
      <w:del w:id="1298" w:author="Beverley Bahlmann" w:date="2012-03-27T17:28:00Z">
        <w:r w:rsidR="007631E5" w:rsidRPr="002C0BF6" w:rsidDel="006E5541">
          <w:rPr>
            <w:rFonts w:ascii="Arial" w:hAnsi="Arial" w:cs="Arial"/>
            <w:i w:val="0"/>
            <w:sz w:val="20"/>
            <w:szCs w:val="20"/>
          </w:rPr>
          <w:delText>2</w:delText>
        </w:r>
      </w:del>
      <w:r w:rsidR="007631E5" w:rsidRPr="002C0BF6">
        <w:rPr>
          <w:rFonts w:ascii="Arial" w:hAnsi="Arial" w:cs="Arial"/>
          <w:i w:val="0"/>
          <w:sz w:val="20"/>
          <w:szCs w:val="20"/>
        </w:rPr>
        <w:t>)</w:t>
      </w:r>
    </w:p>
    <w:p w:rsidR="00767D24" w:rsidRPr="002C0BF6" w:rsidRDefault="00767D24" w:rsidP="00745241">
      <w:pPr>
        <w:pStyle w:val="Heading3"/>
        <w:spacing w:before="120"/>
        <w:rPr>
          <w:rFonts w:ascii="Arial" w:hAnsi="Arial" w:cs="Arial"/>
          <w:sz w:val="20"/>
          <w:szCs w:val="20"/>
        </w:rPr>
      </w:pPr>
      <w:r w:rsidRPr="002C0BF6">
        <w:rPr>
          <w:rFonts w:ascii="Arial" w:hAnsi="Arial" w:cs="Arial"/>
          <w:b w:val="0"/>
          <w:bCs w:val="0"/>
          <w:kern w:val="0"/>
          <w:sz w:val="20"/>
          <w:szCs w:val="20"/>
          <w:lang w:bidi="ar-SA"/>
        </w:rPr>
        <w:t xml:space="preserve">Fraud </w:t>
      </w:r>
      <w:r w:rsidRPr="002C0BF6">
        <w:rPr>
          <w:rFonts w:ascii="Arial" w:hAnsi="Arial" w:cs="Arial"/>
          <w:b w:val="0"/>
          <w:sz w:val="20"/>
          <w:szCs w:val="20"/>
        </w:rPr>
        <w:t xml:space="preserve">(Ref: Para. </w:t>
      </w:r>
      <w:r w:rsidR="00844891" w:rsidRPr="002C0BF6">
        <w:rPr>
          <w:rFonts w:ascii="Arial" w:hAnsi="Arial" w:cs="Arial"/>
          <w:b w:val="0"/>
          <w:sz w:val="20"/>
          <w:szCs w:val="20"/>
        </w:rPr>
        <w:t>2</w:t>
      </w:r>
      <w:ins w:id="1299" w:author="Beverley Bahlmann" w:date="2012-03-27T17:28:00Z">
        <w:r w:rsidR="00B87CAB" w:rsidRPr="002C0BF6">
          <w:rPr>
            <w:rFonts w:ascii="Arial" w:hAnsi="Arial" w:cs="Arial"/>
            <w:b w:val="0"/>
            <w:sz w:val="20"/>
            <w:szCs w:val="20"/>
          </w:rPr>
          <w:t>8</w:t>
        </w:r>
      </w:ins>
      <w:del w:id="1300" w:author="Beverley Bahlmann" w:date="2012-03-27T17:28:00Z">
        <w:r w:rsidR="00844891" w:rsidRPr="002C0BF6" w:rsidDel="00B87CAB">
          <w:rPr>
            <w:rFonts w:ascii="Arial" w:hAnsi="Arial" w:cs="Arial"/>
            <w:b w:val="0"/>
            <w:sz w:val="20"/>
            <w:szCs w:val="20"/>
          </w:rPr>
          <w:delText>6.1</w:delText>
        </w:r>
      </w:del>
      <w:ins w:id="1301" w:author="Beverley Bahlmann" w:date="2012-03-28T16:11:00Z">
        <w:r w:rsidR="00177553" w:rsidRPr="002C0BF6">
          <w:rPr>
            <w:rFonts w:ascii="Arial" w:hAnsi="Arial" w:cs="Arial"/>
            <w:b w:val="0"/>
            <w:sz w:val="20"/>
            <w:szCs w:val="20"/>
          </w:rPr>
          <w:t xml:space="preserve">, </w:t>
        </w:r>
      </w:ins>
      <w:del w:id="1302" w:author="Beverley Bahlmann" w:date="2012-03-23T11:56:00Z">
        <w:r w:rsidR="00D80E0B" w:rsidRPr="002C0BF6" w:rsidDel="006C2F11">
          <w:rPr>
            <w:rFonts w:ascii="Arial" w:hAnsi="Arial" w:cs="Arial"/>
            <w:b w:val="0"/>
            <w:sz w:val="20"/>
            <w:szCs w:val="20"/>
          </w:rPr>
          <w:delText xml:space="preserve"> and </w:delText>
        </w:r>
      </w:del>
      <w:r w:rsidR="00FE0B42" w:rsidRPr="002C0BF6">
        <w:rPr>
          <w:rFonts w:ascii="Arial" w:hAnsi="Arial" w:cs="Arial"/>
          <w:b w:val="0"/>
          <w:sz w:val="20"/>
          <w:szCs w:val="20"/>
        </w:rPr>
        <w:t>3</w:t>
      </w:r>
      <w:ins w:id="1303" w:author="Beverley Bahlmann" w:date="2012-03-27T17:28:00Z">
        <w:r w:rsidR="00B87CAB" w:rsidRPr="002C0BF6">
          <w:rPr>
            <w:rFonts w:ascii="Arial" w:hAnsi="Arial" w:cs="Arial"/>
            <w:b w:val="0"/>
            <w:sz w:val="20"/>
            <w:szCs w:val="20"/>
          </w:rPr>
          <w:t>4</w:t>
        </w:r>
      </w:ins>
      <w:del w:id="1304" w:author="Beverley Bahlmann" w:date="2012-03-27T17:28:00Z">
        <w:r w:rsidR="00FE0B42" w:rsidRPr="002C0BF6" w:rsidDel="00B87CAB">
          <w:rPr>
            <w:rFonts w:ascii="Arial" w:hAnsi="Arial" w:cs="Arial"/>
            <w:b w:val="0"/>
            <w:sz w:val="20"/>
            <w:szCs w:val="20"/>
          </w:rPr>
          <w:delText>2</w:delText>
        </w:r>
      </w:del>
      <w:r w:rsidRPr="002C0BF6">
        <w:rPr>
          <w:rFonts w:ascii="Arial" w:hAnsi="Arial" w:cs="Arial"/>
          <w:b w:val="0"/>
          <w:sz w:val="20"/>
          <w:szCs w:val="20"/>
        </w:rPr>
        <w:t>(a))</w:t>
      </w:r>
      <w:r w:rsidR="00DF1189" w:rsidRPr="002C0BF6">
        <w:rPr>
          <w:rFonts w:ascii="Arial" w:hAnsi="Arial" w:cs="Arial"/>
          <w:b w:val="0"/>
          <w:sz w:val="20"/>
          <w:szCs w:val="20"/>
        </w:rPr>
        <w:t xml:space="preserve"> </w:t>
      </w:r>
    </w:p>
    <w:p w:rsidR="00767D24" w:rsidRPr="002C0BF6" w:rsidRDefault="009B1B82" w:rsidP="00745241">
      <w:pPr>
        <w:pStyle w:val="IFACNumberedPara"/>
        <w:keepNext/>
        <w:keepLines/>
        <w:tabs>
          <w:tab w:val="clear" w:pos="720"/>
        </w:tabs>
        <w:rPr>
          <w:rFonts w:ascii="Arial" w:hAnsi="Arial" w:cs="Arial"/>
          <w:sz w:val="20"/>
          <w:szCs w:val="20"/>
        </w:rPr>
      </w:pPr>
      <w:r w:rsidRPr="002C0BF6">
        <w:rPr>
          <w:rFonts w:ascii="Arial" w:hAnsi="Arial" w:cs="Arial"/>
          <w:sz w:val="20"/>
          <w:szCs w:val="20"/>
        </w:rPr>
        <w:t>A8</w:t>
      </w:r>
      <w:ins w:id="1305" w:author="Beverley Bahlmann" w:date="2012-03-23T15:50:00Z">
        <w:r w:rsidR="00FD2924" w:rsidRPr="002C0BF6">
          <w:rPr>
            <w:rFonts w:ascii="Arial" w:hAnsi="Arial" w:cs="Arial"/>
            <w:sz w:val="20"/>
            <w:szCs w:val="20"/>
          </w:rPr>
          <w:t>4</w:t>
        </w:r>
      </w:ins>
      <w:del w:id="1306" w:author="Beverley Bahlmann" w:date="2012-03-23T15:50:00Z">
        <w:r w:rsidRPr="002C0BF6" w:rsidDel="00FD2924">
          <w:rPr>
            <w:rFonts w:ascii="Arial" w:hAnsi="Arial" w:cs="Arial"/>
            <w:sz w:val="20"/>
            <w:szCs w:val="20"/>
          </w:rPr>
          <w:delText>0</w:delText>
        </w:r>
      </w:del>
      <w:r w:rsidRPr="002C0BF6">
        <w:rPr>
          <w:rFonts w:ascii="Arial" w:hAnsi="Arial" w:cs="Arial"/>
          <w:sz w:val="20"/>
          <w:szCs w:val="20"/>
        </w:rPr>
        <w:t>.</w:t>
      </w:r>
      <w:r w:rsidRPr="002C0BF6">
        <w:rPr>
          <w:rFonts w:ascii="Arial" w:hAnsi="Arial" w:cs="Arial"/>
          <w:sz w:val="20"/>
          <w:szCs w:val="20"/>
        </w:rPr>
        <w:tab/>
      </w:r>
      <w:r w:rsidR="00767D24" w:rsidRPr="002C0BF6">
        <w:rPr>
          <w:rFonts w:ascii="Arial" w:hAnsi="Arial" w:cs="Arial"/>
          <w:sz w:val="20"/>
          <w:szCs w:val="20"/>
        </w:rPr>
        <w:t>Misstatements in the GHG statement can arise from either fraud or error. The distinguishing factor between fraud and error is whether the underlying action that results in the misstatement of the GHG statement i</w:t>
      </w:r>
      <w:r w:rsidR="009725A7" w:rsidRPr="002C0BF6">
        <w:rPr>
          <w:rFonts w:ascii="Arial" w:hAnsi="Arial" w:cs="Arial"/>
          <w:sz w:val="20"/>
          <w:szCs w:val="20"/>
        </w:rPr>
        <w:t>s intentional or unintentional.</w:t>
      </w:r>
    </w:p>
    <w:p w:rsidR="00767D24" w:rsidRPr="002C0BF6" w:rsidRDefault="009B1B82" w:rsidP="00745241">
      <w:pPr>
        <w:pStyle w:val="IFACNumberedPara"/>
        <w:tabs>
          <w:tab w:val="clear" w:pos="720"/>
        </w:tabs>
        <w:rPr>
          <w:rFonts w:ascii="Arial" w:hAnsi="Arial" w:cs="Arial"/>
          <w:sz w:val="20"/>
          <w:szCs w:val="20"/>
        </w:rPr>
      </w:pPr>
      <w:r w:rsidRPr="002C0BF6">
        <w:rPr>
          <w:rFonts w:ascii="Arial" w:hAnsi="Arial" w:cs="Arial"/>
          <w:sz w:val="20"/>
          <w:szCs w:val="20"/>
        </w:rPr>
        <w:t>A8</w:t>
      </w:r>
      <w:ins w:id="1307" w:author="Beverley Bahlmann" w:date="2012-03-23T15:50:00Z">
        <w:r w:rsidR="00FD2924" w:rsidRPr="002C0BF6">
          <w:rPr>
            <w:rFonts w:ascii="Arial" w:hAnsi="Arial" w:cs="Arial"/>
            <w:sz w:val="20"/>
            <w:szCs w:val="20"/>
          </w:rPr>
          <w:t>5</w:t>
        </w:r>
      </w:ins>
      <w:del w:id="1308" w:author="Beverley Bahlmann" w:date="2012-03-23T15:50:00Z">
        <w:r w:rsidRPr="002C0BF6" w:rsidDel="00FD2924">
          <w:rPr>
            <w:rFonts w:ascii="Arial" w:hAnsi="Arial" w:cs="Arial"/>
            <w:sz w:val="20"/>
            <w:szCs w:val="20"/>
          </w:rPr>
          <w:delText>1</w:delText>
        </w:r>
      </w:del>
      <w:r w:rsidRPr="002C0BF6">
        <w:rPr>
          <w:rFonts w:ascii="Arial" w:hAnsi="Arial" w:cs="Arial"/>
          <w:sz w:val="20"/>
          <w:szCs w:val="20"/>
        </w:rPr>
        <w:t>.</w:t>
      </w:r>
      <w:r w:rsidRPr="002C0BF6">
        <w:rPr>
          <w:rFonts w:ascii="Arial" w:hAnsi="Arial" w:cs="Arial"/>
          <w:sz w:val="20"/>
          <w:szCs w:val="20"/>
        </w:rPr>
        <w:tab/>
      </w:r>
      <w:r w:rsidR="00767D24" w:rsidRPr="002C0BF6">
        <w:rPr>
          <w:rFonts w:ascii="Arial" w:hAnsi="Arial" w:cs="Arial"/>
          <w:sz w:val="20"/>
          <w:szCs w:val="20"/>
        </w:rPr>
        <w:t xml:space="preserve">Incentives for intentional misstatement of the GHG statement may arise if, for example, those who are directly involved with, or have the opportunity to influence, the emissions reporting process have a significant portion of their compensation contingent upon achieving aggressive GHG targets. As noted in paragraph </w:t>
      </w:r>
      <w:r w:rsidR="00646007" w:rsidRPr="002C0BF6">
        <w:rPr>
          <w:rFonts w:ascii="Arial" w:hAnsi="Arial" w:cs="Arial"/>
          <w:sz w:val="20"/>
          <w:szCs w:val="20"/>
        </w:rPr>
        <w:t>A</w:t>
      </w:r>
      <w:ins w:id="1309" w:author="Beverley Bahlmann" w:date="2012-03-27T18:03:00Z">
        <w:r w:rsidR="00C232A0" w:rsidRPr="002C0BF6">
          <w:rPr>
            <w:rFonts w:ascii="Arial" w:hAnsi="Arial" w:cs="Arial"/>
            <w:sz w:val="20"/>
            <w:szCs w:val="20"/>
          </w:rPr>
          <w:t>61</w:t>
        </w:r>
      </w:ins>
      <w:del w:id="1310" w:author="Beverley Bahlmann" w:date="2012-03-14T10:47:00Z">
        <w:r w:rsidR="00CB0F80" w:rsidRPr="002C0BF6" w:rsidDel="003A195E">
          <w:rPr>
            <w:rFonts w:ascii="Arial" w:hAnsi="Arial" w:cs="Arial"/>
            <w:sz w:val="20"/>
            <w:szCs w:val="20"/>
          </w:rPr>
          <w:delText>62</w:delText>
        </w:r>
      </w:del>
      <w:r w:rsidR="00767D24" w:rsidRPr="002C0BF6">
        <w:rPr>
          <w:rFonts w:ascii="Arial" w:hAnsi="Arial" w:cs="Arial"/>
          <w:sz w:val="20"/>
          <w:szCs w:val="20"/>
        </w:rPr>
        <w:t>, other incentives to either under or overstate emissions may result from the entity</w:t>
      </w:r>
      <w:r w:rsidR="00B23E35" w:rsidRPr="002C0BF6">
        <w:rPr>
          <w:rFonts w:ascii="Arial" w:hAnsi="Arial" w:cs="Arial"/>
          <w:sz w:val="20"/>
          <w:szCs w:val="20"/>
        </w:rPr>
        <w:t>’</w:t>
      </w:r>
      <w:r w:rsidR="00767D24" w:rsidRPr="002C0BF6">
        <w:rPr>
          <w:rFonts w:ascii="Arial" w:hAnsi="Arial" w:cs="Arial"/>
          <w:sz w:val="20"/>
          <w:szCs w:val="20"/>
        </w:rPr>
        <w:t>s climate change strategy, if any, and associated economic, regulatory, physical and reputational risks.</w:t>
      </w:r>
    </w:p>
    <w:p w:rsidR="00767D24" w:rsidRPr="002C0BF6" w:rsidRDefault="009B1B82" w:rsidP="00745241">
      <w:pPr>
        <w:pStyle w:val="IFACNumberedPara"/>
        <w:tabs>
          <w:tab w:val="clear" w:pos="720"/>
        </w:tabs>
        <w:rPr>
          <w:rFonts w:ascii="Arial" w:hAnsi="Arial" w:cs="Arial"/>
          <w:sz w:val="20"/>
          <w:szCs w:val="20"/>
        </w:rPr>
      </w:pPr>
      <w:r w:rsidRPr="002C0BF6">
        <w:rPr>
          <w:rFonts w:ascii="Arial" w:hAnsi="Arial" w:cs="Arial"/>
          <w:sz w:val="20"/>
          <w:szCs w:val="20"/>
        </w:rPr>
        <w:t>A8</w:t>
      </w:r>
      <w:ins w:id="1311" w:author="Beverley Bahlmann" w:date="2012-03-23T15:50:00Z">
        <w:r w:rsidR="00FD2924" w:rsidRPr="002C0BF6">
          <w:rPr>
            <w:rFonts w:ascii="Arial" w:hAnsi="Arial" w:cs="Arial"/>
            <w:sz w:val="20"/>
            <w:szCs w:val="20"/>
          </w:rPr>
          <w:t>6</w:t>
        </w:r>
      </w:ins>
      <w:del w:id="1312" w:author="Beverley Bahlmann" w:date="2012-03-23T15:50:00Z">
        <w:r w:rsidRPr="002C0BF6" w:rsidDel="00FD2924">
          <w:rPr>
            <w:rFonts w:ascii="Arial" w:hAnsi="Arial" w:cs="Arial"/>
            <w:sz w:val="20"/>
            <w:szCs w:val="20"/>
          </w:rPr>
          <w:delText>2</w:delText>
        </w:r>
      </w:del>
      <w:r w:rsidRPr="002C0BF6">
        <w:rPr>
          <w:rFonts w:ascii="Arial" w:hAnsi="Arial" w:cs="Arial"/>
          <w:sz w:val="20"/>
          <w:szCs w:val="20"/>
        </w:rPr>
        <w:t>.</w:t>
      </w:r>
      <w:r w:rsidRPr="002C0BF6">
        <w:rPr>
          <w:rFonts w:ascii="Arial" w:hAnsi="Arial" w:cs="Arial"/>
          <w:sz w:val="20"/>
          <w:szCs w:val="20"/>
        </w:rPr>
        <w:tab/>
      </w:r>
      <w:r w:rsidR="00767D24" w:rsidRPr="002C0BF6">
        <w:rPr>
          <w:rFonts w:ascii="Arial" w:hAnsi="Arial" w:cs="Arial"/>
          <w:sz w:val="20"/>
          <w:szCs w:val="20"/>
        </w:rPr>
        <w:t>Although fraud is a broad legal concept, for the purposes of this ISAE, the practitioner is concerned with fraud that causes a material misstatement in the GHG statement. Although the practitioner may suspect or, in rare cases, identify the occurrence of fraud, the practitioner does not make legal determinations of wheth</w:t>
      </w:r>
      <w:r w:rsidR="009725A7" w:rsidRPr="002C0BF6">
        <w:rPr>
          <w:rFonts w:ascii="Arial" w:hAnsi="Arial" w:cs="Arial"/>
          <w:sz w:val="20"/>
          <w:szCs w:val="20"/>
        </w:rPr>
        <w:t>er fraud has actually occurred.</w:t>
      </w:r>
    </w:p>
    <w:p w:rsidR="00843DFB" w:rsidRPr="002C0BF6" w:rsidRDefault="00960E14" w:rsidP="00745241">
      <w:pPr>
        <w:pStyle w:val="Heading3"/>
        <w:keepLines w:val="0"/>
        <w:rPr>
          <w:rFonts w:ascii="Arial" w:hAnsi="Arial" w:cs="Arial"/>
          <w:sz w:val="20"/>
          <w:szCs w:val="20"/>
        </w:rPr>
      </w:pPr>
      <w:r w:rsidRPr="002C0BF6">
        <w:rPr>
          <w:rFonts w:ascii="Arial" w:hAnsi="Arial" w:cs="Arial"/>
          <w:b w:val="0"/>
          <w:bCs w:val="0"/>
          <w:kern w:val="0"/>
          <w:sz w:val="20"/>
          <w:szCs w:val="20"/>
          <w:lang w:bidi="ar-SA"/>
        </w:rPr>
        <w:t>Non-C</w:t>
      </w:r>
      <w:r w:rsidR="00C51D79" w:rsidRPr="002C0BF6">
        <w:rPr>
          <w:rFonts w:ascii="Arial" w:hAnsi="Arial" w:cs="Arial"/>
          <w:b w:val="0"/>
          <w:bCs w:val="0"/>
          <w:kern w:val="0"/>
          <w:sz w:val="20"/>
          <w:szCs w:val="20"/>
          <w:lang w:bidi="ar-SA"/>
        </w:rPr>
        <w:t xml:space="preserve">ompliance with </w:t>
      </w:r>
      <w:r w:rsidR="00EB31C1" w:rsidRPr="002C0BF6">
        <w:rPr>
          <w:rFonts w:ascii="Arial" w:hAnsi="Arial" w:cs="Arial"/>
          <w:b w:val="0"/>
          <w:bCs w:val="0"/>
          <w:kern w:val="0"/>
          <w:sz w:val="20"/>
          <w:szCs w:val="20"/>
          <w:lang w:bidi="ar-SA"/>
        </w:rPr>
        <w:t xml:space="preserve">Laws and Regulations </w:t>
      </w:r>
      <w:r w:rsidR="00843DFB" w:rsidRPr="002C0BF6">
        <w:rPr>
          <w:rFonts w:ascii="Arial" w:hAnsi="Arial" w:cs="Arial"/>
          <w:b w:val="0"/>
          <w:sz w:val="20"/>
          <w:szCs w:val="20"/>
        </w:rPr>
        <w:t xml:space="preserve">(Ref: Para. </w:t>
      </w:r>
      <w:r w:rsidR="00D639C5" w:rsidRPr="002C0BF6">
        <w:rPr>
          <w:rFonts w:ascii="Arial" w:hAnsi="Arial" w:cs="Arial"/>
          <w:b w:val="0"/>
          <w:sz w:val="20"/>
          <w:szCs w:val="20"/>
        </w:rPr>
        <w:t>3</w:t>
      </w:r>
      <w:ins w:id="1313" w:author="Beverley Bahlmann" w:date="2012-03-27T17:33:00Z">
        <w:r w:rsidR="00B87CAB" w:rsidRPr="002C0BF6">
          <w:rPr>
            <w:rFonts w:ascii="Arial" w:hAnsi="Arial" w:cs="Arial"/>
            <w:b w:val="0"/>
            <w:sz w:val="20"/>
            <w:szCs w:val="20"/>
          </w:rPr>
          <w:t>4</w:t>
        </w:r>
      </w:ins>
      <w:del w:id="1314" w:author="Beverley Bahlmann" w:date="2012-03-27T17:33:00Z">
        <w:r w:rsidR="00FE0B42" w:rsidRPr="002C0BF6" w:rsidDel="00B87CAB">
          <w:rPr>
            <w:rFonts w:ascii="Arial" w:hAnsi="Arial" w:cs="Arial"/>
            <w:b w:val="0"/>
            <w:sz w:val="20"/>
            <w:szCs w:val="20"/>
          </w:rPr>
          <w:delText>2</w:delText>
        </w:r>
      </w:del>
      <w:r w:rsidR="00D639C5" w:rsidRPr="002C0BF6">
        <w:rPr>
          <w:rFonts w:ascii="Arial" w:hAnsi="Arial" w:cs="Arial"/>
          <w:b w:val="0"/>
          <w:sz w:val="20"/>
          <w:szCs w:val="20"/>
        </w:rPr>
        <w:t>(b)</w:t>
      </w:r>
      <w:ins w:id="1315" w:author="Beverley Bahlmann" w:date="2012-03-23T11:56:00Z">
        <w:r w:rsidR="007217B4" w:rsidRPr="002C0BF6">
          <w:rPr>
            <w:rFonts w:ascii="Arial" w:hAnsi="Arial" w:cs="Arial"/>
            <w:b w:val="0"/>
            <w:sz w:val="20"/>
            <w:szCs w:val="20"/>
          </w:rPr>
          <w:t>,</w:t>
        </w:r>
      </w:ins>
      <w:del w:id="1316" w:author="Beverley Bahlmann" w:date="2012-03-23T11:56:00Z">
        <w:r w:rsidR="00D43C08" w:rsidRPr="002C0BF6" w:rsidDel="007217B4">
          <w:rPr>
            <w:rFonts w:ascii="Arial" w:hAnsi="Arial" w:cs="Arial"/>
            <w:b w:val="0"/>
            <w:sz w:val="20"/>
            <w:szCs w:val="20"/>
          </w:rPr>
          <w:delText xml:space="preserve"> and</w:delText>
        </w:r>
      </w:del>
      <w:r w:rsidR="00D43C08" w:rsidRPr="002C0BF6">
        <w:rPr>
          <w:rFonts w:ascii="Arial" w:hAnsi="Arial" w:cs="Arial"/>
          <w:b w:val="0"/>
          <w:sz w:val="20"/>
          <w:szCs w:val="20"/>
        </w:rPr>
        <w:t xml:space="preserve"> 7</w:t>
      </w:r>
      <w:ins w:id="1317" w:author="Beverley Bahlmann" w:date="2012-03-27T17:33:00Z">
        <w:r w:rsidR="00B87CAB" w:rsidRPr="002C0BF6">
          <w:rPr>
            <w:rFonts w:ascii="Arial" w:hAnsi="Arial" w:cs="Arial"/>
            <w:b w:val="0"/>
            <w:sz w:val="20"/>
            <w:szCs w:val="20"/>
          </w:rPr>
          <w:t>8</w:t>
        </w:r>
      </w:ins>
      <w:del w:id="1318" w:author="Beverley Bahlmann" w:date="2012-03-27T17:33:00Z">
        <w:r w:rsidR="0006474B" w:rsidRPr="002C0BF6" w:rsidDel="00B87CAB">
          <w:rPr>
            <w:rFonts w:ascii="Arial" w:hAnsi="Arial" w:cs="Arial"/>
            <w:b w:val="0"/>
            <w:sz w:val="20"/>
            <w:szCs w:val="20"/>
          </w:rPr>
          <w:delText>6</w:delText>
        </w:r>
      </w:del>
      <w:r w:rsidR="00D43C08" w:rsidRPr="002C0BF6">
        <w:rPr>
          <w:rFonts w:ascii="Arial" w:hAnsi="Arial" w:cs="Arial"/>
          <w:b w:val="0"/>
          <w:sz w:val="20"/>
          <w:szCs w:val="20"/>
        </w:rPr>
        <w:t>(c)</w:t>
      </w:r>
      <w:r w:rsidR="00843DFB" w:rsidRPr="002C0BF6">
        <w:rPr>
          <w:rFonts w:ascii="Arial" w:hAnsi="Arial" w:cs="Arial"/>
          <w:b w:val="0"/>
          <w:sz w:val="20"/>
          <w:szCs w:val="20"/>
        </w:rPr>
        <w:t xml:space="preserve">) </w:t>
      </w:r>
    </w:p>
    <w:p w:rsidR="004311E6" w:rsidRPr="002C0BF6" w:rsidRDefault="009B1B82" w:rsidP="00745241">
      <w:pPr>
        <w:pStyle w:val="IFACNumberedPara"/>
        <w:tabs>
          <w:tab w:val="clear" w:pos="720"/>
        </w:tabs>
        <w:rPr>
          <w:rFonts w:ascii="Arial" w:hAnsi="Arial" w:cs="Arial"/>
          <w:sz w:val="20"/>
          <w:szCs w:val="20"/>
        </w:rPr>
      </w:pPr>
      <w:r w:rsidRPr="002C0BF6">
        <w:rPr>
          <w:rFonts w:ascii="Arial" w:hAnsi="Arial" w:cs="Arial"/>
          <w:sz w:val="20"/>
          <w:szCs w:val="20"/>
        </w:rPr>
        <w:t>A8</w:t>
      </w:r>
      <w:ins w:id="1319" w:author="Beverley Bahlmann" w:date="2012-03-23T15:50:00Z">
        <w:r w:rsidR="00FD2924" w:rsidRPr="002C0BF6">
          <w:rPr>
            <w:rFonts w:ascii="Arial" w:hAnsi="Arial" w:cs="Arial"/>
            <w:sz w:val="20"/>
            <w:szCs w:val="20"/>
          </w:rPr>
          <w:t>7</w:t>
        </w:r>
      </w:ins>
      <w:del w:id="1320" w:author="Beverley Bahlmann" w:date="2012-03-23T15:50:00Z">
        <w:r w:rsidRPr="002C0BF6" w:rsidDel="00FD2924">
          <w:rPr>
            <w:rFonts w:ascii="Arial" w:hAnsi="Arial" w:cs="Arial"/>
            <w:sz w:val="20"/>
            <w:szCs w:val="20"/>
          </w:rPr>
          <w:delText>3</w:delText>
        </w:r>
      </w:del>
      <w:r w:rsidRPr="002C0BF6">
        <w:rPr>
          <w:rFonts w:ascii="Arial" w:hAnsi="Arial" w:cs="Arial"/>
          <w:sz w:val="20"/>
          <w:szCs w:val="20"/>
        </w:rPr>
        <w:t>.</w:t>
      </w:r>
      <w:r w:rsidRPr="002C0BF6">
        <w:rPr>
          <w:rFonts w:ascii="Arial" w:hAnsi="Arial" w:cs="Arial"/>
          <w:sz w:val="20"/>
          <w:szCs w:val="20"/>
        </w:rPr>
        <w:tab/>
      </w:r>
      <w:r w:rsidR="004311E6" w:rsidRPr="002C0BF6">
        <w:rPr>
          <w:rFonts w:ascii="Arial" w:hAnsi="Arial" w:cs="Arial"/>
          <w:sz w:val="20"/>
          <w:szCs w:val="20"/>
        </w:rPr>
        <w:t>This ISAE distinguishes the practitioner</w:t>
      </w:r>
      <w:r w:rsidR="00B23E35" w:rsidRPr="002C0BF6">
        <w:rPr>
          <w:rFonts w:ascii="Arial" w:hAnsi="Arial" w:cs="Arial"/>
          <w:sz w:val="20"/>
          <w:szCs w:val="20"/>
        </w:rPr>
        <w:t>’</w:t>
      </w:r>
      <w:r w:rsidR="004311E6" w:rsidRPr="002C0BF6">
        <w:rPr>
          <w:rFonts w:ascii="Arial" w:hAnsi="Arial" w:cs="Arial"/>
          <w:sz w:val="20"/>
          <w:szCs w:val="20"/>
        </w:rPr>
        <w:t>s responsibilities in relation to compliance with two different categories of laws and regulations as follows:</w:t>
      </w:r>
    </w:p>
    <w:p w:rsidR="004311E6" w:rsidRPr="002C0BF6" w:rsidRDefault="004311E6" w:rsidP="00745241">
      <w:pPr>
        <w:pStyle w:val="IFACIndentedAlpha"/>
        <w:rPr>
          <w:rFonts w:ascii="Arial" w:hAnsi="Arial" w:cs="Arial"/>
          <w:sz w:val="20"/>
          <w:szCs w:val="20"/>
        </w:rPr>
      </w:pPr>
      <w:r w:rsidRPr="002C0BF6">
        <w:rPr>
          <w:rFonts w:ascii="Arial" w:hAnsi="Arial" w:cs="Arial"/>
          <w:sz w:val="20"/>
          <w:szCs w:val="20"/>
        </w:rPr>
        <w:lastRenderedPageBreak/>
        <w:t>(a)</w:t>
      </w:r>
      <w:r w:rsidRPr="002C0BF6">
        <w:rPr>
          <w:rFonts w:ascii="Arial" w:hAnsi="Arial" w:cs="Arial"/>
          <w:sz w:val="20"/>
          <w:szCs w:val="20"/>
        </w:rPr>
        <w:tab/>
        <w:t>The provisions of those laws and regulations generally recognized to have a direct effect on the determination of material amounts and disclosures in the GHG statement in that they determine the reported quantities and disclosures in an entity</w:t>
      </w:r>
      <w:r w:rsidR="00B23E35" w:rsidRPr="002C0BF6">
        <w:rPr>
          <w:rFonts w:ascii="Arial" w:hAnsi="Arial" w:cs="Arial"/>
          <w:sz w:val="20"/>
          <w:szCs w:val="20"/>
        </w:rPr>
        <w:t>’</w:t>
      </w:r>
      <w:r w:rsidRPr="002C0BF6">
        <w:rPr>
          <w:rFonts w:ascii="Arial" w:hAnsi="Arial" w:cs="Arial"/>
          <w:sz w:val="20"/>
          <w:szCs w:val="20"/>
        </w:rPr>
        <w:t xml:space="preserve">s GHG statement. Paragraph </w:t>
      </w:r>
      <w:r w:rsidR="0048200A" w:rsidRPr="002C0BF6">
        <w:rPr>
          <w:rFonts w:ascii="Arial" w:hAnsi="Arial" w:cs="Arial"/>
          <w:sz w:val="20"/>
          <w:szCs w:val="20"/>
        </w:rPr>
        <w:t>3</w:t>
      </w:r>
      <w:ins w:id="1321" w:author="Beverley Bahlmann" w:date="2012-03-27T17:34:00Z">
        <w:r w:rsidR="00B87CAB" w:rsidRPr="002C0BF6">
          <w:rPr>
            <w:rFonts w:ascii="Arial" w:hAnsi="Arial" w:cs="Arial"/>
            <w:sz w:val="20"/>
            <w:szCs w:val="20"/>
          </w:rPr>
          <w:t>4</w:t>
        </w:r>
      </w:ins>
      <w:del w:id="1322" w:author="Beverley Bahlmann" w:date="2012-03-27T17:34:00Z">
        <w:r w:rsidR="0048200A" w:rsidRPr="002C0BF6" w:rsidDel="00B87CAB">
          <w:rPr>
            <w:rFonts w:ascii="Arial" w:hAnsi="Arial" w:cs="Arial"/>
            <w:sz w:val="20"/>
            <w:szCs w:val="20"/>
          </w:rPr>
          <w:delText>2</w:delText>
        </w:r>
      </w:del>
      <w:r w:rsidR="0048200A" w:rsidRPr="002C0BF6">
        <w:rPr>
          <w:rFonts w:ascii="Arial" w:hAnsi="Arial" w:cs="Arial"/>
          <w:sz w:val="20"/>
          <w:szCs w:val="20"/>
        </w:rPr>
        <w:t>(b)</w:t>
      </w:r>
      <w:r w:rsidRPr="002C0BF6">
        <w:rPr>
          <w:rFonts w:ascii="Arial" w:hAnsi="Arial" w:cs="Arial"/>
          <w:sz w:val="20"/>
          <w:szCs w:val="20"/>
        </w:rPr>
        <w:t xml:space="preserve"> requires the practitioner to </w:t>
      </w:r>
      <w:r w:rsidR="0048200A" w:rsidRPr="002C0BF6">
        <w:rPr>
          <w:rFonts w:ascii="Arial" w:hAnsi="Arial" w:cs="Arial"/>
          <w:kern w:val="0"/>
          <w:sz w:val="20"/>
          <w:szCs w:val="20"/>
          <w:lang w:bidi="ar-SA"/>
        </w:rPr>
        <w:t xml:space="preserve">consider the </w:t>
      </w:r>
      <w:del w:id="1323" w:author="Beverley Bahlmann" w:date="2012-03-12T19:02:00Z">
        <w:r w:rsidR="0048200A" w:rsidRPr="002C0BF6" w:rsidDel="00507FBF">
          <w:rPr>
            <w:rFonts w:ascii="Arial" w:hAnsi="Arial" w:cs="Arial"/>
            <w:kern w:val="0"/>
            <w:sz w:val="20"/>
            <w:szCs w:val="20"/>
            <w:lang w:bidi="ar-SA"/>
          </w:rPr>
          <w:delText>possibility</w:delText>
        </w:r>
      </w:del>
      <w:ins w:id="1324" w:author="Beverley Bahlmann" w:date="2012-03-12T19:02:00Z">
        <w:r w:rsidR="00507FBF" w:rsidRPr="002C0BF6">
          <w:rPr>
            <w:rFonts w:ascii="Arial" w:hAnsi="Arial" w:cs="Arial"/>
            <w:kern w:val="0"/>
            <w:sz w:val="20"/>
            <w:szCs w:val="20"/>
            <w:lang w:bidi="ar-SA"/>
          </w:rPr>
          <w:t>likelihood</w:t>
        </w:r>
      </w:ins>
      <w:r w:rsidR="0048200A" w:rsidRPr="002C0BF6">
        <w:rPr>
          <w:rFonts w:ascii="Arial" w:hAnsi="Arial" w:cs="Arial"/>
          <w:kern w:val="0"/>
          <w:sz w:val="20"/>
          <w:szCs w:val="20"/>
          <w:lang w:bidi="ar-SA"/>
        </w:rPr>
        <w:t xml:space="preserve"> </w:t>
      </w:r>
      <w:r w:rsidR="005570E3" w:rsidRPr="002C0BF6">
        <w:rPr>
          <w:rFonts w:ascii="Arial" w:hAnsi="Arial" w:cs="Arial"/>
          <w:sz w:val="20"/>
          <w:szCs w:val="20"/>
        </w:rPr>
        <w:t>of material misstatement</w:t>
      </w:r>
      <w:r w:rsidR="005570E3" w:rsidRPr="002C0BF6">
        <w:rPr>
          <w:rFonts w:ascii="Arial" w:hAnsi="Arial" w:cs="Arial"/>
          <w:spacing w:val="-4"/>
          <w:sz w:val="20"/>
          <w:szCs w:val="20"/>
        </w:rPr>
        <w:t xml:space="preserve"> due to non-</w:t>
      </w:r>
      <w:r w:rsidR="005570E3" w:rsidRPr="002C0BF6">
        <w:rPr>
          <w:rFonts w:ascii="Arial" w:hAnsi="Arial" w:cs="Arial"/>
          <w:sz w:val="20"/>
          <w:szCs w:val="20"/>
        </w:rPr>
        <w:t xml:space="preserve">compliance with the provisions </w:t>
      </w:r>
      <w:r w:rsidR="00960E14" w:rsidRPr="002C0BF6">
        <w:rPr>
          <w:rFonts w:ascii="Arial" w:hAnsi="Arial" w:cs="Arial"/>
          <w:sz w:val="20"/>
          <w:szCs w:val="20"/>
        </w:rPr>
        <w:t xml:space="preserve">of </w:t>
      </w:r>
      <w:r w:rsidRPr="002C0BF6">
        <w:rPr>
          <w:rFonts w:ascii="Arial" w:hAnsi="Arial" w:cs="Arial"/>
          <w:sz w:val="20"/>
          <w:szCs w:val="20"/>
        </w:rPr>
        <w:t>such laws and regulations</w:t>
      </w:r>
      <w:r w:rsidR="00C214B6" w:rsidRPr="002C0BF6">
        <w:rPr>
          <w:rFonts w:ascii="Arial" w:hAnsi="Arial" w:cs="Arial"/>
          <w:sz w:val="20"/>
          <w:szCs w:val="20"/>
        </w:rPr>
        <w:t xml:space="preserve"> when performing the procedures required by paragraph</w:t>
      </w:r>
      <w:r w:rsidR="00DC5C4B" w:rsidRPr="002C0BF6">
        <w:rPr>
          <w:rFonts w:ascii="Arial" w:hAnsi="Arial" w:cs="Arial"/>
          <w:sz w:val="20"/>
          <w:szCs w:val="20"/>
        </w:rPr>
        <w:t>s 3</w:t>
      </w:r>
      <w:ins w:id="1325" w:author="Beverley Bahlmann" w:date="2012-03-27T17:34:00Z">
        <w:r w:rsidR="00B87CAB" w:rsidRPr="002C0BF6">
          <w:rPr>
            <w:rFonts w:ascii="Arial" w:hAnsi="Arial" w:cs="Arial"/>
            <w:sz w:val="20"/>
            <w:szCs w:val="20"/>
          </w:rPr>
          <w:t>3</w:t>
        </w:r>
      </w:ins>
      <w:del w:id="1326" w:author="Beverley Bahlmann" w:date="2012-03-27T17:34:00Z">
        <w:r w:rsidR="00DC5C4B" w:rsidRPr="002C0BF6" w:rsidDel="00B87CAB">
          <w:rPr>
            <w:rFonts w:ascii="Arial" w:hAnsi="Arial" w:cs="Arial"/>
            <w:sz w:val="20"/>
            <w:szCs w:val="20"/>
          </w:rPr>
          <w:delText>1</w:delText>
        </w:r>
      </w:del>
      <w:r w:rsidR="00DC5C4B" w:rsidRPr="002C0BF6">
        <w:rPr>
          <w:rFonts w:ascii="Arial" w:hAnsi="Arial" w:cs="Arial"/>
          <w:sz w:val="20"/>
          <w:szCs w:val="20"/>
        </w:rPr>
        <w:t>L or 3</w:t>
      </w:r>
      <w:ins w:id="1327" w:author="Beverley Bahlmann" w:date="2012-03-27T17:34:00Z">
        <w:r w:rsidR="00B87CAB" w:rsidRPr="002C0BF6">
          <w:rPr>
            <w:rFonts w:ascii="Arial" w:hAnsi="Arial" w:cs="Arial"/>
            <w:sz w:val="20"/>
            <w:szCs w:val="20"/>
          </w:rPr>
          <w:t>3</w:t>
        </w:r>
      </w:ins>
      <w:del w:id="1328" w:author="Beverley Bahlmann" w:date="2012-03-27T17:34:00Z">
        <w:r w:rsidR="00DC5C4B" w:rsidRPr="002C0BF6" w:rsidDel="00B87CAB">
          <w:rPr>
            <w:rFonts w:ascii="Arial" w:hAnsi="Arial" w:cs="Arial"/>
            <w:sz w:val="20"/>
            <w:szCs w:val="20"/>
          </w:rPr>
          <w:delText>1</w:delText>
        </w:r>
      </w:del>
      <w:r w:rsidR="00DC5C4B" w:rsidRPr="002C0BF6">
        <w:rPr>
          <w:rFonts w:ascii="Arial" w:hAnsi="Arial" w:cs="Arial"/>
          <w:sz w:val="20"/>
          <w:szCs w:val="20"/>
        </w:rPr>
        <w:t>R</w:t>
      </w:r>
      <w:r w:rsidRPr="002C0BF6">
        <w:rPr>
          <w:rFonts w:ascii="Arial" w:hAnsi="Arial" w:cs="Arial"/>
          <w:sz w:val="20"/>
          <w:szCs w:val="20"/>
        </w:rPr>
        <w:t>; and</w:t>
      </w:r>
    </w:p>
    <w:p w:rsidR="004311E6" w:rsidRPr="002C0BF6" w:rsidRDefault="004311E6" w:rsidP="00745241">
      <w:pPr>
        <w:pStyle w:val="IFACIndentedAlpha"/>
        <w:rPr>
          <w:rFonts w:ascii="Arial" w:hAnsi="Arial" w:cs="Arial"/>
          <w:spacing w:val="-4"/>
          <w:sz w:val="20"/>
          <w:szCs w:val="20"/>
        </w:rPr>
      </w:pPr>
      <w:r w:rsidRPr="002C0BF6">
        <w:rPr>
          <w:rFonts w:ascii="Arial" w:hAnsi="Arial" w:cs="Arial"/>
          <w:spacing w:val="-4"/>
          <w:sz w:val="20"/>
          <w:szCs w:val="20"/>
        </w:rPr>
        <w:t>(b)</w:t>
      </w:r>
      <w:r w:rsidRPr="002C0BF6">
        <w:rPr>
          <w:rFonts w:ascii="Arial" w:hAnsi="Arial" w:cs="Arial"/>
          <w:spacing w:val="-4"/>
          <w:sz w:val="20"/>
          <w:szCs w:val="20"/>
        </w:rPr>
        <w:tab/>
        <w:t>Other laws and regulations that do not have a direct effect on the determination of the quantities and disclosures in the GHG statement, but compliance with which may be fundamental to the operating aspects of the business, to an entity</w:t>
      </w:r>
      <w:r w:rsidR="00B23E35" w:rsidRPr="002C0BF6">
        <w:rPr>
          <w:rFonts w:ascii="Arial" w:hAnsi="Arial" w:cs="Arial"/>
          <w:spacing w:val="-4"/>
          <w:sz w:val="20"/>
          <w:szCs w:val="20"/>
        </w:rPr>
        <w:t>’</w:t>
      </w:r>
      <w:r w:rsidRPr="002C0BF6">
        <w:rPr>
          <w:rFonts w:ascii="Arial" w:hAnsi="Arial" w:cs="Arial"/>
          <w:spacing w:val="-4"/>
          <w:sz w:val="20"/>
          <w:szCs w:val="20"/>
        </w:rPr>
        <w:t>s ability to continue its business, or to avoid material penalties (for example, compliance with the terms of an operating license, or compliance with environmental regulations). Maintaining professional skepticism throughout the engagement, as required by ISAE 3000,</w:t>
      </w:r>
      <w:r w:rsidRPr="002C0BF6">
        <w:rPr>
          <w:rStyle w:val="FootnoteReference"/>
          <w:rFonts w:ascii="Arial" w:hAnsi="Arial" w:cs="Arial"/>
          <w:spacing w:val="-4"/>
          <w:sz w:val="20"/>
          <w:szCs w:val="20"/>
        </w:rPr>
        <w:footnoteReference w:id="21"/>
      </w:r>
      <w:r w:rsidRPr="002C0BF6">
        <w:rPr>
          <w:rFonts w:ascii="Arial" w:hAnsi="Arial" w:cs="Arial"/>
          <w:spacing w:val="-4"/>
          <w:sz w:val="20"/>
          <w:szCs w:val="20"/>
        </w:rPr>
        <w:t xml:space="preserve"> is important in the context of remaining alert to the possibility that procedures applied for the purpose of forming a conclusion on the GHG statement may bring instances of identified or suspected non-compliance with such laws and regulations to the practitioner</w:t>
      </w:r>
      <w:r w:rsidR="00B23E35" w:rsidRPr="002C0BF6">
        <w:rPr>
          <w:rFonts w:ascii="Arial" w:hAnsi="Arial" w:cs="Arial"/>
          <w:spacing w:val="-4"/>
          <w:sz w:val="20"/>
          <w:szCs w:val="20"/>
        </w:rPr>
        <w:t>’</w:t>
      </w:r>
      <w:r w:rsidRPr="002C0BF6">
        <w:rPr>
          <w:rFonts w:ascii="Arial" w:hAnsi="Arial" w:cs="Arial"/>
          <w:spacing w:val="-4"/>
          <w:sz w:val="20"/>
          <w:szCs w:val="20"/>
        </w:rPr>
        <w:t>s attention.</w:t>
      </w:r>
    </w:p>
    <w:p w:rsidR="009E3154" w:rsidRPr="002C0BF6" w:rsidRDefault="00E54B55" w:rsidP="00745241">
      <w:pPr>
        <w:pStyle w:val="IFACHeading4"/>
        <w:keepNext/>
        <w:rPr>
          <w:rFonts w:ascii="Arial" w:hAnsi="Arial" w:cs="Arial"/>
          <w:i w:val="0"/>
          <w:sz w:val="20"/>
          <w:szCs w:val="20"/>
        </w:rPr>
      </w:pPr>
      <w:r w:rsidRPr="002C0BF6">
        <w:rPr>
          <w:rFonts w:ascii="Arial" w:hAnsi="Arial" w:cs="Arial"/>
          <w:i w:val="0"/>
          <w:sz w:val="20"/>
          <w:szCs w:val="20"/>
        </w:rPr>
        <w:t xml:space="preserve">Other </w:t>
      </w:r>
      <w:r w:rsidR="009E3154" w:rsidRPr="002C0BF6">
        <w:rPr>
          <w:rFonts w:ascii="Arial" w:hAnsi="Arial" w:cs="Arial"/>
          <w:i w:val="0"/>
          <w:sz w:val="20"/>
          <w:szCs w:val="20"/>
        </w:rPr>
        <w:t xml:space="preserve">Causes of Risks of Material Misstatement (Ref: Para. </w:t>
      </w:r>
      <w:r w:rsidR="002B6C68" w:rsidRPr="002C0BF6">
        <w:rPr>
          <w:rFonts w:ascii="Arial" w:hAnsi="Arial" w:cs="Arial"/>
          <w:i w:val="0"/>
          <w:sz w:val="20"/>
          <w:szCs w:val="20"/>
        </w:rPr>
        <w:t>3</w:t>
      </w:r>
      <w:ins w:id="1329" w:author="Beverley Bahlmann" w:date="2012-03-27T17:35:00Z">
        <w:r w:rsidR="00B87CAB" w:rsidRPr="002C0BF6">
          <w:rPr>
            <w:rFonts w:ascii="Arial" w:hAnsi="Arial" w:cs="Arial"/>
            <w:i w:val="0"/>
            <w:sz w:val="20"/>
            <w:szCs w:val="20"/>
          </w:rPr>
          <w:t>4</w:t>
        </w:r>
      </w:ins>
      <w:del w:id="1330" w:author="Beverley Bahlmann" w:date="2012-03-27T17:35:00Z">
        <w:r w:rsidR="00246D3F" w:rsidRPr="002C0BF6" w:rsidDel="00B87CAB">
          <w:rPr>
            <w:rFonts w:ascii="Arial" w:hAnsi="Arial" w:cs="Arial"/>
            <w:i w:val="0"/>
            <w:sz w:val="20"/>
            <w:szCs w:val="20"/>
          </w:rPr>
          <w:delText>2</w:delText>
        </w:r>
      </w:del>
      <w:r w:rsidR="009E3154" w:rsidRPr="002C0BF6">
        <w:rPr>
          <w:rFonts w:ascii="Arial" w:hAnsi="Arial" w:cs="Arial"/>
          <w:i w:val="0"/>
          <w:sz w:val="20"/>
          <w:szCs w:val="20"/>
        </w:rPr>
        <w:t>)</w:t>
      </w:r>
    </w:p>
    <w:p w:rsidR="009E3154" w:rsidRPr="002C0BF6" w:rsidRDefault="009B1B82" w:rsidP="00745241">
      <w:pPr>
        <w:pStyle w:val="IFACNumberedPara"/>
        <w:keepNext/>
        <w:tabs>
          <w:tab w:val="clear" w:pos="720"/>
        </w:tabs>
        <w:rPr>
          <w:rFonts w:ascii="Arial" w:hAnsi="Arial" w:cs="Arial"/>
          <w:sz w:val="20"/>
          <w:szCs w:val="20"/>
        </w:rPr>
      </w:pPr>
      <w:r w:rsidRPr="002C0BF6">
        <w:rPr>
          <w:rFonts w:ascii="Arial" w:hAnsi="Arial" w:cs="Arial"/>
          <w:sz w:val="20"/>
          <w:szCs w:val="20"/>
        </w:rPr>
        <w:t>A8</w:t>
      </w:r>
      <w:ins w:id="1331" w:author="Beverley Bahlmann" w:date="2012-03-23T15:50:00Z">
        <w:r w:rsidR="00FD2924" w:rsidRPr="002C0BF6">
          <w:rPr>
            <w:rFonts w:ascii="Arial" w:hAnsi="Arial" w:cs="Arial"/>
            <w:sz w:val="20"/>
            <w:szCs w:val="20"/>
          </w:rPr>
          <w:t>8</w:t>
        </w:r>
      </w:ins>
      <w:del w:id="1332" w:author="Beverley Bahlmann" w:date="2012-03-23T15:50:00Z">
        <w:r w:rsidRPr="002C0BF6" w:rsidDel="00FD2924">
          <w:rPr>
            <w:rFonts w:ascii="Arial" w:hAnsi="Arial" w:cs="Arial"/>
            <w:sz w:val="20"/>
            <w:szCs w:val="20"/>
          </w:rPr>
          <w:delText>4</w:delText>
        </w:r>
      </w:del>
      <w:r w:rsidRPr="002C0BF6">
        <w:rPr>
          <w:rFonts w:ascii="Arial" w:hAnsi="Arial" w:cs="Arial"/>
          <w:sz w:val="20"/>
          <w:szCs w:val="20"/>
        </w:rPr>
        <w:t>.</w:t>
      </w:r>
      <w:r w:rsidRPr="002C0BF6">
        <w:rPr>
          <w:rFonts w:ascii="Arial" w:hAnsi="Arial" w:cs="Arial"/>
          <w:sz w:val="20"/>
          <w:szCs w:val="20"/>
        </w:rPr>
        <w:tab/>
      </w:r>
      <w:r w:rsidR="009E3154" w:rsidRPr="002C0BF6">
        <w:rPr>
          <w:rFonts w:ascii="Arial" w:hAnsi="Arial" w:cs="Arial"/>
          <w:sz w:val="20"/>
          <w:szCs w:val="20"/>
        </w:rPr>
        <w:t xml:space="preserve">Examples of factors referred to in paragraph </w:t>
      </w:r>
      <w:r w:rsidR="00C214B6" w:rsidRPr="002C0BF6">
        <w:rPr>
          <w:rFonts w:ascii="Arial" w:hAnsi="Arial" w:cs="Arial"/>
          <w:sz w:val="20"/>
          <w:szCs w:val="20"/>
        </w:rPr>
        <w:t>3</w:t>
      </w:r>
      <w:ins w:id="1333" w:author="Beverley Bahlmann" w:date="2012-03-27T17:35:00Z">
        <w:r w:rsidR="00B87CAB" w:rsidRPr="002C0BF6">
          <w:rPr>
            <w:rFonts w:ascii="Arial" w:hAnsi="Arial" w:cs="Arial"/>
            <w:sz w:val="20"/>
            <w:szCs w:val="20"/>
          </w:rPr>
          <w:t>4</w:t>
        </w:r>
      </w:ins>
      <w:del w:id="1334" w:author="Beverley Bahlmann" w:date="2012-03-27T17:35:00Z">
        <w:r w:rsidR="00C214B6" w:rsidRPr="002C0BF6" w:rsidDel="00B87CAB">
          <w:rPr>
            <w:rFonts w:ascii="Arial" w:hAnsi="Arial" w:cs="Arial"/>
            <w:sz w:val="20"/>
            <w:szCs w:val="20"/>
          </w:rPr>
          <w:delText>2</w:delText>
        </w:r>
      </w:del>
      <w:r w:rsidR="0019730A" w:rsidRPr="002C0BF6">
        <w:rPr>
          <w:rFonts w:ascii="Arial" w:hAnsi="Arial" w:cs="Arial"/>
          <w:sz w:val="20"/>
          <w:szCs w:val="20"/>
        </w:rPr>
        <w:t>(c)</w:t>
      </w:r>
      <w:r w:rsidR="009B2BD9" w:rsidRPr="002C0BF6">
        <w:rPr>
          <w:rFonts w:ascii="Arial" w:hAnsi="Arial" w:cs="Arial"/>
          <w:sz w:val="20"/>
          <w:szCs w:val="20"/>
        </w:rPr>
        <w:t>–</w:t>
      </w:r>
      <w:r w:rsidR="0019730A" w:rsidRPr="002C0BF6">
        <w:rPr>
          <w:rFonts w:ascii="Arial" w:hAnsi="Arial" w:cs="Arial"/>
          <w:sz w:val="20"/>
          <w:szCs w:val="20"/>
        </w:rPr>
        <w:t>(</w:t>
      </w:r>
      <w:r w:rsidR="00960E14" w:rsidRPr="002C0BF6">
        <w:rPr>
          <w:rFonts w:ascii="Arial" w:hAnsi="Arial" w:cs="Arial"/>
          <w:sz w:val="20"/>
          <w:szCs w:val="20"/>
        </w:rPr>
        <w:t>k</w:t>
      </w:r>
      <w:r w:rsidR="0019730A" w:rsidRPr="002C0BF6">
        <w:rPr>
          <w:rFonts w:ascii="Arial" w:hAnsi="Arial" w:cs="Arial"/>
          <w:sz w:val="20"/>
          <w:szCs w:val="20"/>
        </w:rPr>
        <w:t>)</w:t>
      </w:r>
      <w:r w:rsidR="002B6C68" w:rsidRPr="002C0BF6">
        <w:rPr>
          <w:rFonts w:ascii="Arial" w:hAnsi="Arial" w:cs="Arial"/>
          <w:sz w:val="20"/>
          <w:szCs w:val="20"/>
        </w:rPr>
        <w:t xml:space="preserve"> </w:t>
      </w:r>
      <w:r w:rsidR="009E3154" w:rsidRPr="002C0BF6">
        <w:rPr>
          <w:rFonts w:ascii="Arial" w:hAnsi="Arial" w:cs="Arial"/>
          <w:sz w:val="20"/>
          <w:szCs w:val="20"/>
        </w:rPr>
        <w:t>include:</w:t>
      </w:r>
    </w:p>
    <w:p w:rsidR="009E3154" w:rsidRPr="002C0BF6" w:rsidRDefault="009E3154" w:rsidP="00745241">
      <w:pPr>
        <w:pStyle w:val="IFACIndentedAlpha"/>
        <w:rPr>
          <w:rFonts w:ascii="Arial" w:hAnsi="Arial" w:cs="Arial"/>
          <w:kern w:val="0"/>
          <w:sz w:val="20"/>
          <w:szCs w:val="20"/>
          <w:lang w:bidi="ar-SA"/>
        </w:rPr>
      </w:pPr>
      <w:r w:rsidRPr="002C0BF6">
        <w:rPr>
          <w:rFonts w:ascii="Arial" w:hAnsi="Arial" w:cs="Arial"/>
          <w:kern w:val="0"/>
          <w:sz w:val="20"/>
          <w:szCs w:val="20"/>
          <w:lang w:bidi="ar-SA"/>
        </w:rPr>
        <w:t>(a)</w:t>
      </w:r>
      <w:r w:rsidRPr="002C0BF6">
        <w:rPr>
          <w:rFonts w:ascii="Arial" w:hAnsi="Arial" w:cs="Arial"/>
          <w:kern w:val="0"/>
          <w:sz w:val="20"/>
          <w:szCs w:val="20"/>
          <w:lang w:bidi="ar-SA"/>
        </w:rPr>
        <w:tab/>
        <w:t>Omission of one or more emissions sources is more likely for sources that are less obvious</w:t>
      </w:r>
      <w:r w:rsidR="001977AB" w:rsidRPr="002C0BF6">
        <w:rPr>
          <w:rFonts w:ascii="Arial" w:hAnsi="Arial" w:cs="Arial"/>
          <w:kern w:val="0"/>
          <w:sz w:val="20"/>
          <w:szCs w:val="20"/>
          <w:lang w:bidi="ar-SA"/>
        </w:rPr>
        <w:t xml:space="preserve"> and</w:t>
      </w:r>
      <w:r w:rsidRPr="002C0BF6">
        <w:rPr>
          <w:rFonts w:ascii="Arial" w:hAnsi="Arial" w:cs="Arial"/>
          <w:kern w:val="0"/>
          <w:sz w:val="20"/>
          <w:szCs w:val="20"/>
          <w:lang w:bidi="ar-SA"/>
        </w:rPr>
        <w:t xml:space="preserve"> may be overlooked</w:t>
      </w:r>
      <w:r w:rsidR="001977AB" w:rsidRPr="002C0BF6">
        <w:rPr>
          <w:rFonts w:ascii="Arial" w:hAnsi="Arial" w:cs="Arial"/>
          <w:kern w:val="0"/>
          <w:sz w:val="20"/>
          <w:szCs w:val="20"/>
          <w:lang w:bidi="ar-SA"/>
        </w:rPr>
        <w:t>, such as fugitive emissions</w:t>
      </w:r>
      <w:r w:rsidRPr="002C0BF6">
        <w:rPr>
          <w:rFonts w:ascii="Arial" w:hAnsi="Arial" w:cs="Arial"/>
          <w:kern w:val="0"/>
          <w:sz w:val="20"/>
          <w:szCs w:val="20"/>
          <w:lang w:bidi="ar-SA"/>
        </w:rPr>
        <w:t>.</w:t>
      </w:r>
    </w:p>
    <w:p w:rsidR="009E3154" w:rsidRPr="002C0BF6" w:rsidRDefault="009E3154" w:rsidP="00745241">
      <w:pPr>
        <w:pStyle w:val="IFACIndentedAlpha"/>
        <w:rPr>
          <w:rFonts w:ascii="Arial" w:hAnsi="Arial" w:cs="Arial"/>
          <w:kern w:val="0"/>
          <w:sz w:val="20"/>
          <w:szCs w:val="20"/>
          <w:lang w:bidi="ar-SA"/>
        </w:rPr>
      </w:pPr>
      <w:r w:rsidRPr="002C0BF6">
        <w:rPr>
          <w:rFonts w:ascii="Arial" w:hAnsi="Arial" w:cs="Arial"/>
          <w:kern w:val="0"/>
          <w:sz w:val="20"/>
          <w:szCs w:val="20"/>
          <w:lang w:bidi="ar-SA"/>
        </w:rPr>
        <w:t>(b)</w:t>
      </w:r>
      <w:r w:rsidRPr="002C0BF6">
        <w:rPr>
          <w:rFonts w:ascii="Arial" w:hAnsi="Arial" w:cs="Arial"/>
          <w:kern w:val="0"/>
          <w:sz w:val="20"/>
          <w:szCs w:val="20"/>
          <w:lang w:bidi="ar-SA"/>
        </w:rPr>
        <w:tab/>
      </w:r>
      <w:r w:rsidR="00321623" w:rsidRPr="002C0BF6">
        <w:rPr>
          <w:rFonts w:ascii="Arial" w:hAnsi="Arial" w:cs="Arial"/>
          <w:kern w:val="0"/>
          <w:sz w:val="20"/>
          <w:szCs w:val="20"/>
          <w:lang w:bidi="ar-SA"/>
        </w:rPr>
        <w:t xml:space="preserve">Significant economic or regulatory changes </w:t>
      </w:r>
      <w:r w:rsidRPr="002C0BF6">
        <w:rPr>
          <w:rFonts w:ascii="Arial" w:hAnsi="Arial" w:cs="Arial"/>
          <w:kern w:val="0"/>
          <w:sz w:val="20"/>
          <w:szCs w:val="20"/>
          <w:lang w:bidi="ar-SA"/>
        </w:rPr>
        <w:t>may include</w:t>
      </w:r>
      <w:r w:rsidR="002A0332" w:rsidRPr="002C0BF6">
        <w:rPr>
          <w:rFonts w:ascii="Arial" w:hAnsi="Arial" w:cs="Arial"/>
          <w:kern w:val="0"/>
          <w:sz w:val="20"/>
          <w:szCs w:val="20"/>
          <w:lang w:bidi="ar-SA"/>
        </w:rPr>
        <w:t xml:space="preserve">, </w:t>
      </w:r>
      <w:r w:rsidRPr="002C0BF6">
        <w:rPr>
          <w:rFonts w:ascii="Arial" w:hAnsi="Arial" w:cs="Arial"/>
          <w:kern w:val="0"/>
          <w:sz w:val="20"/>
          <w:szCs w:val="20"/>
          <w:lang w:bidi="ar-SA"/>
        </w:rPr>
        <w:t>for example, increases in renewable energy targets</w:t>
      </w:r>
      <w:r w:rsidR="00321623" w:rsidRPr="002C0BF6">
        <w:rPr>
          <w:rFonts w:ascii="Arial" w:hAnsi="Arial" w:cs="Arial"/>
          <w:kern w:val="0"/>
          <w:sz w:val="20"/>
          <w:szCs w:val="20"/>
          <w:lang w:bidi="ar-SA"/>
        </w:rPr>
        <w:t xml:space="preserve"> or</w:t>
      </w:r>
      <w:r w:rsidRPr="002C0BF6">
        <w:rPr>
          <w:rFonts w:ascii="Arial" w:hAnsi="Arial" w:cs="Arial"/>
          <w:kern w:val="0"/>
          <w:sz w:val="20"/>
          <w:szCs w:val="20"/>
          <w:lang w:bidi="ar-SA"/>
        </w:rPr>
        <w:t xml:space="preserve"> </w:t>
      </w:r>
      <w:r w:rsidR="00D77D8A" w:rsidRPr="002C0BF6">
        <w:rPr>
          <w:rFonts w:ascii="Arial" w:hAnsi="Arial" w:cs="Arial"/>
          <w:kern w:val="0"/>
          <w:sz w:val="20"/>
          <w:szCs w:val="20"/>
          <w:lang w:bidi="ar-SA"/>
        </w:rPr>
        <w:t xml:space="preserve">significant price changes for </w:t>
      </w:r>
      <w:r w:rsidR="00D43C08" w:rsidRPr="002C0BF6">
        <w:rPr>
          <w:rFonts w:ascii="Arial" w:hAnsi="Arial" w:cs="Arial"/>
          <w:kern w:val="0"/>
          <w:sz w:val="20"/>
          <w:szCs w:val="20"/>
          <w:lang w:bidi="ar-SA"/>
        </w:rPr>
        <w:t xml:space="preserve">allowances </w:t>
      </w:r>
      <w:r w:rsidR="00D77D8A" w:rsidRPr="002C0BF6">
        <w:rPr>
          <w:rFonts w:ascii="Arial" w:hAnsi="Arial" w:cs="Arial"/>
          <w:kern w:val="0"/>
          <w:sz w:val="20"/>
          <w:szCs w:val="20"/>
          <w:lang w:bidi="ar-SA"/>
        </w:rPr>
        <w:t xml:space="preserve">under an emissions </w:t>
      </w:r>
      <w:r w:rsidR="00BD71CB" w:rsidRPr="002C0BF6">
        <w:rPr>
          <w:rFonts w:ascii="Arial" w:hAnsi="Arial" w:cs="Arial"/>
          <w:kern w:val="0"/>
          <w:sz w:val="20"/>
          <w:szCs w:val="20"/>
          <w:lang w:bidi="ar-SA"/>
        </w:rPr>
        <w:t xml:space="preserve">trading </w:t>
      </w:r>
      <w:r w:rsidR="00D77D8A" w:rsidRPr="002C0BF6">
        <w:rPr>
          <w:rFonts w:ascii="Arial" w:hAnsi="Arial" w:cs="Arial"/>
          <w:kern w:val="0"/>
          <w:sz w:val="20"/>
          <w:szCs w:val="20"/>
          <w:lang w:bidi="ar-SA"/>
        </w:rPr>
        <w:t>scheme</w:t>
      </w:r>
      <w:r w:rsidR="00D12EC1" w:rsidRPr="002C0BF6">
        <w:rPr>
          <w:rFonts w:ascii="Arial" w:hAnsi="Arial" w:cs="Arial"/>
          <w:kern w:val="0"/>
          <w:sz w:val="20"/>
          <w:szCs w:val="20"/>
          <w:lang w:bidi="ar-SA"/>
        </w:rPr>
        <w:t xml:space="preserve">, </w:t>
      </w:r>
      <w:r w:rsidRPr="002C0BF6">
        <w:rPr>
          <w:rFonts w:ascii="Arial" w:hAnsi="Arial" w:cs="Arial"/>
          <w:kern w:val="0"/>
          <w:sz w:val="20"/>
          <w:szCs w:val="20"/>
          <w:lang w:bidi="ar-SA"/>
        </w:rPr>
        <w:t>which may lead to</w:t>
      </w:r>
      <w:r w:rsidR="002A0332" w:rsidRPr="002C0BF6">
        <w:rPr>
          <w:rFonts w:ascii="Arial" w:hAnsi="Arial" w:cs="Arial"/>
          <w:kern w:val="0"/>
          <w:sz w:val="20"/>
          <w:szCs w:val="20"/>
          <w:lang w:bidi="ar-SA"/>
        </w:rPr>
        <w:t xml:space="preserve">, </w:t>
      </w:r>
      <w:r w:rsidR="008653C4" w:rsidRPr="002C0BF6">
        <w:rPr>
          <w:rFonts w:ascii="Arial" w:hAnsi="Arial" w:cs="Arial"/>
          <w:kern w:val="0"/>
          <w:sz w:val="20"/>
          <w:szCs w:val="20"/>
          <w:lang w:bidi="ar-SA"/>
        </w:rPr>
        <w:t>for example,</w:t>
      </w:r>
      <w:r w:rsidRPr="002C0BF6">
        <w:rPr>
          <w:rFonts w:ascii="Arial" w:hAnsi="Arial" w:cs="Arial"/>
          <w:kern w:val="0"/>
          <w:sz w:val="20"/>
          <w:szCs w:val="20"/>
          <w:lang w:bidi="ar-SA"/>
        </w:rPr>
        <w:t xml:space="preserve"> increased risk of misclassification of sourc</w:t>
      </w:r>
      <w:r w:rsidR="009725A7" w:rsidRPr="002C0BF6">
        <w:rPr>
          <w:rFonts w:ascii="Arial" w:hAnsi="Arial" w:cs="Arial"/>
          <w:kern w:val="0"/>
          <w:sz w:val="20"/>
          <w:szCs w:val="20"/>
          <w:lang w:bidi="ar-SA"/>
        </w:rPr>
        <w:t>es at an electricity generator.</w:t>
      </w:r>
    </w:p>
    <w:p w:rsidR="009E3154" w:rsidRPr="002C0BF6" w:rsidRDefault="009E3154" w:rsidP="00745241">
      <w:pPr>
        <w:pStyle w:val="IFACIndentedAlpha"/>
        <w:rPr>
          <w:rFonts w:ascii="Arial" w:hAnsi="Arial" w:cs="Arial"/>
          <w:spacing w:val="-4"/>
          <w:sz w:val="20"/>
          <w:szCs w:val="20"/>
        </w:rPr>
      </w:pPr>
      <w:r w:rsidRPr="002C0BF6">
        <w:rPr>
          <w:rFonts w:ascii="Arial" w:hAnsi="Arial" w:cs="Arial"/>
          <w:spacing w:val="-4"/>
          <w:sz w:val="20"/>
          <w:szCs w:val="20"/>
        </w:rPr>
        <w:t>(c)</w:t>
      </w:r>
      <w:r w:rsidRPr="002C0BF6">
        <w:rPr>
          <w:rFonts w:ascii="Arial" w:hAnsi="Arial" w:cs="Arial"/>
          <w:spacing w:val="-4"/>
          <w:sz w:val="20"/>
          <w:szCs w:val="20"/>
        </w:rPr>
        <w:tab/>
        <w:t>The nature of the entity</w:t>
      </w:r>
      <w:r w:rsidR="00B23E35" w:rsidRPr="002C0BF6">
        <w:rPr>
          <w:rFonts w:ascii="Arial" w:hAnsi="Arial" w:cs="Arial"/>
          <w:spacing w:val="-4"/>
          <w:sz w:val="20"/>
          <w:szCs w:val="20"/>
        </w:rPr>
        <w:t>’</w:t>
      </w:r>
      <w:r w:rsidRPr="002C0BF6">
        <w:rPr>
          <w:rFonts w:ascii="Arial" w:hAnsi="Arial" w:cs="Arial"/>
          <w:spacing w:val="-4"/>
          <w:sz w:val="20"/>
          <w:szCs w:val="20"/>
        </w:rPr>
        <w:t xml:space="preserve">s operations may be complex (for example, it may involve multiple and disparate </w:t>
      </w:r>
      <w:r w:rsidR="002F1259" w:rsidRPr="002C0BF6">
        <w:rPr>
          <w:rFonts w:ascii="Arial" w:hAnsi="Arial" w:cs="Arial"/>
          <w:spacing w:val="-4"/>
          <w:sz w:val="20"/>
          <w:szCs w:val="20"/>
        </w:rPr>
        <w:t xml:space="preserve">facilities </w:t>
      </w:r>
      <w:r w:rsidRPr="002C0BF6">
        <w:rPr>
          <w:rFonts w:ascii="Arial" w:hAnsi="Arial" w:cs="Arial"/>
          <w:spacing w:val="-4"/>
          <w:sz w:val="20"/>
          <w:szCs w:val="20"/>
        </w:rPr>
        <w:t>and processes), discontinuous (for example, peak load electricity generation), or result in few or weak relationships between the entity</w:t>
      </w:r>
      <w:r w:rsidR="00B23E35" w:rsidRPr="002C0BF6">
        <w:rPr>
          <w:rFonts w:ascii="Arial" w:hAnsi="Arial" w:cs="Arial"/>
          <w:spacing w:val="-4"/>
          <w:sz w:val="20"/>
          <w:szCs w:val="20"/>
        </w:rPr>
        <w:t>’</w:t>
      </w:r>
      <w:r w:rsidRPr="002C0BF6">
        <w:rPr>
          <w:rFonts w:ascii="Arial" w:hAnsi="Arial" w:cs="Arial"/>
          <w:spacing w:val="-4"/>
          <w:sz w:val="20"/>
          <w:szCs w:val="20"/>
        </w:rPr>
        <w:t>s emissions and other measurable activity levels (for example, a cobalt nickel plant). In such cases, the opportunity for meaningful analytical procedures may</w:t>
      </w:r>
      <w:r w:rsidR="009725A7" w:rsidRPr="002C0BF6">
        <w:rPr>
          <w:rFonts w:ascii="Arial" w:hAnsi="Arial" w:cs="Arial"/>
          <w:spacing w:val="-4"/>
          <w:sz w:val="20"/>
          <w:szCs w:val="20"/>
        </w:rPr>
        <w:t xml:space="preserve"> be significantly reduced.</w:t>
      </w:r>
    </w:p>
    <w:p w:rsidR="009E3154" w:rsidRPr="002C0BF6" w:rsidRDefault="009E3154" w:rsidP="00745241">
      <w:pPr>
        <w:autoSpaceDE w:val="0"/>
        <w:autoSpaceDN w:val="0"/>
        <w:adjustRightInd w:val="0"/>
        <w:spacing w:before="120"/>
        <w:ind w:left="1238"/>
        <w:rPr>
          <w:rFonts w:ascii="Arial" w:hAnsi="Arial" w:cs="Arial"/>
          <w:kern w:val="0"/>
          <w:sz w:val="20"/>
          <w:szCs w:val="20"/>
          <w:lang w:bidi="ar-SA"/>
        </w:rPr>
      </w:pPr>
      <w:r w:rsidRPr="002C0BF6">
        <w:rPr>
          <w:rFonts w:ascii="Arial" w:hAnsi="Arial" w:cs="Arial"/>
          <w:kern w:val="0"/>
          <w:sz w:val="20"/>
          <w:szCs w:val="20"/>
          <w:lang w:bidi="ar-SA"/>
        </w:rPr>
        <w:t xml:space="preserve">Changes in operations or boundaries </w:t>
      </w:r>
      <w:r w:rsidR="00E563BD" w:rsidRPr="002C0BF6">
        <w:rPr>
          <w:rFonts w:ascii="Arial" w:hAnsi="Arial" w:cs="Arial"/>
          <w:kern w:val="0"/>
          <w:sz w:val="20"/>
          <w:szCs w:val="20"/>
          <w:lang w:bidi="ar-SA"/>
        </w:rPr>
        <w:t>(</w:t>
      </w:r>
      <w:r w:rsidRPr="002C0BF6">
        <w:rPr>
          <w:rFonts w:ascii="Arial" w:hAnsi="Arial" w:cs="Arial"/>
          <w:kern w:val="0"/>
          <w:sz w:val="20"/>
          <w:szCs w:val="20"/>
          <w:lang w:bidi="ar-SA"/>
        </w:rPr>
        <w:t>for example, introduction of new proc</w:t>
      </w:r>
      <w:r w:rsidR="003C4E2A" w:rsidRPr="002C0BF6">
        <w:rPr>
          <w:rFonts w:ascii="Arial" w:hAnsi="Arial" w:cs="Arial"/>
          <w:kern w:val="0"/>
          <w:sz w:val="20"/>
          <w:szCs w:val="20"/>
          <w:lang w:bidi="ar-SA"/>
        </w:rPr>
        <w:t>esses, or the sale, acquisition</w:t>
      </w:r>
      <w:r w:rsidRPr="002C0BF6">
        <w:rPr>
          <w:rFonts w:ascii="Arial" w:hAnsi="Arial" w:cs="Arial"/>
          <w:kern w:val="0"/>
          <w:sz w:val="20"/>
          <w:szCs w:val="20"/>
          <w:lang w:bidi="ar-SA"/>
        </w:rPr>
        <w:t xml:space="preserve"> or outsourcing of emissions sources or removal sinks</w:t>
      </w:r>
      <w:r w:rsidR="00E563BD" w:rsidRPr="002C0BF6">
        <w:rPr>
          <w:rFonts w:ascii="Arial" w:hAnsi="Arial" w:cs="Arial"/>
          <w:kern w:val="0"/>
          <w:sz w:val="20"/>
          <w:szCs w:val="20"/>
          <w:lang w:bidi="ar-SA"/>
        </w:rPr>
        <w:t>)</w:t>
      </w:r>
      <w:r w:rsidRPr="002C0BF6">
        <w:rPr>
          <w:rFonts w:ascii="Arial" w:hAnsi="Arial" w:cs="Arial"/>
          <w:kern w:val="0"/>
          <w:sz w:val="20"/>
          <w:szCs w:val="20"/>
          <w:lang w:bidi="ar-SA"/>
        </w:rPr>
        <w:t xml:space="preserve"> may also introduce risks of material misstatement </w:t>
      </w:r>
      <w:r w:rsidR="00E563BD" w:rsidRPr="002C0BF6">
        <w:rPr>
          <w:rFonts w:ascii="Arial" w:hAnsi="Arial" w:cs="Arial"/>
          <w:kern w:val="0"/>
          <w:sz w:val="20"/>
          <w:szCs w:val="20"/>
          <w:lang w:bidi="ar-SA"/>
        </w:rPr>
        <w:t>(</w:t>
      </w:r>
      <w:r w:rsidRPr="002C0BF6">
        <w:rPr>
          <w:rFonts w:ascii="Arial" w:hAnsi="Arial" w:cs="Arial"/>
          <w:kern w:val="0"/>
          <w:sz w:val="20"/>
          <w:szCs w:val="20"/>
          <w:lang w:bidi="ar-SA"/>
        </w:rPr>
        <w:t>for example, through unfamiliarity with quantification or reporting procedures</w:t>
      </w:r>
      <w:r w:rsidR="00E563BD" w:rsidRPr="002C0BF6">
        <w:rPr>
          <w:rFonts w:ascii="Arial" w:hAnsi="Arial" w:cs="Arial"/>
          <w:kern w:val="0"/>
          <w:sz w:val="20"/>
          <w:szCs w:val="20"/>
          <w:lang w:bidi="ar-SA"/>
        </w:rPr>
        <w:t>)</w:t>
      </w:r>
      <w:r w:rsidRPr="002C0BF6">
        <w:rPr>
          <w:rFonts w:ascii="Arial" w:hAnsi="Arial" w:cs="Arial"/>
          <w:kern w:val="0"/>
          <w:sz w:val="20"/>
          <w:szCs w:val="20"/>
          <w:lang w:bidi="ar-SA"/>
        </w:rPr>
        <w:t>. Also</w:t>
      </w:r>
      <w:ins w:id="1335" w:author="Beverley Bahlmann" w:date="2012-04-02T11:28:00Z">
        <w:r w:rsidR="00280B40" w:rsidRPr="002C0BF6">
          <w:rPr>
            <w:rFonts w:ascii="Arial" w:hAnsi="Arial" w:cs="Arial"/>
            <w:kern w:val="0"/>
            <w:sz w:val="20"/>
            <w:szCs w:val="20"/>
            <w:lang w:bidi="ar-SA"/>
          </w:rPr>
          <w:t>,</w:t>
        </w:r>
      </w:ins>
      <w:r w:rsidRPr="002C0BF6">
        <w:rPr>
          <w:rFonts w:ascii="Arial" w:hAnsi="Arial" w:cs="Arial"/>
          <w:kern w:val="0"/>
          <w:sz w:val="20"/>
          <w:szCs w:val="20"/>
          <w:lang w:bidi="ar-SA"/>
        </w:rPr>
        <w:t xml:space="preserve"> double counting of an emission</w:t>
      </w:r>
      <w:r w:rsidR="00380DB7" w:rsidRPr="002C0BF6">
        <w:rPr>
          <w:rFonts w:ascii="Arial" w:hAnsi="Arial" w:cs="Arial"/>
          <w:kern w:val="0"/>
          <w:sz w:val="20"/>
          <w:szCs w:val="20"/>
          <w:lang w:bidi="ar-SA"/>
        </w:rPr>
        <w:t>s</w:t>
      </w:r>
      <w:r w:rsidRPr="002C0BF6">
        <w:rPr>
          <w:rFonts w:ascii="Arial" w:hAnsi="Arial" w:cs="Arial"/>
          <w:kern w:val="0"/>
          <w:sz w:val="20"/>
          <w:szCs w:val="20"/>
          <w:lang w:bidi="ar-SA"/>
        </w:rPr>
        <w:t xml:space="preserve"> source or removals sink may occur due to inadequate coordination in the identification of sources and sinks at a complex installation.</w:t>
      </w:r>
    </w:p>
    <w:p w:rsidR="009E3154" w:rsidRPr="002C0BF6" w:rsidRDefault="009E3154" w:rsidP="00745241">
      <w:pPr>
        <w:pStyle w:val="IFACIndentedAlpha"/>
        <w:rPr>
          <w:rFonts w:ascii="Arial" w:hAnsi="Arial" w:cs="Arial"/>
          <w:kern w:val="0"/>
          <w:sz w:val="20"/>
          <w:szCs w:val="20"/>
          <w:lang w:bidi="ar-SA"/>
        </w:rPr>
      </w:pPr>
      <w:r w:rsidRPr="002C0BF6">
        <w:rPr>
          <w:rFonts w:ascii="Arial" w:hAnsi="Arial" w:cs="Arial"/>
          <w:kern w:val="0"/>
          <w:sz w:val="20"/>
          <w:szCs w:val="20"/>
          <w:lang w:bidi="ar-SA"/>
        </w:rPr>
        <w:t>(d)</w:t>
      </w:r>
      <w:r w:rsidRPr="002C0BF6">
        <w:rPr>
          <w:rFonts w:ascii="Arial" w:hAnsi="Arial" w:cs="Arial"/>
          <w:kern w:val="0"/>
          <w:sz w:val="20"/>
          <w:szCs w:val="20"/>
          <w:lang w:bidi="ar-SA"/>
        </w:rPr>
        <w:tab/>
        <w:t xml:space="preserve">Selection of an inappropriate quantification method </w:t>
      </w:r>
      <w:r w:rsidR="00E348A9" w:rsidRPr="002C0BF6">
        <w:rPr>
          <w:rFonts w:ascii="Arial" w:hAnsi="Arial" w:cs="Arial"/>
          <w:kern w:val="0"/>
          <w:sz w:val="20"/>
          <w:szCs w:val="20"/>
          <w:lang w:bidi="ar-SA"/>
        </w:rPr>
        <w:t>(</w:t>
      </w:r>
      <w:r w:rsidRPr="002C0BF6">
        <w:rPr>
          <w:rFonts w:ascii="Arial" w:hAnsi="Arial" w:cs="Arial"/>
          <w:kern w:val="0"/>
          <w:sz w:val="20"/>
          <w:szCs w:val="20"/>
          <w:lang w:bidi="ar-SA"/>
        </w:rPr>
        <w:t xml:space="preserve">for example, calculating </w:t>
      </w:r>
      <w:r w:rsidR="00F65481" w:rsidRPr="002C0BF6">
        <w:rPr>
          <w:rFonts w:ascii="Arial" w:hAnsi="Arial" w:cs="Arial"/>
          <w:kern w:val="0"/>
          <w:sz w:val="20"/>
          <w:szCs w:val="20"/>
          <w:lang w:bidi="ar-SA"/>
        </w:rPr>
        <w:t xml:space="preserve">Scope 1 </w:t>
      </w:r>
      <w:r w:rsidRPr="002C0BF6">
        <w:rPr>
          <w:rFonts w:ascii="Arial" w:hAnsi="Arial" w:cs="Arial"/>
          <w:kern w:val="0"/>
          <w:sz w:val="20"/>
          <w:szCs w:val="20"/>
          <w:lang w:bidi="ar-SA"/>
        </w:rPr>
        <w:t xml:space="preserve">emissions using an emissions factor when using a more accurate direct measurement method </w:t>
      </w:r>
      <w:r w:rsidR="001525C4" w:rsidRPr="002C0BF6">
        <w:rPr>
          <w:rFonts w:ascii="Arial" w:hAnsi="Arial" w:cs="Arial"/>
          <w:kern w:val="0"/>
          <w:sz w:val="20"/>
          <w:szCs w:val="20"/>
          <w:lang w:bidi="ar-SA"/>
        </w:rPr>
        <w:t>is</w:t>
      </w:r>
      <w:r w:rsidR="006A1088" w:rsidRPr="002C0BF6">
        <w:rPr>
          <w:rFonts w:ascii="Arial" w:hAnsi="Arial" w:cs="Arial"/>
          <w:kern w:val="0"/>
          <w:sz w:val="20"/>
          <w:szCs w:val="20"/>
          <w:lang w:bidi="ar-SA"/>
        </w:rPr>
        <w:t xml:space="preserve"> available and </w:t>
      </w:r>
      <w:r w:rsidRPr="002C0BF6">
        <w:rPr>
          <w:rFonts w:ascii="Arial" w:hAnsi="Arial" w:cs="Arial"/>
          <w:kern w:val="0"/>
          <w:sz w:val="20"/>
          <w:szCs w:val="20"/>
          <w:lang w:bidi="ar-SA"/>
        </w:rPr>
        <w:t>would be more appropriate</w:t>
      </w:r>
      <w:r w:rsidR="00E348A9" w:rsidRPr="002C0BF6">
        <w:rPr>
          <w:rFonts w:ascii="Arial" w:hAnsi="Arial" w:cs="Arial"/>
          <w:kern w:val="0"/>
          <w:sz w:val="20"/>
          <w:szCs w:val="20"/>
          <w:lang w:bidi="ar-SA"/>
        </w:rPr>
        <w:t>)</w:t>
      </w:r>
      <w:r w:rsidRPr="002C0BF6">
        <w:rPr>
          <w:rFonts w:ascii="Arial" w:hAnsi="Arial" w:cs="Arial"/>
          <w:kern w:val="0"/>
          <w:sz w:val="20"/>
          <w:szCs w:val="20"/>
          <w:lang w:bidi="ar-SA"/>
        </w:rPr>
        <w:t xml:space="preserve">. Selecting an appropriate quantification method is particularly important when the method has been changed. This is because intended users </w:t>
      </w:r>
      <w:r w:rsidR="006A1088" w:rsidRPr="002C0BF6">
        <w:rPr>
          <w:rFonts w:ascii="Arial" w:hAnsi="Arial" w:cs="Arial"/>
          <w:kern w:val="0"/>
          <w:sz w:val="20"/>
          <w:szCs w:val="20"/>
          <w:lang w:bidi="ar-SA"/>
        </w:rPr>
        <w:t xml:space="preserve">are </w:t>
      </w:r>
      <w:r w:rsidRPr="002C0BF6">
        <w:rPr>
          <w:rFonts w:ascii="Arial" w:hAnsi="Arial" w:cs="Arial"/>
          <w:kern w:val="0"/>
          <w:sz w:val="20"/>
          <w:szCs w:val="20"/>
          <w:lang w:bidi="ar-SA"/>
        </w:rPr>
        <w:t>often interested in emission</w:t>
      </w:r>
      <w:r w:rsidR="00380DB7" w:rsidRPr="002C0BF6">
        <w:rPr>
          <w:rFonts w:ascii="Arial" w:hAnsi="Arial" w:cs="Arial"/>
          <w:kern w:val="0"/>
          <w:sz w:val="20"/>
          <w:szCs w:val="20"/>
          <w:lang w:bidi="ar-SA"/>
        </w:rPr>
        <w:t>s</w:t>
      </w:r>
      <w:r w:rsidRPr="002C0BF6">
        <w:rPr>
          <w:rFonts w:ascii="Arial" w:hAnsi="Arial" w:cs="Arial"/>
          <w:kern w:val="0"/>
          <w:sz w:val="20"/>
          <w:szCs w:val="20"/>
          <w:lang w:bidi="ar-SA"/>
        </w:rPr>
        <w:t xml:space="preserve"> trends over time, or relative to a base year. </w:t>
      </w:r>
      <w:r w:rsidRPr="002C0BF6">
        <w:rPr>
          <w:rFonts w:ascii="Arial" w:hAnsi="Arial" w:cs="Arial"/>
          <w:kern w:val="0"/>
          <w:sz w:val="20"/>
          <w:szCs w:val="20"/>
          <w:lang w:bidi="ar-SA"/>
        </w:rPr>
        <w:lastRenderedPageBreak/>
        <w:t>Some criteria may require that quantification methods are only changed when a more accurate method is to be used.</w:t>
      </w:r>
      <w:r w:rsidR="00B27D12" w:rsidRPr="002C0BF6">
        <w:rPr>
          <w:rFonts w:ascii="Arial" w:hAnsi="Arial" w:cs="Arial"/>
          <w:kern w:val="0"/>
          <w:sz w:val="20"/>
          <w:szCs w:val="20"/>
          <w:lang w:bidi="ar-SA"/>
        </w:rPr>
        <w:t xml:space="preserve"> </w:t>
      </w:r>
      <w:r w:rsidR="00290A62" w:rsidRPr="002C0BF6">
        <w:rPr>
          <w:rFonts w:ascii="Arial" w:hAnsi="Arial" w:cs="Arial"/>
          <w:kern w:val="0"/>
          <w:sz w:val="20"/>
          <w:szCs w:val="20"/>
          <w:lang w:bidi="ar-SA"/>
        </w:rPr>
        <w:t>Other factors related to the nature of quantification methods include:</w:t>
      </w:r>
    </w:p>
    <w:p w:rsidR="009E3154" w:rsidRPr="002C0BF6" w:rsidRDefault="009E3154" w:rsidP="00745241">
      <w:pPr>
        <w:pStyle w:val="Bullet1Indented"/>
        <w:tabs>
          <w:tab w:val="clear" w:pos="1260"/>
          <w:tab w:val="left" w:pos="1800"/>
        </w:tabs>
        <w:ind w:left="1800"/>
      </w:pPr>
      <w:r w:rsidRPr="002C0BF6">
        <w:t xml:space="preserve">Incorrect application of a quantification method, such as not calibrating meters or not reading them sufficiently frequently, or use of an emissions factor that is inappropriate in the circumstances. For example, an emissions factor may be predicated on an assumption of continuous use and </w:t>
      </w:r>
      <w:r w:rsidR="00EF7177" w:rsidRPr="002C0BF6">
        <w:t xml:space="preserve">may </w:t>
      </w:r>
      <w:r w:rsidRPr="002C0BF6">
        <w:t>not</w:t>
      </w:r>
      <w:r w:rsidR="00EF7177" w:rsidRPr="002C0BF6">
        <w:t xml:space="preserve"> be</w:t>
      </w:r>
      <w:r w:rsidRPr="002C0BF6">
        <w:t xml:space="preserve"> appropriate to use after a shut down.</w:t>
      </w:r>
    </w:p>
    <w:p w:rsidR="009E3154" w:rsidRPr="002C0BF6" w:rsidRDefault="009E3154" w:rsidP="00745241">
      <w:pPr>
        <w:pStyle w:val="Bullet1Indented"/>
        <w:tabs>
          <w:tab w:val="clear" w:pos="1260"/>
          <w:tab w:val="left" w:pos="1800"/>
        </w:tabs>
        <w:ind w:left="1800"/>
      </w:pPr>
      <w:r w:rsidRPr="002C0BF6">
        <w:t>Complexity in quantification methods</w:t>
      </w:r>
      <w:r w:rsidR="0016050D" w:rsidRPr="002C0BF6">
        <w:t>, which</w:t>
      </w:r>
      <w:r w:rsidRPr="002C0BF6">
        <w:t xml:space="preserve"> will likely involve higher risk</w:t>
      </w:r>
      <w:r w:rsidR="00D43C08" w:rsidRPr="002C0BF6">
        <w:t xml:space="preserve"> of material misstatement</w:t>
      </w:r>
      <w:r w:rsidRPr="002C0BF6">
        <w:t>, for example</w:t>
      </w:r>
      <w:r w:rsidR="00977219" w:rsidRPr="002C0BF6">
        <w:t>:</w:t>
      </w:r>
      <w:r w:rsidRPr="002C0BF6">
        <w:t xml:space="preserve"> extensive or complex mathematical manipulation of source data </w:t>
      </w:r>
      <w:r w:rsidR="00C4355B" w:rsidRPr="002C0BF6">
        <w:t>(</w:t>
      </w:r>
      <w:r w:rsidRPr="002C0BF6">
        <w:t xml:space="preserve">such as the use </w:t>
      </w:r>
      <w:r w:rsidR="00FA0F68" w:rsidRPr="002C0BF6">
        <w:t xml:space="preserve">of </w:t>
      </w:r>
      <w:r w:rsidRPr="002C0BF6">
        <w:t>complex mathematical models</w:t>
      </w:r>
      <w:r w:rsidR="00C4355B" w:rsidRPr="002C0BF6">
        <w:t>)</w:t>
      </w:r>
      <w:r w:rsidR="00977219" w:rsidRPr="002C0BF6">
        <w:t>;</w:t>
      </w:r>
      <w:r w:rsidRPr="002C0BF6">
        <w:t xml:space="preserve"> extensive use of state conversion factors </w:t>
      </w:r>
      <w:r w:rsidR="00C4355B" w:rsidRPr="002C0BF6">
        <w:t>(</w:t>
      </w:r>
      <w:r w:rsidRPr="002C0BF6">
        <w:t>such as those to convert measures of liquid to measures of gas</w:t>
      </w:r>
      <w:r w:rsidR="00C4355B" w:rsidRPr="002C0BF6">
        <w:t>)</w:t>
      </w:r>
      <w:r w:rsidR="00977219" w:rsidRPr="002C0BF6">
        <w:t>;</w:t>
      </w:r>
      <w:r w:rsidRPr="002C0BF6">
        <w:t xml:space="preserve"> or </w:t>
      </w:r>
      <w:r w:rsidR="00FA0F68" w:rsidRPr="002C0BF6">
        <w:t xml:space="preserve">extensive use of </w:t>
      </w:r>
      <w:r w:rsidRPr="002C0BF6">
        <w:t xml:space="preserve">unit conversion factors </w:t>
      </w:r>
      <w:r w:rsidR="00C4355B" w:rsidRPr="002C0BF6">
        <w:t>(</w:t>
      </w:r>
      <w:r w:rsidRPr="002C0BF6">
        <w:t>such as those to convert imperial measures to metric measures</w:t>
      </w:r>
      <w:r w:rsidR="00C4355B" w:rsidRPr="002C0BF6">
        <w:t>)</w:t>
      </w:r>
      <w:r w:rsidR="009725A7" w:rsidRPr="002C0BF6">
        <w:t>.</w:t>
      </w:r>
    </w:p>
    <w:p w:rsidR="009E3154" w:rsidRPr="002C0BF6" w:rsidRDefault="009E3154" w:rsidP="00745241">
      <w:pPr>
        <w:pStyle w:val="Bullet1Indented"/>
        <w:tabs>
          <w:tab w:val="clear" w:pos="1260"/>
          <w:tab w:val="left" w:pos="1800"/>
        </w:tabs>
        <w:ind w:left="1800"/>
      </w:pPr>
      <w:r w:rsidRPr="002C0BF6">
        <w:t xml:space="preserve">Changes in quantification methods or input variables </w:t>
      </w:r>
      <w:r w:rsidR="00DB3674" w:rsidRPr="002C0BF6">
        <w:t>(</w:t>
      </w:r>
      <w:r w:rsidRPr="002C0BF6">
        <w:t xml:space="preserve">for example, if the quantification method used is based on the carbon content of </w:t>
      </w:r>
      <w:proofErr w:type="gramStart"/>
      <w:r w:rsidRPr="002C0BF6">
        <w:t>biomass,</w:t>
      </w:r>
      <w:proofErr w:type="gramEnd"/>
      <w:r w:rsidRPr="002C0BF6">
        <w:t xml:space="preserve"> and the composition of the biomass used changes during the period</w:t>
      </w:r>
      <w:r w:rsidR="00DB3674" w:rsidRPr="002C0BF6">
        <w:t>)</w:t>
      </w:r>
      <w:r w:rsidRPr="002C0BF6">
        <w:t>.</w:t>
      </w:r>
    </w:p>
    <w:p w:rsidR="009E3154" w:rsidRPr="002C0BF6" w:rsidRDefault="009E3154" w:rsidP="00745241">
      <w:pPr>
        <w:pStyle w:val="IFACIndentedAlpha"/>
        <w:rPr>
          <w:rFonts w:ascii="Arial" w:hAnsi="Arial" w:cs="Arial"/>
          <w:spacing w:val="-4"/>
          <w:sz w:val="20"/>
          <w:szCs w:val="20"/>
        </w:rPr>
      </w:pPr>
      <w:r w:rsidRPr="002C0BF6">
        <w:rPr>
          <w:rFonts w:ascii="Arial" w:hAnsi="Arial" w:cs="Arial"/>
          <w:spacing w:val="-4"/>
          <w:sz w:val="20"/>
          <w:szCs w:val="20"/>
        </w:rPr>
        <w:t>(e)</w:t>
      </w:r>
      <w:r w:rsidRPr="002C0BF6">
        <w:rPr>
          <w:rFonts w:ascii="Arial" w:hAnsi="Arial" w:cs="Arial"/>
          <w:spacing w:val="-4"/>
          <w:sz w:val="20"/>
          <w:szCs w:val="20"/>
        </w:rPr>
        <w:tab/>
        <w:t xml:space="preserve">Significant non-routine emissions or judgmental matters are a source of greater risk </w:t>
      </w:r>
      <w:r w:rsidR="00D43C08" w:rsidRPr="002C0BF6">
        <w:rPr>
          <w:rFonts w:ascii="Arial" w:hAnsi="Arial" w:cs="Arial"/>
          <w:sz w:val="20"/>
          <w:szCs w:val="20"/>
        </w:rPr>
        <w:t>of material misstatement</w:t>
      </w:r>
      <w:r w:rsidR="00D43C08" w:rsidRPr="002C0BF6">
        <w:rPr>
          <w:rFonts w:ascii="Arial" w:hAnsi="Arial" w:cs="Arial"/>
          <w:spacing w:val="-4"/>
          <w:sz w:val="20"/>
          <w:szCs w:val="20"/>
        </w:rPr>
        <w:t xml:space="preserve"> </w:t>
      </w:r>
      <w:r w:rsidRPr="002C0BF6">
        <w:rPr>
          <w:rFonts w:ascii="Arial" w:hAnsi="Arial" w:cs="Arial"/>
          <w:spacing w:val="-4"/>
          <w:sz w:val="20"/>
          <w:szCs w:val="20"/>
        </w:rPr>
        <w:t xml:space="preserve">relative to routine, non-complex emissions that are subject to systematic quantification and reporting. Non-routine emissions are those that are unusual, in size or nature, and that therefore occur infrequently </w:t>
      </w:r>
      <w:r w:rsidR="00DB3674" w:rsidRPr="002C0BF6">
        <w:rPr>
          <w:rFonts w:ascii="Arial" w:hAnsi="Arial" w:cs="Arial"/>
          <w:spacing w:val="-4"/>
          <w:sz w:val="20"/>
          <w:szCs w:val="20"/>
        </w:rPr>
        <w:t>(</w:t>
      </w:r>
      <w:r w:rsidRPr="002C0BF6">
        <w:rPr>
          <w:rFonts w:ascii="Arial" w:hAnsi="Arial" w:cs="Arial"/>
          <w:spacing w:val="-4"/>
          <w:sz w:val="20"/>
          <w:szCs w:val="20"/>
        </w:rPr>
        <w:t>for example</w:t>
      </w:r>
      <w:r w:rsidR="00F20CAE" w:rsidRPr="002C0BF6">
        <w:rPr>
          <w:rFonts w:ascii="Arial" w:hAnsi="Arial" w:cs="Arial"/>
          <w:spacing w:val="-4"/>
          <w:sz w:val="20"/>
          <w:szCs w:val="20"/>
        </w:rPr>
        <w:t>,</w:t>
      </w:r>
      <w:r w:rsidRPr="002C0BF6">
        <w:rPr>
          <w:rFonts w:ascii="Arial" w:hAnsi="Arial" w:cs="Arial"/>
          <w:spacing w:val="-4"/>
          <w:sz w:val="20"/>
          <w:szCs w:val="20"/>
        </w:rPr>
        <w:t xml:space="preserve"> one-off events such as a plant malfunction or major leak</w:t>
      </w:r>
      <w:r w:rsidR="00DB3674" w:rsidRPr="002C0BF6">
        <w:rPr>
          <w:rFonts w:ascii="Arial" w:hAnsi="Arial" w:cs="Arial"/>
          <w:spacing w:val="-4"/>
          <w:sz w:val="20"/>
          <w:szCs w:val="20"/>
        </w:rPr>
        <w:t>)</w:t>
      </w:r>
      <w:r w:rsidRPr="002C0BF6">
        <w:rPr>
          <w:rFonts w:ascii="Arial" w:hAnsi="Arial" w:cs="Arial"/>
          <w:spacing w:val="-4"/>
          <w:sz w:val="20"/>
          <w:szCs w:val="20"/>
        </w:rPr>
        <w:t>. Judgmental matters may include the development of subjective estimates. Risks of material misstatement may be greater because of matters such as:</w:t>
      </w:r>
    </w:p>
    <w:p w:rsidR="009E3154" w:rsidRPr="002C0BF6" w:rsidRDefault="009E3154" w:rsidP="00745241">
      <w:pPr>
        <w:pStyle w:val="Bullet1Indented"/>
        <w:tabs>
          <w:tab w:val="clear" w:pos="1260"/>
          <w:tab w:val="left" w:pos="1800"/>
        </w:tabs>
        <w:ind w:left="1800"/>
      </w:pPr>
      <w:r w:rsidRPr="002C0BF6">
        <w:t>Greater management intervention to specify the quantification methods or reporting treatment.</w:t>
      </w:r>
    </w:p>
    <w:p w:rsidR="009E3154" w:rsidRPr="002C0BF6" w:rsidRDefault="009E3154" w:rsidP="00745241">
      <w:pPr>
        <w:pStyle w:val="Bullet1Indented"/>
        <w:tabs>
          <w:tab w:val="clear" w:pos="1260"/>
          <w:tab w:val="left" w:pos="1800"/>
        </w:tabs>
        <w:ind w:left="1800"/>
      </w:pPr>
      <w:r w:rsidRPr="002C0BF6">
        <w:t>Greater manual intervention for data collection and processing.</w:t>
      </w:r>
    </w:p>
    <w:p w:rsidR="009E3154" w:rsidRPr="002C0BF6" w:rsidRDefault="009E3154" w:rsidP="00745241">
      <w:pPr>
        <w:pStyle w:val="Bullet1Indented"/>
        <w:tabs>
          <w:tab w:val="clear" w:pos="1260"/>
          <w:tab w:val="left" w:pos="1800"/>
        </w:tabs>
        <w:ind w:left="1800"/>
      </w:pPr>
      <w:r w:rsidRPr="002C0BF6">
        <w:t>Complex calculations or quantification methods and reporting principles.</w:t>
      </w:r>
    </w:p>
    <w:p w:rsidR="009E3154" w:rsidRPr="002C0BF6" w:rsidRDefault="009E3154" w:rsidP="00745241">
      <w:pPr>
        <w:pStyle w:val="Bullet1Indented"/>
        <w:tabs>
          <w:tab w:val="clear" w:pos="1260"/>
          <w:tab w:val="left" w:pos="1800"/>
        </w:tabs>
        <w:ind w:left="1800"/>
      </w:pPr>
      <w:r w:rsidRPr="002C0BF6">
        <w:t xml:space="preserve">The nature of non-routine emissions, which may make it difficult for the entity to implement effective controls over the risks. </w:t>
      </w:r>
    </w:p>
    <w:p w:rsidR="009E3154" w:rsidRPr="002C0BF6" w:rsidRDefault="009E3154" w:rsidP="00745241">
      <w:pPr>
        <w:pStyle w:val="Bullet1Indented"/>
        <w:tabs>
          <w:tab w:val="clear" w:pos="1260"/>
          <w:tab w:val="left" w:pos="1800"/>
        </w:tabs>
        <w:ind w:left="1800"/>
      </w:pPr>
      <w:r w:rsidRPr="002C0BF6">
        <w:t>Quantification methods and reporting principles for estimates may be subject to differing interpretation.</w:t>
      </w:r>
    </w:p>
    <w:p w:rsidR="009E3154" w:rsidRPr="002C0BF6" w:rsidRDefault="009E3154" w:rsidP="00745241">
      <w:pPr>
        <w:pStyle w:val="Bullet1Indented"/>
        <w:tabs>
          <w:tab w:val="clear" w:pos="1260"/>
          <w:tab w:val="left" w:pos="1800"/>
        </w:tabs>
        <w:ind w:left="1800"/>
      </w:pPr>
      <w:r w:rsidRPr="002C0BF6">
        <w:t>Required judgments may be subjective or complex.</w:t>
      </w:r>
    </w:p>
    <w:p w:rsidR="008D41CA" w:rsidRPr="002C0BF6" w:rsidRDefault="009E3154" w:rsidP="00745241">
      <w:pPr>
        <w:pStyle w:val="IFACIndentedAlpha"/>
        <w:rPr>
          <w:rFonts w:ascii="Arial" w:hAnsi="Arial" w:cs="Arial"/>
          <w:kern w:val="0"/>
          <w:sz w:val="20"/>
          <w:szCs w:val="20"/>
          <w:lang w:bidi="ar-SA"/>
        </w:rPr>
      </w:pPr>
      <w:proofErr w:type="gramStart"/>
      <w:r w:rsidRPr="002C0BF6">
        <w:rPr>
          <w:rFonts w:ascii="Arial" w:hAnsi="Arial" w:cs="Arial"/>
          <w:kern w:val="0"/>
          <w:sz w:val="20"/>
          <w:szCs w:val="20"/>
          <w:lang w:bidi="ar-SA"/>
        </w:rPr>
        <w:t>(f)</w:t>
      </w:r>
      <w:r w:rsidRPr="002C0BF6">
        <w:rPr>
          <w:rFonts w:ascii="Arial" w:hAnsi="Arial" w:cs="Arial"/>
          <w:kern w:val="0"/>
          <w:sz w:val="20"/>
          <w:szCs w:val="20"/>
          <w:lang w:bidi="ar-SA"/>
        </w:rPr>
        <w:tab/>
        <w:t>The inclusion</w:t>
      </w:r>
      <w:proofErr w:type="gramEnd"/>
      <w:r w:rsidRPr="002C0BF6">
        <w:rPr>
          <w:rFonts w:ascii="Arial" w:hAnsi="Arial" w:cs="Arial"/>
          <w:kern w:val="0"/>
          <w:sz w:val="20"/>
          <w:szCs w:val="20"/>
          <w:lang w:bidi="ar-SA"/>
        </w:rPr>
        <w:t xml:space="preserve"> of Scope 3 emissions where the source data used in quantification are not maintained by the entity, or where quantification methods commonly in use are imprecise or lead to large variations in reported emissions</w:t>
      </w:r>
      <w:r w:rsidR="004C468D" w:rsidRPr="002C0BF6">
        <w:rPr>
          <w:rFonts w:ascii="Arial" w:hAnsi="Arial" w:cs="Arial"/>
          <w:kern w:val="0"/>
          <w:sz w:val="20"/>
          <w:szCs w:val="20"/>
          <w:lang w:bidi="ar-SA"/>
        </w:rPr>
        <w:t xml:space="preserve"> (</w:t>
      </w:r>
      <w:r w:rsidR="004C468D" w:rsidRPr="002C0BF6">
        <w:rPr>
          <w:rFonts w:ascii="Arial" w:hAnsi="Arial" w:cs="Arial"/>
          <w:sz w:val="20"/>
          <w:szCs w:val="20"/>
          <w:lang w:val="en-AU"/>
        </w:rPr>
        <w:t xml:space="preserve">see paragraphs </w:t>
      </w:r>
      <w:r w:rsidR="00C040F9" w:rsidRPr="002C0BF6">
        <w:rPr>
          <w:rFonts w:ascii="Arial" w:hAnsi="Arial" w:cs="Arial"/>
          <w:sz w:val="20"/>
          <w:szCs w:val="20"/>
          <w:lang w:val="en-AU"/>
        </w:rPr>
        <w:t>A3</w:t>
      </w:r>
      <w:ins w:id="1336" w:author="Beverley Bahlmann" w:date="2012-03-27T17:36:00Z">
        <w:r w:rsidR="00B87CAB" w:rsidRPr="002C0BF6">
          <w:rPr>
            <w:rFonts w:ascii="Arial" w:hAnsi="Arial" w:cs="Arial"/>
            <w:sz w:val="20"/>
            <w:szCs w:val="20"/>
            <w:lang w:val="en-AU"/>
          </w:rPr>
          <w:t>1</w:t>
        </w:r>
      </w:ins>
      <w:del w:id="1337" w:author="Beverley Bahlmann" w:date="2012-03-27T17:36:00Z">
        <w:r w:rsidR="0023289E" w:rsidRPr="002C0BF6" w:rsidDel="00B87CAB">
          <w:rPr>
            <w:rFonts w:ascii="Arial" w:hAnsi="Arial" w:cs="Arial"/>
            <w:sz w:val="20"/>
            <w:szCs w:val="20"/>
            <w:lang w:val="en-AU"/>
          </w:rPr>
          <w:delText>6</w:delText>
        </w:r>
      </w:del>
      <w:r w:rsidR="009B2BD9" w:rsidRPr="002C0BF6">
        <w:rPr>
          <w:rFonts w:ascii="Arial" w:hAnsi="Arial" w:cs="Arial"/>
          <w:sz w:val="20"/>
          <w:szCs w:val="20"/>
          <w:lang w:val="en-AU"/>
        </w:rPr>
        <w:t>–</w:t>
      </w:r>
      <w:r w:rsidR="00C040F9" w:rsidRPr="002C0BF6">
        <w:rPr>
          <w:rFonts w:ascii="Arial" w:hAnsi="Arial" w:cs="Arial"/>
          <w:sz w:val="20"/>
          <w:szCs w:val="20"/>
          <w:lang w:val="en-AU"/>
        </w:rPr>
        <w:t>A3</w:t>
      </w:r>
      <w:ins w:id="1338" w:author="Beverley Bahlmann" w:date="2012-03-27T17:36:00Z">
        <w:r w:rsidR="00B87CAB" w:rsidRPr="002C0BF6">
          <w:rPr>
            <w:rFonts w:ascii="Arial" w:hAnsi="Arial" w:cs="Arial"/>
            <w:sz w:val="20"/>
            <w:szCs w:val="20"/>
            <w:lang w:val="en-AU"/>
          </w:rPr>
          <w:t>4</w:t>
        </w:r>
      </w:ins>
      <w:del w:id="1339" w:author="Beverley Bahlmann" w:date="2012-03-27T17:36:00Z">
        <w:r w:rsidR="0023289E" w:rsidRPr="002C0BF6" w:rsidDel="00B87CAB">
          <w:rPr>
            <w:rFonts w:ascii="Arial" w:hAnsi="Arial" w:cs="Arial"/>
            <w:sz w:val="20"/>
            <w:szCs w:val="20"/>
            <w:lang w:val="en-AU"/>
          </w:rPr>
          <w:delText>9</w:delText>
        </w:r>
      </w:del>
      <w:r w:rsidR="004C468D" w:rsidRPr="002C0BF6">
        <w:rPr>
          <w:rFonts w:ascii="Arial" w:hAnsi="Arial" w:cs="Arial"/>
          <w:sz w:val="20"/>
          <w:szCs w:val="20"/>
          <w:lang w:val="en-AU"/>
        </w:rPr>
        <w:t>)</w:t>
      </w:r>
      <w:r w:rsidRPr="002C0BF6">
        <w:rPr>
          <w:rFonts w:ascii="Arial" w:hAnsi="Arial" w:cs="Arial"/>
          <w:kern w:val="0"/>
          <w:sz w:val="20"/>
          <w:szCs w:val="20"/>
          <w:lang w:bidi="ar-SA"/>
        </w:rPr>
        <w:t>.</w:t>
      </w:r>
    </w:p>
    <w:p w:rsidR="008427C2" w:rsidRPr="002C0BF6" w:rsidRDefault="008427C2" w:rsidP="00745241">
      <w:pPr>
        <w:pStyle w:val="IFACIndentedAlpha"/>
        <w:rPr>
          <w:rFonts w:ascii="Arial" w:hAnsi="Arial" w:cs="Arial"/>
          <w:sz w:val="20"/>
          <w:szCs w:val="20"/>
        </w:rPr>
      </w:pPr>
      <w:r w:rsidRPr="002C0BF6">
        <w:rPr>
          <w:rFonts w:ascii="Arial" w:hAnsi="Arial" w:cs="Arial"/>
          <w:sz w:val="20"/>
          <w:szCs w:val="20"/>
        </w:rPr>
        <w:t>(g)</w:t>
      </w:r>
      <w:r w:rsidRPr="002C0BF6">
        <w:rPr>
          <w:rFonts w:ascii="Arial" w:hAnsi="Arial" w:cs="Arial"/>
          <w:sz w:val="20"/>
          <w:szCs w:val="20"/>
        </w:rPr>
        <w:tab/>
      </w:r>
      <w:r w:rsidR="00BD7A05" w:rsidRPr="002C0BF6">
        <w:rPr>
          <w:rFonts w:ascii="Arial" w:hAnsi="Arial" w:cs="Arial"/>
          <w:kern w:val="0"/>
          <w:sz w:val="20"/>
          <w:szCs w:val="20"/>
        </w:rPr>
        <w:t xml:space="preserve">Matters that the practitioner may consider in obtaining an understanding of </w:t>
      </w:r>
      <w:r w:rsidR="00505576" w:rsidRPr="002C0BF6">
        <w:rPr>
          <w:rFonts w:ascii="Arial" w:hAnsi="Arial" w:cs="Arial"/>
          <w:kern w:val="0"/>
          <w:sz w:val="20"/>
          <w:szCs w:val="20"/>
        </w:rPr>
        <w:t>how the entity makes significant estimates and the data on which they are based</w:t>
      </w:r>
      <w:r w:rsidR="00BD7A05" w:rsidRPr="002C0BF6">
        <w:rPr>
          <w:rFonts w:ascii="Arial" w:hAnsi="Arial" w:cs="Arial"/>
          <w:kern w:val="0"/>
          <w:sz w:val="20"/>
          <w:szCs w:val="20"/>
        </w:rPr>
        <w:t xml:space="preserve"> include, for example:</w:t>
      </w:r>
    </w:p>
    <w:p w:rsidR="007B4192" w:rsidRPr="002C0BF6" w:rsidRDefault="007B4192" w:rsidP="00745241">
      <w:pPr>
        <w:pStyle w:val="Bullet1Indented"/>
        <w:tabs>
          <w:tab w:val="clear" w:pos="1260"/>
          <w:tab w:val="left" w:pos="1800"/>
        </w:tabs>
        <w:ind w:left="1800"/>
      </w:pPr>
      <w:r w:rsidRPr="002C0BF6">
        <w:t>An understanding of the dat</w:t>
      </w:r>
      <w:r w:rsidR="009725A7" w:rsidRPr="002C0BF6">
        <w:t>a on which estimates are based;</w:t>
      </w:r>
    </w:p>
    <w:p w:rsidR="007B4192" w:rsidRPr="002C0BF6" w:rsidRDefault="007B4192" w:rsidP="00745241">
      <w:pPr>
        <w:pStyle w:val="Bullet1Indented"/>
        <w:tabs>
          <w:tab w:val="clear" w:pos="1260"/>
          <w:tab w:val="left" w:pos="1800"/>
        </w:tabs>
        <w:ind w:left="1800"/>
      </w:pPr>
      <w:r w:rsidRPr="002C0BF6">
        <w:t>The method, including where applicable the m</w:t>
      </w:r>
      <w:r w:rsidR="009725A7" w:rsidRPr="002C0BF6">
        <w:t>odel, used in making estimates;</w:t>
      </w:r>
    </w:p>
    <w:p w:rsidR="007B4192" w:rsidRPr="002C0BF6" w:rsidRDefault="007B4192" w:rsidP="00745241">
      <w:pPr>
        <w:pStyle w:val="Bullet1Indented"/>
        <w:tabs>
          <w:tab w:val="clear" w:pos="1260"/>
          <w:tab w:val="left" w:pos="1800"/>
        </w:tabs>
        <w:ind w:left="1800"/>
      </w:pPr>
      <w:r w:rsidRPr="002C0BF6">
        <w:t>Relevant aspects of the control envi</w:t>
      </w:r>
      <w:r w:rsidR="009725A7" w:rsidRPr="002C0BF6">
        <w:t>ronment and information system;</w:t>
      </w:r>
    </w:p>
    <w:p w:rsidR="007B4192" w:rsidRPr="002C0BF6" w:rsidRDefault="007B4192" w:rsidP="00745241">
      <w:pPr>
        <w:pStyle w:val="Bullet1Indented"/>
        <w:tabs>
          <w:tab w:val="clear" w:pos="1260"/>
          <w:tab w:val="left" w:pos="1800"/>
        </w:tabs>
        <w:ind w:left="1800"/>
      </w:pPr>
      <w:r w:rsidRPr="002C0BF6">
        <w:lastRenderedPageBreak/>
        <w:t>Whether</w:t>
      </w:r>
      <w:r w:rsidR="009725A7" w:rsidRPr="002C0BF6">
        <w:t xml:space="preserve"> the entity has used an expert;</w:t>
      </w:r>
    </w:p>
    <w:p w:rsidR="007B4192" w:rsidRPr="002C0BF6" w:rsidRDefault="007B4192" w:rsidP="00745241">
      <w:pPr>
        <w:pStyle w:val="Bullet1Indented"/>
        <w:tabs>
          <w:tab w:val="clear" w:pos="1260"/>
          <w:tab w:val="left" w:pos="1800"/>
        </w:tabs>
        <w:ind w:left="1800"/>
      </w:pPr>
      <w:r w:rsidRPr="002C0BF6">
        <w:t>The assumptions underlying esti</w:t>
      </w:r>
      <w:r w:rsidR="009725A7" w:rsidRPr="002C0BF6">
        <w:t>mates;</w:t>
      </w:r>
    </w:p>
    <w:p w:rsidR="007B4192" w:rsidRPr="002C0BF6" w:rsidRDefault="007B4192" w:rsidP="00745241">
      <w:pPr>
        <w:pStyle w:val="Bullet1Indented"/>
        <w:tabs>
          <w:tab w:val="clear" w:pos="1260"/>
          <w:tab w:val="left" w:pos="1800"/>
        </w:tabs>
        <w:ind w:left="1800"/>
      </w:pPr>
      <w:r w:rsidRPr="002C0BF6">
        <w:t>Whether there has been or ought to have been a change from the prior period in the methods for making estimates and, if so, why; and</w:t>
      </w:r>
    </w:p>
    <w:p w:rsidR="007B4192" w:rsidRPr="002C0BF6" w:rsidRDefault="007B4192" w:rsidP="00745241">
      <w:pPr>
        <w:pStyle w:val="Bullet1Indented"/>
        <w:tabs>
          <w:tab w:val="clear" w:pos="1260"/>
          <w:tab w:val="left" w:pos="1800"/>
        </w:tabs>
        <w:ind w:left="1800"/>
      </w:pPr>
      <w:r w:rsidRPr="002C0BF6">
        <w:t>Whether and, if so, how the entity has assessed the effect of estimation uncertainty on the GHG statement</w:t>
      </w:r>
      <w:r w:rsidR="00505576" w:rsidRPr="002C0BF6">
        <w:t>, including:</w:t>
      </w:r>
    </w:p>
    <w:p w:rsidR="00E03511" w:rsidRPr="002C0BF6" w:rsidRDefault="009B1B82" w:rsidP="00745241">
      <w:pPr>
        <w:pStyle w:val="NumberedParagraph0"/>
        <w:tabs>
          <w:tab w:val="clear" w:pos="312"/>
          <w:tab w:val="clear" w:pos="480"/>
          <w:tab w:val="left" w:pos="2340"/>
        </w:tabs>
        <w:spacing w:before="120"/>
        <w:ind w:left="2347" w:hanging="547"/>
        <w:rPr>
          <w:rFonts w:ascii="Arial" w:hAnsi="Arial" w:cs="Arial"/>
          <w:sz w:val="20"/>
          <w:szCs w:val="20"/>
        </w:rPr>
      </w:pPr>
      <w:proofErr w:type="gramStart"/>
      <w:r w:rsidRPr="002C0BF6">
        <w:rPr>
          <w:rFonts w:ascii="Arial" w:hAnsi="Arial" w:cs="Arial"/>
          <w:sz w:val="20"/>
          <w:szCs w:val="20"/>
        </w:rPr>
        <w:t>o</w:t>
      </w:r>
      <w:proofErr w:type="gramEnd"/>
      <w:r w:rsidRPr="002C0BF6">
        <w:rPr>
          <w:rFonts w:ascii="Arial" w:hAnsi="Arial" w:cs="Arial"/>
          <w:sz w:val="20"/>
          <w:szCs w:val="20"/>
        </w:rPr>
        <w:tab/>
      </w:r>
      <w:r w:rsidR="00BD7A05" w:rsidRPr="002C0BF6">
        <w:rPr>
          <w:rFonts w:ascii="Arial" w:hAnsi="Arial" w:cs="Arial"/>
          <w:sz w:val="20"/>
          <w:szCs w:val="20"/>
        </w:rPr>
        <w:t xml:space="preserve">Whether and, if so, how </w:t>
      </w:r>
      <w:r w:rsidR="00A01908" w:rsidRPr="002C0BF6">
        <w:rPr>
          <w:rFonts w:ascii="Arial" w:hAnsi="Arial" w:cs="Arial"/>
          <w:sz w:val="20"/>
          <w:szCs w:val="20"/>
        </w:rPr>
        <w:t xml:space="preserve">the entity </w:t>
      </w:r>
      <w:r w:rsidR="00BD7A05" w:rsidRPr="002C0BF6">
        <w:rPr>
          <w:rFonts w:ascii="Arial" w:hAnsi="Arial" w:cs="Arial"/>
          <w:sz w:val="20"/>
          <w:szCs w:val="20"/>
        </w:rPr>
        <w:t>has considered alterna</w:t>
      </w:r>
      <w:r w:rsidR="002A0332" w:rsidRPr="002C0BF6">
        <w:rPr>
          <w:rFonts w:ascii="Arial" w:hAnsi="Arial" w:cs="Arial"/>
          <w:sz w:val="20"/>
          <w:szCs w:val="20"/>
        </w:rPr>
        <w:t xml:space="preserve">tive assumptions or outcomes by, </w:t>
      </w:r>
      <w:r w:rsidR="00BD7A05" w:rsidRPr="002C0BF6">
        <w:rPr>
          <w:rFonts w:ascii="Arial" w:hAnsi="Arial" w:cs="Arial"/>
          <w:sz w:val="20"/>
          <w:szCs w:val="20"/>
        </w:rPr>
        <w:t>for example, performing a sensitivity analysis to determine the effect of changes in the assumptions on an estimate</w:t>
      </w:r>
      <w:r w:rsidR="00CB4D2F" w:rsidRPr="002C0BF6">
        <w:rPr>
          <w:rFonts w:ascii="Arial" w:hAnsi="Arial" w:cs="Arial"/>
          <w:sz w:val="20"/>
          <w:szCs w:val="20"/>
        </w:rPr>
        <w:t>;</w:t>
      </w:r>
    </w:p>
    <w:p w:rsidR="00E03511" w:rsidRPr="002C0BF6" w:rsidRDefault="009B1B82" w:rsidP="00745241">
      <w:pPr>
        <w:pStyle w:val="NumberedParagraph0"/>
        <w:tabs>
          <w:tab w:val="clear" w:pos="312"/>
          <w:tab w:val="clear" w:pos="480"/>
          <w:tab w:val="left" w:pos="2340"/>
        </w:tabs>
        <w:spacing w:before="120"/>
        <w:ind w:left="2347" w:hanging="547"/>
        <w:rPr>
          <w:rFonts w:ascii="Arial" w:hAnsi="Arial" w:cs="Arial"/>
          <w:sz w:val="20"/>
          <w:szCs w:val="20"/>
        </w:rPr>
      </w:pPr>
      <w:proofErr w:type="gramStart"/>
      <w:r w:rsidRPr="002C0BF6">
        <w:rPr>
          <w:rFonts w:ascii="Arial" w:hAnsi="Arial" w:cs="Arial"/>
          <w:sz w:val="20"/>
          <w:szCs w:val="20"/>
        </w:rPr>
        <w:t>o</w:t>
      </w:r>
      <w:proofErr w:type="gramEnd"/>
      <w:r w:rsidRPr="002C0BF6">
        <w:rPr>
          <w:rFonts w:ascii="Arial" w:hAnsi="Arial" w:cs="Arial"/>
          <w:sz w:val="20"/>
          <w:szCs w:val="20"/>
        </w:rPr>
        <w:tab/>
      </w:r>
      <w:r w:rsidR="00BD7A05" w:rsidRPr="002C0BF6">
        <w:rPr>
          <w:rFonts w:ascii="Arial" w:hAnsi="Arial" w:cs="Arial"/>
          <w:sz w:val="20"/>
          <w:szCs w:val="20"/>
        </w:rPr>
        <w:t xml:space="preserve">How </w:t>
      </w:r>
      <w:r w:rsidR="00A01908" w:rsidRPr="002C0BF6">
        <w:rPr>
          <w:rFonts w:ascii="Arial" w:hAnsi="Arial" w:cs="Arial"/>
          <w:sz w:val="20"/>
          <w:szCs w:val="20"/>
        </w:rPr>
        <w:t xml:space="preserve">the entity </w:t>
      </w:r>
      <w:r w:rsidR="00BD7A05" w:rsidRPr="002C0BF6">
        <w:rPr>
          <w:rFonts w:ascii="Arial" w:hAnsi="Arial" w:cs="Arial"/>
          <w:sz w:val="20"/>
          <w:szCs w:val="20"/>
        </w:rPr>
        <w:t>determines the estimate when analysis indicates a number of outcome scenarios</w:t>
      </w:r>
      <w:r w:rsidR="002A0332" w:rsidRPr="002C0BF6">
        <w:rPr>
          <w:rFonts w:ascii="Arial" w:hAnsi="Arial" w:cs="Arial"/>
          <w:sz w:val="20"/>
          <w:szCs w:val="20"/>
        </w:rPr>
        <w:t>; and</w:t>
      </w:r>
    </w:p>
    <w:p w:rsidR="00895254" w:rsidRPr="002C0BF6" w:rsidRDefault="009B1B82" w:rsidP="00745241">
      <w:pPr>
        <w:pStyle w:val="NumberedParagraph0"/>
        <w:tabs>
          <w:tab w:val="clear" w:pos="312"/>
          <w:tab w:val="clear" w:pos="480"/>
          <w:tab w:val="left" w:pos="2340"/>
        </w:tabs>
        <w:spacing w:before="120"/>
        <w:ind w:left="2347" w:hanging="547"/>
        <w:rPr>
          <w:rFonts w:ascii="Arial" w:hAnsi="Arial" w:cs="Arial"/>
          <w:sz w:val="20"/>
          <w:szCs w:val="20"/>
        </w:rPr>
      </w:pPr>
      <w:proofErr w:type="gramStart"/>
      <w:r w:rsidRPr="002C0BF6">
        <w:rPr>
          <w:rFonts w:ascii="Arial" w:hAnsi="Arial" w:cs="Arial"/>
          <w:sz w:val="20"/>
          <w:szCs w:val="20"/>
        </w:rPr>
        <w:t>o</w:t>
      </w:r>
      <w:proofErr w:type="gramEnd"/>
      <w:r w:rsidRPr="002C0BF6">
        <w:rPr>
          <w:rFonts w:ascii="Arial" w:hAnsi="Arial" w:cs="Arial"/>
          <w:sz w:val="20"/>
          <w:szCs w:val="20"/>
        </w:rPr>
        <w:tab/>
      </w:r>
      <w:r w:rsidR="00BD7A05" w:rsidRPr="002C0BF6">
        <w:rPr>
          <w:rFonts w:ascii="Arial" w:hAnsi="Arial" w:cs="Arial"/>
          <w:sz w:val="20"/>
          <w:szCs w:val="20"/>
        </w:rPr>
        <w:t xml:space="preserve">Whether </w:t>
      </w:r>
      <w:r w:rsidR="0019112F" w:rsidRPr="002C0BF6">
        <w:rPr>
          <w:rFonts w:ascii="Arial" w:hAnsi="Arial" w:cs="Arial"/>
          <w:sz w:val="20"/>
          <w:szCs w:val="20"/>
        </w:rPr>
        <w:t xml:space="preserve">the entity </w:t>
      </w:r>
      <w:r w:rsidR="00BD7A05" w:rsidRPr="002C0BF6">
        <w:rPr>
          <w:rFonts w:ascii="Arial" w:hAnsi="Arial" w:cs="Arial"/>
          <w:sz w:val="20"/>
          <w:szCs w:val="20"/>
        </w:rPr>
        <w:t xml:space="preserve">monitors the outcome of estimates made in the prior period, and whether </w:t>
      </w:r>
      <w:r w:rsidR="0019112F" w:rsidRPr="002C0BF6">
        <w:rPr>
          <w:rFonts w:ascii="Arial" w:hAnsi="Arial" w:cs="Arial"/>
          <w:sz w:val="20"/>
          <w:szCs w:val="20"/>
        </w:rPr>
        <w:t>it</w:t>
      </w:r>
      <w:r w:rsidR="00CB4D2F" w:rsidRPr="002C0BF6">
        <w:rPr>
          <w:rFonts w:ascii="Arial" w:hAnsi="Arial" w:cs="Arial"/>
          <w:sz w:val="20"/>
          <w:szCs w:val="20"/>
        </w:rPr>
        <w:t xml:space="preserve"> </w:t>
      </w:r>
      <w:r w:rsidR="00BD7A05" w:rsidRPr="002C0BF6">
        <w:rPr>
          <w:rFonts w:ascii="Arial" w:hAnsi="Arial" w:cs="Arial"/>
          <w:sz w:val="20"/>
          <w:szCs w:val="20"/>
        </w:rPr>
        <w:t>has appropriately responded to the outcom</w:t>
      </w:r>
      <w:r w:rsidR="009725A7" w:rsidRPr="002C0BF6">
        <w:rPr>
          <w:rFonts w:ascii="Arial" w:hAnsi="Arial" w:cs="Arial"/>
          <w:sz w:val="20"/>
          <w:szCs w:val="20"/>
        </w:rPr>
        <w:t>e of that monitoring procedure.</w:t>
      </w:r>
    </w:p>
    <w:p w:rsidR="009E3154" w:rsidRPr="002C0BF6" w:rsidRDefault="009B1B82" w:rsidP="00745241">
      <w:pPr>
        <w:pStyle w:val="IFACNumberedPara"/>
        <w:tabs>
          <w:tab w:val="clear" w:pos="720"/>
        </w:tabs>
        <w:rPr>
          <w:rFonts w:ascii="Arial" w:hAnsi="Arial" w:cs="Arial"/>
          <w:sz w:val="20"/>
          <w:szCs w:val="20"/>
        </w:rPr>
      </w:pPr>
      <w:r w:rsidRPr="002C0BF6">
        <w:rPr>
          <w:rFonts w:ascii="Arial" w:hAnsi="Arial" w:cs="Arial"/>
          <w:sz w:val="20"/>
          <w:szCs w:val="20"/>
        </w:rPr>
        <w:t>A8</w:t>
      </w:r>
      <w:ins w:id="1340" w:author="Beverley Bahlmann" w:date="2012-03-23T15:50:00Z">
        <w:r w:rsidR="00FD2924" w:rsidRPr="002C0BF6">
          <w:rPr>
            <w:rFonts w:ascii="Arial" w:hAnsi="Arial" w:cs="Arial"/>
            <w:sz w:val="20"/>
            <w:szCs w:val="20"/>
          </w:rPr>
          <w:t>9</w:t>
        </w:r>
      </w:ins>
      <w:del w:id="1341" w:author="Beverley Bahlmann" w:date="2012-03-23T15:50:00Z">
        <w:r w:rsidRPr="002C0BF6" w:rsidDel="00FD2924">
          <w:rPr>
            <w:rFonts w:ascii="Arial" w:hAnsi="Arial" w:cs="Arial"/>
            <w:sz w:val="20"/>
            <w:szCs w:val="20"/>
          </w:rPr>
          <w:delText>5</w:delText>
        </w:r>
      </w:del>
      <w:r w:rsidRPr="002C0BF6">
        <w:rPr>
          <w:rFonts w:ascii="Arial" w:hAnsi="Arial" w:cs="Arial"/>
          <w:sz w:val="20"/>
          <w:szCs w:val="20"/>
        </w:rPr>
        <w:t>.</w:t>
      </w:r>
      <w:r w:rsidRPr="002C0BF6">
        <w:rPr>
          <w:rFonts w:ascii="Arial" w:hAnsi="Arial" w:cs="Arial"/>
          <w:sz w:val="20"/>
          <w:szCs w:val="20"/>
        </w:rPr>
        <w:tab/>
      </w:r>
      <w:r w:rsidR="009E3154" w:rsidRPr="002C0BF6">
        <w:rPr>
          <w:rFonts w:ascii="Arial" w:hAnsi="Arial" w:cs="Arial"/>
          <w:sz w:val="20"/>
          <w:szCs w:val="20"/>
        </w:rPr>
        <w:t>Examples of other factors that may lead to risks of material misstatement include:</w:t>
      </w:r>
    </w:p>
    <w:p w:rsidR="009E3154" w:rsidRPr="002C0BF6" w:rsidRDefault="009E3154" w:rsidP="00745241">
      <w:pPr>
        <w:pStyle w:val="Bullet1Indented"/>
      </w:pPr>
      <w:r w:rsidRPr="002C0BF6">
        <w:t>Human error in the quantification of emissions, which may be more likely to occur if personnel are unfamiliar with, or not well</w:t>
      </w:r>
      <w:r w:rsidR="00842426" w:rsidRPr="002C0BF6">
        <w:t>-</w:t>
      </w:r>
      <w:r w:rsidRPr="002C0BF6">
        <w:t>trained regarding, emissions processes or data recording.</w:t>
      </w:r>
    </w:p>
    <w:p w:rsidR="009E3154" w:rsidRPr="002C0BF6" w:rsidRDefault="009E3154" w:rsidP="00745241">
      <w:pPr>
        <w:pStyle w:val="Bullet1Indented"/>
      </w:pPr>
      <w:r w:rsidRPr="002C0BF6">
        <w:t>Undue reliance on a poorly designed information system, which may have few effective controls, for example, the use of spreadsh</w:t>
      </w:r>
      <w:r w:rsidR="009725A7" w:rsidRPr="002C0BF6">
        <w:t>eets without adequate controls.</w:t>
      </w:r>
    </w:p>
    <w:p w:rsidR="009E3154" w:rsidRPr="002C0BF6" w:rsidRDefault="009E3154" w:rsidP="00745241">
      <w:pPr>
        <w:pStyle w:val="Bullet1Indented"/>
      </w:pPr>
      <w:r w:rsidRPr="002C0BF6">
        <w:t>Manual adjustment of otherwise automatically recorded activity levels, for example, manual input may be required if a flare meter becomes overloaded.</w:t>
      </w:r>
    </w:p>
    <w:p w:rsidR="005942DF" w:rsidRPr="002C0BF6" w:rsidRDefault="00A832D6" w:rsidP="00745241">
      <w:pPr>
        <w:pStyle w:val="Bullet1Indented"/>
      </w:pPr>
      <w:r w:rsidRPr="002C0BF6">
        <w:t>Significant e</w:t>
      </w:r>
      <w:r w:rsidR="003F7427" w:rsidRPr="002C0BF6">
        <w:t xml:space="preserve">xternal </w:t>
      </w:r>
      <w:r w:rsidR="005942DF" w:rsidRPr="002C0BF6">
        <w:t>developments</w:t>
      </w:r>
      <w:r w:rsidR="003F7427" w:rsidRPr="002C0BF6">
        <w:t xml:space="preserve"> </w:t>
      </w:r>
      <w:r w:rsidR="005942DF" w:rsidRPr="002C0BF6">
        <w:t>such as heightened public scrutiny of a particular facility</w:t>
      </w:r>
      <w:r w:rsidR="003F7427" w:rsidRPr="002C0BF6">
        <w:t>.</w:t>
      </w:r>
    </w:p>
    <w:p w:rsidR="00433AFE" w:rsidRPr="002C0BF6" w:rsidRDefault="00920D81" w:rsidP="00745241">
      <w:pPr>
        <w:pStyle w:val="Heading3"/>
        <w:keepNext w:val="0"/>
        <w:keepLines w:val="0"/>
        <w:rPr>
          <w:rFonts w:ascii="Arial" w:hAnsi="Arial" w:cs="Arial"/>
          <w:kern w:val="0"/>
          <w:sz w:val="20"/>
          <w:szCs w:val="20"/>
          <w:lang w:bidi="ar-SA"/>
        </w:rPr>
      </w:pPr>
      <w:r w:rsidRPr="002C0BF6">
        <w:rPr>
          <w:rFonts w:ascii="Arial" w:hAnsi="Arial" w:cs="Arial"/>
          <w:sz w:val="20"/>
          <w:szCs w:val="20"/>
        </w:rPr>
        <w:t xml:space="preserve">Overall </w:t>
      </w:r>
      <w:r w:rsidR="00433AFE" w:rsidRPr="002C0BF6">
        <w:rPr>
          <w:rFonts w:ascii="Arial" w:hAnsi="Arial" w:cs="Arial"/>
          <w:kern w:val="0"/>
          <w:sz w:val="20"/>
          <w:szCs w:val="20"/>
          <w:lang w:bidi="ar-SA"/>
        </w:rPr>
        <w:t>Responses to Assessed Risks</w:t>
      </w:r>
      <w:r w:rsidRPr="002C0BF6">
        <w:rPr>
          <w:rFonts w:ascii="Arial" w:hAnsi="Arial" w:cs="Arial"/>
          <w:kern w:val="0"/>
          <w:sz w:val="20"/>
          <w:szCs w:val="20"/>
          <w:lang w:bidi="ar-SA"/>
        </w:rPr>
        <w:t xml:space="preserve"> </w:t>
      </w:r>
      <w:r w:rsidR="00D43C08" w:rsidRPr="002C0BF6">
        <w:rPr>
          <w:rFonts w:ascii="Arial" w:hAnsi="Arial" w:cs="Arial"/>
          <w:sz w:val="20"/>
          <w:szCs w:val="20"/>
        </w:rPr>
        <w:t xml:space="preserve">of Material Misstatement </w:t>
      </w:r>
      <w:r w:rsidR="00C86E0D" w:rsidRPr="002C0BF6">
        <w:rPr>
          <w:rFonts w:ascii="Arial" w:hAnsi="Arial" w:cs="Arial"/>
          <w:kern w:val="0"/>
          <w:sz w:val="20"/>
          <w:szCs w:val="20"/>
          <w:lang w:bidi="ar-SA"/>
        </w:rPr>
        <w:t xml:space="preserve">and </w:t>
      </w:r>
      <w:r w:rsidR="00C86E0D" w:rsidRPr="002C0BF6">
        <w:rPr>
          <w:rFonts w:ascii="Arial" w:hAnsi="Arial" w:cs="Arial"/>
          <w:sz w:val="20"/>
          <w:szCs w:val="20"/>
        </w:rPr>
        <w:t>Further Procedures</w:t>
      </w:r>
      <w:r w:rsidR="00C86E0D" w:rsidRPr="002C0BF6">
        <w:rPr>
          <w:rFonts w:ascii="Arial" w:hAnsi="Arial" w:cs="Arial"/>
          <w:b w:val="0"/>
          <w:sz w:val="20"/>
          <w:szCs w:val="20"/>
        </w:rPr>
        <w:t xml:space="preserve"> </w:t>
      </w:r>
    </w:p>
    <w:p w:rsidR="001718A0" w:rsidRPr="002C0BF6" w:rsidRDefault="001718A0" w:rsidP="00745241">
      <w:pPr>
        <w:pStyle w:val="IFACHeading4"/>
        <w:spacing w:before="120"/>
        <w:rPr>
          <w:rFonts w:ascii="Arial" w:hAnsi="Arial" w:cs="Arial"/>
          <w:sz w:val="20"/>
          <w:szCs w:val="20"/>
        </w:rPr>
      </w:pPr>
      <w:r w:rsidRPr="002C0BF6">
        <w:rPr>
          <w:rFonts w:ascii="Arial" w:hAnsi="Arial" w:cs="Arial"/>
          <w:kern w:val="28"/>
          <w:sz w:val="20"/>
          <w:szCs w:val="20"/>
        </w:rPr>
        <w:t xml:space="preserve">Limited and Reasonable Assurance Engagements </w:t>
      </w:r>
      <w:r w:rsidRPr="002C0BF6">
        <w:rPr>
          <w:rFonts w:ascii="Arial" w:hAnsi="Arial" w:cs="Arial"/>
          <w:i w:val="0"/>
          <w:kern w:val="28"/>
          <w:sz w:val="20"/>
          <w:szCs w:val="20"/>
        </w:rPr>
        <w:t xml:space="preserve">(Ref: Para. </w:t>
      </w:r>
      <w:ins w:id="1342" w:author="Beverley Bahlmann" w:date="2012-03-13T11:58:00Z">
        <w:r w:rsidR="00C0588E" w:rsidRPr="002C0BF6">
          <w:rPr>
            <w:rFonts w:ascii="Arial" w:hAnsi="Arial" w:cs="Arial"/>
            <w:i w:val="0"/>
            <w:kern w:val="28"/>
            <w:sz w:val="20"/>
            <w:szCs w:val="20"/>
          </w:rPr>
          <w:t>8</w:t>
        </w:r>
      </w:ins>
      <w:del w:id="1343" w:author="Beverley Bahlmann" w:date="2012-03-13T11:58:00Z">
        <w:r w:rsidR="00605175" w:rsidRPr="002C0BF6" w:rsidDel="00C0588E">
          <w:rPr>
            <w:rFonts w:ascii="Arial" w:hAnsi="Arial" w:cs="Arial"/>
            <w:i w:val="0"/>
            <w:kern w:val="28"/>
            <w:sz w:val="20"/>
            <w:szCs w:val="20"/>
          </w:rPr>
          <w:delText>7</w:delText>
        </w:r>
      </w:del>
      <w:r w:rsidR="00605175" w:rsidRPr="002C0BF6">
        <w:rPr>
          <w:rFonts w:ascii="Arial" w:hAnsi="Arial" w:cs="Arial"/>
          <w:i w:val="0"/>
          <w:kern w:val="28"/>
          <w:sz w:val="20"/>
          <w:szCs w:val="20"/>
        </w:rPr>
        <w:t xml:space="preserve">, </w:t>
      </w:r>
      <w:r w:rsidR="004221B3" w:rsidRPr="002C0BF6">
        <w:rPr>
          <w:rFonts w:ascii="Arial" w:hAnsi="Arial" w:cs="Arial"/>
          <w:i w:val="0"/>
          <w:kern w:val="28"/>
          <w:sz w:val="20"/>
          <w:szCs w:val="20"/>
        </w:rPr>
        <w:t>3</w:t>
      </w:r>
      <w:ins w:id="1344" w:author="Beverley Bahlmann" w:date="2012-03-27T17:36:00Z">
        <w:r w:rsidR="00B87CAB" w:rsidRPr="002C0BF6">
          <w:rPr>
            <w:rFonts w:ascii="Arial" w:hAnsi="Arial" w:cs="Arial"/>
            <w:i w:val="0"/>
            <w:kern w:val="28"/>
            <w:sz w:val="20"/>
            <w:szCs w:val="20"/>
          </w:rPr>
          <w:t>5</w:t>
        </w:r>
      </w:ins>
      <w:del w:id="1345" w:author="Beverley Bahlmann" w:date="2012-03-27T17:36:00Z">
        <w:r w:rsidR="004221B3" w:rsidRPr="002C0BF6" w:rsidDel="00B87CAB">
          <w:rPr>
            <w:rFonts w:ascii="Arial" w:hAnsi="Arial" w:cs="Arial"/>
            <w:i w:val="0"/>
            <w:kern w:val="28"/>
            <w:sz w:val="20"/>
            <w:szCs w:val="20"/>
          </w:rPr>
          <w:delText>3</w:delText>
        </w:r>
      </w:del>
      <w:r w:rsidRPr="002C0BF6">
        <w:rPr>
          <w:rFonts w:ascii="Arial" w:hAnsi="Arial" w:cs="Arial"/>
          <w:i w:val="0"/>
          <w:kern w:val="28"/>
          <w:sz w:val="20"/>
          <w:szCs w:val="20"/>
        </w:rPr>
        <w:t>–</w:t>
      </w:r>
      <w:ins w:id="1346" w:author="Beverley Bahlmann" w:date="2012-04-05T09:22:00Z">
        <w:r w:rsidR="004B7610" w:rsidRPr="002C0BF6">
          <w:rPr>
            <w:rFonts w:ascii="Arial" w:hAnsi="Arial" w:cs="Arial"/>
            <w:i w:val="0"/>
            <w:kern w:val="28"/>
            <w:sz w:val="20"/>
            <w:szCs w:val="20"/>
          </w:rPr>
          <w:t>41</w:t>
        </w:r>
      </w:ins>
      <w:del w:id="1347" w:author="Beverley Bahlmann" w:date="2012-04-05T09:22:00Z">
        <w:r w:rsidR="00AA5C9E" w:rsidRPr="002C0BF6" w:rsidDel="004B7610">
          <w:rPr>
            <w:rFonts w:ascii="Arial" w:hAnsi="Arial" w:cs="Arial"/>
            <w:i w:val="0"/>
            <w:kern w:val="28"/>
            <w:sz w:val="20"/>
            <w:szCs w:val="20"/>
          </w:rPr>
          <w:delText>3</w:delText>
        </w:r>
      </w:del>
      <w:del w:id="1348" w:author="Beverley Bahlmann" w:date="2012-03-27T17:36:00Z">
        <w:r w:rsidR="0006474B" w:rsidRPr="002C0BF6" w:rsidDel="00B87CAB">
          <w:rPr>
            <w:rFonts w:ascii="Arial" w:hAnsi="Arial" w:cs="Arial"/>
            <w:i w:val="0"/>
            <w:kern w:val="28"/>
            <w:sz w:val="20"/>
            <w:szCs w:val="20"/>
          </w:rPr>
          <w:delText>5</w:delText>
        </w:r>
      </w:del>
      <w:r w:rsidR="00AA5C9E" w:rsidRPr="002C0BF6">
        <w:rPr>
          <w:rFonts w:ascii="Arial" w:hAnsi="Arial" w:cs="Arial"/>
          <w:i w:val="0"/>
          <w:kern w:val="28"/>
          <w:sz w:val="20"/>
          <w:szCs w:val="20"/>
        </w:rPr>
        <w:t>R</w:t>
      </w:r>
      <w:r w:rsidRPr="002C0BF6">
        <w:rPr>
          <w:rFonts w:ascii="Arial" w:hAnsi="Arial" w:cs="Arial"/>
          <w:i w:val="0"/>
          <w:kern w:val="28"/>
          <w:sz w:val="20"/>
          <w:szCs w:val="20"/>
        </w:rPr>
        <w:t>, 4</w:t>
      </w:r>
      <w:ins w:id="1349" w:author="Beverley Bahlmann" w:date="2012-03-27T17:37:00Z">
        <w:r w:rsidR="00B87CAB" w:rsidRPr="002C0BF6">
          <w:rPr>
            <w:rFonts w:ascii="Arial" w:hAnsi="Arial" w:cs="Arial"/>
            <w:i w:val="0"/>
            <w:kern w:val="28"/>
            <w:sz w:val="20"/>
            <w:szCs w:val="20"/>
          </w:rPr>
          <w:t>2</w:t>
        </w:r>
      </w:ins>
      <w:del w:id="1350" w:author="Beverley Bahlmann" w:date="2012-03-27T17:37:00Z">
        <w:r w:rsidRPr="002C0BF6" w:rsidDel="00B87CAB">
          <w:rPr>
            <w:rFonts w:ascii="Arial" w:hAnsi="Arial" w:cs="Arial"/>
            <w:i w:val="0"/>
            <w:kern w:val="28"/>
            <w:sz w:val="20"/>
            <w:szCs w:val="20"/>
          </w:rPr>
          <w:delText>0</w:delText>
        </w:r>
      </w:del>
      <w:r w:rsidRPr="002C0BF6">
        <w:rPr>
          <w:rFonts w:ascii="Arial" w:hAnsi="Arial" w:cs="Arial"/>
          <w:i w:val="0"/>
          <w:kern w:val="28"/>
          <w:sz w:val="20"/>
          <w:szCs w:val="20"/>
        </w:rPr>
        <w:t>L</w:t>
      </w:r>
      <w:r w:rsidR="007441A3" w:rsidRPr="002C0BF6">
        <w:rPr>
          <w:rFonts w:ascii="Arial" w:hAnsi="Arial" w:cs="Arial"/>
          <w:i w:val="0"/>
          <w:kern w:val="28"/>
          <w:sz w:val="20"/>
          <w:szCs w:val="20"/>
        </w:rPr>
        <w:t>–</w:t>
      </w:r>
      <w:r w:rsidRPr="002C0BF6">
        <w:rPr>
          <w:rFonts w:ascii="Arial" w:hAnsi="Arial" w:cs="Arial"/>
          <w:i w:val="0"/>
          <w:kern w:val="28"/>
          <w:sz w:val="20"/>
          <w:szCs w:val="20"/>
        </w:rPr>
        <w:t>4</w:t>
      </w:r>
      <w:ins w:id="1351" w:author="Beverley Bahlmann" w:date="2012-03-27T17:37:00Z">
        <w:r w:rsidR="00B87CAB" w:rsidRPr="002C0BF6">
          <w:rPr>
            <w:rFonts w:ascii="Arial" w:hAnsi="Arial" w:cs="Arial"/>
            <w:i w:val="0"/>
            <w:kern w:val="28"/>
            <w:sz w:val="20"/>
            <w:szCs w:val="20"/>
          </w:rPr>
          <w:t>3</w:t>
        </w:r>
      </w:ins>
      <w:del w:id="1352" w:author="Beverley Bahlmann" w:date="2012-03-27T17:37:00Z">
        <w:r w:rsidRPr="002C0BF6" w:rsidDel="00B87CAB">
          <w:rPr>
            <w:rFonts w:ascii="Arial" w:hAnsi="Arial" w:cs="Arial"/>
            <w:i w:val="0"/>
            <w:kern w:val="28"/>
            <w:sz w:val="20"/>
            <w:szCs w:val="20"/>
          </w:rPr>
          <w:delText>1</w:delText>
        </w:r>
      </w:del>
      <w:r w:rsidRPr="002C0BF6">
        <w:rPr>
          <w:rFonts w:ascii="Arial" w:hAnsi="Arial" w:cs="Arial"/>
          <w:i w:val="0"/>
          <w:kern w:val="28"/>
          <w:sz w:val="20"/>
          <w:szCs w:val="20"/>
        </w:rPr>
        <w:t>R</w:t>
      </w:r>
      <w:ins w:id="1353" w:author="Beverley Bahlmann" w:date="2012-04-02T11:29:00Z">
        <w:r w:rsidR="00280B40" w:rsidRPr="002C0BF6">
          <w:rPr>
            <w:rFonts w:ascii="Arial" w:hAnsi="Arial" w:cs="Arial"/>
            <w:i w:val="0"/>
            <w:kern w:val="28"/>
            <w:sz w:val="20"/>
            <w:szCs w:val="20"/>
          </w:rPr>
          <w:t>, 46</w:t>
        </w:r>
      </w:ins>
      <w:r w:rsidRPr="002C0BF6">
        <w:rPr>
          <w:rFonts w:ascii="Arial" w:hAnsi="Arial" w:cs="Arial"/>
          <w:i w:val="0"/>
          <w:kern w:val="28"/>
          <w:sz w:val="20"/>
          <w:szCs w:val="20"/>
        </w:rPr>
        <w:t>)</w:t>
      </w:r>
    </w:p>
    <w:p w:rsidR="001718A0" w:rsidRPr="002C0BF6" w:rsidRDefault="009B1B82" w:rsidP="00745241">
      <w:pPr>
        <w:pStyle w:val="IFACNumberedPara"/>
        <w:tabs>
          <w:tab w:val="clear" w:pos="720"/>
        </w:tabs>
        <w:rPr>
          <w:rFonts w:ascii="Arial" w:hAnsi="Arial" w:cs="Arial"/>
          <w:sz w:val="20"/>
          <w:szCs w:val="20"/>
        </w:rPr>
      </w:pPr>
      <w:r w:rsidRPr="002C0BF6">
        <w:rPr>
          <w:rFonts w:ascii="Arial" w:hAnsi="Arial" w:cs="Arial"/>
          <w:sz w:val="20"/>
          <w:szCs w:val="20"/>
        </w:rPr>
        <w:t>A</w:t>
      </w:r>
      <w:ins w:id="1354" w:author="Beverley Bahlmann" w:date="2012-03-23T15:50:00Z">
        <w:r w:rsidR="00FD2924" w:rsidRPr="002C0BF6">
          <w:rPr>
            <w:rFonts w:ascii="Arial" w:hAnsi="Arial" w:cs="Arial"/>
            <w:sz w:val="20"/>
            <w:szCs w:val="20"/>
          </w:rPr>
          <w:t>90</w:t>
        </w:r>
      </w:ins>
      <w:del w:id="1355" w:author="Beverley Bahlmann" w:date="2012-03-23T15:50:00Z">
        <w:r w:rsidRPr="002C0BF6" w:rsidDel="00FD2924">
          <w:rPr>
            <w:rFonts w:ascii="Arial" w:hAnsi="Arial" w:cs="Arial"/>
            <w:sz w:val="20"/>
            <w:szCs w:val="20"/>
          </w:rPr>
          <w:delText>86</w:delText>
        </w:r>
      </w:del>
      <w:r w:rsidRPr="002C0BF6">
        <w:rPr>
          <w:rFonts w:ascii="Arial" w:hAnsi="Arial" w:cs="Arial"/>
          <w:sz w:val="20"/>
          <w:szCs w:val="20"/>
        </w:rPr>
        <w:t>.</w:t>
      </w:r>
      <w:r w:rsidRPr="002C0BF6">
        <w:rPr>
          <w:rFonts w:ascii="Arial" w:hAnsi="Arial" w:cs="Arial"/>
          <w:sz w:val="20"/>
          <w:szCs w:val="20"/>
        </w:rPr>
        <w:tab/>
      </w:r>
      <w:r w:rsidR="003D3BB8" w:rsidRPr="002C0BF6">
        <w:rPr>
          <w:rFonts w:ascii="Arial" w:hAnsi="Arial" w:cs="Arial"/>
          <w:sz w:val="20"/>
          <w:szCs w:val="20"/>
        </w:rPr>
        <w:t xml:space="preserve">Because the level of assurance obtained in a limited assurance engagement is lower than in a reasonable assurance engagement, </w:t>
      </w:r>
      <w:del w:id="1356" w:author="Beverley Bahlmann" w:date="2012-03-20T15:44:00Z">
        <w:r w:rsidR="003D3BB8" w:rsidRPr="002C0BF6" w:rsidDel="00AC28BA">
          <w:rPr>
            <w:rFonts w:ascii="Arial" w:hAnsi="Arial" w:cs="Arial"/>
            <w:sz w:val="20"/>
            <w:szCs w:val="20"/>
          </w:rPr>
          <w:delText xml:space="preserve">the nature of </w:delText>
        </w:r>
      </w:del>
      <w:r w:rsidR="003D3BB8" w:rsidRPr="002C0BF6">
        <w:rPr>
          <w:rFonts w:ascii="Arial" w:hAnsi="Arial" w:cs="Arial"/>
          <w:sz w:val="20"/>
          <w:szCs w:val="20"/>
        </w:rPr>
        <w:t xml:space="preserve">the procedures the practitioner will perform in a limited assurance engagement will </w:t>
      </w:r>
      <w:ins w:id="1357" w:author="Beverley Bahlmann" w:date="2012-03-20T15:44:00Z">
        <w:r w:rsidR="00AC28BA" w:rsidRPr="002C0BF6">
          <w:rPr>
            <w:rFonts w:ascii="Arial" w:hAnsi="Arial" w:cs="Arial"/>
            <w:sz w:val="20"/>
            <w:szCs w:val="20"/>
          </w:rPr>
          <w:t xml:space="preserve">vary in nature </w:t>
        </w:r>
      </w:ins>
      <w:del w:id="1358" w:author="Beverley Bahlmann" w:date="2012-03-20T15:44:00Z">
        <w:r w:rsidR="00F728CE" w:rsidRPr="002C0BF6" w:rsidDel="00AC28BA">
          <w:rPr>
            <w:rFonts w:ascii="Arial" w:hAnsi="Arial" w:cs="Arial"/>
            <w:sz w:val="20"/>
            <w:szCs w:val="20"/>
          </w:rPr>
          <w:delText>be different</w:delText>
        </w:r>
      </w:del>
      <w:r w:rsidR="00F728CE" w:rsidRPr="002C0BF6">
        <w:rPr>
          <w:rFonts w:ascii="Arial" w:hAnsi="Arial" w:cs="Arial"/>
          <w:sz w:val="20"/>
          <w:szCs w:val="20"/>
        </w:rPr>
        <w:t xml:space="preserve"> from,</w:t>
      </w:r>
      <w:r w:rsidR="00D47386" w:rsidRPr="002C0BF6">
        <w:rPr>
          <w:rFonts w:ascii="Arial" w:hAnsi="Arial" w:cs="Arial"/>
          <w:sz w:val="20"/>
          <w:szCs w:val="20"/>
        </w:rPr>
        <w:t xml:space="preserve"> and </w:t>
      </w:r>
      <w:del w:id="1359" w:author="Beverley Bahlmann" w:date="2012-03-20T15:44:00Z">
        <w:r w:rsidR="00F728CE" w:rsidRPr="002C0BF6" w:rsidDel="00AC28BA">
          <w:rPr>
            <w:rFonts w:ascii="Arial" w:hAnsi="Arial" w:cs="Arial"/>
            <w:sz w:val="20"/>
            <w:szCs w:val="20"/>
          </w:rPr>
          <w:delText xml:space="preserve">their </w:delText>
        </w:r>
      </w:del>
      <w:ins w:id="1360" w:author="Beverley Bahlmann" w:date="2012-03-20T15:44:00Z">
        <w:r w:rsidR="00AC28BA" w:rsidRPr="002C0BF6">
          <w:rPr>
            <w:rFonts w:ascii="Arial" w:hAnsi="Arial" w:cs="Arial"/>
            <w:sz w:val="20"/>
            <w:szCs w:val="20"/>
          </w:rPr>
          <w:t xml:space="preserve">are less in </w:t>
        </w:r>
      </w:ins>
      <w:r w:rsidR="00D47386" w:rsidRPr="002C0BF6">
        <w:rPr>
          <w:rFonts w:ascii="Arial" w:hAnsi="Arial" w:cs="Arial"/>
          <w:sz w:val="20"/>
          <w:szCs w:val="20"/>
        </w:rPr>
        <w:t>extent</w:t>
      </w:r>
      <w:r w:rsidR="00F728CE" w:rsidRPr="002C0BF6">
        <w:rPr>
          <w:rFonts w:ascii="Arial" w:hAnsi="Arial" w:cs="Arial"/>
          <w:sz w:val="20"/>
          <w:szCs w:val="20"/>
        </w:rPr>
        <w:t xml:space="preserve"> </w:t>
      </w:r>
      <w:del w:id="1361" w:author="Beverley Bahlmann" w:date="2012-03-20T15:45:00Z">
        <w:r w:rsidR="00F728CE" w:rsidRPr="002C0BF6" w:rsidDel="00AC28BA">
          <w:rPr>
            <w:rFonts w:ascii="Arial" w:hAnsi="Arial" w:cs="Arial"/>
            <w:sz w:val="20"/>
            <w:szCs w:val="20"/>
          </w:rPr>
          <w:delText xml:space="preserve">will be less </w:delText>
        </w:r>
      </w:del>
      <w:r w:rsidR="00F728CE" w:rsidRPr="002C0BF6">
        <w:rPr>
          <w:rFonts w:ascii="Arial" w:hAnsi="Arial" w:cs="Arial"/>
          <w:sz w:val="20"/>
          <w:szCs w:val="20"/>
        </w:rPr>
        <w:t>than</w:t>
      </w:r>
      <w:ins w:id="1362" w:author="Beverley Bahlmann" w:date="2012-03-20T15:45:00Z">
        <w:r w:rsidR="00AC28BA" w:rsidRPr="002C0BF6">
          <w:rPr>
            <w:rFonts w:ascii="Arial" w:hAnsi="Arial" w:cs="Arial"/>
            <w:sz w:val="20"/>
            <w:szCs w:val="20"/>
          </w:rPr>
          <w:t xml:space="preserve"> for</w:t>
        </w:r>
      </w:ins>
      <w:r w:rsidR="00AC28BA" w:rsidRPr="002C0BF6">
        <w:rPr>
          <w:rFonts w:ascii="Arial" w:hAnsi="Arial" w:cs="Arial"/>
          <w:sz w:val="20"/>
          <w:szCs w:val="20"/>
        </w:rPr>
        <w:t>,</w:t>
      </w:r>
      <w:r w:rsidR="00D47386" w:rsidRPr="002C0BF6">
        <w:rPr>
          <w:rFonts w:ascii="Arial" w:hAnsi="Arial" w:cs="Arial"/>
          <w:sz w:val="20"/>
          <w:szCs w:val="20"/>
        </w:rPr>
        <w:t xml:space="preserve"> </w:t>
      </w:r>
      <w:r w:rsidR="003D3BB8" w:rsidRPr="002C0BF6">
        <w:rPr>
          <w:rFonts w:ascii="Arial" w:hAnsi="Arial" w:cs="Arial"/>
          <w:sz w:val="20"/>
          <w:szCs w:val="20"/>
        </w:rPr>
        <w:t>a reasonable assurance engagement</w:t>
      </w:r>
      <w:r w:rsidR="004C408E" w:rsidRPr="002C0BF6">
        <w:rPr>
          <w:rFonts w:ascii="Arial" w:hAnsi="Arial" w:cs="Arial"/>
          <w:sz w:val="20"/>
          <w:szCs w:val="20"/>
        </w:rPr>
        <w:t xml:space="preserve">. </w:t>
      </w:r>
      <w:r w:rsidR="001718A0" w:rsidRPr="002C0BF6">
        <w:rPr>
          <w:rFonts w:ascii="Arial" w:hAnsi="Arial" w:cs="Arial"/>
          <w:sz w:val="20"/>
          <w:szCs w:val="20"/>
        </w:rPr>
        <w:t>The primary differences between the practitioner</w:t>
      </w:r>
      <w:r w:rsidR="00B23E35" w:rsidRPr="002C0BF6">
        <w:rPr>
          <w:rFonts w:ascii="Arial" w:hAnsi="Arial" w:cs="Arial"/>
          <w:sz w:val="20"/>
          <w:szCs w:val="20"/>
        </w:rPr>
        <w:t>’</w:t>
      </w:r>
      <w:r w:rsidR="001718A0" w:rsidRPr="002C0BF6">
        <w:rPr>
          <w:rFonts w:ascii="Arial" w:hAnsi="Arial" w:cs="Arial"/>
          <w:sz w:val="20"/>
          <w:szCs w:val="20"/>
        </w:rPr>
        <w:t xml:space="preserve">s overall responses to address the assessed risks </w:t>
      </w:r>
      <w:r w:rsidR="00D43C08" w:rsidRPr="002C0BF6">
        <w:rPr>
          <w:rFonts w:ascii="Arial" w:hAnsi="Arial" w:cs="Arial"/>
          <w:sz w:val="20"/>
          <w:szCs w:val="20"/>
        </w:rPr>
        <w:t xml:space="preserve">of material misstatement </w:t>
      </w:r>
      <w:r w:rsidR="001718A0" w:rsidRPr="002C0BF6">
        <w:rPr>
          <w:rFonts w:ascii="Arial" w:hAnsi="Arial" w:cs="Arial"/>
          <w:sz w:val="20"/>
          <w:szCs w:val="20"/>
        </w:rPr>
        <w:t>and further procedures for a reasonable assurance engagement and a limited assurance engagement on a GHG statement are as follows:</w:t>
      </w:r>
    </w:p>
    <w:p w:rsidR="00E85D24" w:rsidRPr="002C0BF6" w:rsidRDefault="001718A0" w:rsidP="00745241">
      <w:pPr>
        <w:pStyle w:val="IFACIndentedAlpha"/>
        <w:rPr>
          <w:rFonts w:ascii="Arial" w:hAnsi="Arial" w:cs="Arial"/>
          <w:sz w:val="20"/>
          <w:szCs w:val="20"/>
        </w:rPr>
      </w:pPr>
      <w:r w:rsidRPr="002C0BF6">
        <w:rPr>
          <w:rFonts w:ascii="Arial" w:hAnsi="Arial" w:cs="Arial"/>
          <w:sz w:val="20"/>
          <w:szCs w:val="20"/>
        </w:rPr>
        <w:t>(a)</w:t>
      </w:r>
      <w:r w:rsidRPr="002C0BF6">
        <w:rPr>
          <w:rFonts w:ascii="Arial" w:hAnsi="Arial" w:cs="Arial"/>
          <w:sz w:val="20"/>
          <w:szCs w:val="20"/>
        </w:rPr>
        <w:tab/>
      </w:r>
      <w:r w:rsidRPr="002C0BF6">
        <w:rPr>
          <w:rFonts w:ascii="Arial" w:hAnsi="Arial" w:cs="Arial"/>
          <w:i/>
          <w:sz w:val="20"/>
          <w:szCs w:val="20"/>
        </w:rPr>
        <w:t xml:space="preserve">The emphasis placed on </w:t>
      </w:r>
      <w:r w:rsidR="00EF1DD3" w:rsidRPr="002C0BF6">
        <w:rPr>
          <w:rFonts w:ascii="Arial" w:hAnsi="Arial" w:cs="Arial"/>
          <w:i/>
          <w:sz w:val="20"/>
          <w:szCs w:val="20"/>
        </w:rPr>
        <w:t xml:space="preserve">the nature of </w:t>
      </w:r>
      <w:r w:rsidRPr="002C0BF6">
        <w:rPr>
          <w:rFonts w:ascii="Arial" w:hAnsi="Arial" w:cs="Arial"/>
          <w:i/>
          <w:sz w:val="20"/>
          <w:szCs w:val="20"/>
        </w:rPr>
        <w:t>various procedures</w:t>
      </w:r>
      <w:r w:rsidRPr="002C0BF6">
        <w:rPr>
          <w:rFonts w:ascii="Arial" w:hAnsi="Arial" w:cs="Arial"/>
          <w:sz w:val="20"/>
          <w:szCs w:val="20"/>
        </w:rPr>
        <w:t xml:space="preserve">: The emphasis placed on </w:t>
      </w:r>
      <w:r w:rsidR="00EF1DD3" w:rsidRPr="002C0BF6">
        <w:rPr>
          <w:rFonts w:ascii="Arial" w:hAnsi="Arial" w:cs="Arial"/>
          <w:sz w:val="20"/>
          <w:szCs w:val="20"/>
        </w:rPr>
        <w:t xml:space="preserve">the nature of </w:t>
      </w:r>
      <w:r w:rsidRPr="002C0BF6">
        <w:rPr>
          <w:rFonts w:ascii="Arial" w:hAnsi="Arial" w:cs="Arial"/>
          <w:sz w:val="20"/>
          <w:szCs w:val="20"/>
        </w:rPr>
        <w:t>various procedures as a source of evidence will likely differ, depending on the engagement circumstances. For example</w:t>
      </w:r>
      <w:r w:rsidR="00E85D24" w:rsidRPr="002C0BF6">
        <w:rPr>
          <w:rFonts w:ascii="Arial" w:hAnsi="Arial" w:cs="Arial"/>
          <w:sz w:val="20"/>
          <w:szCs w:val="20"/>
        </w:rPr>
        <w:t>:</w:t>
      </w:r>
    </w:p>
    <w:p w:rsidR="001718A0" w:rsidRPr="002C0BF6" w:rsidRDefault="005B4412" w:rsidP="00745241">
      <w:pPr>
        <w:pStyle w:val="Bullet1Indented"/>
        <w:tabs>
          <w:tab w:val="clear" w:pos="1260"/>
          <w:tab w:val="left" w:pos="1800"/>
        </w:tabs>
        <w:ind w:left="1800"/>
      </w:pPr>
      <w:r w:rsidRPr="002C0BF6">
        <w:t>T</w:t>
      </w:r>
      <w:r w:rsidR="001718A0" w:rsidRPr="002C0BF6">
        <w:t>he practitioner may judge it to be appropriate in the circumstances of a particular limited assurance engagement to place relatively greater emphasis on inquiries of the entity</w:t>
      </w:r>
      <w:r w:rsidR="00B23E35" w:rsidRPr="002C0BF6">
        <w:t>’</w:t>
      </w:r>
      <w:r w:rsidR="001718A0" w:rsidRPr="002C0BF6">
        <w:t xml:space="preserve">s personnel and analytical procedures, and relatively less emphasis, if any, on </w:t>
      </w:r>
      <w:r w:rsidR="001718A0" w:rsidRPr="002C0BF6">
        <w:lastRenderedPageBreak/>
        <w:t>tests of controls and obtaining evidence from external sources than would be the case for a reasonable assurance engagement.</w:t>
      </w:r>
      <w:r w:rsidR="00164779" w:rsidRPr="002C0BF6">
        <w:t xml:space="preserve"> </w:t>
      </w:r>
      <w:del w:id="1363" w:author="Beverley Bahlmann" w:date="2012-04-02T11:29:00Z">
        <w:r w:rsidR="00164779" w:rsidRPr="002C0BF6" w:rsidDel="00280B40">
          <w:delText>(Ref: Para. 3</w:delText>
        </w:r>
      </w:del>
      <w:del w:id="1364" w:author="Beverley Bahlmann" w:date="2012-03-27T17:37:00Z">
        <w:r w:rsidR="00164779" w:rsidRPr="002C0BF6" w:rsidDel="00B87CAB">
          <w:delText>6</w:delText>
        </w:r>
      </w:del>
      <w:del w:id="1365" w:author="Beverley Bahlmann" w:date="2012-04-02T11:29:00Z">
        <w:r w:rsidR="00164779" w:rsidRPr="002C0BF6" w:rsidDel="00280B40">
          <w:delText xml:space="preserve">R) </w:delText>
        </w:r>
      </w:del>
    </w:p>
    <w:p w:rsidR="005B4412" w:rsidRPr="002C0BF6" w:rsidRDefault="005B4412" w:rsidP="00745241">
      <w:pPr>
        <w:pStyle w:val="Bullet1Indented"/>
        <w:tabs>
          <w:tab w:val="clear" w:pos="1260"/>
          <w:tab w:val="left" w:pos="1800"/>
        </w:tabs>
        <w:ind w:left="1800"/>
      </w:pPr>
      <w:r w:rsidRPr="002C0BF6">
        <w:t>Where the entity uses continuous measuring equipment to quantify emission</w:t>
      </w:r>
      <w:ins w:id="1366" w:author="Beverley Bahlmann" w:date="2012-04-02T11:32:00Z">
        <w:r w:rsidR="00280B40" w:rsidRPr="002C0BF6">
          <w:t>s</w:t>
        </w:r>
      </w:ins>
      <w:r w:rsidRPr="002C0BF6">
        <w:t xml:space="preserve"> flows, the practitioner may decide in a limited assurance engagement to respond to an assessed risk </w:t>
      </w:r>
      <w:r w:rsidR="00D43C08" w:rsidRPr="002C0BF6">
        <w:t xml:space="preserve">of material misstatement </w:t>
      </w:r>
      <w:r w:rsidRPr="002C0BF6">
        <w:t>by inquiring about the frequency with which the equipment is calibrated. In the same circumstances for a reasonable assurance engagement, the practitioner may decide to examine the entity</w:t>
      </w:r>
      <w:r w:rsidR="00B23E35" w:rsidRPr="002C0BF6">
        <w:t>’</w:t>
      </w:r>
      <w:r w:rsidRPr="002C0BF6">
        <w:t>s records of the equipment</w:t>
      </w:r>
      <w:r w:rsidR="00B23E35" w:rsidRPr="002C0BF6">
        <w:t>’</w:t>
      </w:r>
      <w:r w:rsidRPr="002C0BF6">
        <w:t xml:space="preserve">s calibration or independently test its calibration. </w:t>
      </w:r>
    </w:p>
    <w:p w:rsidR="005B4412" w:rsidRPr="002C0BF6" w:rsidRDefault="005B4412" w:rsidP="00745241">
      <w:pPr>
        <w:pStyle w:val="Bullet1Indented"/>
        <w:tabs>
          <w:tab w:val="clear" w:pos="1260"/>
          <w:tab w:val="left" w:pos="1800"/>
        </w:tabs>
        <w:ind w:left="1800"/>
      </w:pPr>
      <w:r w:rsidRPr="002C0BF6">
        <w:t>Where the entity burns coal, the practitioner may decide in a reasonable assurance engagement to independently analyze the characteristics of the coal, but in a limited assurance engagement the practitioner may decide that reviewing the entity</w:t>
      </w:r>
      <w:r w:rsidR="00B23E35" w:rsidRPr="002C0BF6">
        <w:t>’</w:t>
      </w:r>
      <w:r w:rsidRPr="002C0BF6">
        <w:t>s records of laboratory test results is an adequate response to an assessed risk</w:t>
      </w:r>
      <w:r w:rsidR="00D43C08" w:rsidRPr="002C0BF6">
        <w:t xml:space="preserve"> of material misstatement</w:t>
      </w:r>
      <w:r w:rsidRPr="002C0BF6">
        <w:t>.</w:t>
      </w:r>
    </w:p>
    <w:p w:rsidR="001718A0" w:rsidRPr="002C0BF6" w:rsidRDefault="001718A0" w:rsidP="00745241">
      <w:pPr>
        <w:pStyle w:val="IFACIndentedAlpha"/>
        <w:rPr>
          <w:rFonts w:ascii="Arial" w:hAnsi="Arial" w:cs="Arial"/>
          <w:sz w:val="20"/>
          <w:szCs w:val="20"/>
        </w:rPr>
      </w:pPr>
      <w:r w:rsidRPr="002C0BF6">
        <w:rPr>
          <w:rFonts w:ascii="Arial" w:hAnsi="Arial" w:cs="Arial"/>
          <w:sz w:val="20"/>
          <w:szCs w:val="20"/>
        </w:rPr>
        <w:t>(b)</w:t>
      </w:r>
      <w:r w:rsidRPr="002C0BF6">
        <w:rPr>
          <w:rFonts w:ascii="Arial" w:hAnsi="Arial" w:cs="Arial"/>
          <w:sz w:val="20"/>
          <w:szCs w:val="20"/>
        </w:rPr>
        <w:tab/>
      </w:r>
      <w:r w:rsidRPr="002C0BF6">
        <w:rPr>
          <w:rFonts w:ascii="Arial" w:hAnsi="Arial" w:cs="Arial"/>
          <w:i/>
          <w:sz w:val="20"/>
          <w:szCs w:val="20"/>
        </w:rPr>
        <w:t>The extent of further procedures</w:t>
      </w:r>
      <w:r w:rsidRPr="002C0BF6">
        <w:rPr>
          <w:rFonts w:ascii="Arial" w:hAnsi="Arial" w:cs="Arial"/>
          <w:sz w:val="20"/>
          <w:szCs w:val="20"/>
        </w:rPr>
        <w:t>: The extent of further procedures performed in a limited assurance engagement is less than in a reasonable assurance engagement. This may involve:</w:t>
      </w:r>
    </w:p>
    <w:p w:rsidR="001718A0" w:rsidRPr="002C0BF6" w:rsidRDefault="001718A0" w:rsidP="00745241">
      <w:pPr>
        <w:pStyle w:val="Bullet1Indented"/>
        <w:tabs>
          <w:tab w:val="clear" w:pos="1260"/>
          <w:tab w:val="left" w:pos="1800"/>
        </w:tabs>
        <w:ind w:left="1800"/>
      </w:pPr>
      <w:r w:rsidRPr="002C0BF6">
        <w:t>Reducing the number of items to be examined, for example, reducing sample sizes for tests of details;</w:t>
      </w:r>
    </w:p>
    <w:p w:rsidR="001718A0" w:rsidRPr="002C0BF6" w:rsidRDefault="001718A0" w:rsidP="00745241">
      <w:pPr>
        <w:pStyle w:val="Bullet1Indented"/>
        <w:tabs>
          <w:tab w:val="clear" w:pos="1260"/>
          <w:tab w:val="left" w:pos="1800"/>
        </w:tabs>
        <w:ind w:left="1800"/>
      </w:pPr>
      <w:r w:rsidRPr="002C0BF6">
        <w:t>Performing fewer procedures (for example, performing only analytical procedures in circumstances when, in a reasonable assurance engagement, both analytical procedures and tests of detail would be performed); or</w:t>
      </w:r>
    </w:p>
    <w:p w:rsidR="001718A0" w:rsidRPr="002C0BF6" w:rsidRDefault="001718A0" w:rsidP="00745241">
      <w:pPr>
        <w:pStyle w:val="Bullet1Indented"/>
        <w:tabs>
          <w:tab w:val="clear" w:pos="1260"/>
          <w:tab w:val="left" w:pos="1800"/>
        </w:tabs>
        <w:ind w:left="1800"/>
      </w:pPr>
      <w:r w:rsidRPr="002C0BF6">
        <w:t>Performing procedures on location at fewer facilities.</w:t>
      </w:r>
      <w:r w:rsidR="00DB31E5" w:rsidRPr="002C0BF6">
        <w:t xml:space="preserve"> </w:t>
      </w:r>
      <w:del w:id="1367" w:author="Beverley Bahlmann" w:date="2012-04-02T11:29:00Z">
        <w:r w:rsidR="00DB31E5" w:rsidRPr="002C0BF6" w:rsidDel="00280B40">
          <w:delText>(Ref: Para. 4</w:delText>
        </w:r>
      </w:del>
      <w:del w:id="1368" w:author="Beverley Bahlmann" w:date="2012-03-27T17:38:00Z">
        <w:r w:rsidR="00DB31E5" w:rsidRPr="002C0BF6" w:rsidDel="00B87CAB">
          <w:delText>4</w:delText>
        </w:r>
      </w:del>
      <w:del w:id="1369" w:author="Beverley Bahlmann" w:date="2012-04-02T11:29:00Z">
        <w:r w:rsidR="00DB31E5" w:rsidRPr="002C0BF6" w:rsidDel="00280B40">
          <w:delText>)</w:delText>
        </w:r>
      </w:del>
    </w:p>
    <w:p w:rsidR="001718A0" w:rsidRPr="002C0BF6" w:rsidRDefault="001718A0" w:rsidP="00745241">
      <w:pPr>
        <w:pStyle w:val="IFACIndentedAlpha"/>
        <w:rPr>
          <w:rFonts w:ascii="Arial" w:hAnsi="Arial" w:cs="Arial"/>
          <w:kern w:val="0"/>
          <w:sz w:val="20"/>
          <w:szCs w:val="20"/>
          <w:lang w:bidi="ar-SA"/>
        </w:rPr>
      </w:pPr>
      <w:r w:rsidRPr="002C0BF6">
        <w:rPr>
          <w:rFonts w:ascii="Arial" w:hAnsi="Arial" w:cs="Arial"/>
          <w:sz w:val="20"/>
          <w:szCs w:val="20"/>
        </w:rPr>
        <w:t>(c)</w:t>
      </w:r>
      <w:r w:rsidRPr="002C0BF6">
        <w:rPr>
          <w:rFonts w:ascii="Arial" w:hAnsi="Arial" w:cs="Arial"/>
          <w:sz w:val="20"/>
          <w:szCs w:val="20"/>
        </w:rPr>
        <w:tab/>
      </w:r>
      <w:r w:rsidRPr="002C0BF6">
        <w:rPr>
          <w:rFonts w:ascii="Arial" w:hAnsi="Arial" w:cs="Arial"/>
          <w:i/>
          <w:sz w:val="20"/>
          <w:szCs w:val="20"/>
        </w:rPr>
        <w:t>The nature of analytical procedures</w:t>
      </w:r>
      <w:r w:rsidRPr="002C0BF6">
        <w:rPr>
          <w:rFonts w:ascii="Arial" w:hAnsi="Arial" w:cs="Arial"/>
          <w:sz w:val="20"/>
          <w:szCs w:val="20"/>
        </w:rPr>
        <w:t>:</w:t>
      </w:r>
      <w:r w:rsidR="0006474B" w:rsidRPr="002C0BF6">
        <w:rPr>
          <w:rFonts w:ascii="Arial" w:hAnsi="Arial" w:cs="Arial"/>
          <w:sz w:val="20"/>
          <w:szCs w:val="20"/>
        </w:rPr>
        <w:t xml:space="preserve"> </w:t>
      </w:r>
      <w:del w:id="1370" w:author="Beverley Bahlmann" w:date="2012-04-02T11:31:00Z">
        <w:r w:rsidR="0006474B" w:rsidRPr="002C0BF6" w:rsidDel="00280B40">
          <w:rPr>
            <w:rFonts w:ascii="Arial" w:hAnsi="Arial" w:cs="Arial"/>
            <w:sz w:val="20"/>
            <w:szCs w:val="20"/>
          </w:rPr>
          <w:delText>(Ref: Para. 4</w:delText>
        </w:r>
      </w:del>
      <w:del w:id="1371" w:author="Beverley Bahlmann" w:date="2012-03-27T17:38:00Z">
        <w:r w:rsidR="0006474B" w:rsidRPr="002C0BF6" w:rsidDel="00B87CAB">
          <w:rPr>
            <w:rFonts w:ascii="Arial" w:hAnsi="Arial" w:cs="Arial"/>
            <w:sz w:val="20"/>
            <w:szCs w:val="20"/>
          </w:rPr>
          <w:delText>0</w:delText>
        </w:r>
      </w:del>
      <w:del w:id="1372" w:author="Beverley Bahlmann" w:date="2012-04-02T11:31:00Z">
        <w:r w:rsidR="0006474B" w:rsidRPr="002C0BF6" w:rsidDel="00280B40">
          <w:rPr>
            <w:rFonts w:ascii="Arial" w:hAnsi="Arial" w:cs="Arial"/>
            <w:sz w:val="20"/>
            <w:szCs w:val="20"/>
          </w:rPr>
          <w:delText>L</w:delText>
        </w:r>
        <w:r w:rsidR="0006474B" w:rsidRPr="002C0BF6" w:rsidDel="00280B40">
          <w:rPr>
            <w:rFonts w:ascii="Arial" w:hAnsi="Arial" w:cs="Arial"/>
            <w:i/>
            <w:sz w:val="20"/>
            <w:szCs w:val="20"/>
          </w:rPr>
          <w:delText>–</w:delText>
        </w:r>
        <w:r w:rsidR="0006474B" w:rsidRPr="002C0BF6" w:rsidDel="00280B40">
          <w:rPr>
            <w:rFonts w:ascii="Arial" w:hAnsi="Arial" w:cs="Arial"/>
            <w:sz w:val="20"/>
            <w:szCs w:val="20"/>
          </w:rPr>
          <w:delText>4</w:delText>
        </w:r>
      </w:del>
      <w:del w:id="1373" w:author="Beverley Bahlmann" w:date="2012-03-27T17:38:00Z">
        <w:r w:rsidR="0006474B" w:rsidRPr="002C0BF6" w:rsidDel="00B87CAB">
          <w:rPr>
            <w:rFonts w:ascii="Arial" w:hAnsi="Arial" w:cs="Arial"/>
            <w:sz w:val="20"/>
            <w:szCs w:val="20"/>
          </w:rPr>
          <w:delText>0</w:delText>
        </w:r>
      </w:del>
      <w:del w:id="1374" w:author="Beverley Bahlmann" w:date="2012-04-02T11:31:00Z">
        <w:r w:rsidR="0006474B" w:rsidRPr="002C0BF6" w:rsidDel="00280B40">
          <w:rPr>
            <w:rFonts w:ascii="Arial" w:hAnsi="Arial" w:cs="Arial"/>
            <w:sz w:val="20"/>
            <w:szCs w:val="20"/>
          </w:rPr>
          <w:delText>R and 4</w:delText>
        </w:r>
      </w:del>
      <w:del w:id="1375" w:author="Beverley Bahlmann" w:date="2012-03-27T17:38:00Z">
        <w:r w:rsidR="0006474B" w:rsidRPr="002C0BF6" w:rsidDel="00B87CAB">
          <w:rPr>
            <w:rFonts w:ascii="Arial" w:hAnsi="Arial" w:cs="Arial"/>
            <w:sz w:val="20"/>
            <w:szCs w:val="20"/>
          </w:rPr>
          <w:delText>1</w:delText>
        </w:r>
      </w:del>
      <w:del w:id="1376" w:author="Beverley Bahlmann" w:date="2012-04-02T11:31:00Z">
        <w:r w:rsidR="0006474B" w:rsidRPr="002C0BF6" w:rsidDel="00280B40">
          <w:rPr>
            <w:rFonts w:ascii="Arial" w:hAnsi="Arial" w:cs="Arial"/>
            <w:sz w:val="20"/>
            <w:szCs w:val="20"/>
          </w:rPr>
          <w:delText>L</w:delText>
        </w:r>
        <w:r w:rsidR="0006474B" w:rsidRPr="002C0BF6" w:rsidDel="00280B40">
          <w:rPr>
            <w:rFonts w:ascii="Arial" w:hAnsi="Arial" w:cs="Arial"/>
            <w:i/>
            <w:sz w:val="20"/>
            <w:szCs w:val="20"/>
          </w:rPr>
          <w:delText>–</w:delText>
        </w:r>
        <w:r w:rsidR="0006474B" w:rsidRPr="002C0BF6" w:rsidDel="00280B40">
          <w:rPr>
            <w:rFonts w:ascii="Arial" w:hAnsi="Arial" w:cs="Arial"/>
            <w:sz w:val="20"/>
            <w:szCs w:val="20"/>
          </w:rPr>
          <w:delText>4</w:delText>
        </w:r>
      </w:del>
      <w:del w:id="1377" w:author="Beverley Bahlmann" w:date="2012-03-27T17:38:00Z">
        <w:r w:rsidR="0006474B" w:rsidRPr="002C0BF6" w:rsidDel="00B87CAB">
          <w:rPr>
            <w:rFonts w:ascii="Arial" w:hAnsi="Arial" w:cs="Arial"/>
            <w:sz w:val="20"/>
            <w:szCs w:val="20"/>
          </w:rPr>
          <w:delText>1</w:delText>
        </w:r>
      </w:del>
      <w:del w:id="1378" w:author="Beverley Bahlmann" w:date="2012-04-02T11:31:00Z">
        <w:r w:rsidR="0006474B" w:rsidRPr="002C0BF6" w:rsidDel="00280B40">
          <w:rPr>
            <w:rFonts w:ascii="Arial" w:hAnsi="Arial" w:cs="Arial"/>
            <w:sz w:val="20"/>
            <w:szCs w:val="20"/>
          </w:rPr>
          <w:delText>R))</w:delText>
        </w:r>
        <w:r w:rsidRPr="002C0BF6" w:rsidDel="00280B40">
          <w:rPr>
            <w:rFonts w:ascii="Arial" w:hAnsi="Arial" w:cs="Arial"/>
            <w:sz w:val="20"/>
            <w:szCs w:val="20"/>
          </w:rPr>
          <w:delText xml:space="preserve"> </w:delText>
        </w:r>
      </w:del>
      <w:r w:rsidRPr="002C0BF6">
        <w:rPr>
          <w:rFonts w:ascii="Arial" w:hAnsi="Arial" w:cs="Arial"/>
          <w:kern w:val="0"/>
          <w:sz w:val="20"/>
          <w:szCs w:val="20"/>
          <w:lang w:bidi="ar-SA"/>
        </w:rPr>
        <w:t xml:space="preserve">In a reasonable assurance engagement, analytical procedures performed in response to assessed risks </w:t>
      </w:r>
      <w:r w:rsidR="00D43C08" w:rsidRPr="002C0BF6">
        <w:rPr>
          <w:rFonts w:ascii="Arial" w:hAnsi="Arial" w:cs="Arial"/>
          <w:sz w:val="20"/>
          <w:szCs w:val="20"/>
        </w:rPr>
        <w:t>of material misstatement</w:t>
      </w:r>
      <w:r w:rsidR="00D43C08" w:rsidRPr="002C0BF6">
        <w:rPr>
          <w:rFonts w:ascii="Arial" w:hAnsi="Arial" w:cs="Arial"/>
          <w:kern w:val="0"/>
          <w:sz w:val="20"/>
          <w:szCs w:val="20"/>
          <w:lang w:bidi="ar-SA"/>
        </w:rPr>
        <w:t xml:space="preserve"> </w:t>
      </w:r>
      <w:r w:rsidRPr="002C0BF6">
        <w:rPr>
          <w:rFonts w:ascii="Arial" w:hAnsi="Arial" w:cs="Arial"/>
          <w:kern w:val="0"/>
          <w:sz w:val="20"/>
          <w:szCs w:val="20"/>
          <w:lang w:bidi="ar-SA"/>
        </w:rPr>
        <w:t>involve developing expectations of quantities or ratios that are sufficiently precise to identify material misstatements. In a limited assurance engagement, on the other hand, analytical procedures are often designed to support expectations regarding the direction of trends, relationships and ratios rather than to identify misstatements with the level of precision expected in a reasonable assurance engagement.</w:t>
      </w:r>
      <w:r w:rsidRPr="002C0BF6">
        <w:rPr>
          <w:rStyle w:val="FootnoteReference"/>
          <w:rFonts w:ascii="Arial" w:hAnsi="Arial" w:cs="Arial"/>
          <w:kern w:val="0"/>
          <w:sz w:val="20"/>
          <w:szCs w:val="20"/>
          <w:lang w:bidi="ar-SA"/>
        </w:rPr>
        <w:footnoteReference w:id="22"/>
      </w:r>
    </w:p>
    <w:p w:rsidR="001718A0" w:rsidRPr="002C0BF6" w:rsidRDefault="00AB1060" w:rsidP="00745241">
      <w:pPr>
        <w:pStyle w:val="NumberedParagraphISA400"/>
        <w:tabs>
          <w:tab w:val="left" w:pos="720"/>
        </w:tabs>
        <w:spacing w:before="120"/>
        <w:ind w:left="1238" w:hanging="547"/>
        <w:rPr>
          <w:rFonts w:ascii="Arial" w:hAnsi="Arial" w:cs="Arial"/>
          <w:kern w:val="0"/>
          <w:sz w:val="20"/>
          <w:szCs w:val="20"/>
          <w:lang w:val="en-US" w:bidi="ar-SA"/>
        </w:rPr>
      </w:pPr>
      <w:r w:rsidRPr="002C0BF6">
        <w:rPr>
          <w:rFonts w:ascii="Arial" w:hAnsi="Arial" w:cs="Arial"/>
          <w:kern w:val="0"/>
          <w:sz w:val="20"/>
          <w:szCs w:val="20"/>
          <w:lang w:val="en-US" w:bidi="ar-SA"/>
        </w:rPr>
        <w:tab/>
      </w:r>
      <w:r w:rsidRPr="002C0BF6">
        <w:rPr>
          <w:rFonts w:ascii="Arial" w:hAnsi="Arial" w:cs="Arial"/>
          <w:kern w:val="0"/>
          <w:sz w:val="20"/>
          <w:szCs w:val="20"/>
          <w:lang w:val="en-US" w:bidi="ar-SA"/>
        </w:rPr>
        <w:tab/>
      </w:r>
      <w:r w:rsidR="001718A0" w:rsidRPr="002C0BF6">
        <w:rPr>
          <w:rFonts w:ascii="Arial" w:hAnsi="Arial" w:cs="Arial"/>
          <w:kern w:val="0"/>
          <w:sz w:val="20"/>
          <w:szCs w:val="20"/>
          <w:lang w:val="en-US" w:bidi="ar-SA"/>
        </w:rPr>
        <w:t xml:space="preserve">Further, when significant fluctuations, relationships or differences are identified, appropriate evidence </w:t>
      </w:r>
      <w:ins w:id="1379" w:author="Beverley Bahlmann" w:date="2012-03-14T11:53:00Z">
        <w:r w:rsidR="003C4E2A" w:rsidRPr="002C0BF6">
          <w:rPr>
            <w:rFonts w:ascii="Arial" w:hAnsi="Arial" w:cs="Arial"/>
            <w:kern w:val="0"/>
            <w:sz w:val="20"/>
            <w:szCs w:val="20"/>
            <w:lang w:val="en-US" w:bidi="ar-SA"/>
          </w:rPr>
          <w:t xml:space="preserve">in a limited assurance engagement </w:t>
        </w:r>
      </w:ins>
      <w:r w:rsidR="001718A0" w:rsidRPr="002C0BF6">
        <w:rPr>
          <w:rFonts w:ascii="Arial" w:hAnsi="Arial" w:cs="Arial"/>
          <w:kern w:val="0"/>
          <w:sz w:val="20"/>
          <w:szCs w:val="20"/>
          <w:lang w:val="en-US" w:bidi="ar-SA"/>
        </w:rPr>
        <w:t>may often be obtained by making inquiries of the entity and considering responses received in the light of known engagement circumstances, without obtaining additional evidence as is required by paragraph 4</w:t>
      </w:r>
      <w:ins w:id="1380" w:author="Beverley Bahlmann" w:date="2012-03-27T17:38:00Z">
        <w:r w:rsidR="002D2A28" w:rsidRPr="002C0BF6">
          <w:rPr>
            <w:rFonts w:ascii="Arial" w:hAnsi="Arial" w:cs="Arial"/>
            <w:kern w:val="0"/>
            <w:sz w:val="20"/>
            <w:szCs w:val="20"/>
            <w:lang w:val="en-US" w:bidi="ar-SA"/>
          </w:rPr>
          <w:t>3</w:t>
        </w:r>
      </w:ins>
      <w:del w:id="1381" w:author="Beverley Bahlmann" w:date="2012-03-27T17:38:00Z">
        <w:r w:rsidR="001718A0" w:rsidRPr="002C0BF6" w:rsidDel="002D2A28">
          <w:rPr>
            <w:rFonts w:ascii="Arial" w:hAnsi="Arial" w:cs="Arial"/>
            <w:kern w:val="0"/>
            <w:sz w:val="20"/>
            <w:szCs w:val="20"/>
            <w:lang w:val="en-US" w:bidi="ar-SA"/>
          </w:rPr>
          <w:delText>1</w:delText>
        </w:r>
      </w:del>
      <w:r w:rsidR="001718A0" w:rsidRPr="002C0BF6">
        <w:rPr>
          <w:rFonts w:ascii="Arial" w:hAnsi="Arial" w:cs="Arial"/>
          <w:kern w:val="0"/>
          <w:sz w:val="20"/>
          <w:szCs w:val="20"/>
          <w:lang w:val="en-US" w:bidi="ar-SA"/>
        </w:rPr>
        <w:t>R(a) in the case of a reasonable assurance engagement.</w:t>
      </w:r>
    </w:p>
    <w:p w:rsidR="00985FD6" w:rsidRPr="002C0BF6" w:rsidRDefault="00AB1060" w:rsidP="00745241">
      <w:pPr>
        <w:pStyle w:val="NumberedParagraphISA400"/>
        <w:tabs>
          <w:tab w:val="left" w:pos="720"/>
        </w:tabs>
        <w:spacing w:before="120"/>
        <w:ind w:left="1238" w:hanging="547"/>
        <w:rPr>
          <w:rFonts w:ascii="Arial" w:hAnsi="Arial" w:cs="Arial"/>
          <w:kern w:val="0"/>
          <w:sz w:val="20"/>
          <w:szCs w:val="20"/>
          <w:lang w:val="en-US" w:bidi="ar-SA"/>
        </w:rPr>
      </w:pPr>
      <w:r w:rsidRPr="002C0BF6">
        <w:rPr>
          <w:rFonts w:ascii="Arial" w:hAnsi="Arial" w:cs="Arial"/>
          <w:kern w:val="0"/>
          <w:sz w:val="20"/>
          <w:szCs w:val="20"/>
          <w:lang w:val="en-US" w:bidi="ar-SA"/>
        </w:rPr>
        <w:tab/>
      </w:r>
      <w:r w:rsidRPr="002C0BF6">
        <w:rPr>
          <w:rFonts w:ascii="Arial" w:hAnsi="Arial" w:cs="Arial"/>
          <w:kern w:val="0"/>
          <w:sz w:val="20"/>
          <w:szCs w:val="20"/>
          <w:lang w:val="en-US" w:bidi="ar-SA"/>
        </w:rPr>
        <w:tab/>
      </w:r>
    </w:p>
    <w:p w:rsidR="00985FD6" w:rsidRPr="002C0BF6" w:rsidRDefault="00985FD6" w:rsidP="00745241">
      <w:pPr>
        <w:pStyle w:val="NumberedParagraphISA400"/>
        <w:tabs>
          <w:tab w:val="left" w:pos="720"/>
        </w:tabs>
        <w:spacing w:before="120"/>
        <w:ind w:left="1238" w:hanging="547"/>
        <w:rPr>
          <w:rFonts w:ascii="Arial" w:hAnsi="Arial" w:cs="Arial"/>
          <w:kern w:val="0"/>
          <w:sz w:val="20"/>
          <w:szCs w:val="20"/>
          <w:lang w:val="en-US" w:bidi="ar-SA"/>
        </w:rPr>
      </w:pPr>
    </w:p>
    <w:p w:rsidR="001718A0" w:rsidRPr="002C0BF6" w:rsidRDefault="001718A0" w:rsidP="00985FD6">
      <w:pPr>
        <w:pStyle w:val="NumberedParagraphISA400"/>
        <w:tabs>
          <w:tab w:val="left" w:pos="720"/>
        </w:tabs>
        <w:spacing w:before="120"/>
        <w:ind w:left="1238" w:firstLine="22"/>
        <w:rPr>
          <w:rFonts w:ascii="Arial" w:hAnsi="Arial" w:cs="Arial"/>
          <w:kern w:val="0"/>
          <w:sz w:val="20"/>
          <w:szCs w:val="20"/>
          <w:lang w:val="en-US" w:bidi="ar-SA"/>
        </w:rPr>
      </w:pPr>
      <w:r w:rsidRPr="002C0BF6">
        <w:rPr>
          <w:rFonts w:ascii="Arial" w:hAnsi="Arial" w:cs="Arial"/>
          <w:kern w:val="0"/>
          <w:sz w:val="20"/>
          <w:szCs w:val="20"/>
          <w:lang w:val="en-US" w:bidi="ar-SA"/>
        </w:rPr>
        <w:lastRenderedPageBreak/>
        <w:t>In addition, when undertaking analytical procedures in a limited assurance engagement the practitioner may, for example:</w:t>
      </w:r>
    </w:p>
    <w:p w:rsidR="001718A0" w:rsidRPr="002C0BF6" w:rsidRDefault="001718A0" w:rsidP="00745241">
      <w:pPr>
        <w:pStyle w:val="Bullet1Indented"/>
        <w:tabs>
          <w:tab w:val="clear" w:pos="1260"/>
          <w:tab w:val="left" w:pos="1800"/>
        </w:tabs>
        <w:ind w:left="1800"/>
      </w:pPr>
      <w:r w:rsidRPr="002C0BF6">
        <w:t xml:space="preserve">Use data that is more highly aggregated, for example, data at a regional level rather than at </w:t>
      </w:r>
      <w:ins w:id="1382" w:author="Beverley Bahlmann" w:date="2012-04-02T11:32:00Z">
        <w:r w:rsidR="00280B40" w:rsidRPr="002C0BF6">
          <w:t xml:space="preserve">a </w:t>
        </w:r>
      </w:ins>
      <w:r w:rsidRPr="002C0BF6">
        <w:t>facility level, or monthly data rather than weekly data.</w:t>
      </w:r>
    </w:p>
    <w:p w:rsidR="001718A0" w:rsidRPr="002C0BF6" w:rsidRDefault="001718A0" w:rsidP="00745241">
      <w:pPr>
        <w:pStyle w:val="Bullet1Indented"/>
        <w:tabs>
          <w:tab w:val="clear" w:pos="1260"/>
          <w:tab w:val="left" w:pos="1800"/>
        </w:tabs>
        <w:ind w:left="1800"/>
      </w:pPr>
      <w:r w:rsidRPr="002C0BF6">
        <w:t>Use data that has not been subjected to separate procedures to test its reliability to the same extent as it would be for a reasonable assurance engagement.</w:t>
      </w:r>
    </w:p>
    <w:p w:rsidR="00C86E0D" w:rsidRPr="002C0BF6" w:rsidRDefault="00C86E0D" w:rsidP="00745241">
      <w:pPr>
        <w:pStyle w:val="Heading3"/>
        <w:keepNext w:val="0"/>
        <w:keepLines w:val="0"/>
        <w:rPr>
          <w:rFonts w:ascii="Arial" w:hAnsi="Arial" w:cs="Arial"/>
          <w:kern w:val="0"/>
          <w:sz w:val="20"/>
          <w:szCs w:val="20"/>
          <w:lang w:bidi="ar-SA"/>
        </w:rPr>
      </w:pPr>
      <w:r w:rsidRPr="002C0BF6">
        <w:rPr>
          <w:rFonts w:ascii="Arial" w:hAnsi="Arial" w:cs="Arial"/>
          <w:b w:val="0"/>
          <w:bCs w:val="0"/>
          <w:i/>
          <w:kern w:val="28"/>
          <w:sz w:val="20"/>
          <w:szCs w:val="20"/>
          <w:lang w:bidi="ar-SA"/>
        </w:rPr>
        <w:t xml:space="preserve">Overall Responses to Assessed Risks </w:t>
      </w:r>
      <w:r w:rsidR="00D43C08" w:rsidRPr="002C0BF6">
        <w:rPr>
          <w:rFonts w:ascii="Arial" w:hAnsi="Arial" w:cs="Arial"/>
          <w:b w:val="0"/>
          <w:bCs w:val="0"/>
          <w:i/>
          <w:kern w:val="28"/>
          <w:sz w:val="20"/>
          <w:szCs w:val="20"/>
          <w:lang w:bidi="ar-SA"/>
        </w:rPr>
        <w:t xml:space="preserve">of Material Misstatement </w:t>
      </w:r>
      <w:r w:rsidRPr="002C0BF6">
        <w:rPr>
          <w:rFonts w:ascii="Arial" w:hAnsi="Arial" w:cs="Arial"/>
          <w:b w:val="0"/>
          <w:sz w:val="20"/>
          <w:szCs w:val="20"/>
        </w:rPr>
        <w:t>(Ref: Para. 3</w:t>
      </w:r>
      <w:ins w:id="1383" w:author="Beverley Bahlmann" w:date="2012-03-27T17:39:00Z">
        <w:r w:rsidR="002D2A28" w:rsidRPr="002C0BF6">
          <w:rPr>
            <w:rFonts w:ascii="Arial" w:hAnsi="Arial" w:cs="Arial"/>
            <w:b w:val="0"/>
            <w:sz w:val="20"/>
            <w:szCs w:val="20"/>
          </w:rPr>
          <w:t>5</w:t>
        </w:r>
      </w:ins>
      <w:del w:id="1384" w:author="Beverley Bahlmann" w:date="2012-03-27T17:39:00Z">
        <w:r w:rsidRPr="002C0BF6" w:rsidDel="002D2A28">
          <w:rPr>
            <w:rFonts w:ascii="Arial" w:hAnsi="Arial" w:cs="Arial"/>
            <w:b w:val="0"/>
            <w:sz w:val="20"/>
            <w:szCs w:val="20"/>
          </w:rPr>
          <w:delText>3</w:delText>
        </w:r>
      </w:del>
      <w:r w:rsidRPr="002C0BF6">
        <w:rPr>
          <w:rFonts w:ascii="Arial" w:hAnsi="Arial" w:cs="Arial"/>
          <w:b w:val="0"/>
          <w:sz w:val="20"/>
          <w:szCs w:val="20"/>
        </w:rPr>
        <w:t>)</w:t>
      </w:r>
    </w:p>
    <w:p w:rsidR="00881ADF" w:rsidRPr="002C0BF6" w:rsidRDefault="009B1B82" w:rsidP="00745241">
      <w:pPr>
        <w:pStyle w:val="IFACNumberedPara"/>
        <w:tabs>
          <w:tab w:val="clear" w:pos="720"/>
        </w:tabs>
        <w:rPr>
          <w:rFonts w:ascii="Arial" w:hAnsi="Arial" w:cs="Arial"/>
          <w:sz w:val="20"/>
          <w:szCs w:val="20"/>
        </w:rPr>
      </w:pPr>
      <w:r w:rsidRPr="002C0BF6">
        <w:rPr>
          <w:rFonts w:ascii="Arial" w:hAnsi="Arial" w:cs="Arial"/>
          <w:sz w:val="20"/>
          <w:szCs w:val="20"/>
        </w:rPr>
        <w:t>A</w:t>
      </w:r>
      <w:ins w:id="1385" w:author="Beverley Bahlmann" w:date="2012-03-23T15:50:00Z">
        <w:r w:rsidR="00FD2924" w:rsidRPr="002C0BF6">
          <w:rPr>
            <w:rFonts w:ascii="Arial" w:hAnsi="Arial" w:cs="Arial"/>
            <w:sz w:val="20"/>
            <w:szCs w:val="20"/>
          </w:rPr>
          <w:t>91</w:t>
        </w:r>
      </w:ins>
      <w:del w:id="1386" w:author="Beverley Bahlmann" w:date="2012-03-23T15:50:00Z">
        <w:r w:rsidRPr="002C0BF6" w:rsidDel="00FD2924">
          <w:rPr>
            <w:rFonts w:ascii="Arial" w:hAnsi="Arial" w:cs="Arial"/>
            <w:sz w:val="20"/>
            <w:szCs w:val="20"/>
          </w:rPr>
          <w:delText>87</w:delText>
        </w:r>
      </w:del>
      <w:r w:rsidRPr="002C0BF6">
        <w:rPr>
          <w:rFonts w:ascii="Arial" w:hAnsi="Arial" w:cs="Arial"/>
          <w:sz w:val="20"/>
          <w:szCs w:val="20"/>
        </w:rPr>
        <w:t>.</w:t>
      </w:r>
      <w:r w:rsidRPr="002C0BF6">
        <w:rPr>
          <w:rFonts w:ascii="Arial" w:hAnsi="Arial" w:cs="Arial"/>
          <w:sz w:val="20"/>
          <w:szCs w:val="20"/>
        </w:rPr>
        <w:tab/>
      </w:r>
      <w:r w:rsidR="00881ADF" w:rsidRPr="002C0BF6">
        <w:rPr>
          <w:rFonts w:ascii="Arial" w:hAnsi="Arial" w:cs="Arial"/>
          <w:sz w:val="20"/>
          <w:szCs w:val="20"/>
        </w:rPr>
        <w:t xml:space="preserve">Overall responses to address the assessed risks of material misstatement at the </w:t>
      </w:r>
      <w:r w:rsidR="003E30A7" w:rsidRPr="002C0BF6">
        <w:rPr>
          <w:rFonts w:ascii="Arial" w:hAnsi="Arial" w:cs="Arial"/>
          <w:sz w:val="20"/>
          <w:szCs w:val="20"/>
        </w:rPr>
        <w:t>GHG</w:t>
      </w:r>
      <w:r w:rsidR="003A5E28" w:rsidRPr="002C0BF6">
        <w:rPr>
          <w:rFonts w:ascii="Arial" w:hAnsi="Arial" w:cs="Arial"/>
          <w:sz w:val="20"/>
          <w:szCs w:val="20"/>
        </w:rPr>
        <w:t xml:space="preserve"> </w:t>
      </w:r>
      <w:r w:rsidR="009725A7" w:rsidRPr="002C0BF6">
        <w:rPr>
          <w:rFonts w:ascii="Arial" w:hAnsi="Arial" w:cs="Arial"/>
          <w:sz w:val="20"/>
          <w:szCs w:val="20"/>
        </w:rPr>
        <w:t>statement level may include:</w:t>
      </w:r>
    </w:p>
    <w:p w:rsidR="00881ADF" w:rsidRPr="002C0BF6" w:rsidRDefault="00881ADF" w:rsidP="00745241">
      <w:pPr>
        <w:pStyle w:val="Bullet1Indented"/>
      </w:pPr>
      <w:r w:rsidRPr="002C0BF6">
        <w:t xml:space="preserve">Emphasizing to the </w:t>
      </w:r>
      <w:r w:rsidR="003E30A7" w:rsidRPr="002C0BF6">
        <w:t xml:space="preserve">assurance personnel </w:t>
      </w:r>
      <w:r w:rsidRPr="002C0BF6">
        <w:t xml:space="preserve">the need to maintain professional skepticism. </w:t>
      </w:r>
    </w:p>
    <w:p w:rsidR="00881ADF" w:rsidRPr="002C0BF6" w:rsidRDefault="00881ADF" w:rsidP="00745241">
      <w:pPr>
        <w:pStyle w:val="Bullet1Indented"/>
      </w:pPr>
      <w:r w:rsidRPr="002C0BF6">
        <w:t>Assigning more experienced staff or those with s</w:t>
      </w:r>
      <w:r w:rsidR="009725A7" w:rsidRPr="002C0BF6">
        <w:t>pecial skills or using experts.</w:t>
      </w:r>
    </w:p>
    <w:p w:rsidR="00881ADF" w:rsidRPr="002C0BF6" w:rsidRDefault="009725A7" w:rsidP="00745241">
      <w:pPr>
        <w:pStyle w:val="Bullet1Indented"/>
      </w:pPr>
      <w:r w:rsidRPr="002C0BF6">
        <w:t>Providing more supervision.</w:t>
      </w:r>
    </w:p>
    <w:p w:rsidR="00881ADF" w:rsidRPr="002C0BF6" w:rsidRDefault="00881ADF" w:rsidP="00745241">
      <w:pPr>
        <w:pStyle w:val="Bullet1Indented"/>
      </w:pPr>
      <w:r w:rsidRPr="002C0BF6">
        <w:t>Incorporating additional elements of unpredictability in the selection of furt</w:t>
      </w:r>
      <w:r w:rsidR="009725A7" w:rsidRPr="002C0BF6">
        <w:t>her procedures to be performed.</w:t>
      </w:r>
    </w:p>
    <w:p w:rsidR="00881ADF" w:rsidRPr="002C0BF6" w:rsidRDefault="00881ADF" w:rsidP="00745241">
      <w:pPr>
        <w:pStyle w:val="Bullet1Indented"/>
      </w:pPr>
      <w:r w:rsidRPr="002C0BF6">
        <w:t>Making general changes to the nature, timing, or extent of procedures, for example: performing procedures at the period end instead of at an interim date; or modifying the nature of procedures to o</w:t>
      </w:r>
      <w:r w:rsidR="009725A7" w:rsidRPr="002C0BF6">
        <w:t>btain more persuasive evidence.</w:t>
      </w:r>
    </w:p>
    <w:p w:rsidR="00881ADF" w:rsidRPr="002C0BF6" w:rsidRDefault="009B1B82" w:rsidP="00745241">
      <w:pPr>
        <w:pStyle w:val="IFACNumberedPara"/>
        <w:tabs>
          <w:tab w:val="clear" w:pos="720"/>
        </w:tabs>
        <w:rPr>
          <w:rFonts w:ascii="Arial" w:hAnsi="Arial" w:cs="Arial"/>
          <w:sz w:val="20"/>
          <w:szCs w:val="20"/>
        </w:rPr>
      </w:pPr>
      <w:r w:rsidRPr="002C0BF6">
        <w:rPr>
          <w:rFonts w:ascii="Arial" w:hAnsi="Arial" w:cs="Arial"/>
          <w:sz w:val="20"/>
          <w:szCs w:val="20"/>
        </w:rPr>
        <w:t>A</w:t>
      </w:r>
      <w:ins w:id="1387" w:author="Beverley Bahlmann" w:date="2012-03-23T15:50:00Z">
        <w:r w:rsidR="00FD2924" w:rsidRPr="002C0BF6">
          <w:rPr>
            <w:rFonts w:ascii="Arial" w:hAnsi="Arial" w:cs="Arial"/>
            <w:sz w:val="20"/>
            <w:szCs w:val="20"/>
          </w:rPr>
          <w:t>92</w:t>
        </w:r>
      </w:ins>
      <w:del w:id="1388" w:author="Beverley Bahlmann" w:date="2012-03-23T15:50:00Z">
        <w:r w:rsidRPr="002C0BF6" w:rsidDel="00FD2924">
          <w:rPr>
            <w:rFonts w:ascii="Arial" w:hAnsi="Arial" w:cs="Arial"/>
            <w:sz w:val="20"/>
            <w:szCs w:val="20"/>
          </w:rPr>
          <w:delText>88</w:delText>
        </w:r>
      </w:del>
      <w:r w:rsidRPr="002C0BF6">
        <w:rPr>
          <w:rFonts w:ascii="Arial" w:hAnsi="Arial" w:cs="Arial"/>
          <w:sz w:val="20"/>
          <w:szCs w:val="20"/>
        </w:rPr>
        <w:t>.</w:t>
      </w:r>
      <w:r w:rsidRPr="002C0BF6">
        <w:rPr>
          <w:rFonts w:ascii="Arial" w:hAnsi="Arial" w:cs="Arial"/>
          <w:sz w:val="20"/>
          <w:szCs w:val="20"/>
        </w:rPr>
        <w:tab/>
      </w:r>
      <w:r w:rsidR="00881ADF" w:rsidRPr="002C0BF6">
        <w:rPr>
          <w:rFonts w:ascii="Arial" w:hAnsi="Arial" w:cs="Arial"/>
          <w:sz w:val="20"/>
          <w:szCs w:val="20"/>
        </w:rPr>
        <w:t xml:space="preserve">The assessment of the risks of material misstatement at the </w:t>
      </w:r>
      <w:r w:rsidR="00650CE0" w:rsidRPr="002C0BF6">
        <w:rPr>
          <w:rFonts w:ascii="Arial" w:hAnsi="Arial" w:cs="Arial"/>
          <w:sz w:val="20"/>
          <w:szCs w:val="20"/>
        </w:rPr>
        <w:t>GHG</w:t>
      </w:r>
      <w:r w:rsidR="001D6B1A" w:rsidRPr="002C0BF6">
        <w:rPr>
          <w:rFonts w:ascii="Arial" w:hAnsi="Arial" w:cs="Arial"/>
          <w:sz w:val="20"/>
          <w:szCs w:val="20"/>
        </w:rPr>
        <w:t xml:space="preserve"> </w:t>
      </w:r>
      <w:r w:rsidR="00881ADF" w:rsidRPr="002C0BF6">
        <w:rPr>
          <w:rFonts w:ascii="Arial" w:hAnsi="Arial" w:cs="Arial"/>
          <w:sz w:val="20"/>
          <w:szCs w:val="20"/>
        </w:rPr>
        <w:t xml:space="preserve">statement level, and thereby the </w:t>
      </w:r>
      <w:r w:rsidR="00650CE0" w:rsidRPr="002C0BF6">
        <w:rPr>
          <w:rFonts w:ascii="Arial" w:hAnsi="Arial" w:cs="Arial"/>
          <w:sz w:val="20"/>
          <w:szCs w:val="20"/>
        </w:rPr>
        <w:t>practitioner</w:t>
      </w:r>
      <w:r w:rsidR="00B23E35" w:rsidRPr="002C0BF6">
        <w:rPr>
          <w:rFonts w:ascii="Arial" w:hAnsi="Arial" w:cs="Arial"/>
          <w:sz w:val="20"/>
          <w:szCs w:val="20"/>
        </w:rPr>
        <w:t>’</w:t>
      </w:r>
      <w:r w:rsidR="00650CE0" w:rsidRPr="002C0BF6">
        <w:rPr>
          <w:rFonts w:ascii="Arial" w:hAnsi="Arial" w:cs="Arial"/>
          <w:sz w:val="20"/>
          <w:szCs w:val="20"/>
        </w:rPr>
        <w:t xml:space="preserve">s </w:t>
      </w:r>
      <w:r w:rsidR="00881ADF" w:rsidRPr="002C0BF6">
        <w:rPr>
          <w:rFonts w:ascii="Arial" w:hAnsi="Arial" w:cs="Arial"/>
          <w:sz w:val="20"/>
          <w:szCs w:val="20"/>
        </w:rPr>
        <w:t xml:space="preserve">overall responses, is affected by the </w:t>
      </w:r>
      <w:r w:rsidR="00650CE0" w:rsidRPr="002C0BF6">
        <w:rPr>
          <w:rFonts w:ascii="Arial" w:hAnsi="Arial" w:cs="Arial"/>
          <w:sz w:val="20"/>
          <w:szCs w:val="20"/>
        </w:rPr>
        <w:t>practitioner</w:t>
      </w:r>
      <w:r w:rsidR="00B23E35" w:rsidRPr="002C0BF6">
        <w:rPr>
          <w:rFonts w:ascii="Arial" w:hAnsi="Arial" w:cs="Arial"/>
          <w:sz w:val="20"/>
          <w:szCs w:val="20"/>
        </w:rPr>
        <w:t>’</w:t>
      </w:r>
      <w:r w:rsidR="00650CE0" w:rsidRPr="002C0BF6">
        <w:rPr>
          <w:rFonts w:ascii="Arial" w:hAnsi="Arial" w:cs="Arial"/>
          <w:sz w:val="20"/>
          <w:szCs w:val="20"/>
        </w:rPr>
        <w:t xml:space="preserve">s </w:t>
      </w:r>
      <w:r w:rsidR="00881ADF" w:rsidRPr="002C0BF6">
        <w:rPr>
          <w:rFonts w:ascii="Arial" w:hAnsi="Arial" w:cs="Arial"/>
          <w:sz w:val="20"/>
          <w:szCs w:val="20"/>
        </w:rPr>
        <w:t xml:space="preserve">understanding of the control environment. An effective control environment may allow the </w:t>
      </w:r>
      <w:r w:rsidR="00CE1761" w:rsidRPr="002C0BF6">
        <w:rPr>
          <w:rFonts w:ascii="Arial" w:hAnsi="Arial" w:cs="Arial"/>
          <w:sz w:val="20"/>
          <w:szCs w:val="20"/>
        </w:rPr>
        <w:t xml:space="preserve">practitioner </w:t>
      </w:r>
      <w:r w:rsidR="00881ADF" w:rsidRPr="002C0BF6">
        <w:rPr>
          <w:rFonts w:ascii="Arial" w:hAnsi="Arial" w:cs="Arial"/>
          <w:sz w:val="20"/>
          <w:szCs w:val="20"/>
        </w:rPr>
        <w:t xml:space="preserve">to have more confidence in internal control and the reliability of evidence generated internally within the entity and thus, for example, allow the </w:t>
      </w:r>
      <w:r w:rsidR="00650CE0" w:rsidRPr="002C0BF6">
        <w:rPr>
          <w:rFonts w:ascii="Arial" w:hAnsi="Arial" w:cs="Arial"/>
          <w:sz w:val="20"/>
          <w:szCs w:val="20"/>
        </w:rPr>
        <w:t xml:space="preserve">practitioner </w:t>
      </w:r>
      <w:r w:rsidR="00881ADF" w:rsidRPr="002C0BF6">
        <w:rPr>
          <w:rFonts w:ascii="Arial" w:hAnsi="Arial" w:cs="Arial"/>
          <w:sz w:val="20"/>
          <w:szCs w:val="20"/>
        </w:rPr>
        <w:t>to conduct some procedures at an interim date rather than at the period end. Deficiencies in the control environment, however, have the opposite effect</w:t>
      </w:r>
      <w:r w:rsidR="00E22B55" w:rsidRPr="002C0BF6">
        <w:rPr>
          <w:rFonts w:ascii="Arial" w:hAnsi="Arial" w:cs="Arial"/>
          <w:sz w:val="20"/>
          <w:szCs w:val="20"/>
        </w:rPr>
        <w:t>.</w:t>
      </w:r>
      <w:r w:rsidR="00881ADF" w:rsidRPr="002C0BF6">
        <w:rPr>
          <w:rFonts w:ascii="Arial" w:hAnsi="Arial" w:cs="Arial"/>
          <w:sz w:val="20"/>
          <w:szCs w:val="20"/>
        </w:rPr>
        <w:t xml:space="preserve"> </w:t>
      </w:r>
      <w:r w:rsidR="00E22B55" w:rsidRPr="002C0BF6">
        <w:rPr>
          <w:rFonts w:ascii="Arial" w:hAnsi="Arial" w:cs="Arial"/>
          <w:sz w:val="20"/>
          <w:szCs w:val="20"/>
        </w:rPr>
        <w:t>F</w:t>
      </w:r>
      <w:r w:rsidR="00881ADF" w:rsidRPr="002C0BF6">
        <w:rPr>
          <w:rFonts w:ascii="Arial" w:hAnsi="Arial" w:cs="Arial"/>
          <w:sz w:val="20"/>
          <w:szCs w:val="20"/>
        </w:rPr>
        <w:t xml:space="preserve">or example, the </w:t>
      </w:r>
      <w:r w:rsidR="00CF049E" w:rsidRPr="002C0BF6">
        <w:rPr>
          <w:rFonts w:ascii="Arial" w:hAnsi="Arial" w:cs="Arial"/>
          <w:sz w:val="20"/>
          <w:szCs w:val="20"/>
        </w:rPr>
        <w:t xml:space="preserve">practitioner </w:t>
      </w:r>
      <w:r w:rsidR="00881ADF" w:rsidRPr="002C0BF6">
        <w:rPr>
          <w:rFonts w:ascii="Arial" w:hAnsi="Arial" w:cs="Arial"/>
          <w:sz w:val="20"/>
          <w:szCs w:val="20"/>
        </w:rPr>
        <w:t>may respond to an ineffective control environment by:</w:t>
      </w:r>
    </w:p>
    <w:p w:rsidR="00881ADF" w:rsidRPr="002C0BF6" w:rsidRDefault="00881ADF" w:rsidP="00745241">
      <w:pPr>
        <w:pStyle w:val="Bullet1Indented"/>
      </w:pPr>
      <w:r w:rsidRPr="002C0BF6">
        <w:t>Conducting more procedures as of the period end rather than at an interim date.</w:t>
      </w:r>
    </w:p>
    <w:p w:rsidR="00881ADF" w:rsidRPr="002C0BF6" w:rsidRDefault="00881ADF" w:rsidP="00745241">
      <w:pPr>
        <w:pStyle w:val="Bullet1Indented"/>
      </w:pPr>
      <w:r w:rsidRPr="002C0BF6">
        <w:t>Obtaining more extensive evidence from procedures</w:t>
      </w:r>
      <w:r w:rsidR="00A04786" w:rsidRPr="002C0BF6">
        <w:t xml:space="preserve"> other than tests of control</w:t>
      </w:r>
      <w:r w:rsidR="003C2EEA" w:rsidRPr="002C0BF6">
        <w:t>s</w:t>
      </w:r>
      <w:r w:rsidRPr="002C0BF6">
        <w:t>.</w:t>
      </w:r>
    </w:p>
    <w:p w:rsidR="00881ADF" w:rsidRPr="002C0BF6" w:rsidRDefault="00881ADF" w:rsidP="00745241">
      <w:pPr>
        <w:pStyle w:val="Bullet1Indented"/>
      </w:pPr>
      <w:r w:rsidRPr="002C0BF6">
        <w:t xml:space="preserve">Increasing </w:t>
      </w:r>
      <w:r w:rsidR="001748AB" w:rsidRPr="002C0BF6">
        <w:t xml:space="preserve">sample sizes and </w:t>
      </w:r>
      <w:r w:rsidR="002834F9" w:rsidRPr="002C0BF6">
        <w:t xml:space="preserve">the extent of procedures, such as </w:t>
      </w:r>
      <w:r w:rsidRPr="002C0BF6">
        <w:t xml:space="preserve">the number of </w:t>
      </w:r>
      <w:r w:rsidR="00975563" w:rsidRPr="002C0BF6">
        <w:t>facilities at which procedures are performed</w:t>
      </w:r>
      <w:r w:rsidR="00650CE0" w:rsidRPr="002C0BF6">
        <w:t>.</w:t>
      </w:r>
    </w:p>
    <w:p w:rsidR="00881ADF" w:rsidRPr="002C0BF6" w:rsidRDefault="009B1B82" w:rsidP="00745241">
      <w:pPr>
        <w:pStyle w:val="IFACNumberedPara"/>
        <w:tabs>
          <w:tab w:val="clear" w:pos="720"/>
        </w:tabs>
        <w:rPr>
          <w:rFonts w:ascii="Arial" w:hAnsi="Arial" w:cs="Arial"/>
          <w:sz w:val="20"/>
          <w:szCs w:val="20"/>
        </w:rPr>
      </w:pPr>
      <w:r w:rsidRPr="002C0BF6">
        <w:rPr>
          <w:rFonts w:ascii="Arial" w:hAnsi="Arial" w:cs="Arial"/>
          <w:sz w:val="20"/>
          <w:szCs w:val="20"/>
        </w:rPr>
        <w:t>A</w:t>
      </w:r>
      <w:ins w:id="1389" w:author="Beverley Bahlmann" w:date="2012-03-23T15:50:00Z">
        <w:r w:rsidR="00FD2924" w:rsidRPr="002C0BF6">
          <w:rPr>
            <w:rFonts w:ascii="Arial" w:hAnsi="Arial" w:cs="Arial"/>
            <w:sz w:val="20"/>
            <w:szCs w:val="20"/>
          </w:rPr>
          <w:t>93</w:t>
        </w:r>
      </w:ins>
      <w:del w:id="1390" w:author="Beverley Bahlmann" w:date="2012-03-23T15:50:00Z">
        <w:r w:rsidRPr="002C0BF6" w:rsidDel="00FD2924">
          <w:rPr>
            <w:rFonts w:ascii="Arial" w:hAnsi="Arial" w:cs="Arial"/>
            <w:sz w:val="20"/>
            <w:szCs w:val="20"/>
          </w:rPr>
          <w:delText>89</w:delText>
        </w:r>
      </w:del>
      <w:r w:rsidRPr="002C0BF6">
        <w:rPr>
          <w:rFonts w:ascii="Arial" w:hAnsi="Arial" w:cs="Arial"/>
          <w:sz w:val="20"/>
          <w:szCs w:val="20"/>
        </w:rPr>
        <w:t>.</w:t>
      </w:r>
      <w:r w:rsidRPr="002C0BF6">
        <w:rPr>
          <w:rFonts w:ascii="Arial" w:hAnsi="Arial" w:cs="Arial"/>
          <w:sz w:val="20"/>
          <w:szCs w:val="20"/>
        </w:rPr>
        <w:tab/>
      </w:r>
      <w:r w:rsidR="00881ADF" w:rsidRPr="002C0BF6">
        <w:rPr>
          <w:rFonts w:ascii="Arial" w:hAnsi="Arial" w:cs="Arial"/>
          <w:sz w:val="20"/>
          <w:szCs w:val="20"/>
        </w:rPr>
        <w:t xml:space="preserve">Such considerations, therefore, have a significant bearing on the </w:t>
      </w:r>
      <w:r w:rsidR="00791D1F" w:rsidRPr="002C0BF6">
        <w:rPr>
          <w:rFonts w:ascii="Arial" w:hAnsi="Arial" w:cs="Arial"/>
          <w:sz w:val="20"/>
          <w:szCs w:val="20"/>
        </w:rPr>
        <w:t>practitioner</w:t>
      </w:r>
      <w:r w:rsidR="00B23E35" w:rsidRPr="002C0BF6">
        <w:rPr>
          <w:rFonts w:ascii="Arial" w:hAnsi="Arial" w:cs="Arial"/>
          <w:sz w:val="20"/>
          <w:szCs w:val="20"/>
        </w:rPr>
        <w:t>’</w:t>
      </w:r>
      <w:r w:rsidR="00791D1F" w:rsidRPr="002C0BF6">
        <w:rPr>
          <w:rFonts w:ascii="Arial" w:hAnsi="Arial" w:cs="Arial"/>
          <w:sz w:val="20"/>
          <w:szCs w:val="20"/>
        </w:rPr>
        <w:t xml:space="preserve">s </w:t>
      </w:r>
      <w:r w:rsidR="00881ADF" w:rsidRPr="002C0BF6">
        <w:rPr>
          <w:rFonts w:ascii="Arial" w:hAnsi="Arial" w:cs="Arial"/>
          <w:sz w:val="20"/>
          <w:szCs w:val="20"/>
        </w:rPr>
        <w:t xml:space="preserve">general approach, for example, </w:t>
      </w:r>
      <w:r w:rsidR="00A04786" w:rsidRPr="002C0BF6">
        <w:rPr>
          <w:rFonts w:ascii="Arial" w:hAnsi="Arial" w:cs="Arial"/>
          <w:sz w:val="20"/>
          <w:szCs w:val="20"/>
        </w:rPr>
        <w:t xml:space="preserve">the relative </w:t>
      </w:r>
      <w:r w:rsidR="00881ADF" w:rsidRPr="002C0BF6">
        <w:rPr>
          <w:rFonts w:ascii="Arial" w:hAnsi="Arial" w:cs="Arial"/>
          <w:sz w:val="20"/>
          <w:szCs w:val="20"/>
        </w:rPr>
        <w:t xml:space="preserve">emphasis on tests of controls </w:t>
      </w:r>
      <w:r w:rsidR="00A04786" w:rsidRPr="002C0BF6">
        <w:rPr>
          <w:rFonts w:ascii="Arial" w:hAnsi="Arial" w:cs="Arial"/>
          <w:sz w:val="20"/>
          <w:szCs w:val="20"/>
        </w:rPr>
        <w:t xml:space="preserve">versus other </w:t>
      </w:r>
      <w:r w:rsidR="00881ADF" w:rsidRPr="002C0BF6">
        <w:rPr>
          <w:rFonts w:ascii="Arial" w:hAnsi="Arial" w:cs="Arial"/>
          <w:sz w:val="20"/>
          <w:szCs w:val="20"/>
        </w:rPr>
        <w:t>procedures</w:t>
      </w:r>
      <w:r w:rsidR="00960E14" w:rsidRPr="002C0BF6">
        <w:rPr>
          <w:rFonts w:ascii="Arial" w:hAnsi="Arial" w:cs="Arial"/>
          <w:sz w:val="20"/>
          <w:szCs w:val="20"/>
        </w:rPr>
        <w:t xml:space="preserve"> </w:t>
      </w:r>
      <w:r w:rsidR="001748AB" w:rsidRPr="002C0BF6">
        <w:rPr>
          <w:rFonts w:ascii="Arial" w:hAnsi="Arial" w:cs="Arial"/>
          <w:sz w:val="20"/>
          <w:szCs w:val="20"/>
        </w:rPr>
        <w:t>(</w:t>
      </w:r>
      <w:r w:rsidR="00960E14" w:rsidRPr="002C0BF6">
        <w:rPr>
          <w:rFonts w:ascii="Arial" w:hAnsi="Arial" w:cs="Arial"/>
          <w:sz w:val="20"/>
          <w:szCs w:val="20"/>
        </w:rPr>
        <w:t>s</w:t>
      </w:r>
      <w:r w:rsidR="001748AB" w:rsidRPr="002C0BF6">
        <w:rPr>
          <w:rFonts w:ascii="Arial" w:hAnsi="Arial" w:cs="Arial"/>
          <w:sz w:val="20"/>
          <w:szCs w:val="20"/>
        </w:rPr>
        <w:t xml:space="preserve">ee </w:t>
      </w:r>
      <w:r w:rsidR="00D01F3F" w:rsidRPr="002C0BF6">
        <w:rPr>
          <w:rFonts w:ascii="Arial" w:hAnsi="Arial" w:cs="Arial"/>
          <w:sz w:val="20"/>
          <w:szCs w:val="20"/>
        </w:rPr>
        <w:t xml:space="preserve">also </w:t>
      </w:r>
      <w:r w:rsidR="001748AB" w:rsidRPr="002C0BF6">
        <w:rPr>
          <w:rFonts w:ascii="Arial" w:hAnsi="Arial" w:cs="Arial"/>
          <w:sz w:val="20"/>
          <w:szCs w:val="20"/>
        </w:rPr>
        <w:t xml:space="preserve">paragraphs </w:t>
      </w:r>
      <w:del w:id="1391" w:author="Beverley Bahlmann" w:date="2012-04-02T11:33:00Z">
        <w:r w:rsidR="00F96611" w:rsidRPr="002C0BF6" w:rsidDel="00280B40">
          <w:rPr>
            <w:rFonts w:ascii="Arial" w:hAnsi="Arial" w:cs="Arial"/>
            <w:sz w:val="20"/>
            <w:szCs w:val="20"/>
          </w:rPr>
          <w:delText>A</w:delText>
        </w:r>
      </w:del>
      <w:del w:id="1392" w:author="Beverley Bahlmann" w:date="2012-03-13T16:20:00Z">
        <w:r w:rsidR="00F96611" w:rsidRPr="002C0BF6" w:rsidDel="00B519E7">
          <w:rPr>
            <w:rFonts w:ascii="Arial" w:hAnsi="Arial" w:cs="Arial"/>
            <w:sz w:val="20"/>
            <w:szCs w:val="20"/>
          </w:rPr>
          <w:delText>58</w:delText>
        </w:r>
      </w:del>
      <w:del w:id="1393" w:author="Beverley Bahlmann" w:date="2012-04-02T11:33:00Z">
        <w:r w:rsidR="001748AB" w:rsidRPr="002C0BF6" w:rsidDel="00280B40">
          <w:rPr>
            <w:rFonts w:ascii="Arial" w:hAnsi="Arial" w:cs="Arial"/>
            <w:sz w:val="20"/>
            <w:szCs w:val="20"/>
          </w:rPr>
          <w:delText xml:space="preserve">, </w:delText>
        </w:r>
      </w:del>
      <w:r w:rsidR="00F96611" w:rsidRPr="002C0BF6">
        <w:rPr>
          <w:rFonts w:ascii="Arial" w:hAnsi="Arial" w:cs="Arial"/>
          <w:sz w:val="20"/>
          <w:szCs w:val="20"/>
        </w:rPr>
        <w:t>A</w:t>
      </w:r>
      <w:ins w:id="1394" w:author="Beverley Bahlmann" w:date="2012-03-27T17:40:00Z">
        <w:r w:rsidR="0099535B" w:rsidRPr="002C0BF6">
          <w:rPr>
            <w:rFonts w:ascii="Arial" w:hAnsi="Arial" w:cs="Arial"/>
            <w:sz w:val="20"/>
            <w:szCs w:val="20"/>
          </w:rPr>
          <w:t>7</w:t>
        </w:r>
      </w:ins>
      <w:ins w:id="1395" w:author="Beverley Bahlmann" w:date="2012-04-02T11:33:00Z">
        <w:r w:rsidR="00280B40" w:rsidRPr="002C0BF6">
          <w:rPr>
            <w:rFonts w:ascii="Arial" w:hAnsi="Arial" w:cs="Arial"/>
            <w:sz w:val="20"/>
            <w:szCs w:val="20"/>
          </w:rPr>
          <w:t>0</w:t>
        </w:r>
      </w:ins>
      <w:del w:id="1396" w:author="Beverley Bahlmann" w:date="2012-03-13T16:20:00Z">
        <w:r w:rsidR="00AC16C2" w:rsidRPr="002C0BF6" w:rsidDel="00B519E7">
          <w:rPr>
            <w:rFonts w:ascii="Arial" w:hAnsi="Arial" w:cs="Arial"/>
            <w:sz w:val="20"/>
            <w:szCs w:val="20"/>
          </w:rPr>
          <w:delText>59</w:delText>
        </w:r>
      </w:del>
      <w:r w:rsidR="00AC16C2" w:rsidRPr="002C0BF6">
        <w:rPr>
          <w:rFonts w:ascii="Arial" w:hAnsi="Arial" w:cs="Arial"/>
          <w:sz w:val="20"/>
          <w:szCs w:val="20"/>
        </w:rPr>
        <w:t>–A</w:t>
      </w:r>
      <w:ins w:id="1397" w:author="Beverley Bahlmann" w:date="2012-03-27T17:41:00Z">
        <w:r w:rsidR="002D2A28" w:rsidRPr="002C0BF6">
          <w:rPr>
            <w:rFonts w:ascii="Arial" w:hAnsi="Arial" w:cs="Arial"/>
            <w:sz w:val="20"/>
            <w:szCs w:val="20"/>
          </w:rPr>
          <w:t>72</w:t>
        </w:r>
      </w:ins>
      <w:del w:id="1398" w:author="Beverley Bahlmann" w:date="2012-03-27T17:41:00Z">
        <w:r w:rsidR="00AC16C2" w:rsidRPr="002C0BF6" w:rsidDel="002D2A28">
          <w:rPr>
            <w:rFonts w:ascii="Arial" w:hAnsi="Arial" w:cs="Arial"/>
            <w:sz w:val="20"/>
            <w:szCs w:val="20"/>
          </w:rPr>
          <w:delText>6</w:delText>
        </w:r>
      </w:del>
      <w:del w:id="1399" w:author="Beverley Bahlmann" w:date="2012-03-13T16:20:00Z">
        <w:r w:rsidR="00AC16C2" w:rsidRPr="002C0BF6" w:rsidDel="00B519E7">
          <w:rPr>
            <w:rFonts w:ascii="Arial" w:hAnsi="Arial" w:cs="Arial"/>
            <w:sz w:val="20"/>
            <w:szCs w:val="20"/>
          </w:rPr>
          <w:delText>0</w:delText>
        </w:r>
      </w:del>
      <w:r w:rsidR="001748AB" w:rsidRPr="002C0BF6">
        <w:rPr>
          <w:rFonts w:ascii="Arial" w:hAnsi="Arial" w:cs="Arial"/>
          <w:sz w:val="20"/>
          <w:szCs w:val="20"/>
        </w:rPr>
        <w:t xml:space="preserve">, and </w:t>
      </w:r>
      <w:r w:rsidR="002016D0" w:rsidRPr="002C0BF6">
        <w:rPr>
          <w:rFonts w:ascii="Arial" w:hAnsi="Arial" w:cs="Arial"/>
          <w:sz w:val="20"/>
          <w:szCs w:val="20"/>
        </w:rPr>
        <w:t>A9</w:t>
      </w:r>
      <w:ins w:id="1400" w:author="Beverley Bahlmann" w:date="2012-03-27T17:41:00Z">
        <w:r w:rsidR="002D2A28" w:rsidRPr="002C0BF6">
          <w:rPr>
            <w:rFonts w:ascii="Arial" w:hAnsi="Arial" w:cs="Arial"/>
            <w:sz w:val="20"/>
            <w:szCs w:val="20"/>
          </w:rPr>
          <w:t>6</w:t>
        </w:r>
      </w:ins>
      <w:del w:id="1401" w:author="Beverley Bahlmann" w:date="2012-03-27T17:41:00Z">
        <w:r w:rsidR="00AC16C2" w:rsidRPr="002C0BF6" w:rsidDel="002D2A28">
          <w:rPr>
            <w:rFonts w:ascii="Arial" w:hAnsi="Arial" w:cs="Arial"/>
            <w:sz w:val="20"/>
            <w:szCs w:val="20"/>
          </w:rPr>
          <w:delText>2</w:delText>
        </w:r>
      </w:del>
      <w:r w:rsidR="001748AB" w:rsidRPr="002C0BF6">
        <w:rPr>
          <w:rFonts w:ascii="Arial" w:hAnsi="Arial" w:cs="Arial"/>
          <w:sz w:val="20"/>
          <w:szCs w:val="20"/>
        </w:rPr>
        <w:t>)</w:t>
      </w:r>
      <w:r w:rsidR="00960E14" w:rsidRPr="002C0BF6">
        <w:rPr>
          <w:rFonts w:ascii="Arial" w:hAnsi="Arial" w:cs="Arial"/>
          <w:sz w:val="20"/>
          <w:szCs w:val="20"/>
        </w:rPr>
        <w:t>.</w:t>
      </w:r>
    </w:p>
    <w:p w:rsidR="00053C6F" w:rsidRPr="002C0BF6" w:rsidRDefault="006C0771" w:rsidP="00745241">
      <w:pPr>
        <w:pStyle w:val="IFACHeading4"/>
        <w:keepNext/>
        <w:rPr>
          <w:rFonts w:ascii="Arial" w:hAnsi="Arial" w:cs="Arial"/>
          <w:sz w:val="20"/>
          <w:szCs w:val="20"/>
        </w:rPr>
      </w:pPr>
      <w:r w:rsidRPr="002C0BF6">
        <w:rPr>
          <w:rFonts w:ascii="Arial" w:hAnsi="Arial" w:cs="Arial"/>
          <w:sz w:val="20"/>
          <w:szCs w:val="20"/>
        </w:rPr>
        <w:t xml:space="preserve">Examples of </w:t>
      </w:r>
      <w:r w:rsidR="00053C6F" w:rsidRPr="002C0BF6">
        <w:rPr>
          <w:rFonts w:ascii="Arial" w:hAnsi="Arial" w:cs="Arial"/>
          <w:sz w:val="20"/>
          <w:szCs w:val="20"/>
        </w:rPr>
        <w:t xml:space="preserve">Further Procedures </w:t>
      </w:r>
      <w:r w:rsidR="00053C6F" w:rsidRPr="002C0BF6">
        <w:rPr>
          <w:rFonts w:ascii="Arial" w:hAnsi="Arial" w:cs="Arial"/>
          <w:i w:val="0"/>
          <w:sz w:val="20"/>
          <w:szCs w:val="20"/>
        </w:rPr>
        <w:t xml:space="preserve">(Ref: Para. </w:t>
      </w:r>
      <w:r w:rsidR="007114D0" w:rsidRPr="002C0BF6">
        <w:rPr>
          <w:rFonts w:ascii="Arial" w:hAnsi="Arial" w:cs="Arial"/>
          <w:i w:val="0"/>
          <w:sz w:val="20"/>
          <w:szCs w:val="20"/>
        </w:rPr>
        <w:t>3</w:t>
      </w:r>
      <w:ins w:id="1402" w:author="Beverley Bahlmann" w:date="2012-03-27T17:41:00Z">
        <w:r w:rsidR="002D2A28" w:rsidRPr="002C0BF6">
          <w:rPr>
            <w:rFonts w:ascii="Arial" w:hAnsi="Arial" w:cs="Arial"/>
            <w:i w:val="0"/>
            <w:sz w:val="20"/>
            <w:szCs w:val="20"/>
          </w:rPr>
          <w:t>7</w:t>
        </w:r>
      </w:ins>
      <w:del w:id="1403" w:author="Beverley Bahlmann" w:date="2012-03-27T17:41:00Z">
        <w:r w:rsidR="004778A3" w:rsidRPr="002C0BF6" w:rsidDel="002D2A28">
          <w:rPr>
            <w:rFonts w:ascii="Arial" w:hAnsi="Arial" w:cs="Arial"/>
            <w:i w:val="0"/>
            <w:sz w:val="20"/>
            <w:szCs w:val="20"/>
          </w:rPr>
          <w:delText>5</w:delText>
        </w:r>
      </w:del>
      <w:r w:rsidR="006702DE" w:rsidRPr="002C0BF6">
        <w:rPr>
          <w:rFonts w:ascii="Arial" w:hAnsi="Arial" w:cs="Arial"/>
          <w:i w:val="0"/>
          <w:sz w:val="20"/>
          <w:szCs w:val="20"/>
        </w:rPr>
        <w:t>L</w:t>
      </w:r>
      <w:r w:rsidR="007441A3" w:rsidRPr="002C0BF6">
        <w:rPr>
          <w:rFonts w:ascii="Arial" w:hAnsi="Arial" w:cs="Arial"/>
          <w:i w:val="0"/>
          <w:kern w:val="28"/>
          <w:sz w:val="20"/>
          <w:szCs w:val="20"/>
        </w:rPr>
        <w:t>–</w:t>
      </w:r>
      <w:r w:rsidR="00866109" w:rsidRPr="002C0BF6">
        <w:rPr>
          <w:rFonts w:ascii="Arial" w:hAnsi="Arial" w:cs="Arial"/>
          <w:i w:val="0"/>
          <w:sz w:val="20"/>
          <w:szCs w:val="20"/>
        </w:rPr>
        <w:t>3</w:t>
      </w:r>
      <w:ins w:id="1404" w:author="Beverley Bahlmann" w:date="2012-03-27T17:41:00Z">
        <w:r w:rsidR="002D2A28" w:rsidRPr="002C0BF6">
          <w:rPr>
            <w:rFonts w:ascii="Arial" w:hAnsi="Arial" w:cs="Arial"/>
            <w:i w:val="0"/>
            <w:sz w:val="20"/>
            <w:szCs w:val="20"/>
          </w:rPr>
          <w:t>7</w:t>
        </w:r>
      </w:ins>
      <w:del w:id="1405" w:author="Beverley Bahlmann" w:date="2012-03-27T17:41:00Z">
        <w:r w:rsidR="004778A3" w:rsidRPr="002C0BF6" w:rsidDel="002D2A28">
          <w:rPr>
            <w:rFonts w:ascii="Arial" w:hAnsi="Arial" w:cs="Arial"/>
            <w:i w:val="0"/>
            <w:sz w:val="20"/>
            <w:szCs w:val="20"/>
          </w:rPr>
          <w:delText>5</w:delText>
        </w:r>
      </w:del>
      <w:r w:rsidR="00866109" w:rsidRPr="002C0BF6">
        <w:rPr>
          <w:rFonts w:ascii="Arial" w:hAnsi="Arial" w:cs="Arial"/>
          <w:i w:val="0"/>
          <w:sz w:val="20"/>
          <w:szCs w:val="20"/>
        </w:rPr>
        <w:t>R</w:t>
      </w:r>
      <w:r w:rsidR="00557075" w:rsidRPr="002C0BF6">
        <w:rPr>
          <w:rFonts w:ascii="Arial" w:hAnsi="Arial" w:cs="Arial"/>
          <w:i w:val="0"/>
          <w:sz w:val="20"/>
          <w:szCs w:val="20"/>
        </w:rPr>
        <w:t xml:space="preserve">, </w:t>
      </w:r>
      <w:ins w:id="1406" w:author="Beverley Bahlmann" w:date="2012-03-27T17:41:00Z">
        <w:r w:rsidR="002D2A28" w:rsidRPr="002C0BF6">
          <w:rPr>
            <w:rFonts w:ascii="Arial" w:hAnsi="Arial" w:cs="Arial"/>
            <w:i w:val="0"/>
            <w:sz w:val="20"/>
            <w:szCs w:val="20"/>
          </w:rPr>
          <w:t>40</w:t>
        </w:r>
      </w:ins>
      <w:del w:id="1407" w:author="Beverley Bahlmann" w:date="2012-03-27T17:41:00Z">
        <w:r w:rsidR="00557075" w:rsidRPr="002C0BF6" w:rsidDel="002D2A28">
          <w:rPr>
            <w:rFonts w:ascii="Arial" w:hAnsi="Arial" w:cs="Arial"/>
            <w:i w:val="0"/>
            <w:sz w:val="20"/>
            <w:szCs w:val="20"/>
          </w:rPr>
          <w:delText>3</w:delText>
        </w:r>
        <w:r w:rsidR="003416E5" w:rsidRPr="002C0BF6" w:rsidDel="002D2A28">
          <w:rPr>
            <w:rFonts w:ascii="Arial" w:hAnsi="Arial" w:cs="Arial"/>
            <w:i w:val="0"/>
            <w:sz w:val="20"/>
            <w:szCs w:val="20"/>
          </w:rPr>
          <w:delText>8</w:delText>
        </w:r>
      </w:del>
      <w:r w:rsidR="003416E5" w:rsidRPr="002C0BF6">
        <w:rPr>
          <w:rFonts w:ascii="Arial" w:hAnsi="Arial" w:cs="Arial"/>
          <w:i w:val="0"/>
          <w:sz w:val="20"/>
          <w:szCs w:val="20"/>
        </w:rPr>
        <w:t>R</w:t>
      </w:r>
      <w:r w:rsidR="00053C6F" w:rsidRPr="002C0BF6">
        <w:rPr>
          <w:rFonts w:ascii="Arial" w:hAnsi="Arial" w:cs="Arial"/>
          <w:i w:val="0"/>
          <w:sz w:val="20"/>
          <w:szCs w:val="20"/>
        </w:rPr>
        <w:t>)</w:t>
      </w:r>
    </w:p>
    <w:p w:rsidR="00053C6F" w:rsidRPr="002C0BF6" w:rsidRDefault="009B1B82" w:rsidP="00745241">
      <w:pPr>
        <w:pStyle w:val="IFACNumberedPara"/>
        <w:tabs>
          <w:tab w:val="clear" w:pos="720"/>
        </w:tabs>
        <w:rPr>
          <w:rFonts w:ascii="Arial" w:hAnsi="Arial" w:cs="Arial"/>
          <w:sz w:val="20"/>
          <w:szCs w:val="20"/>
        </w:rPr>
      </w:pPr>
      <w:r w:rsidRPr="002C0BF6">
        <w:rPr>
          <w:rFonts w:ascii="Arial" w:hAnsi="Arial" w:cs="Arial"/>
          <w:sz w:val="20"/>
          <w:szCs w:val="20"/>
        </w:rPr>
        <w:t>A9</w:t>
      </w:r>
      <w:ins w:id="1408" w:author="Beverley Bahlmann" w:date="2012-03-23T15:50:00Z">
        <w:r w:rsidR="00FD2924" w:rsidRPr="002C0BF6">
          <w:rPr>
            <w:rFonts w:ascii="Arial" w:hAnsi="Arial" w:cs="Arial"/>
            <w:sz w:val="20"/>
            <w:szCs w:val="20"/>
          </w:rPr>
          <w:t>4</w:t>
        </w:r>
      </w:ins>
      <w:del w:id="1409" w:author="Beverley Bahlmann" w:date="2012-03-23T15:50:00Z">
        <w:r w:rsidRPr="002C0BF6" w:rsidDel="00FD2924">
          <w:rPr>
            <w:rFonts w:ascii="Arial" w:hAnsi="Arial" w:cs="Arial"/>
            <w:sz w:val="20"/>
            <w:szCs w:val="20"/>
          </w:rPr>
          <w:delText>0</w:delText>
        </w:r>
      </w:del>
      <w:r w:rsidRPr="002C0BF6">
        <w:rPr>
          <w:rFonts w:ascii="Arial" w:hAnsi="Arial" w:cs="Arial"/>
          <w:sz w:val="20"/>
          <w:szCs w:val="20"/>
        </w:rPr>
        <w:t>.</w:t>
      </w:r>
      <w:r w:rsidRPr="002C0BF6">
        <w:rPr>
          <w:rFonts w:ascii="Arial" w:hAnsi="Arial" w:cs="Arial"/>
          <w:sz w:val="20"/>
          <w:szCs w:val="20"/>
        </w:rPr>
        <w:tab/>
      </w:r>
      <w:r w:rsidR="00053C6F" w:rsidRPr="002C0BF6">
        <w:rPr>
          <w:rFonts w:ascii="Arial" w:hAnsi="Arial" w:cs="Arial"/>
          <w:sz w:val="20"/>
          <w:szCs w:val="20"/>
        </w:rPr>
        <w:t>Further procedures may include, for example:</w:t>
      </w:r>
    </w:p>
    <w:p w:rsidR="00053C6F" w:rsidRPr="002C0BF6" w:rsidRDefault="00053C6F" w:rsidP="00745241">
      <w:pPr>
        <w:pStyle w:val="Bullet1Indented"/>
      </w:pPr>
      <w:r w:rsidRPr="002C0BF6">
        <w:t xml:space="preserve">Testing the operating effectiveness of controls over the collection and recording of </w:t>
      </w:r>
      <w:r w:rsidR="00055F74" w:rsidRPr="002C0BF6">
        <w:t xml:space="preserve">activity </w:t>
      </w:r>
      <w:r w:rsidRPr="002C0BF6">
        <w:t xml:space="preserve">data, such as kilowatt </w:t>
      </w:r>
      <w:r w:rsidR="009725A7" w:rsidRPr="002C0BF6">
        <w:t>hours of electricity purchased.</w:t>
      </w:r>
    </w:p>
    <w:p w:rsidR="00053C6F" w:rsidRPr="002C0BF6" w:rsidRDefault="00053C6F" w:rsidP="00745241">
      <w:pPr>
        <w:pStyle w:val="Bullet1Indented"/>
      </w:pPr>
      <w:r w:rsidRPr="002C0BF6">
        <w:t>Agreeing emissions factors to appropriate sources (for example, government publications), and considering their appl</w:t>
      </w:r>
      <w:r w:rsidR="009725A7" w:rsidRPr="002C0BF6">
        <w:t>icability in the circumstances.</w:t>
      </w:r>
    </w:p>
    <w:p w:rsidR="00053C6F" w:rsidRPr="002C0BF6" w:rsidRDefault="00053C6F" w:rsidP="00745241">
      <w:pPr>
        <w:pStyle w:val="Bullet1Indented"/>
      </w:pPr>
      <w:r w:rsidRPr="002C0BF6">
        <w:lastRenderedPageBreak/>
        <w:t>Reviewing joint venture agreements and other contracts relevant to determining the entity</w:t>
      </w:r>
      <w:r w:rsidR="00B23E35" w:rsidRPr="002C0BF6">
        <w:t>’</w:t>
      </w:r>
      <w:r w:rsidRPr="002C0BF6">
        <w:t>s organizational boundary.</w:t>
      </w:r>
    </w:p>
    <w:p w:rsidR="00053C6F" w:rsidRPr="002C0BF6" w:rsidRDefault="00053C6F" w:rsidP="00745241">
      <w:pPr>
        <w:pStyle w:val="Bullet1Indented"/>
      </w:pPr>
      <w:r w:rsidRPr="002C0BF6">
        <w:t>Reconciling recorded data to, for example, odometers on vehicles owned by the entity</w:t>
      </w:r>
      <w:r w:rsidR="009725A7" w:rsidRPr="002C0BF6">
        <w:t>.</w:t>
      </w:r>
    </w:p>
    <w:p w:rsidR="00053C6F" w:rsidRPr="002C0BF6" w:rsidRDefault="00053C6F" w:rsidP="00745241">
      <w:pPr>
        <w:pStyle w:val="Bullet1Indented"/>
      </w:pPr>
      <w:proofErr w:type="spellStart"/>
      <w:r w:rsidRPr="002C0BF6">
        <w:t>Reperforming</w:t>
      </w:r>
      <w:proofErr w:type="spellEnd"/>
      <w:r w:rsidRPr="002C0BF6">
        <w:t xml:space="preserve"> calculations (for example, mass balance and energy balance calculations), and</w:t>
      </w:r>
      <w:r w:rsidR="009725A7" w:rsidRPr="002C0BF6">
        <w:t xml:space="preserve"> reconciling differences noted.</w:t>
      </w:r>
    </w:p>
    <w:p w:rsidR="00053C6F" w:rsidRPr="002C0BF6" w:rsidRDefault="00053C6F" w:rsidP="00745241">
      <w:pPr>
        <w:pStyle w:val="Bullet1Indented"/>
      </w:pPr>
      <w:r w:rsidRPr="002C0BF6">
        <w:t>Taking readings from continuous monitoring equipment.</w:t>
      </w:r>
    </w:p>
    <w:p w:rsidR="00053C6F" w:rsidRPr="002C0BF6" w:rsidRDefault="00053C6F" w:rsidP="00745241">
      <w:pPr>
        <w:pStyle w:val="Bullet1Indented"/>
      </w:pPr>
      <w:r w:rsidRPr="002C0BF6">
        <w:t xml:space="preserve">Observing or </w:t>
      </w:r>
      <w:proofErr w:type="spellStart"/>
      <w:r w:rsidRPr="002C0BF6">
        <w:t>reperforming</w:t>
      </w:r>
      <w:proofErr w:type="spellEnd"/>
      <w:r w:rsidRPr="002C0BF6">
        <w:t xml:space="preserve"> physical measureme</w:t>
      </w:r>
      <w:r w:rsidR="009725A7" w:rsidRPr="002C0BF6">
        <w:t>nts, such as dipping oil tanks.</w:t>
      </w:r>
    </w:p>
    <w:p w:rsidR="00053C6F" w:rsidRPr="002C0BF6" w:rsidRDefault="00053C6F" w:rsidP="00745241">
      <w:pPr>
        <w:pStyle w:val="Bullet1Indented"/>
      </w:pPr>
      <w:r w:rsidRPr="002C0BF6">
        <w:t>Analyzing the soundness and appropriateness of unique measurement or quantification techniques, particularly complex methods that may involve, for example, recycle or feedback loops.</w:t>
      </w:r>
    </w:p>
    <w:p w:rsidR="00053C6F" w:rsidRPr="002C0BF6" w:rsidRDefault="00053C6F" w:rsidP="00745241">
      <w:pPr>
        <w:pStyle w:val="Bullet1Indented"/>
      </w:pPr>
      <w:r w:rsidRPr="002C0BF6">
        <w:t>Sampling and independently analyzing the characteristics of materials such as coal, or observing the entity</w:t>
      </w:r>
      <w:r w:rsidR="00B23E35" w:rsidRPr="002C0BF6">
        <w:t>’</w:t>
      </w:r>
      <w:r w:rsidRPr="002C0BF6">
        <w:t>s sampling techniques and rev</w:t>
      </w:r>
      <w:r w:rsidR="009725A7" w:rsidRPr="002C0BF6">
        <w:t xml:space="preserve">iewing </w:t>
      </w:r>
      <w:r w:rsidR="00B82B23" w:rsidRPr="002C0BF6">
        <w:t xml:space="preserve">records of </w:t>
      </w:r>
      <w:r w:rsidR="009725A7" w:rsidRPr="002C0BF6">
        <w:t>laboratory test results.</w:t>
      </w:r>
    </w:p>
    <w:p w:rsidR="00053C6F" w:rsidRPr="002C0BF6" w:rsidRDefault="00053C6F" w:rsidP="00745241">
      <w:pPr>
        <w:pStyle w:val="Bullet1Indented"/>
      </w:pPr>
      <w:r w:rsidRPr="002C0BF6">
        <w:t>Checking the accuracy of calculations and the suitability of calculation methods used (for example, the conversion and aggregation of input measurements).</w:t>
      </w:r>
    </w:p>
    <w:p w:rsidR="00053C6F" w:rsidRPr="002C0BF6" w:rsidRDefault="00053C6F" w:rsidP="00745241">
      <w:pPr>
        <w:pStyle w:val="Bullet1Indented"/>
      </w:pPr>
      <w:r w:rsidRPr="002C0BF6">
        <w:t>Agreeing recorded data back to source documents, such as production records, fuel usage records, and</w:t>
      </w:r>
      <w:r w:rsidR="009725A7" w:rsidRPr="002C0BF6">
        <w:t xml:space="preserve"> invoices for purchased energy.</w:t>
      </w:r>
    </w:p>
    <w:p w:rsidR="009E3154" w:rsidRPr="002C0BF6" w:rsidRDefault="00AF3492" w:rsidP="00745241">
      <w:pPr>
        <w:pStyle w:val="IFACHeading4"/>
        <w:keepNext/>
        <w:rPr>
          <w:rFonts w:ascii="Arial" w:hAnsi="Arial" w:cs="Arial"/>
          <w:b/>
          <w:sz w:val="20"/>
          <w:szCs w:val="20"/>
        </w:rPr>
      </w:pPr>
      <w:r w:rsidRPr="002C0BF6">
        <w:rPr>
          <w:rFonts w:ascii="Arial" w:hAnsi="Arial" w:cs="Arial"/>
          <w:sz w:val="20"/>
          <w:szCs w:val="20"/>
        </w:rPr>
        <w:t>Factors that May Influence Assessed Risks of Material Misstatement</w:t>
      </w:r>
      <w:r w:rsidRPr="002C0BF6" w:rsidDel="00B840A8">
        <w:rPr>
          <w:rFonts w:ascii="Arial" w:hAnsi="Arial" w:cs="Arial"/>
          <w:sz w:val="20"/>
          <w:szCs w:val="20"/>
        </w:rPr>
        <w:t xml:space="preserve"> </w:t>
      </w:r>
      <w:r w:rsidR="009E3154" w:rsidRPr="002C0BF6">
        <w:rPr>
          <w:rFonts w:ascii="Arial" w:hAnsi="Arial" w:cs="Arial"/>
          <w:i w:val="0"/>
          <w:sz w:val="20"/>
          <w:szCs w:val="20"/>
        </w:rPr>
        <w:t xml:space="preserve">(Ref: Para. </w:t>
      </w:r>
      <w:r w:rsidR="00784F88" w:rsidRPr="002C0BF6">
        <w:rPr>
          <w:rFonts w:ascii="Arial" w:hAnsi="Arial" w:cs="Arial"/>
          <w:i w:val="0"/>
          <w:sz w:val="20"/>
          <w:szCs w:val="20"/>
        </w:rPr>
        <w:t>3</w:t>
      </w:r>
      <w:ins w:id="1410" w:author="Beverley Bahlmann" w:date="2012-03-27T17:41:00Z">
        <w:r w:rsidR="002D2A28" w:rsidRPr="002C0BF6">
          <w:rPr>
            <w:rFonts w:ascii="Arial" w:hAnsi="Arial" w:cs="Arial"/>
            <w:i w:val="0"/>
            <w:sz w:val="20"/>
            <w:szCs w:val="20"/>
          </w:rPr>
          <w:t>7</w:t>
        </w:r>
      </w:ins>
      <w:del w:id="1411" w:author="Beverley Bahlmann" w:date="2012-03-27T17:41:00Z">
        <w:r w:rsidR="002943EE" w:rsidRPr="002C0BF6" w:rsidDel="002D2A28">
          <w:rPr>
            <w:rFonts w:ascii="Arial" w:hAnsi="Arial" w:cs="Arial"/>
            <w:i w:val="0"/>
            <w:sz w:val="20"/>
            <w:szCs w:val="20"/>
          </w:rPr>
          <w:delText>5</w:delText>
        </w:r>
      </w:del>
      <w:proofErr w:type="gramStart"/>
      <w:r w:rsidR="00E548AE" w:rsidRPr="002C0BF6">
        <w:rPr>
          <w:rFonts w:ascii="Arial" w:hAnsi="Arial" w:cs="Arial"/>
          <w:i w:val="0"/>
          <w:sz w:val="20"/>
          <w:szCs w:val="20"/>
        </w:rPr>
        <w:t>L(</w:t>
      </w:r>
      <w:proofErr w:type="gramEnd"/>
      <w:r w:rsidR="00E548AE" w:rsidRPr="002C0BF6">
        <w:rPr>
          <w:rFonts w:ascii="Arial" w:hAnsi="Arial" w:cs="Arial"/>
          <w:i w:val="0"/>
          <w:sz w:val="20"/>
          <w:szCs w:val="20"/>
        </w:rPr>
        <w:t>a)</w:t>
      </w:r>
      <w:r w:rsidR="007441A3" w:rsidRPr="002C0BF6">
        <w:rPr>
          <w:rFonts w:ascii="Arial" w:hAnsi="Arial" w:cs="Arial"/>
          <w:i w:val="0"/>
          <w:kern w:val="28"/>
          <w:sz w:val="20"/>
          <w:szCs w:val="20"/>
        </w:rPr>
        <w:t>–</w:t>
      </w:r>
      <w:r w:rsidR="00E548AE" w:rsidRPr="002C0BF6">
        <w:rPr>
          <w:rFonts w:ascii="Arial" w:hAnsi="Arial" w:cs="Arial"/>
          <w:i w:val="0"/>
          <w:sz w:val="20"/>
          <w:szCs w:val="20"/>
        </w:rPr>
        <w:t>3</w:t>
      </w:r>
      <w:ins w:id="1412" w:author="Beverley Bahlmann" w:date="2012-03-27T17:41:00Z">
        <w:r w:rsidR="002D2A28" w:rsidRPr="002C0BF6">
          <w:rPr>
            <w:rFonts w:ascii="Arial" w:hAnsi="Arial" w:cs="Arial"/>
            <w:i w:val="0"/>
            <w:sz w:val="20"/>
            <w:szCs w:val="20"/>
          </w:rPr>
          <w:t>7</w:t>
        </w:r>
      </w:ins>
      <w:del w:id="1413" w:author="Beverley Bahlmann" w:date="2012-03-27T17:41:00Z">
        <w:r w:rsidR="00E548AE" w:rsidRPr="002C0BF6" w:rsidDel="002D2A28">
          <w:rPr>
            <w:rFonts w:ascii="Arial" w:hAnsi="Arial" w:cs="Arial"/>
            <w:i w:val="0"/>
            <w:sz w:val="20"/>
            <w:szCs w:val="20"/>
          </w:rPr>
          <w:delText>5</w:delText>
        </w:r>
      </w:del>
      <w:r w:rsidR="00E548AE" w:rsidRPr="002C0BF6">
        <w:rPr>
          <w:rFonts w:ascii="Arial" w:hAnsi="Arial" w:cs="Arial"/>
          <w:i w:val="0"/>
          <w:sz w:val="20"/>
          <w:szCs w:val="20"/>
        </w:rPr>
        <w:t>R(a)</w:t>
      </w:r>
      <w:r w:rsidR="009E3154" w:rsidRPr="002C0BF6">
        <w:rPr>
          <w:rFonts w:ascii="Arial" w:hAnsi="Arial" w:cs="Arial"/>
          <w:i w:val="0"/>
          <w:sz w:val="20"/>
          <w:szCs w:val="20"/>
        </w:rPr>
        <w:t>)</w:t>
      </w:r>
    </w:p>
    <w:p w:rsidR="009E3154" w:rsidRPr="002C0BF6" w:rsidRDefault="009B1B82" w:rsidP="00745241">
      <w:pPr>
        <w:pStyle w:val="IFACNumberedPara"/>
        <w:tabs>
          <w:tab w:val="clear" w:pos="720"/>
        </w:tabs>
        <w:rPr>
          <w:rFonts w:ascii="Arial" w:hAnsi="Arial" w:cs="Arial"/>
          <w:sz w:val="20"/>
          <w:szCs w:val="20"/>
        </w:rPr>
      </w:pPr>
      <w:r w:rsidRPr="002C0BF6">
        <w:rPr>
          <w:rFonts w:ascii="Arial" w:hAnsi="Arial" w:cs="Arial"/>
          <w:sz w:val="20"/>
          <w:szCs w:val="20"/>
        </w:rPr>
        <w:t>A9</w:t>
      </w:r>
      <w:ins w:id="1414" w:author="Beverley Bahlmann" w:date="2012-03-23T15:50:00Z">
        <w:r w:rsidR="00FD2924" w:rsidRPr="002C0BF6">
          <w:rPr>
            <w:rFonts w:ascii="Arial" w:hAnsi="Arial" w:cs="Arial"/>
            <w:sz w:val="20"/>
            <w:szCs w:val="20"/>
          </w:rPr>
          <w:t>5</w:t>
        </w:r>
      </w:ins>
      <w:del w:id="1415" w:author="Beverley Bahlmann" w:date="2012-03-23T15:50:00Z">
        <w:r w:rsidRPr="002C0BF6" w:rsidDel="00FD2924">
          <w:rPr>
            <w:rFonts w:ascii="Arial" w:hAnsi="Arial" w:cs="Arial"/>
            <w:sz w:val="20"/>
            <w:szCs w:val="20"/>
          </w:rPr>
          <w:delText>1</w:delText>
        </w:r>
      </w:del>
      <w:r w:rsidRPr="002C0BF6">
        <w:rPr>
          <w:rFonts w:ascii="Arial" w:hAnsi="Arial" w:cs="Arial"/>
          <w:sz w:val="20"/>
          <w:szCs w:val="20"/>
        </w:rPr>
        <w:t>.</w:t>
      </w:r>
      <w:r w:rsidRPr="002C0BF6">
        <w:rPr>
          <w:rFonts w:ascii="Arial" w:hAnsi="Arial" w:cs="Arial"/>
          <w:sz w:val="20"/>
          <w:szCs w:val="20"/>
        </w:rPr>
        <w:tab/>
      </w:r>
      <w:r w:rsidR="009E3154" w:rsidRPr="002C0BF6">
        <w:rPr>
          <w:rFonts w:ascii="Arial" w:hAnsi="Arial" w:cs="Arial"/>
          <w:sz w:val="20"/>
          <w:szCs w:val="20"/>
        </w:rPr>
        <w:t xml:space="preserve">Factors that may influence </w:t>
      </w:r>
      <w:r w:rsidR="00AF3492" w:rsidRPr="002C0BF6">
        <w:rPr>
          <w:rFonts w:ascii="Arial" w:hAnsi="Arial" w:cs="Arial"/>
          <w:sz w:val="20"/>
          <w:szCs w:val="20"/>
        </w:rPr>
        <w:t xml:space="preserve">the assessed </w:t>
      </w:r>
      <w:r w:rsidR="009E3154" w:rsidRPr="002C0BF6">
        <w:rPr>
          <w:rFonts w:ascii="Arial" w:hAnsi="Arial" w:cs="Arial"/>
          <w:sz w:val="20"/>
          <w:szCs w:val="20"/>
        </w:rPr>
        <w:t xml:space="preserve">risks </w:t>
      </w:r>
      <w:r w:rsidR="00AF3492" w:rsidRPr="002C0BF6">
        <w:rPr>
          <w:rFonts w:ascii="Arial" w:hAnsi="Arial" w:cs="Arial"/>
          <w:sz w:val="20"/>
          <w:szCs w:val="20"/>
        </w:rPr>
        <w:t xml:space="preserve">of material misstatement </w:t>
      </w:r>
      <w:r w:rsidR="009E3154" w:rsidRPr="002C0BF6">
        <w:rPr>
          <w:rFonts w:ascii="Arial" w:hAnsi="Arial" w:cs="Arial"/>
          <w:sz w:val="20"/>
          <w:szCs w:val="20"/>
        </w:rPr>
        <w:t>include:</w:t>
      </w:r>
    </w:p>
    <w:p w:rsidR="00AE649A" w:rsidRPr="002C0BF6" w:rsidRDefault="00E22B55" w:rsidP="00745241">
      <w:pPr>
        <w:pStyle w:val="Bullet1Indented"/>
      </w:pPr>
      <w:r w:rsidRPr="002C0BF6">
        <w:t xml:space="preserve">Inherent limitations on the capabilities of measurement instruments </w:t>
      </w:r>
      <w:r w:rsidR="00AE649A" w:rsidRPr="002C0BF6">
        <w:t xml:space="preserve">and </w:t>
      </w:r>
      <w:r w:rsidRPr="002C0BF6">
        <w:t xml:space="preserve">the </w:t>
      </w:r>
      <w:r w:rsidR="00AE649A" w:rsidRPr="002C0BF6">
        <w:t xml:space="preserve">frequency of </w:t>
      </w:r>
      <w:r w:rsidRPr="002C0BF6">
        <w:t xml:space="preserve">their </w:t>
      </w:r>
      <w:r w:rsidR="00AE649A" w:rsidRPr="002C0BF6">
        <w:t>calibration.</w:t>
      </w:r>
    </w:p>
    <w:p w:rsidR="009E3154" w:rsidRPr="002C0BF6" w:rsidRDefault="009E3154" w:rsidP="00745241">
      <w:pPr>
        <w:pStyle w:val="Bullet1Indented"/>
      </w:pPr>
      <w:r w:rsidRPr="002C0BF6">
        <w:t>The number, nature, geographical spread, and ownership characteristics of facilities from which data is collected.</w:t>
      </w:r>
    </w:p>
    <w:p w:rsidR="009E3154" w:rsidRPr="002C0BF6" w:rsidRDefault="009E3154" w:rsidP="00745241">
      <w:pPr>
        <w:pStyle w:val="Bullet1Indented"/>
      </w:pPr>
      <w:r w:rsidRPr="002C0BF6">
        <w:t>The number and nature of the various gases and emissions sources included in the GHG statement.</w:t>
      </w:r>
    </w:p>
    <w:p w:rsidR="009E3154" w:rsidRPr="002C0BF6" w:rsidRDefault="009E3154" w:rsidP="00745241">
      <w:pPr>
        <w:pStyle w:val="Bullet1Indented"/>
      </w:pPr>
      <w:r w:rsidRPr="002C0BF6">
        <w:t xml:space="preserve">Whether processes to which emissions relate are continuous or </w:t>
      </w:r>
      <w:proofErr w:type="gramStart"/>
      <w:r w:rsidRPr="002C0BF6">
        <w:t>intermittent,</w:t>
      </w:r>
      <w:proofErr w:type="gramEnd"/>
      <w:r w:rsidRPr="002C0BF6">
        <w:t xml:space="preserve"> and the risk of disruption to such processes.</w:t>
      </w:r>
    </w:p>
    <w:p w:rsidR="009E3154" w:rsidRPr="002C0BF6" w:rsidRDefault="009E3154" w:rsidP="00745241">
      <w:pPr>
        <w:pStyle w:val="Bullet1Indented"/>
      </w:pPr>
      <w:r w:rsidRPr="002C0BF6">
        <w:t>The complexity of methods for activity measurement and for calculating emissions, for example, some processes require unique measurement and calculation methods.</w:t>
      </w:r>
    </w:p>
    <w:p w:rsidR="009E3154" w:rsidRPr="002C0BF6" w:rsidRDefault="009E3154" w:rsidP="00745241">
      <w:pPr>
        <w:pStyle w:val="Bullet1Indented"/>
      </w:pPr>
      <w:r w:rsidRPr="002C0BF6">
        <w:t>The risk of unidentified fugitive emissions.</w:t>
      </w:r>
    </w:p>
    <w:p w:rsidR="009E3154" w:rsidRPr="002C0BF6" w:rsidRDefault="009E3154" w:rsidP="00745241">
      <w:pPr>
        <w:pStyle w:val="Bullet1Indented"/>
      </w:pPr>
      <w:r w:rsidRPr="002C0BF6">
        <w:t>The extent to which the quantity of emissions correlates with readily available input data.</w:t>
      </w:r>
    </w:p>
    <w:p w:rsidR="009E3154" w:rsidRPr="002C0BF6" w:rsidRDefault="009E3154" w:rsidP="00745241">
      <w:pPr>
        <w:pStyle w:val="Bullet1Indented"/>
      </w:pPr>
      <w:r w:rsidRPr="002C0BF6">
        <w:t>Whether personnel who perform data collection are trained in relevant methods, and the frequency</w:t>
      </w:r>
      <w:r w:rsidR="009725A7" w:rsidRPr="002C0BF6">
        <w:t xml:space="preserve"> of turnover of such personnel.</w:t>
      </w:r>
    </w:p>
    <w:p w:rsidR="009E3154" w:rsidRPr="002C0BF6" w:rsidRDefault="009E3154" w:rsidP="00745241">
      <w:pPr>
        <w:pStyle w:val="Bullet1Indented"/>
      </w:pPr>
      <w:r w:rsidRPr="002C0BF6">
        <w:t xml:space="preserve">The nature and level of automation used in data </w:t>
      </w:r>
      <w:r w:rsidR="00E22B55" w:rsidRPr="002C0BF6">
        <w:t xml:space="preserve">capture </w:t>
      </w:r>
      <w:r w:rsidRPr="002C0BF6">
        <w:t>and manipulation.</w:t>
      </w:r>
    </w:p>
    <w:p w:rsidR="009E3154" w:rsidRPr="002C0BF6" w:rsidRDefault="009E3154" w:rsidP="00745241">
      <w:pPr>
        <w:pStyle w:val="Bullet1Indented"/>
      </w:pPr>
      <w:r w:rsidRPr="002C0BF6">
        <w:t>The quality control policies and procedures implemented at testing laboratories</w:t>
      </w:r>
      <w:r w:rsidR="009725A7" w:rsidRPr="002C0BF6">
        <w:t>, whether internal or external.</w:t>
      </w:r>
    </w:p>
    <w:p w:rsidR="009E3154" w:rsidRPr="002C0BF6" w:rsidRDefault="009E3154" w:rsidP="00745241">
      <w:pPr>
        <w:pStyle w:val="Bullet1Indented"/>
      </w:pPr>
      <w:r w:rsidRPr="002C0BF6">
        <w:t>The complexity of criteria and of quantification and reporting policies, including how the organiz</w:t>
      </w:r>
      <w:r w:rsidR="009725A7" w:rsidRPr="002C0BF6">
        <w:t>ational boundary is determined.</w:t>
      </w:r>
    </w:p>
    <w:p w:rsidR="001603F3" w:rsidRPr="002C0BF6" w:rsidRDefault="001603F3" w:rsidP="00745241">
      <w:pPr>
        <w:pStyle w:val="IFACHeading4"/>
        <w:rPr>
          <w:rFonts w:ascii="Arial" w:hAnsi="Arial" w:cs="Arial"/>
          <w:sz w:val="20"/>
          <w:szCs w:val="20"/>
        </w:rPr>
      </w:pPr>
      <w:r w:rsidRPr="002C0BF6">
        <w:rPr>
          <w:rFonts w:ascii="Arial" w:hAnsi="Arial" w:cs="Arial"/>
          <w:sz w:val="20"/>
          <w:szCs w:val="20"/>
        </w:rPr>
        <w:lastRenderedPageBreak/>
        <w:t xml:space="preserve">Operating Effectiveness of Controls </w:t>
      </w:r>
      <w:r w:rsidRPr="002C0BF6">
        <w:rPr>
          <w:rFonts w:ascii="Arial" w:hAnsi="Arial" w:cs="Arial"/>
          <w:i w:val="0"/>
          <w:sz w:val="20"/>
          <w:szCs w:val="20"/>
        </w:rPr>
        <w:t xml:space="preserve">(Ref: Para. </w:t>
      </w:r>
      <w:r w:rsidR="00E548AE" w:rsidRPr="002C0BF6">
        <w:rPr>
          <w:rFonts w:ascii="Arial" w:hAnsi="Arial" w:cs="Arial"/>
          <w:i w:val="0"/>
          <w:sz w:val="20"/>
          <w:szCs w:val="20"/>
        </w:rPr>
        <w:t>3</w:t>
      </w:r>
      <w:ins w:id="1416" w:author="Beverley Bahlmann" w:date="2012-03-27T17:41:00Z">
        <w:r w:rsidR="002D2A28" w:rsidRPr="002C0BF6">
          <w:rPr>
            <w:rFonts w:ascii="Arial" w:hAnsi="Arial" w:cs="Arial"/>
            <w:i w:val="0"/>
            <w:sz w:val="20"/>
            <w:szCs w:val="20"/>
          </w:rPr>
          <w:t>7</w:t>
        </w:r>
      </w:ins>
      <w:del w:id="1417" w:author="Beverley Bahlmann" w:date="2012-03-27T17:41:00Z">
        <w:r w:rsidR="00E548AE" w:rsidRPr="002C0BF6" w:rsidDel="002D2A28">
          <w:rPr>
            <w:rFonts w:ascii="Arial" w:hAnsi="Arial" w:cs="Arial"/>
            <w:i w:val="0"/>
            <w:sz w:val="20"/>
            <w:szCs w:val="20"/>
          </w:rPr>
          <w:delText>5</w:delText>
        </w:r>
      </w:del>
      <w:proofErr w:type="gramStart"/>
      <w:r w:rsidR="00E548AE" w:rsidRPr="002C0BF6">
        <w:rPr>
          <w:rFonts w:ascii="Arial" w:hAnsi="Arial" w:cs="Arial"/>
          <w:i w:val="0"/>
          <w:sz w:val="20"/>
          <w:szCs w:val="20"/>
        </w:rPr>
        <w:t>R</w:t>
      </w:r>
      <w:r w:rsidRPr="002C0BF6">
        <w:rPr>
          <w:rFonts w:ascii="Arial" w:hAnsi="Arial" w:cs="Arial"/>
          <w:i w:val="0"/>
          <w:sz w:val="20"/>
          <w:szCs w:val="20"/>
        </w:rPr>
        <w:t>(</w:t>
      </w:r>
      <w:proofErr w:type="gramEnd"/>
      <w:r w:rsidRPr="002C0BF6">
        <w:rPr>
          <w:rFonts w:ascii="Arial" w:hAnsi="Arial" w:cs="Arial"/>
          <w:i w:val="0"/>
          <w:sz w:val="20"/>
          <w:szCs w:val="20"/>
        </w:rPr>
        <w:t>a)(ii)</w:t>
      </w:r>
      <w:r w:rsidR="00557075" w:rsidRPr="002C0BF6">
        <w:rPr>
          <w:rFonts w:ascii="Arial" w:hAnsi="Arial" w:cs="Arial"/>
          <w:i w:val="0"/>
          <w:sz w:val="20"/>
          <w:szCs w:val="20"/>
        </w:rPr>
        <w:t xml:space="preserve">, </w:t>
      </w:r>
      <w:r w:rsidR="00ED57FC" w:rsidRPr="002C0BF6">
        <w:rPr>
          <w:rFonts w:ascii="Arial" w:hAnsi="Arial" w:cs="Arial"/>
          <w:i w:val="0"/>
          <w:sz w:val="20"/>
          <w:szCs w:val="20"/>
        </w:rPr>
        <w:t>3</w:t>
      </w:r>
      <w:ins w:id="1418" w:author="Beverley Bahlmann" w:date="2012-03-27T17:41:00Z">
        <w:r w:rsidR="002D2A28" w:rsidRPr="002C0BF6">
          <w:rPr>
            <w:rFonts w:ascii="Arial" w:hAnsi="Arial" w:cs="Arial"/>
            <w:i w:val="0"/>
            <w:sz w:val="20"/>
            <w:szCs w:val="20"/>
          </w:rPr>
          <w:t>8</w:t>
        </w:r>
      </w:ins>
      <w:del w:id="1419" w:author="Beverley Bahlmann" w:date="2012-03-27T17:41:00Z">
        <w:r w:rsidR="00ED57FC" w:rsidRPr="002C0BF6" w:rsidDel="002D2A28">
          <w:rPr>
            <w:rFonts w:ascii="Arial" w:hAnsi="Arial" w:cs="Arial"/>
            <w:i w:val="0"/>
            <w:sz w:val="20"/>
            <w:szCs w:val="20"/>
          </w:rPr>
          <w:delText>6</w:delText>
        </w:r>
      </w:del>
      <w:r w:rsidR="00ED57FC" w:rsidRPr="002C0BF6">
        <w:rPr>
          <w:rFonts w:ascii="Arial" w:hAnsi="Arial" w:cs="Arial"/>
          <w:i w:val="0"/>
          <w:sz w:val="20"/>
          <w:szCs w:val="20"/>
        </w:rPr>
        <w:t>R</w:t>
      </w:r>
      <w:r w:rsidRPr="002C0BF6">
        <w:rPr>
          <w:rFonts w:ascii="Arial" w:hAnsi="Arial" w:cs="Arial"/>
          <w:i w:val="0"/>
          <w:sz w:val="20"/>
          <w:szCs w:val="20"/>
        </w:rPr>
        <w:t>(a))</w:t>
      </w:r>
    </w:p>
    <w:p w:rsidR="001603F3" w:rsidRPr="002C0BF6" w:rsidRDefault="009B1B82" w:rsidP="00745241">
      <w:pPr>
        <w:pStyle w:val="IFACNumberedPara"/>
        <w:tabs>
          <w:tab w:val="clear" w:pos="720"/>
        </w:tabs>
        <w:rPr>
          <w:rFonts w:ascii="Arial" w:hAnsi="Arial" w:cs="Arial"/>
          <w:sz w:val="20"/>
          <w:szCs w:val="20"/>
        </w:rPr>
      </w:pPr>
      <w:r w:rsidRPr="002C0BF6">
        <w:rPr>
          <w:rFonts w:ascii="Arial" w:hAnsi="Arial" w:cs="Arial"/>
          <w:sz w:val="20"/>
          <w:szCs w:val="20"/>
        </w:rPr>
        <w:t>A9</w:t>
      </w:r>
      <w:ins w:id="1420" w:author="Beverley Bahlmann" w:date="2012-03-23T15:50:00Z">
        <w:r w:rsidR="00FD2924" w:rsidRPr="002C0BF6">
          <w:rPr>
            <w:rFonts w:ascii="Arial" w:hAnsi="Arial" w:cs="Arial"/>
            <w:sz w:val="20"/>
            <w:szCs w:val="20"/>
          </w:rPr>
          <w:t>6</w:t>
        </w:r>
      </w:ins>
      <w:del w:id="1421" w:author="Beverley Bahlmann" w:date="2012-03-23T15:50:00Z">
        <w:r w:rsidRPr="002C0BF6" w:rsidDel="00FD2924">
          <w:rPr>
            <w:rFonts w:ascii="Arial" w:hAnsi="Arial" w:cs="Arial"/>
            <w:sz w:val="20"/>
            <w:szCs w:val="20"/>
          </w:rPr>
          <w:delText>2</w:delText>
        </w:r>
      </w:del>
      <w:r w:rsidRPr="002C0BF6">
        <w:rPr>
          <w:rFonts w:ascii="Arial" w:hAnsi="Arial" w:cs="Arial"/>
          <w:sz w:val="20"/>
          <w:szCs w:val="20"/>
        </w:rPr>
        <w:t>.</w:t>
      </w:r>
      <w:r w:rsidRPr="002C0BF6">
        <w:rPr>
          <w:rFonts w:ascii="Arial" w:hAnsi="Arial" w:cs="Arial"/>
          <w:sz w:val="20"/>
          <w:szCs w:val="20"/>
        </w:rPr>
        <w:tab/>
      </w:r>
      <w:r w:rsidR="001603F3" w:rsidRPr="002C0BF6">
        <w:rPr>
          <w:rFonts w:ascii="Arial" w:hAnsi="Arial" w:cs="Arial"/>
          <w:sz w:val="20"/>
          <w:szCs w:val="20"/>
        </w:rPr>
        <w:t>In the case of very small entities or immature information systems, there may not be many control activities that could be identified by the practitioner, or the extent to which their existence or operation have been documented by the entity may be limited. In such cases, it may be more efficient for the practitioner to perform further procedures that are primarily other than tests of controls. In some rare cases, however, the absence of control activities or of other components of control may make it impossible to obtain sufficient appropriate evidence (</w:t>
      </w:r>
      <w:r w:rsidR="00960E14" w:rsidRPr="002C0BF6">
        <w:rPr>
          <w:rFonts w:ascii="Arial" w:hAnsi="Arial" w:cs="Arial"/>
          <w:sz w:val="20"/>
          <w:szCs w:val="20"/>
        </w:rPr>
        <w:t>s</w:t>
      </w:r>
      <w:r w:rsidR="001603F3" w:rsidRPr="002C0BF6">
        <w:rPr>
          <w:rFonts w:ascii="Arial" w:hAnsi="Arial" w:cs="Arial"/>
          <w:sz w:val="20"/>
          <w:szCs w:val="20"/>
        </w:rPr>
        <w:t xml:space="preserve">ee </w:t>
      </w:r>
      <w:r w:rsidR="00D01F3F" w:rsidRPr="002C0BF6">
        <w:rPr>
          <w:rFonts w:ascii="Arial" w:hAnsi="Arial" w:cs="Arial"/>
          <w:sz w:val="20"/>
          <w:szCs w:val="20"/>
        </w:rPr>
        <w:t xml:space="preserve">also </w:t>
      </w:r>
      <w:r w:rsidR="001603F3" w:rsidRPr="002C0BF6">
        <w:rPr>
          <w:rFonts w:ascii="Arial" w:hAnsi="Arial" w:cs="Arial"/>
          <w:sz w:val="20"/>
          <w:szCs w:val="20"/>
        </w:rPr>
        <w:t>paragraph</w:t>
      </w:r>
      <w:ins w:id="1422" w:author="Beverley Bahlmann" w:date="2012-04-02T11:33:00Z">
        <w:r w:rsidR="00280B40" w:rsidRPr="002C0BF6">
          <w:rPr>
            <w:rFonts w:ascii="Arial" w:hAnsi="Arial" w:cs="Arial"/>
            <w:sz w:val="20"/>
            <w:szCs w:val="20"/>
          </w:rPr>
          <w:t>s</w:t>
        </w:r>
      </w:ins>
      <w:del w:id="1423" w:author="Beverley Bahlmann" w:date="2012-04-02T11:33:00Z">
        <w:r w:rsidR="001603F3" w:rsidRPr="002C0BF6" w:rsidDel="00280B40">
          <w:rPr>
            <w:rFonts w:ascii="Arial" w:hAnsi="Arial" w:cs="Arial"/>
            <w:sz w:val="20"/>
            <w:szCs w:val="20"/>
          </w:rPr>
          <w:delText xml:space="preserve"> </w:delText>
        </w:r>
        <w:r w:rsidR="00F96611" w:rsidRPr="002C0BF6" w:rsidDel="00280B40">
          <w:rPr>
            <w:rFonts w:ascii="Arial" w:hAnsi="Arial" w:cs="Arial"/>
            <w:sz w:val="20"/>
            <w:szCs w:val="20"/>
          </w:rPr>
          <w:delText>A</w:delText>
        </w:r>
      </w:del>
      <w:del w:id="1424" w:author="Beverley Bahlmann" w:date="2012-03-13T16:21:00Z">
        <w:r w:rsidR="00F96611" w:rsidRPr="002C0BF6" w:rsidDel="00B519E7">
          <w:rPr>
            <w:rFonts w:ascii="Arial" w:hAnsi="Arial" w:cs="Arial"/>
            <w:sz w:val="20"/>
            <w:szCs w:val="20"/>
          </w:rPr>
          <w:delText>58</w:delText>
        </w:r>
      </w:del>
      <w:del w:id="1425" w:author="Beverley Bahlmann" w:date="2012-04-02T11:33:00Z">
        <w:r w:rsidR="001603F3" w:rsidRPr="002C0BF6" w:rsidDel="00280B40">
          <w:rPr>
            <w:rFonts w:ascii="Arial" w:hAnsi="Arial" w:cs="Arial"/>
            <w:sz w:val="20"/>
            <w:szCs w:val="20"/>
          </w:rPr>
          <w:delText xml:space="preserve">, </w:delText>
        </w:r>
      </w:del>
      <w:r w:rsidR="00F96611" w:rsidRPr="002C0BF6">
        <w:rPr>
          <w:rFonts w:ascii="Arial" w:hAnsi="Arial" w:cs="Arial"/>
          <w:sz w:val="20"/>
          <w:szCs w:val="20"/>
        </w:rPr>
        <w:t>A</w:t>
      </w:r>
      <w:ins w:id="1426" w:author="Beverley Bahlmann" w:date="2012-03-27T17:42:00Z">
        <w:r w:rsidR="00280B40" w:rsidRPr="002C0BF6">
          <w:rPr>
            <w:rFonts w:ascii="Arial" w:hAnsi="Arial" w:cs="Arial"/>
            <w:sz w:val="20"/>
            <w:szCs w:val="20"/>
          </w:rPr>
          <w:t>7</w:t>
        </w:r>
      </w:ins>
      <w:ins w:id="1427" w:author="Beverley Bahlmann" w:date="2012-04-02T11:33:00Z">
        <w:r w:rsidR="00280B40" w:rsidRPr="002C0BF6">
          <w:rPr>
            <w:rFonts w:ascii="Arial" w:hAnsi="Arial" w:cs="Arial"/>
            <w:sz w:val="20"/>
            <w:szCs w:val="20"/>
          </w:rPr>
          <w:t>0</w:t>
        </w:r>
      </w:ins>
      <w:del w:id="1428" w:author="Beverley Bahlmann" w:date="2012-03-13T16:21:00Z">
        <w:r w:rsidR="00BB616D" w:rsidRPr="002C0BF6" w:rsidDel="00B519E7">
          <w:rPr>
            <w:rFonts w:ascii="Arial" w:hAnsi="Arial" w:cs="Arial"/>
            <w:sz w:val="20"/>
            <w:szCs w:val="20"/>
          </w:rPr>
          <w:delText>59</w:delText>
        </w:r>
      </w:del>
      <w:r w:rsidR="00BB616D" w:rsidRPr="002C0BF6">
        <w:rPr>
          <w:rFonts w:ascii="Arial" w:hAnsi="Arial" w:cs="Arial"/>
          <w:sz w:val="20"/>
          <w:szCs w:val="20"/>
        </w:rPr>
        <w:t>–A</w:t>
      </w:r>
      <w:ins w:id="1429" w:author="Beverley Bahlmann" w:date="2012-03-27T17:42:00Z">
        <w:r w:rsidR="002D2A28" w:rsidRPr="002C0BF6">
          <w:rPr>
            <w:rFonts w:ascii="Arial" w:hAnsi="Arial" w:cs="Arial"/>
            <w:sz w:val="20"/>
            <w:szCs w:val="20"/>
          </w:rPr>
          <w:t>72</w:t>
        </w:r>
      </w:ins>
      <w:del w:id="1430" w:author="Beverley Bahlmann" w:date="2012-03-13T16:21:00Z">
        <w:r w:rsidR="00BB616D" w:rsidRPr="002C0BF6" w:rsidDel="00B519E7">
          <w:rPr>
            <w:rFonts w:ascii="Arial" w:hAnsi="Arial" w:cs="Arial"/>
            <w:sz w:val="20"/>
            <w:szCs w:val="20"/>
          </w:rPr>
          <w:delText>6</w:delText>
        </w:r>
      </w:del>
      <w:del w:id="1431" w:author="Beverley Bahlmann" w:date="2012-03-28T16:02:00Z">
        <w:r w:rsidR="00BB616D" w:rsidRPr="002C0BF6" w:rsidDel="0099535B">
          <w:rPr>
            <w:rFonts w:ascii="Arial" w:hAnsi="Arial" w:cs="Arial"/>
            <w:sz w:val="20"/>
            <w:szCs w:val="20"/>
          </w:rPr>
          <w:delText>0</w:delText>
        </w:r>
      </w:del>
      <w:r w:rsidR="001603F3" w:rsidRPr="002C0BF6">
        <w:rPr>
          <w:rFonts w:ascii="Arial" w:hAnsi="Arial" w:cs="Arial"/>
          <w:sz w:val="20"/>
          <w:szCs w:val="20"/>
        </w:rPr>
        <w:t xml:space="preserve">, and </w:t>
      </w:r>
      <w:r w:rsidR="00F96611" w:rsidRPr="002C0BF6">
        <w:rPr>
          <w:rFonts w:ascii="Arial" w:hAnsi="Arial" w:cs="Arial"/>
          <w:sz w:val="20"/>
          <w:szCs w:val="20"/>
        </w:rPr>
        <w:t>A</w:t>
      </w:r>
      <w:ins w:id="1432" w:author="Beverley Bahlmann" w:date="2012-03-27T17:42:00Z">
        <w:r w:rsidR="002D2A28" w:rsidRPr="002C0BF6">
          <w:rPr>
            <w:rFonts w:ascii="Arial" w:hAnsi="Arial" w:cs="Arial"/>
            <w:sz w:val="20"/>
            <w:szCs w:val="20"/>
          </w:rPr>
          <w:t>92</w:t>
        </w:r>
      </w:ins>
      <w:del w:id="1433" w:author="Beverley Bahlmann" w:date="2012-03-27T17:42:00Z">
        <w:r w:rsidR="00F96611" w:rsidRPr="002C0BF6" w:rsidDel="002D2A28">
          <w:rPr>
            <w:rFonts w:ascii="Arial" w:hAnsi="Arial" w:cs="Arial"/>
            <w:sz w:val="20"/>
            <w:szCs w:val="20"/>
          </w:rPr>
          <w:delText>8</w:delText>
        </w:r>
        <w:r w:rsidR="00BB616D" w:rsidRPr="002C0BF6" w:rsidDel="002D2A28">
          <w:rPr>
            <w:rFonts w:ascii="Arial" w:hAnsi="Arial" w:cs="Arial"/>
            <w:sz w:val="20"/>
            <w:szCs w:val="20"/>
          </w:rPr>
          <w:delText>8</w:delText>
        </w:r>
      </w:del>
      <w:r w:rsidR="009B2BD9" w:rsidRPr="002C0BF6">
        <w:rPr>
          <w:rFonts w:ascii="Arial" w:hAnsi="Arial" w:cs="Arial"/>
          <w:sz w:val="20"/>
          <w:szCs w:val="20"/>
        </w:rPr>
        <w:t>–</w:t>
      </w:r>
      <w:r w:rsidR="001603F3" w:rsidRPr="002C0BF6">
        <w:rPr>
          <w:rFonts w:ascii="Arial" w:hAnsi="Arial" w:cs="Arial"/>
          <w:sz w:val="20"/>
          <w:szCs w:val="20"/>
        </w:rPr>
        <w:t>A</w:t>
      </w:r>
      <w:ins w:id="1434" w:author="Beverley Bahlmann" w:date="2012-03-27T17:42:00Z">
        <w:r w:rsidR="002D2A28" w:rsidRPr="002C0BF6">
          <w:rPr>
            <w:rFonts w:ascii="Arial" w:hAnsi="Arial" w:cs="Arial"/>
            <w:sz w:val="20"/>
            <w:szCs w:val="20"/>
          </w:rPr>
          <w:t>93</w:t>
        </w:r>
      </w:ins>
      <w:del w:id="1435" w:author="Beverley Bahlmann" w:date="2012-03-27T17:42:00Z">
        <w:r w:rsidR="00F96611" w:rsidRPr="002C0BF6" w:rsidDel="002D2A28">
          <w:rPr>
            <w:rFonts w:ascii="Arial" w:hAnsi="Arial" w:cs="Arial"/>
            <w:sz w:val="20"/>
            <w:szCs w:val="20"/>
          </w:rPr>
          <w:delText>8</w:delText>
        </w:r>
        <w:r w:rsidR="00BB616D" w:rsidRPr="002C0BF6" w:rsidDel="002D2A28">
          <w:rPr>
            <w:rFonts w:ascii="Arial" w:hAnsi="Arial" w:cs="Arial"/>
            <w:sz w:val="20"/>
            <w:szCs w:val="20"/>
          </w:rPr>
          <w:delText>9</w:delText>
        </w:r>
      </w:del>
      <w:r w:rsidR="009725A7" w:rsidRPr="002C0BF6">
        <w:rPr>
          <w:rFonts w:ascii="Arial" w:hAnsi="Arial" w:cs="Arial"/>
          <w:sz w:val="20"/>
          <w:szCs w:val="20"/>
        </w:rPr>
        <w:t>)</w:t>
      </w:r>
      <w:r w:rsidR="00960E14" w:rsidRPr="002C0BF6">
        <w:rPr>
          <w:rFonts w:ascii="Arial" w:hAnsi="Arial" w:cs="Arial"/>
          <w:sz w:val="20"/>
          <w:szCs w:val="20"/>
        </w:rPr>
        <w:t>.</w:t>
      </w:r>
    </w:p>
    <w:p w:rsidR="00D63BEA" w:rsidRPr="002C0BF6" w:rsidRDefault="00D63BEA" w:rsidP="00745241">
      <w:pPr>
        <w:pStyle w:val="IFACHeading4"/>
        <w:keepNext/>
        <w:rPr>
          <w:rFonts w:ascii="Arial" w:hAnsi="Arial" w:cs="Arial"/>
          <w:sz w:val="20"/>
          <w:szCs w:val="20"/>
        </w:rPr>
      </w:pPr>
      <w:r w:rsidRPr="002C0BF6">
        <w:rPr>
          <w:rFonts w:ascii="Arial" w:hAnsi="Arial" w:cs="Arial"/>
          <w:sz w:val="20"/>
          <w:szCs w:val="20"/>
        </w:rPr>
        <w:t xml:space="preserve">Persuasiveness of Evidence </w:t>
      </w:r>
      <w:r w:rsidRPr="002C0BF6">
        <w:rPr>
          <w:rFonts w:ascii="Arial" w:hAnsi="Arial" w:cs="Arial"/>
          <w:i w:val="0"/>
          <w:sz w:val="20"/>
          <w:szCs w:val="20"/>
        </w:rPr>
        <w:t xml:space="preserve">(Ref: Para. </w:t>
      </w:r>
      <w:r w:rsidR="0064785C" w:rsidRPr="002C0BF6">
        <w:rPr>
          <w:rFonts w:ascii="Arial" w:hAnsi="Arial" w:cs="Arial"/>
          <w:i w:val="0"/>
          <w:sz w:val="20"/>
          <w:szCs w:val="20"/>
        </w:rPr>
        <w:t>3</w:t>
      </w:r>
      <w:ins w:id="1436" w:author="Beverley Bahlmann" w:date="2012-03-27T17:43:00Z">
        <w:r w:rsidR="002D2A28" w:rsidRPr="002C0BF6">
          <w:rPr>
            <w:rFonts w:ascii="Arial" w:hAnsi="Arial" w:cs="Arial"/>
            <w:i w:val="0"/>
            <w:sz w:val="20"/>
            <w:szCs w:val="20"/>
          </w:rPr>
          <w:t>7</w:t>
        </w:r>
      </w:ins>
      <w:del w:id="1437" w:author="Beverley Bahlmann" w:date="2012-03-27T17:43:00Z">
        <w:r w:rsidR="002943EE" w:rsidRPr="002C0BF6" w:rsidDel="002D2A28">
          <w:rPr>
            <w:rFonts w:ascii="Arial" w:hAnsi="Arial" w:cs="Arial"/>
            <w:i w:val="0"/>
            <w:sz w:val="20"/>
            <w:szCs w:val="20"/>
          </w:rPr>
          <w:delText>5</w:delText>
        </w:r>
      </w:del>
      <w:proofErr w:type="gramStart"/>
      <w:r w:rsidR="0064785C" w:rsidRPr="002C0BF6">
        <w:rPr>
          <w:rFonts w:ascii="Arial" w:hAnsi="Arial" w:cs="Arial"/>
          <w:i w:val="0"/>
          <w:sz w:val="20"/>
          <w:szCs w:val="20"/>
        </w:rPr>
        <w:t>L(</w:t>
      </w:r>
      <w:proofErr w:type="gramEnd"/>
      <w:r w:rsidR="0064785C" w:rsidRPr="002C0BF6">
        <w:rPr>
          <w:rFonts w:ascii="Arial" w:hAnsi="Arial" w:cs="Arial"/>
          <w:i w:val="0"/>
          <w:sz w:val="20"/>
          <w:szCs w:val="20"/>
        </w:rPr>
        <w:t>b)</w:t>
      </w:r>
      <w:r w:rsidR="007441A3" w:rsidRPr="002C0BF6">
        <w:rPr>
          <w:rFonts w:ascii="Arial" w:hAnsi="Arial" w:cs="Arial"/>
          <w:i w:val="0"/>
          <w:kern w:val="28"/>
          <w:sz w:val="20"/>
          <w:szCs w:val="20"/>
        </w:rPr>
        <w:t>–3</w:t>
      </w:r>
      <w:ins w:id="1438" w:author="Beverley Bahlmann" w:date="2012-03-27T17:43:00Z">
        <w:r w:rsidR="002D2A28" w:rsidRPr="002C0BF6">
          <w:rPr>
            <w:rFonts w:ascii="Arial" w:hAnsi="Arial" w:cs="Arial"/>
            <w:i w:val="0"/>
            <w:sz w:val="20"/>
            <w:szCs w:val="20"/>
          </w:rPr>
          <w:t>7</w:t>
        </w:r>
      </w:ins>
      <w:del w:id="1439" w:author="Beverley Bahlmann" w:date="2012-03-27T17:43:00Z">
        <w:r w:rsidR="0064785C" w:rsidRPr="002C0BF6" w:rsidDel="002D2A28">
          <w:rPr>
            <w:rFonts w:ascii="Arial" w:hAnsi="Arial" w:cs="Arial"/>
            <w:i w:val="0"/>
            <w:sz w:val="20"/>
            <w:szCs w:val="20"/>
          </w:rPr>
          <w:delText>5</w:delText>
        </w:r>
      </w:del>
      <w:r w:rsidR="0064785C" w:rsidRPr="002C0BF6">
        <w:rPr>
          <w:rFonts w:ascii="Arial" w:hAnsi="Arial" w:cs="Arial"/>
          <w:i w:val="0"/>
          <w:sz w:val="20"/>
          <w:szCs w:val="20"/>
        </w:rPr>
        <w:t>R(b)</w:t>
      </w:r>
      <w:r w:rsidRPr="002C0BF6">
        <w:rPr>
          <w:rFonts w:ascii="Arial" w:hAnsi="Arial" w:cs="Arial"/>
          <w:i w:val="0"/>
          <w:sz w:val="20"/>
          <w:szCs w:val="20"/>
        </w:rPr>
        <w:t>)</w:t>
      </w:r>
    </w:p>
    <w:p w:rsidR="00D63BEA" w:rsidRPr="002C0BF6" w:rsidRDefault="009B1B82" w:rsidP="00745241">
      <w:pPr>
        <w:pStyle w:val="IFACNumberedPara"/>
        <w:tabs>
          <w:tab w:val="clear" w:pos="720"/>
          <w:tab w:val="left" w:pos="900"/>
          <w:tab w:val="left" w:pos="990"/>
        </w:tabs>
        <w:ind w:left="900" w:hanging="720"/>
        <w:rPr>
          <w:rFonts w:ascii="Arial" w:hAnsi="Arial" w:cs="Arial"/>
          <w:sz w:val="20"/>
          <w:szCs w:val="20"/>
        </w:rPr>
      </w:pPr>
      <w:r w:rsidRPr="002C0BF6">
        <w:rPr>
          <w:rFonts w:ascii="Arial" w:hAnsi="Arial" w:cs="Arial"/>
          <w:sz w:val="20"/>
          <w:szCs w:val="20"/>
        </w:rPr>
        <w:t>A9</w:t>
      </w:r>
      <w:ins w:id="1440" w:author="Beverley Bahlmann" w:date="2012-03-23T15:51:00Z">
        <w:r w:rsidR="00FD2924" w:rsidRPr="002C0BF6">
          <w:rPr>
            <w:rFonts w:ascii="Arial" w:hAnsi="Arial" w:cs="Arial"/>
            <w:sz w:val="20"/>
            <w:szCs w:val="20"/>
          </w:rPr>
          <w:t>7</w:t>
        </w:r>
      </w:ins>
      <w:del w:id="1441" w:author="Beverley Bahlmann" w:date="2012-03-23T15:51:00Z">
        <w:r w:rsidRPr="002C0BF6" w:rsidDel="00FD2924">
          <w:rPr>
            <w:rFonts w:ascii="Arial" w:hAnsi="Arial" w:cs="Arial"/>
            <w:sz w:val="20"/>
            <w:szCs w:val="20"/>
          </w:rPr>
          <w:delText>3</w:delText>
        </w:r>
      </w:del>
      <w:r w:rsidRPr="002C0BF6">
        <w:rPr>
          <w:rFonts w:ascii="Arial" w:hAnsi="Arial" w:cs="Arial"/>
          <w:sz w:val="20"/>
          <w:szCs w:val="20"/>
        </w:rPr>
        <w:t>.</w:t>
      </w:r>
      <w:r w:rsidRPr="002C0BF6">
        <w:rPr>
          <w:rFonts w:ascii="Arial" w:hAnsi="Arial" w:cs="Arial"/>
          <w:sz w:val="20"/>
          <w:szCs w:val="20"/>
        </w:rPr>
        <w:tab/>
      </w:r>
      <w:r w:rsidR="004A422B" w:rsidRPr="002C0BF6">
        <w:rPr>
          <w:rFonts w:ascii="Arial" w:hAnsi="Arial" w:cs="Arial"/>
          <w:sz w:val="20"/>
          <w:szCs w:val="20"/>
        </w:rPr>
        <w:t xml:space="preserve">To </w:t>
      </w:r>
      <w:r w:rsidR="001D0AD7" w:rsidRPr="002C0BF6">
        <w:rPr>
          <w:rFonts w:ascii="Arial" w:hAnsi="Arial" w:cs="Arial"/>
          <w:sz w:val="20"/>
          <w:szCs w:val="20"/>
        </w:rPr>
        <w:t>obtain more persuasive evidence becaus</w:t>
      </w:r>
      <w:r w:rsidR="003C4E2A" w:rsidRPr="002C0BF6">
        <w:rPr>
          <w:rFonts w:ascii="Arial" w:hAnsi="Arial" w:cs="Arial"/>
          <w:sz w:val="20"/>
          <w:szCs w:val="20"/>
        </w:rPr>
        <w:t>e of a higher assessment of risk</w:t>
      </w:r>
      <w:ins w:id="1442" w:author="Beverley Bahlmann" w:date="2012-03-14T12:01:00Z">
        <w:r w:rsidR="003C4E2A" w:rsidRPr="002C0BF6">
          <w:rPr>
            <w:rFonts w:ascii="Arial" w:hAnsi="Arial" w:cs="Arial"/>
            <w:sz w:val="20"/>
            <w:szCs w:val="20"/>
          </w:rPr>
          <w:t xml:space="preserve"> of material misstatement</w:t>
        </w:r>
      </w:ins>
      <w:r w:rsidR="001D0AD7" w:rsidRPr="002C0BF6">
        <w:rPr>
          <w:rFonts w:ascii="Arial" w:hAnsi="Arial" w:cs="Arial"/>
          <w:sz w:val="20"/>
          <w:szCs w:val="20"/>
        </w:rPr>
        <w:t xml:space="preserve">, the </w:t>
      </w:r>
      <w:r w:rsidR="004A422B" w:rsidRPr="002C0BF6">
        <w:rPr>
          <w:rFonts w:ascii="Arial" w:hAnsi="Arial" w:cs="Arial"/>
          <w:sz w:val="20"/>
          <w:szCs w:val="20"/>
        </w:rPr>
        <w:t xml:space="preserve">practitioner </w:t>
      </w:r>
      <w:r w:rsidR="001D0AD7" w:rsidRPr="002C0BF6">
        <w:rPr>
          <w:rFonts w:ascii="Arial" w:hAnsi="Arial" w:cs="Arial"/>
          <w:sz w:val="20"/>
          <w:szCs w:val="20"/>
        </w:rPr>
        <w:t>may increase the quantity of the evidence, or obtain evidence that is more relevant or reliable, for example, by obtaining corroborating evidence from a</w:t>
      </w:r>
      <w:r w:rsidR="009725A7" w:rsidRPr="002C0BF6">
        <w:rPr>
          <w:rFonts w:ascii="Arial" w:hAnsi="Arial" w:cs="Arial"/>
          <w:sz w:val="20"/>
          <w:szCs w:val="20"/>
        </w:rPr>
        <w:t xml:space="preserve"> number of independent sources.</w:t>
      </w:r>
    </w:p>
    <w:p w:rsidR="00866231" w:rsidRPr="002C0BF6" w:rsidRDefault="00866231" w:rsidP="00745241">
      <w:pPr>
        <w:pStyle w:val="IFACHeading4"/>
        <w:rPr>
          <w:rFonts w:ascii="Arial" w:hAnsi="Arial" w:cs="Arial"/>
          <w:i w:val="0"/>
          <w:sz w:val="20"/>
          <w:szCs w:val="20"/>
        </w:rPr>
      </w:pPr>
      <w:r w:rsidRPr="002C0BF6">
        <w:rPr>
          <w:rFonts w:ascii="Arial" w:hAnsi="Arial" w:cs="Arial"/>
          <w:sz w:val="20"/>
          <w:szCs w:val="20"/>
        </w:rPr>
        <w:t xml:space="preserve">Risks for Which Tests of Controls Are Necessary to Provide Sufficient Appropriate Evidence </w:t>
      </w:r>
      <w:r w:rsidRPr="002C0BF6">
        <w:rPr>
          <w:rFonts w:ascii="Arial" w:hAnsi="Arial" w:cs="Arial"/>
          <w:i w:val="0"/>
          <w:sz w:val="20"/>
          <w:szCs w:val="20"/>
        </w:rPr>
        <w:t>(Ref: 3</w:t>
      </w:r>
      <w:ins w:id="1443" w:author="Beverley Bahlmann" w:date="2012-03-27T17:43:00Z">
        <w:r w:rsidR="002D2A28" w:rsidRPr="002C0BF6">
          <w:rPr>
            <w:rFonts w:ascii="Arial" w:hAnsi="Arial" w:cs="Arial"/>
            <w:i w:val="0"/>
            <w:sz w:val="20"/>
            <w:szCs w:val="20"/>
          </w:rPr>
          <w:t>8</w:t>
        </w:r>
      </w:ins>
      <w:del w:id="1444" w:author="Beverley Bahlmann" w:date="2012-03-27T17:43:00Z">
        <w:r w:rsidRPr="002C0BF6" w:rsidDel="002D2A28">
          <w:rPr>
            <w:rFonts w:ascii="Arial" w:hAnsi="Arial" w:cs="Arial"/>
            <w:i w:val="0"/>
            <w:sz w:val="20"/>
            <w:szCs w:val="20"/>
          </w:rPr>
          <w:delText>6</w:delText>
        </w:r>
      </w:del>
      <w:proofErr w:type="gramStart"/>
      <w:r w:rsidRPr="002C0BF6">
        <w:rPr>
          <w:rFonts w:ascii="Arial" w:hAnsi="Arial" w:cs="Arial"/>
          <w:i w:val="0"/>
          <w:sz w:val="20"/>
          <w:szCs w:val="20"/>
        </w:rPr>
        <w:t>R(</w:t>
      </w:r>
      <w:proofErr w:type="gramEnd"/>
      <w:r w:rsidRPr="002C0BF6">
        <w:rPr>
          <w:rFonts w:ascii="Arial" w:hAnsi="Arial" w:cs="Arial"/>
          <w:i w:val="0"/>
          <w:sz w:val="20"/>
          <w:szCs w:val="20"/>
        </w:rPr>
        <w:t>b))</w:t>
      </w:r>
    </w:p>
    <w:p w:rsidR="00866231" w:rsidRPr="002C0BF6" w:rsidRDefault="00866231" w:rsidP="00745241">
      <w:pPr>
        <w:pStyle w:val="IFACNumberedPara"/>
        <w:tabs>
          <w:tab w:val="clear" w:pos="720"/>
        </w:tabs>
        <w:ind w:left="864" w:hanging="720"/>
        <w:rPr>
          <w:rFonts w:ascii="Arial" w:hAnsi="Arial" w:cs="Arial"/>
          <w:sz w:val="20"/>
          <w:szCs w:val="20"/>
        </w:rPr>
      </w:pPr>
      <w:r w:rsidRPr="002C0BF6">
        <w:rPr>
          <w:rFonts w:ascii="Arial" w:hAnsi="Arial" w:cs="Arial"/>
          <w:sz w:val="20"/>
          <w:szCs w:val="20"/>
        </w:rPr>
        <w:t>A</w:t>
      </w:r>
      <w:ins w:id="1445" w:author="Beverley Bahlmann" w:date="2012-03-23T15:51:00Z">
        <w:r w:rsidR="00FD2924" w:rsidRPr="002C0BF6">
          <w:rPr>
            <w:rFonts w:ascii="Arial" w:hAnsi="Arial" w:cs="Arial"/>
            <w:sz w:val="20"/>
            <w:szCs w:val="20"/>
          </w:rPr>
          <w:t>98</w:t>
        </w:r>
      </w:ins>
      <w:del w:id="1446" w:author="Beverley Bahlmann" w:date="2012-03-23T15:51:00Z">
        <w:r w:rsidRPr="002C0BF6" w:rsidDel="00FD2924">
          <w:rPr>
            <w:rFonts w:ascii="Arial" w:hAnsi="Arial" w:cs="Arial"/>
            <w:sz w:val="20"/>
            <w:szCs w:val="20"/>
          </w:rPr>
          <w:delText>103</w:delText>
        </w:r>
      </w:del>
      <w:r w:rsidRPr="002C0BF6">
        <w:rPr>
          <w:rFonts w:ascii="Arial" w:hAnsi="Arial" w:cs="Arial"/>
          <w:sz w:val="20"/>
          <w:szCs w:val="20"/>
        </w:rPr>
        <w:t>.</w:t>
      </w:r>
      <w:r w:rsidRPr="002C0BF6">
        <w:rPr>
          <w:rFonts w:ascii="Arial" w:hAnsi="Arial" w:cs="Arial"/>
          <w:sz w:val="20"/>
          <w:szCs w:val="20"/>
        </w:rPr>
        <w:tab/>
        <w:t>The quantification of emissions may include processes that are highly automated with little or no manual intervention, for example, where relevant information is recorded, processed, or reported only in electronic form such as in a continuous monitoring system, or when the processing of activity data is integrated with an information technology-based operational or financial reporting system. In such cases:</w:t>
      </w:r>
    </w:p>
    <w:p w:rsidR="00866231" w:rsidRPr="002C0BF6" w:rsidRDefault="00866231" w:rsidP="00745241">
      <w:pPr>
        <w:pStyle w:val="Bullet1Indented"/>
      </w:pPr>
      <w:r w:rsidRPr="002C0BF6">
        <w:t>Evidence may be available only in electronic form, and its sufficiency and appropriateness dependent on the effectiveness of controls over its accuracy and completeness.</w:t>
      </w:r>
    </w:p>
    <w:p w:rsidR="00866231" w:rsidRPr="002C0BF6" w:rsidRDefault="00866231" w:rsidP="00745241">
      <w:pPr>
        <w:pStyle w:val="Bullet1Indented"/>
      </w:pPr>
      <w:r w:rsidRPr="002C0BF6">
        <w:t>The potential for improper initiation or alteration of information to occur and not be detected may be greater if appropriate controls are not operating effectively.</w:t>
      </w:r>
    </w:p>
    <w:p w:rsidR="00866231" w:rsidRPr="002C0BF6" w:rsidRDefault="00866231" w:rsidP="00745241">
      <w:pPr>
        <w:pStyle w:val="IFACHeading4"/>
        <w:keepNext/>
        <w:rPr>
          <w:rFonts w:ascii="Arial" w:hAnsi="Arial" w:cs="Arial"/>
          <w:sz w:val="20"/>
          <w:szCs w:val="20"/>
        </w:rPr>
      </w:pPr>
      <w:r w:rsidRPr="002C0BF6">
        <w:rPr>
          <w:rFonts w:ascii="Arial" w:hAnsi="Arial" w:cs="Arial"/>
          <w:sz w:val="20"/>
          <w:szCs w:val="20"/>
        </w:rPr>
        <w:t xml:space="preserve">Confirmation Procedures </w:t>
      </w:r>
      <w:r w:rsidRPr="002C0BF6">
        <w:rPr>
          <w:rFonts w:ascii="Arial" w:hAnsi="Arial" w:cs="Arial"/>
          <w:i w:val="0"/>
          <w:sz w:val="20"/>
          <w:szCs w:val="20"/>
        </w:rPr>
        <w:t xml:space="preserve">(Ref: Para. </w:t>
      </w:r>
      <w:ins w:id="1447" w:author="Beverley Bahlmann" w:date="2012-03-27T17:43:00Z">
        <w:r w:rsidR="002D2A28" w:rsidRPr="002C0BF6">
          <w:rPr>
            <w:rFonts w:ascii="Arial" w:hAnsi="Arial" w:cs="Arial"/>
            <w:i w:val="0"/>
            <w:sz w:val="20"/>
            <w:szCs w:val="20"/>
          </w:rPr>
          <w:t>41</w:t>
        </w:r>
      </w:ins>
      <w:del w:id="1448" w:author="Beverley Bahlmann" w:date="2012-03-27T17:43:00Z">
        <w:r w:rsidRPr="002C0BF6" w:rsidDel="002D2A28">
          <w:rPr>
            <w:rFonts w:ascii="Arial" w:hAnsi="Arial" w:cs="Arial"/>
            <w:i w:val="0"/>
            <w:sz w:val="20"/>
            <w:szCs w:val="20"/>
          </w:rPr>
          <w:delText>39</w:delText>
        </w:r>
      </w:del>
      <w:r w:rsidRPr="002C0BF6">
        <w:rPr>
          <w:rFonts w:ascii="Arial" w:hAnsi="Arial" w:cs="Arial"/>
          <w:i w:val="0"/>
          <w:sz w:val="20"/>
          <w:szCs w:val="20"/>
        </w:rPr>
        <w:t>R)</w:t>
      </w:r>
    </w:p>
    <w:p w:rsidR="00866231" w:rsidRPr="002C0BF6" w:rsidRDefault="00866231" w:rsidP="00745241">
      <w:pPr>
        <w:pStyle w:val="IFACNumberedPara"/>
        <w:tabs>
          <w:tab w:val="clear" w:pos="720"/>
        </w:tabs>
        <w:ind w:left="864" w:hanging="720"/>
        <w:rPr>
          <w:rFonts w:ascii="Arial" w:hAnsi="Arial" w:cs="Arial"/>
          <w:sz w:val="20"/>
          <w:szCs w:val="20"/>
        </w:rPr>
      </w:pPr>
      <w:r w:rsidRPr="002C0BF6">
        <w:rPr>
          <w:rFonts w:ascii="Arial" w:hAnsi="Arial" w:cs="Arial"/>
          <w:sz w:val="20"/>
          <w:szCs w:val="20"/>
        </w:rPr>
        <w:t>A</w:t>
      </w:r>
      <w:ins w:id="1449" w:author="Beverley Bahlmann" w:date="2012-03-23T15:51:00Z">
        <w:r w:rsidR="00FD2924" w:rsidRPr="002C0BF6">
          <w:rPr>
            <w:rFonts w:ascii="Arial" w:hAnsi="Arial" w:cs="Arial"/>
            <w:sz w:val="20"/>
            <w:szCs w:val="20"/>
          </w:rPr>
          <w:t>99</w:t>
        </w:r>
      </w:ins>
      <w:del w:id="1450" w:author="Beverley Bahlmann" w:date="2012-03-23T15:51:00Z">
        <w:r w:rsidRPr="002C0BF6" w:rsidDel="00FD2924">
          <w:rPr>
            <w:rFonts w:ascii="Arial" w:hAnsi="Arial" w:cs="Arial"/>
            <w:sz w:val="20"/>
            <w:szCs w:val="20"/>
          </w:rPr>
          <w:delText>104</w:delText>
        </w:r>
      </w:del>
      <w:r w:rsidRPr="002C0BF6">
        <w:rPr>
          <w:rFonts w:ascii="Arial" w:hAnsi="Arial" w:cs="Arial"/>
          <w:sz w:val="20"/>
          <w:szCs w:val="20"/>
        </w:rPr>
        <w:t>.</w:t>
      </w:r>
      <w:r w:rsidRPr="002C0BF6">
        <w:rPr>
          <w:rFonts w:ascii="Arial" w:hAnsi="Arial" w:cs="Arial"/>
          <w:sz w:val="20"/>
          <w:szCs w:val="20"/>
        </w:rPr>
        <w:tab/>
        <w:t>External confirmation procedures may provide relevant evidence about such information as:</w:t>
      </w:r>
    </w:p>
    <w:p w:rsidR="00866231" w:rsidRPr="002C0BF6" w:rsidRDefault="00866231" w:rsidP="00745241">
      <w:pPr>
        <w:pStyle w:val="Bullet1Indented"/>
      </w:pPr>
      <w:r w:rsidRPr="002C0BF6">
        <w:t>Activity data collected by a third party, such as data about: employee air travel collated by a travel agent; the inflow of energy to a facility metered by a supplier; or kilometers travelled by entity-owned vehicles recorded by an external fleet manager.</w:t>
      </w:r>
    </w:p>
    <w:p w:rsidR="00866231" w:rsidRPr="002C0BF6" w:rsidRDefault="00866231" w:rsidP="00745241">
      <w:pPr>
        <w:pStyle w:val="Bullet1Indented"/>
      </w:pPr>
      <w:r w:rsidRPr="002C0BF6">
        <w:t>Industry benchmark data used in calculating emissions factors.</w:t>
      </w:r>
    </w:p>
    <w:p w:rsidR="00866231" w:rsidRPr="002C0BF6" w:rsidRDefault="00866231" w:rsidP="00745241">
      <w:pPr>
        <w:pStyle w:val="Bullet1Indented"/>
      </w:pPr>
      <w:r w:rsidRPr="002C0BF6">
        <w:t>The terms of agreements, contracts, or transactions between the entity and other parties, or information about whether other parties are, or are not, including particular emissions in their GHG statement, when considering the entity’s organizational boundary.</w:t>
      </w:r>
    </w:p>
    <w:p w:rsidR="00866231" w:rsidRPr="002C0BF6" w:rsidRDefault="00866231" w:rsidP="00745241">
      <w:pPr>
        <w:pStyle w:val="Bullet1Indented"/>
      </w:pPr>
      <w:r w:rsidRPr="002C0BF6">
        <w:t>The results of laboratory analysis of samples (for example, the calorific value of input samples).</w:t>
      </w:r>
    </w:p>
    <w:p w:rsidR="00985FD6" w:rsidRPr="002C0BF6" w:rsidRDefault="00985FD6" w:rsidP="00745241">
      <w:pPr>
        <w:pStyle w:val="IFACHeading4"/>
        <w:rPr>
          <w:rFonts w:ascii="Arial" w:hAnsi="Arial" w:cs="Arial"/>
          <w:sz w:val="20"/>
          <w:szCs w:val="20"/>
        </w:rPr>
      </w:pPr>
    </w:p>
    <w:p w:rsidR="009E3154" w:rsidRPr="002C0BF6" w:rsidRDefault="009E3154" w:rsidP="00745241">
      <w:pPr>
        <w:pStyle w:val="IFACHeading4"/>
        <w:rPr>
          <w:rFonts w:ascii="Arial" w:hAnsi="Arial" w:cs="Arial"/>
          <w:sz w:val="20"/>
          <w:szCs w:val="20"/>
        </w:rPr>
      </w:pPr>
      <w:r w:rsidRPr="002C0BF6">
        <w:rPr>
          <w:rFonts w:ascii="Arial" w:hAnsi="Arial" w:cs="Arial"/>
          <w:sz w:val="20"/>
          <w:szCs w:val="20"/>
        </w:rPr>
        <w:lastRenderedPageBreak/>
        <w:t xml:space="preserve">Analytical Procedures </w:t>
      </w:r>
      <w:r w:rsidR="00035797" w:rsidRPr="002C0BF6">
        <w:rPr>
          <w:rFonts w:ascii="Arial" w:hAnsi="Arial" w:cs="Arial"/>
          <w:sz w:val="20"/>
          <w:szCs w:val="20"/>
        </w:rPr>
        <w:t>Performed in Response to Assessed Risks</w:t>
      </w:r>
      <w:ins w:id="1451" w:author="Beverley Bahlmann" w:date="2012-03-14T12:01:00Z">
        <w:r w:rsidR="003C4E2A" w:rsidRPr="002C0BF6">
          <w:rPr>
            <w:rFonts w:ascii="Arial" w:hAnsi="Arial" w:cs="Arial"/>
            <w:sz w:val="20"/>
            <w:szCs w:val="20"/>
          </w:rPr>
          <w:t xml:space="preserve"> of Material Misstatement</w:t>
        </w:r>
      </w:ins>
      <w:r w:rsidR="00035797" w:rsidRPr="002C0BF6">
        <w:rPr>
          <w:rFonts w:ascii="Arial" w:hAnsi="Arial" w:cs="Arial"/>
          <w:sz w:val="20"/>
          <w:szCs w:val="20"/>
        </w:rPr>
        <w:t xml:space="preserve"> </w:t>
      </w:r>
      <w:r w:rsidRPr="002C0BF6">
        <w:rPr>
          <w:rFonts w:ascii="Arial" w:hAnsi="Arial" w:cs="Arial"/>
          <w:i w:val="0"/>
          <w:sz w:val="20"/>
          <w:szCs w:val="20"/>
        </w:rPr>
        <w:t xml:space="preserve">(Ref: Para. </w:t>
      </w:r>
      <w:r w:rsidR="00E96D8C" w:rsidRPr="002C0BF6">
        <w:rPr>
          <w:rFonts w:ascii="Arial" w:hAnsi="Arial" w:cs="Arial"/>
          <w:i w:val="0"/>
          <w:sz w:val="20"/>
          <w:szCs w:val="20"/>
        </w:rPr>
        <w:t>4</w:t>
      </w:r>
      <w:ins w:id="1452" w:author="Beverley Bahlmann" w:date="2012-03-27T17:43:00Z">
        <w:r w:rsidR="002D2A28" w:rsidRPr="002C0BF6">
          <w:rPr>
            <w:rFonts w:ascii="Arial" w:hAnsi="Arial" w:cs="Arial"/>
            <w:i w:val="0"/>
            <w:sz w:val="20"/>
            <w:szCs w:val="20"/>
          </w:rPr>
          <w:t>2</w:t>
        </w:r>
      </w:ins>
      <w:del w:id="1453" w:author="Beverley Bahlmann" w:date="2012-03-27T17:43:00Z">
        <w:r w:rsidR="00E96D8C" w:rsidRPr="002C0BF6" w:rsidDel="002D2A28">
          <w:rPr>
            <w:rFonts w:ascii="Arial" w:hAnsi="Arial" w:cs="Arial"/>
            <w:i w:val="0"/>
            <w:sz w:val="20"/>
            <w:szCs w:val="20"/>
          </w:rPr>
          <w:delText>0</w:delText>
        </w:r>
      </w:del>
      <w:r w:rsidR="00E96D8C" w:rsidRPr="002C0BF6">
        <w:rPr>
          <w:rFonts w:ascii="Arial" w:hAnsi="Arial" w:cs="Arial"/>
          <w:i w:val="0"/>
          <w:sz w:val="20"/>
          <w:szCs w:val="20"/>
        </w:rPr>
        <w:t>L</w:t>
      </w:r>
      <w:r w:rsidR="007441A3" w:rsidRPr="002C0BF6">
        <w:rPr>
          <w:rFonts w:ascii="Arial" w:hAnsi="Arial" w:cs="Arial"/>
          <w:i w:val="0"/>
          <w:kern w:val="28"/>
          <w:sz w:val="20"/>
          <w:szCs w:val="20"/>
        </w:rPr>
        <w:t>–</w:t>
      </w:r>
      <w:r w:rsidR="00E96D8C" w:rsidRPr="002C0BF6">
        <w:rPr>
          <w:rFonts w:ascii="Arial" w:hAnsi="Arial" w:cs="Arial"/>
          <w:i w:val="0"/>
          <w:sz w:val="20"/>
          <w:szCs w:val="20"/>
        </w:rPr>
        <w:t>4</w:t>
      </w:r>
      <w:ins w:id="1454" w:author="Beverley Bahlmann" w:date="2012-03-27T17:43:00Z">
        <w:r w:rsidR="002D2A28" w:rsidRPr="002C0BF6">
          <w:rPr>
            <w:rFonts w:ascii="Arial" w:hAnsi="Arial" w:cs="Arial"/>
            <w:i w:val="0"/>
            <w:sz w:val="20"/>
            <w:szCs w:val="20"/>
          </w:rPr>
          <w:t>2</w:t>
        </w:r>
      </w:ins>
      <w:del w:id="1455" w:author="Beverley Bahlmann" w:date="2012-03-27T17:43:00Z">
        <w:r w:rsidR="00E96D8C" w:rsidRPr="002C0BF6" w:rsidDel="002D2A28">
          <w:rPr>
            <w:rFonts w:ascii="Arial" w:hAnsi="Arial" w:cs="Arial"/>
            <w:i w:val="0"/>
            <w:sz w:val="20"/>
            <w:szCs w:val="20"/>
          </w:rPr>
          <w:delText>0</w:delText>
        </w:r>
      </w:del>
      <w:r w:rsidR="00E96D8C" w:rsidRPr="002C0BF6">
        <w:rPr>
          <w:rFonts w:ascii="Arial" w:hAnsi="Arial" w:cs="Arial"/>
          <w:i w:val="0"/>
          <w:sz w:val="20"/>
          <w:szCs w:val="20"/>
        </w:rPr>
        <w:t>R</w:t>
      </w:r>
      <w:r w:rsidRPr="002C0BF6">
        <w:rPr>
          <w:rFonts w:ascii="Arial" w:hAnsi="Arial" w:cs="Arial"/>
          <w:i w:val="0"/>
          <w:sz w:val="20"/>
          <w:szCs w:val="20"/>
        </w:rPr>
        <w:t>)</w:t>
      </w:r>
    </w:p>
    <w:p w:rsidR="009E3154" w:rsidRPr="002C0BF6" w:rsidRDefault="009B1B82" w:rsidP="00745241">
      <w:pPr>
        <w:pStyle w:val="IFACNumberedPara"/>
        <w:tabs>
          <w:tab w:val="clear" w:pos="720"/>
        </w:tabs>
        <w:ind w:left="900" w:hanging="720"/>
        <w:rPr>
          <w:rFonts w:ascii="Arial" w:hAnsi="Arial" w:cs="Arial"/>
          <w:sz w:val="20"/>
          <w:szCs w:val="20"/>
        </w:rPr>
      </w:pPr>
      <w:r w:rsidRPr="002C0BF6">
        <w:rPr>
          <w:rFonts w:ascii="Arial" w:hAnsi="Arial" w:cs="Arial"/>
          <w:sz w:val="20"/>
          <w:szCs w:val="20"/>
        </w:rPr>
        <w:t>A</w:t>
      </w:r>
      <w:ins w:id="1456" w:author="Beverley Bahlmann" w:date="2012-03-23T15:51:00Z">
        <w:r w:rsidR="00FD2924" w:rsidRPr="002C0BF6">
          <w:rPr>
            <w:rFonts w:ascii="Arial" w:hAnsi="Arial" w:cs="Arial"/>
            <w:sz w:val="20"/>
            <w:szCs w:val="20"/>
          </w:rPr>
          <w:t>100</w:t>
        </w:r>
      </w:ins>
      <w:del w:id="1457" w:author="Beverley Bahlmann" w:date="2012-03-23T15:51:00Z">
        <w:r w:rsidRPr="002C0BF6" w:rsidDel="00FD2924">
          <w:rPr>
            <w:rFonts w:ascii="Arial" w:hAnsi="Arial" w:cs="Arial"/>
            <w:sz w:val="20"/>
            <w:szCs w:val="20"/>
          </w:rPr>
          <w:delText>94</w:delText>
        </w:r>
      </w:del>
      <w:r w:rsidRPr="002C0BF6">
        <w:rPr>
          <w:rFonts w:ascii="Arial" w:hAnsi="Arial" w:cs="Arial"/>
          <w:sz w:val="20"/>
          <w:szCs w:val="20"/>
        </w:rPr>
        <w:t>.</w:t>
      </w:r>
      <w:r w:rsidRPr="002C0BF6">
        <w:rPr>
          <w:rFonts w:ascii="Arial" w:hAnsi="Arial" w:cs="Arial"/>
          <w:sz w:val="20"/>
          <w:szCs w:val="20"/>
        </w:rPr>
        <w:tab/>
      </w:r>
      <w:r w:rsidR="009E3154" w:rsidRPr="002C0BF6">
        <w:rPr>
          <w:rFonts w:ascii="Arial" w:hAnsi="Arial" w:cs="Arial"/>
          <w:sz w:val="20"/>
          <w:szCs w:val="20"/>
        </w:rPr>
        <w:t xml:space="preserve">In many cases, the fixed nature of physical or chemical relationships between particular emissions and other measurable phenomena allows for the design of powerful analytical procedures </w:t>
      </w:r>
      <w:r w:rsidR="0004417C" w:rsidRPr="002C0BF6">
        <w:rPr>
          <w:rFonts w:ascii="Arial" w:hAnsi="Arial" w:cs="Arial"/>
          <w:sz w:val="20"/>
          <w:szCs w:val="20"/>
        </w:rPr>
        <w:t>(</w:t>
      </w:r>
      <w:r w:rsidR="009E3154" w:rsidRPr="002C0BF6">
        <w:rPr>
          <w:rFonts w:ascii="Arial" w:hAnsi="Arial" w:cs="Arial"/>
          <w:sz w:val="20"/>
          <w:szCs w:val="20"/>
        </w:rPr>
        <w:t>for example, the relationship between fuel consumption and carbon dioxide and nitrous oxide emissions</w:t>
      </w:r>
      <w:r w:rsidR="0004417C" w:rsidRPr="002C0BF6">
        <w:rPr>
          <w:rFonts w:ascii="Arial" w:hAnsi="Arial" w:cs="Arial"/>
          <w:sz w:val="20"/>
          <w:szCs w:val="20"/>
        </w:rPr>
        <w:t>)</w:t>
      </w:r>
      <w:r w:rsidR="009725A7" w:rsidRPr="002C0BF6">
        <w:rPr>
          <w:rFonts w:ascii="Arial" w:hAnsi="Arial" w:cs="Arial"/>
          <w:sz w:val="20"/>
          <w:szCs w:val="20"/>
        </w:rPr>
        <w:t>.</w:t>
      </w:r>
    </w:p>
    <w:p w:rsidR="009E3154" w:rsidRPr="002C0BF6" w:rsidRDefault="009B1B82" w:rsidP="00745241">
      <w:pPr>
        <w:pStyle w:val="IFACNumberedPara"/>
        <w:tabs>
          <w:tab w:val="clear" w:pos="720"/>
        </w:tabs>
        <w:ind w:left="900" w:hanging="720"/>
        <w:rPr>
          <w:rFonts w:ascii="Arial" w:hAnsi="Arial" w:cs="Arial"/>
          <w:sz w:val="20"/>
          <w:szCs w:val="20"/>
        </w:rPr>
      </w:pPr>
      <w:r w:rsidRPr="002C0BF6">
        <w:rPr>
          <w:rFonts w:ascii="Arial" w:hAnsi="Arial" w:cs="Arial"/>
          <w:sz w:val="20"/>
          <w:szCs w:val="20"/>
        </w:rPr>
        <w:t>A</w:t>
      </w:r>
      <w:ins w:id="1458" w:author="Beverley Bahlmann" w:date="2012-03-23T15:51:00Z">
        <w:r w:rsidR="00FD2924" w:rsidRPr="002C0BF6">
          <w:rPr>
            <w:rFonts w:ascii="Arial" w:hAnsi="Arial" w:cs="Arial"/>
            <w:sz w:val="20"/>
            <w:szCs w:val="20"/>
          </w:rPr>
          <w:t>101</w:t>
        </w:r>
      </w:ins>
      <w:del w:id="1459" w:author="Beverley Bahlmann" w:date="2012-03-23T15:51:00Z">
        <w:r w:rsidRPr="002C0BF6" w:rsidDel="00FD2924">
          <w:rPr>
            <w:rFonts w:ascii="Arial" w:hAnsi="Arial" w:cs="Arial"/>
            <w:sz w:val="20"/>
            <w:szCs w:val="20"/>
          </w:rPr>
          <w:delText>95</w:delText>
        </w:r>
      </w:del>
      <w:r w:rsidRPr="002C0BF6">
        <w:rPr>
          <w:rFonts w:ascii="Arial" w:hAnsi="Arial" w:cs="Arial"/>
          <w:sz w:val="20"/>
          <w:szCs w:val="20"/>
        </w:rPr>
        <w:t>.</w:t>
      </w:r>
      <w:r w:rsidRPr="002C0BF6">
        <w:rPr>
          <w:rFonts w:ascii="Arial" w:hAnsi="Arial" w:cs="Arial"/>
          <w:sz w:val="20"/>
          <w:szCs w:val="20"/>
        </w:rPr>
        <w:tab/>
      </w:r>
      <w:r w:rsidR="009E3154" w:rsidRPr="002C0BF6">
        <w:rPr>
          <w:rFonts w:ascii="Arial" w:hAnsi="Arial" w:cs="Arial"/>
          <w:sz w:val="20"/>
          <w:szCs w:val="20"/>
        </w:rPr>
        <w:t xml:space="preserve">Similarly, a reasonably predictable relationship may exist between emissions and financial </w:t>
      </w:r>
      <w:r w:rsidR="003548B2" w:rsidRPr="002C0BF6">
        <w:rPr>
          <w:rFonts w:ascii="Arial" w:hAnsi="Arial" w:cs="Arial"/>
          <w:sz w:val="20"/>
          <w:szCs w:val="20"/>
        </w:rPr>
        <w:t xml:space="preserve">or operational </w:t>
      </w:r>
      <w:r w:rsidR="009E3154" w:rsidRPr="002C0BF6">
        <w:rPr>
          <w:rFonts w:ascii="Arial" w:hAnsi="Arial" w:cs="Arial"/>
          <w:sz w:val="20"/>
          <w:szCs w:val="20"/>
        </w:rPr>
        <w:t xml:space="preserve">information </w:t>
      </w:r>
      <w:r w:rsidR="0004417C" w:rsidRPr="002C0BF6">
        <w:rPr>
          <w:rFonts w:ascii="Arial" w:hAnsi="Arial" w:cs="Arial"/>
          <w:sz w:val="20"/>
          <w:szCs w:val="20"/>
        </w:rPr>
        <w:t>(</w:t>
      </w:r>
      <w:r w:rsidR="009E3154" w:rsidRPr="002C0BF6">
        <w:rPr>
          <w:rFonts w:ascii="Arial" w:hAnsi="Arial" w:cs="Arial"/>
          <w:sz w:val="20"/>
          <w:szCs w:val="20"/>
        </w:rPr>
        <w:t>for example, the relationship between Scope 2 emissions from electricity and the general ledger balance for electricity purchases</w:t>
      </w:r>
      <w:r w:rsidR="00D36709" w:rsidRPr="002C0BF6">
        <w:rPr>
          <w:rFonts w:ascii="Arial" w:hAnsi="Arial" w:cs="Arial"/>
          <w:sz w:val="20"/>
          <w:szCs w:val="20"/>
        </w:rPr>
        <w:t xml:space="preserve"> or hours of operation</w:t>
      </w:r>
      <w:r w:rsidR="0004417C" w:rsidRPr="002C0BF6">
        <w:rPr>
          <w:rFonts w:ascii="Arial" w:hAnsi="Arial" w:cs="Arial"/>
          <w:sz w:val="20"/>
          <w:szCs w:val="20"/>
        </w:rPr>
        <w:t>)</w:t>
      </w:r>
      <w:r w:rsidR="00D36709" w:rsidRPr="002C0BF6">
        <w:rPr>
          <w:rFonts w:ascii="Arial" w:hAnsi="Arial" w:cs="Arial"/>
          <w:sz w:val="20"/>
          <w:szCs w:val="20"/>
        </w:rPr>
        <w:t>.</w:t>
      </w:r>
      <w:r w:rsidR="00043406" w:rsidRPr="002C0BF6">
        <w:rPr>
          <w:rFonts w:ascii="Arial" w:hAnsi="Arial" w:cs="Arial"/>
          <w:sz w:val="20"/>
          <w:szCs w:val="20"/>
        </w:rPr>
        <w:t xml:space="preserve"> </w:t>
      </w:r>
      <w:r w:rsidR="00D36709" w:rsidRPr="002C0BF6">
        <w:rPr>
          <w:rFonts w:ascii="Arial" w:hAnsi="Arial" w:cs="Arial"/>
          <w:sz w:val="20"/>
          <w:szCs w:val="20"/>
        </w:rPr>
        <w:t>Other analytical procedures may involve comparisons of information about the entity</w:t>
      </w:r>
      <w:r w:rsidR="00B23E35" w:rsidRPr="002C0BF6">
        <w:rPr>
          <w:rFonts w:ascii="Arial" w:hAnsi="Arial" w:cs="Arial"/>
          <w:sz w:val="20"/>
          <w:szCs w:val="20"/>
        </w:rPr>
        <w:t>’</w:t>
      </w:r>
      <w:r w:rsidR="00D36709" w:rsidRPr="002C0BF6">
        <w:rPr>
          <w:rFonts w:ascii="Arial" w:hAnsi="Arial" w:cs="Arial"/>
          <w:sz w:val="20"/>
          <w:szCs w:val="20"/>
        </w:rPr>
        <w:t>s emissions with external data such as industry averages; or the analysis of trends during the period to identify anomalies for further investigation, and trends across periods for consistency with other circumstance</w:t>
      </w:r>
      <w:r w:rsidR="006A177A" w:rsidRPr="002C0BF6">
        <w:rPr>
          <w:rFonts w:ascii="Arial" w:hAnsi="Arial" w:cs="Arial"/>
          <w:sz w:val="20"/>
          <w:szCs w:val="20"/>
        </w:rPr>
        <w:t>s</w:t>
      </w:r>
      <w:r w:rsidR="00D36709" w:rsidRPr="002C0BF6">
        <w:rPr>
          <w:rFonts w:ascii="Arial" w:hAnsi="Arial" w:cs="Arial"/>
          <w:sz w:val="20"/>
          <w:szCs w:val="20"/>
        </w:rPr>
        <w:t xml:space="preserve"> such as the acquisition or disposal of </w:t>
      </w:r>
      <w:r w:rsidR="00CB749E" w:rsidRPr="002C0BF6">
        <w:rPr>
          <w:rFonts w:ascii="Arial" w:hAnsi="Arial" w:cs="Arial"/>
          <w:sz w:val="20"/>
          <w:szCs w:val="20"/>
        </w:rPr>
        <w:t>facilities</w:t>
      </w:r>
      <w:r w:rsidR="009E3154" w:rsidRPr="002C0BF6">
        <w:rPr>
          <w:rFonts w:ascii="Arial" w:hAnsi="Arial" w:cs="Arial"/>
          <w:sz w:val="20"/>
          <w:szCs w:val="20"/>
        </w:rPr>
        <w:t>.</w:t>
      </w:r>
    </w:p>
    <w:p w:rsidR="003E5B3D" w:rsidRPr="002C0BF6" w:rsidRDefault="009B1B82" w:rsidP="00745241">
      <w:pPr>
        <w:pStyle w:val="IFACNumberedPara"/>
        <w:tabs>
          <w:tab w:val="clear" w:pos="720"/>
        </w:tabs>
        <w:ind w:left="900" w:hanging="756"/>
        <w:rPr>
          <w:rFonts w:ascii="Arial" w:hAnsi="Arial" w:cs="Arial"/>
          <w:sz w:val="20"/>
          <w:szCs w:val="20"/>
        </w:rPr>
      </w:pPr>
      <w:r w:rsidRPr="002C0BF6">
        <w:rPr>
          <w:rFonts w:ascii="Arial" w:hAnsi="Arial" w:cs="Arial"/>
          <w:sz w:val="20"/>
          <w:szCs w:val="20"/>
        </w:rPr>
        <w:t>A</w:t>
      </w:r>
      <w:ins w:id="1460" w:author="Beverley Bahlmann" w:date="2012-03-23T15:51:00Z">
        <w:r w:rsidR="00FD2924" w:rsidRPr="002C0BF6">
          <w:rPr>
            <w:rFonts w:ascii="Arial" w:hAnsi="Arial" w:cs="Arial"/>
            <w:sz w:val="20"/>
            <w:szCs w:val="20"/>
          </w:rPr>
          <w:t>102</w:t>
        </w:r>
      </w:ins>
      <w:del w:id="1461" w:author="Beverley Bahlmann" w:date="2012-03-23T15:51:00Z">
        <w:r w:rsidRPr="002C0BF6" w:rsidDel="00FD2924">
          <w:rPr>
            <w:rFonts w:ascii="Arial" w:hAnsi="Arial" w:cs="Arial"/>
            <w:sz w:val="20"/>
            <w:szCs w:val="20"/>
          </w:rPr>
          <w:delText>96</w:delText>
        </w:r>
      </w:del>
      <w:r w:rsidRPr="002C0BF6">
        <w:rPr>
          <w:rFonts w:ascii="Arial" w:hAnsi="Arial" w:cs="Arial"/>
          <w:sz w:val="20"/>
          <w:szCs w:val="20"/>
        </w:rPr>
        <w:t>.</w:t>
      </w:r>
      <w:r w:rsidRPr="002C0BF6">
        <w:rPr>
          <w:rFonts w:ascii="Arial" w:hAnsi="Arial" w:cs="Arial"/>
          <w:sz w:val="20"/>
          <w:szCs w:val="20"/>
        </w:rPr>
        <w:tab/>
      </w:r>
      <w:r w:rsidR="000D34F1" w:rsidRPr="002C0BF6">
        <w:rPr>
          <w:rFonts w:ascii="Arial" w:hAnsi="Arial" w:cs="Arial"/>
          <w:sz w:val="20"/>
          <w:szCs w:val="20"/>
        </w:rPr>
        <w:t>A</w:t>
      </w:r>
      <w:r w:rsidR="009E3154" w:rsidRPr="002C0BF6">
        <w:rPr>
          <w:rFonts w:ascii="Arial" w:hAnsi="Arial" w:cs="Arial"/>
          <w:sz w:val="20"/>
          <w:szCs w:val="20"/>
        </w:rPr>
        <w:t>nalytical procedures may be particularly effective when disaggregated data is readily available, or when the practitioner has reason to consider the data to be used is reliable, such as when it is extracted from a well</w:t>
      </w:r>
      <w:r w:rsidR="00842426" w:rsidRPr="002C0BF6">
        <w:rPr>
          <w:rFonts w:ascii="Arial" w:hAnsi="Arial" w:cs="Arial"/>
          <w:sz w:val="20"/>
          <w:szCs w:val="20"/>
        </w:rPr>
        <w:t>-</w:t>
      </w:r>
      <w:r w:rsidR="009E3154" w:rsidRPr="002C0BF6">
        <w:rPr>
          <w:rFonts w:ascii="Arial" w:hAnsi="Arial" w:cs="Arial"/>
          <w:sz w:val="20"/>
          <w:szCs w:val="20"/>
        </w:rPr>
        <w:t xml:space="preserve">controlled source. In some cases, data to be used may be captured by the financial reporting information system, or </w:t>
      </w:r>
      <w:r w:rsidR="00A96889" w:rsidRPr="002C0BF6">
        <w:rPr>
          <w:rFonts w:ascii="Arial" w:hAnsi="Arial" w:cs="Arial"/>
          <w:sz w:val="20"/>
          <w:szCs w:val="20"/>
        </w:rPr>
        <w:t xml:space="preserve">may </w:t>
      </w:r>
      <w:r w:rsidR="009E3154" w:rsidRPr="002C0BF6">
        <w:rPr>
          <w:rFonts w:ascii="Arial" w:hAnsi="Arial" w:cs="Arial"/>
          <w:sz w:val="20"/>
          <w:szCs w:val="20"/>
        </w:rPr>
        <w:t>be entered in another information system in parallel with the entry of related financial data, and some common input controls applied. For example, the quantity of fuel purchased as recorded on suppliers</w:t>
      </w:r>
      <w:r w:rsidR="00B23E35" w:rsidRPr="002C0BF6">
        <w:rPr>
          <w:rFonts w:ascii="Arial" w:hAnsi="Arial" w:cs="Arial"/>
          <w:sz w:val="20"/>
          <w:szCs w:val="20"/>
        </w:rPr>
        <w:t>’</w:t>
      </w:r>
      <w:r w:rsidR="009E3154" w:rsidRPr="002C0BF6">
        <w:rPr>
          <w:rFonts w:ascii="Arial" w:hAnsi="Arial" w:cs="Arial"/>
          <w:sz w:val="20"/>
          <w:szCs w:val="20"/>
        </w:rPr>
        <w:t xml:space="preserve"> invoices may be input under the same conditions that relevant invoices are entered into an accounts payable system. </w:t>
      </w:r>
      <w:r w:rsidR="00EE06AB" w:rsidRPr="002C0BF6">
        <w:rPr>
          <w:rFonts w:ascii="Arial" w:hAnsi="Arial" w:cs="Arial"/>
          <w:sz w:val="20"/>
          <w:szCs w:val="20"/>
        </w:rPr>
        <w:t xml:space="preserve">In </w:t>
      </w:r>
      <w:r w:rsidR="00686E05" w:rsidRPr="002C0BF6">
        <w:rPr>
          <w:rFonts w:ascii="Arial" w:hAnsi="Arial" w:cs="Arial"/>
          <w:sz w:val="20"/>
          <w:szCs w:val="20"/>
        </w:rPr>
        <w:t>some</w:t>
      </w:r>
      <w:r w:rsidR="00EE06AB" w:rsidRPr="002C0BF6">
        <w:rPr>
          <w:rFonts w:ascii="Arial" w:hAnsi="Arial" w:cs="Arial"/>
          <w:sz w:val="20"/>
          <w:szCs w:val="20"/>
        </w:rPr>
        <w:t xml:space="preserve"> cases, data to be used may be </w:t>
      </w:r>
      <w:r w:rsidR="00686E05" w:rsidRPr="002C0BF6">
        <w:rPr>
          <w:rFonts w:ascii="Arial" w:hAnsi="Arial" w:cs="Arial"/>
          <w:sz w:val="20"/>
          <w:szCs w:val="20"/>
        </w:rPr>
        <w:t>an integral input to operational decision</w:t>
      </w:r>
      <w:r w:rsidR="00537894" w:rsidRPr="002C0BF6">
        <w:rPr>
          <w:rFonts w:ascii="Arial" w:hAnsi="Arial" w:cs="Arial"/>
          <w:sz w:val="20"/>
          <w:szCs w:val="20"/>
        </w:rPr>
        <w:t>s</w:t>
      </w:r>
      <w:r w:rsidR="00CD6514" w:rsidRPr="002C0BF6">
        <w:rPr>
          <w:rFonts w:ascii="Arial" w:hAnsi="Arial" w:cs="Arial"/>
          <w:sz w:val="20"/>
          <w:szCs w:val="20"/>
        </w:rPr>
        <w:t xml:space="preserve"> and therefore subject to </w:t>
      </w:r>
      <w:r w:rsidR="00787C4E" w:rsidRPr="002C0BF6">
        <w:rPr>
          <w:rFonts w:ascii="Arial" w:hAnsi="Arial" w:cs="Arial"/>
          <w:sz w:val="20"/>
          <w:szCs w:val="20"/>
        </w:rPr>
        <w:t xml:space="preserve">increased </w:t>
      </w:r>
      <w:r w:rsidR="00CD6514" w:rsidRPr="002C0BF6">
        <w:rPr>
          <w:rFonts w:ascii="Arial" w:hAnsi="Arial" w:cs="Arial"/>
          <w:sz w:val="20"/>
          <w:szCs w:val="20"/>
        </w:rPr>
        <w:t>scrutiny by operational</w:t>
      </w:r>
      <w:r w:rsidR="00686E05" w:rsidRPr="002C0BF6">
        <w:rPr>
          <w:rFonts w:ascii="Arial" w:hAnsi="Arial" w:cs="Arial"/>
          <w:sz w:val="20"/>
          <w:szCs w:val="20"/>
        </w:rPr>
        <w:t xml:space="preserve"> personnel, or subject to </w:t>
      </w:r>
      <w:r w:rsidR="001766B1" w:rsidRPr="002C0BF6">
        <w:rPr>
          <w:rFonts w:ascii="Arial" w:hAnsi="Arial" w:cs="Arial"/>
          <w:sz w:val="20"/>
          <w:szCs w:val="20"/>
        </w:rPr>
        <w:t xml:space="preserve">separate external audit procedures </w:t>
      </w:r>
      <w:r w:rsidR="0004417C" w:rsidRPr="002C0BF6">
        <w:rPr>
          <w:rFonts w:ascii="Arial" w:hAnsi="Arial" w:cs="Arial"/>
          <w:sz w:val="20"/>
          <w:szCs w:val="20"/>
        </w:rPr>
        <w:t>(</w:t>
      </w:r>
      <w:r w:rsidR="001766B1" w:rsidRPr="002C0BF6">
        <w:rPr>
          <w:rFonts w:ascii="Arial" w:hAnsi="Arial" w:cs="Arial"/>
          <w:sz w:val="20"/>
          <w:szCs w:val="20"/>
        </w:rPr>
        <w:t>for example, as part of a joint venture agreement or oversight by a regulator</w:t>
      </w:r>
      <w:r w:rsidR="0004417C" w:rsidRPr="002C0BF6">
        <w:rPr>
          <w:rFonts w:ascii="Arial" w:hAnsi="Arial" w:cs="Arial"/>
          <w:sz w:val="20"/>
          <w:szCs w:val="20"/>
        </w:rPr>
        <w:t>)</w:t>
      </w:r>
      <w:r w:rsidR="001766B1" w:rsidRPr="002C0BF6">
        <w:rPr>
          <w:rFonts w:ascii="Arial" w:hAnsi="Arial" w:cs="Arial"/>
          <w:sz w:val="20"/>
          <w:szCs w:val="20"/>
        </w:rPr>
        <w:t>.</w:t>
      </w:r>
    </w:p>
    <w:p w:rsidR="009E3154" w:rsidRPr="002C0BF6" w:rsidRDefault="009E3154" w:rsidP="00745241">
      <w:pPr>
        <w:pStyle w:val="IFACHeading4"/>
        <w:keepNext/>
        <w:rPr>
          <w:rFonts w:ascii="Arial" w:hAnsi="Arial" w:cs="Arial"/>
          <w:sz w:val="20"/>
          <w:szCs w:val="20"/>
        </w:rPr>
      </w:pPr>
      <w:r w:rsidRPr="002C0BF6">
        <w:rPr>
          <w:rFonts w:ascii="Arial" w:hAnsi="Arial" w:cs="Arial"/>
          <w:sz w:val="20"/>
          <w:szCs w:val="20"/>
        </w:rPr>
        <w:t xml:space="preserve">Procedures Regarding Estimates </w:t>
      </w:r>
      <w:r w:rsidRPr="002C0BF6">
        <w:rPr>
          <w:rFonts w:ascii="Arial" w:hAnsi="Arial" w:cs="Arial"/>
          <w:i w:val="0"/>
          <w:sz w:val="20"/>
          <w:szCs w:val="20"/>
        </w:rPr>
        <w:t xml:space="preserve">(Ref: Para. </w:t>
      </w:r>
      <w:r w:rsidR="00F42D83" w:rsidRPr="002C0BF6">
        <w:rPr>
          <w:rFonts w:ascii="Arial" w:hAnsi="Arial" w:cs="Arial"/>
          <w:i w:val="0"/>
          <w:sz w:val="20"/>
          <w:szCs w:val="20"/>
        </w:rPr>
        <w:t>4</w:t>
      </w:r>
      <w:ins w:id="1462" w:author="Beverley Bahlmann" w:date="2012-03-27T17:44:00Z">
        <w:r w:rsidR="002D2A28" w:rsidRPr="002C0BF6">
          <w:rPr>
            <w:rFonts w:ascii="Arial" w:hAnsi="Arial" w:cs="Arial"/>
            <w:i w:val="0"/>
            <w:sz w:val="20"/>
            <w:szCs w:val="20"/>
          </w:rPr>
          <w:t>4</w:t>
        </w:r>
      </w:ins>
      <w:del w:id="1463" w:author="Beverley Bahlmann" w:date="2012-03-27T17:44:00Z">
        <w:r w:rsidR="00F42D83" w:rsidRPr="002C0BF6" w:rsidDel="002D2A28">
          <w:rPr>
            <w:rFonts w:ascii="Arial" w:hAnsi="Arial" w:cs="Arial"/>
            <w:i w:val="0"/>
            <w:sz w:val="20"/>
            <w:szCs w:val="20"/>
          </w:rPr>
          <w:delText>2</w:delText>
        </w:r>
      </w:del>
      <w:r w:rsidR="00F42D83" w:rsidRPr="002C0BF6">
        <w:rPr>
          <w:rFonts w:ascii="Arial" w:hAnsi="Arial" w:cs="Arial"/>
          <w:i w:val="0"/>
          <w:sz w:val="20"/>
          <w:szCs w:val="20"/>
        </w:rPr>
        <w:t>L</w:t>
      </w:r>
      <w:r w:rsidR="007441A3" w:rsidRPr="002C0BF6">
        <w:rPr>
          <w:rFonts w:ascii="Arial" w:hAnsi="Arial" w:cs="Arial"/>
          <w:i w:val="0"/>
          <w:kern w:val="28"/>
          <w:sz w:val="20"/>
          <w:szCs w:val="20"/>
        </w:rPr>
        <w:t>–</w:t>
      </w:r>
      <w:r w:rsidR="00CC1930" w:rsidRPr="002C0BF6">
        <w:rPr>
          <w:rFonts w:ascii="Arial" w:hAnsi="Arial" w:cs="Arial"/>
          <w:i w:val="0"/>
          <w:sz w:val="20"/>
          <w:szCs w:val="20"/>
        </w:rPr>
        <w:t>4</w:t>
      </w:r>
      <w:ins w:id="1464" w:author="Beverley Bahlmann" w:date="2012-03-27T17:44:00Z">
        <w:r w:rsidR="002D2A28" w:rsidRPr="002C0BF6">
          <w:rPr>
            <w:rFonts w:ascii="Arial" w:hAnsi="Arial" w:cs="Arial"/>
            <w:i w:val="0"/>
            <w:sz w:val="20"/>
            <w:szCs w:val="20"/>
          </w:rPr>
          <w:t>5</w:t>
        </w:r>
      </w:ins>
      <w:del w:id="1465" w:author="Beverley Bahlmann" w:date="2012-03-20T15:46:00Z">
        <w:r w:rsidR="00F42CE8" w:rsidRPr="002C0BF6" w:rsidDel="00F42CE8">
          <w:rPr>
            <w:rFonts w:ascii="Arial" w:hAnsi="Arial" w:cs="Arial"/>
            <w:i w:val="0"/>
            <w:sz w:val="20"/>
            <w:szCs w:val="20"/>
          </w:rPr>
          <w:delText>2</w:delText>
        </w:r>
      </w:del>
      <w:r w:rsidR="00267373" w:rsidRPr="002C0BF6">
        <w:rPr>
          <w:rFonts w:ascii="Arial" w:hAnsi="Arial" w:cs="Arial"/>
          <w:i w:val="0"/>
          <w:sz w:val="20"/>
          <w:szCs w:val="20"/>
        </w:rPr>
        <w:t>R</w:t>
      </w:r>
      <w:r w:rsidRPr="002C0BF6">
        <w:rPr>
          <w:rFonts w:ascii="Arial" w:hAnsi="Arial" w:cs="Arial"/>
          <w:i w:val="0"/>
          <w:sz w:val="20"/>
          <w:szCs w:val="20"/>
        </w:rPr>
        <w:t>)</w:t>
      </w:r>
    </w:p>
    <w:p w:rsidR="00E03511" w:rsidRPr="002C0BF6" w:rsidRDefault="009B1B82" w:rsidP="00745241">
      <w:pPr>
        <w:pStyle w:val="IFACNumberedPara"/>
        <w:tabs>
          <w:tab w:val="clear" w:pos="720"/>
        </w:tabs>
        <w:ind w:left="900" w:hanging="720"/>
        <w:rPr>
          <w:rFonts w:ascii="Arial" w:hAnsi="Arial" w:cs="Arial"/>
          <w:sz w:val="20"/>
          <w:szCs w:val="20"/>
        </w:rPr>
      </w:pPr>
      <w:r w:rsidRPr="002C0BF6">
        <w:rPr>
          <w:rFonts w:ascii="Arial" w:hAnsi="Arial" w:cs="Arial"/>
          <w:sz w:val="20"/>
          <w:szCs w:val="20"/>
        </w:rPr>
        <w:t>A</w:t>
      </w:r>
      <w:ins w:id="1466" w:author="Beverley Bahlmann" w:date="2012-03-23T15:51:00Z">
        <w:r w:rsidR="00FD2924" w:rsidRPr="002C0BF6">
          <w:rPr>
            <w:rFonts w:ascii="Arial" w:hAnsi="Arial" w:cs="Arial"/>
            <w:sz w:val="20"/>
            <w:szCs w:val="20"/>
          </w:rPr>
          <w:t>103</w:t>
        </w:r>
      </w:ins>
      <w:del w:id="1467" w:author="Beverley Bahlmann" w:date="2012-03-23T15:51:00Z">
        <w:r w:rsidRPr="002C0BF6" w:rsidDel="00FD2924">
          <w:rPr>
            <w:rFonts w:ascii="Arial" w:hAnsi="Arial" w:cs="Arial"/>
            <w:sz w:val="20"/>
            <w:szCs w:val="20"/>
          </w:rPr>
          <w:delText>97</w:delText>
        </w:r>
      </w:del>
      <w:r w:rsidRPr="002C0BF6">
        <w:rPr>
          <w:rFonts w:ascii="Arial" w:hAnsi="Arial" w:cs="Arial"/>
          <w:sz w:val="20"/>
          <w:szCs w:val="20"/>
        </w:rPr>
        <w:t>.</w:t>
      </w:r>
      <w:r w:rsidRPr="002C0BF6">
        <w:rPr>
          <w:rFonts w:ascii="Arial" w:hAnsi="Arial" w:cs="Arial"/>
          <w:sz w:val="20"/>
          <w:szCs w:val="20"/>
        </w:rPr>
        <w:tab/>
      </w:r>
      <w:r w:rsidR="009E3154" w:rsidRPr="002C0BF6">
        <w:rPr>
          <w:rFonts w:ascii="Arial" w:hAnsi="Arial" w:cs="Arial"/>
          <w:sz w:val="20"/>
          <w:szCs w:val="20"/>
        </w:rPr>
        <w:t>In some cases</w:t>
      </w:r>
      <w:r w:rsidR="0059767B" w:rsidRPr="002C0BF6">
        <w:rPr>
          <w:rFonts w:ascii="Arial" w:hAnsi="Arial" w:cs="Arial"/>
          <w:sz w:val="20"/>
          <w:szCs w:val="20"/>
        </w:rPr>
        <w:t>,</w:t>
      </w:r>
      <w:r w:rsidR="009E3154" w:rsidRPr="002C0BF6">
        <w:rPr>
          <w:rFonts w:ascii="Arial" w:hAnsi="Arial" w:cs="Arial"/>
          <w:sz w:val="20"/>
          <w:szCs w:val="20"/>
        </w:rPr>
        <w:t xml:space="preserve"> it may be appropriate for the practitioner to evaluate how the entity has considered alternative assumptions or outcomes, and why it has rejected them.</w:t>
      </w:r>
      <w:r w:rsidR="00CC1930" w:rsidRPr="002C0BF6">
        <w:rPr>
          <w:rFonts w:ascii="Arial" w:hAnsi="Arial" w:cs="Arial"/>
          <w:sz w:val="20"/>
          <w:szCs w:val="20"/>
        </w:rPr>
        <w:t xml:space="preserve"> </w:t>
      </w:r>
      <w:del w:id="1468" w:author="Beverley Bahlmann" w:date="2012-03-12T20:44:00Z">
        <w:r w:rsidR="00CC1930" w:rsidRPr="002C0BF6" w:rsidDel="00D47386">
          <w:rPr>
            <w:rFonts w:ascii="Arial" w:hAnsi="Arial" w:cs="Arial"/>
            <w:sz w:val="20"/>
            <w:szCs w:val="20"/>
          </w:rPr>
          <w:delText>(Ref: Para. 43R)</w:delText>
        </w:r>
      </w:del>
    </w:p>
    <w:p w:rsidR="00895254" w:rsidRPr="002C0BF6" w:rsidRDefault="009B1B82" w:rsidP="00745241">
      <w:pPr>
        <w:spacing w:before="120"/>
        <w:ind w:left="900" w:hanging="720"/>
        <w:rPr>
          <w:rFonts w:ascii="Arial" w:hAnsi="Arial" w:cs="Arial"/>
          <w:sz w:val="20"/>
          <w:szCs w:val="20"/>
        </w:rPr>
      </w:pPr>
      <w:r w:rsidRPr="002C0BF6">
        <w:rPr>
          <w:rFonts w:ascii="Arial" w:hAnsi="Arial" w:cs="Arial"/>
          <w:sz w:val="20"/>
          <w:szCs w:val="20"/>
        </w:rPr>
        <w:t>A</w:t>
      </w:r>
      <w:ins w:id="1469" w:author="Beverley Bahlmann" w:date="2012-03-23T15:51:00Z">
        <w:r w:rsidR="00FD2924" w:rsidRPr="002C0BF6">
          <w:rPr>
            <w:rFonts w:ascii="Arial" w:hAnsi="Arial" w:cs="Arial"/>
            <w:sz w:val="20"/>
            <w:szCs w:val="20"/>
          </w:rPr>
          <w:t>104</w:t>
        </w:r>
      </w:ins>
      <w:del w:id="1470" w:author="Beverley Bahlmann" w:date="2012-03-23T15:51:00Z">
        <w:r w:rsidRPr="002C0BF6" w:rsidDel="00FD2924">
          <w:rPr>
            <w:rFonts w:ascii="Arial" w:hAnsi="Arial" w:cs="Arial"/>
            <w:sz w:val="20"/>
            <w:szCs w:val="20"/>
          </w:rPr>
          <w:delText>98</w:delText>
        </w:r>
      </w:del>
      <w:r w:rsidRPr="002C0BF6">
        <w:rPr>
          <w:rFonts w:ascii="Arial" w:hAnsi="Arial" w:cs="Arial"/>
          <w:sz w:val="20"/>
          <w:szCs w:val="20"/>
        </w:rPr>
        <w:t>.</w:t>
      </w:r>
      <w:r w:rsidRPr="002C0BF6">
        <w:rPr>
          <w:rFonts w:ascii="Arial" w:hAnsi="Arial" w:cs="Arial"/>
          <w:sz w:val="20"/>
          <w:szCs w:val="20"/>
        </w:rPr>
        <w:tab/>
      </w:r>
      <w:r w:rsidR="0059767B" w:rsidRPr="002C0BF6">
        <w:rPr>
          <w:rFonts w:ascii="Arial" w:hAnsi="Arial" w:cs="Arial"/>
          <w:sz w:val="20"/>
          <w:szCs w:val="20"/>
        </w:rPr>
        <w:t xml:space="preserve">In some limited assurance engagements, it may be appropriate for the practitioner to undertake one or more of the </w:t>
      </w:r>
      <w:r w:rsidR="00077599" w:rsidRPr="002C0BF6">
        <w:rPr>
          <w:rFonts w:ascii="Arial" w:hAnsi="Arial" w:cs="Arial"/>
          <w:sz w:val="20"/>
          <w:szCs w:val="20"/>
        </w:rPr>
        <w:t>procedures identified in</w:t>
      </w:r>
      <w:r w:rsidR="0059767B" w:rsidRPr="002C0BF6">
        <w:rPr>
          <w:rFonts w:ascii="Arial" w:hAnsi="Arial" w:cs="Arial"/>
          <w:sz w:val="20"/>
          <w:szCs w:val="20"/>
        </w:rPr>
        <w:t xml:space="preserve"> paragraph 4</w:t>
      </w:r>
      <w:ins w:id="1471" w:author="Beverley Bahlmann" w:date="2012-03-27T17:44:00Z">
        <w:r w:rsidR="002D2A28" w:rsidRPr="002C0BF6">
          <w:rPr>
            <w:rFonts w:ascii="Arial" w:hAnsi="Arial" w:cs="Arial"/>
            <w:sz w:val="20"/>
            <w:szCs w:val="20"/>
          </w:rPr>
          <w:t>5</w:t>
        </w:r>
      </w:ins>
      <w:del w:id="1472" w:author="Beverley Bahlmann" w:date="2012-03-27T17:44:00Z">
        <w:r w:rsidR="0059767B" w:rsidRPr="002C0BF6" w:rsidDel="002D2A28">
          <w:rPr>
            <w:rFonts w:ascii="Arial" w:hAnsi="Arial" w:cs="Arial"/>
            <w:sz w:val="20"/>
            <w:szCs w:val="20"/>
          </w:rPr>
          <w:delText>3</w:delText>
        </w:r>
      </w:del>
      <w:r w:rsidR="0059767B" w:rsidRPr="002C0BF6">
        <w:rPr>
          <w:rFonts w:ascii="Arial" w:hAnsi="Arial" w:cs="Arial"/>
          <w:sz w:val="20"/>
          <w:szCs w:val="20"/>
        </w:rPr>
        <w:t>R</w:t>
      </w:r>
      <w:r w:rsidR="00482640" w:rsidRPr="002C0BF6">
        <w:rPr>
          <w:rFonts w:ascii="Arial" w:hAnsi="Arial" w:cs="Arial"/>
          <w:sz w:val="20"/>
          <w:szCs w:val="20"/>
        </w:rPr>
        <w:t>.</w:t>
      </w:r>
      <w:r w:rsidR="00CC1930" w:rsidRPr="002C0BF6">
        <w:rPr>
          <w:rFonts w:ascii="Arial" w:hAnsi="Arial" w:cs="Arial"/>
          <w:sz w:val="20"/>
          <w:szCs w:val="20"/>
        </w:rPr>
        <w:t xml:space="preserve"> </w:t>
      </w:r>
    </w:p>
    <w:p w:rsidR="00D97397" w:rsidRPr="002C0BF6" w:rsidRDefault="00D97397" w:rsidP="00745241">
      <w:pPr>
        <w:pStyle w:val="IFACHeading4"/>
        <w:rPr>
          <w:rFonts w:ascii="Arial" w:hAnsi="Arial" w:cs="Arial"/>
          <w:sz w:val="20"/>
          <w:szCs w:val="20"/>
        </w:rPr>
      </w:pPr>
      <w:r w:rsidRPr="002C0BF6">
        <w:rPr>
          <w:rFonts w:ascii="Arial" w:hAnsi="Arial" w:cs="Arial"/>
          <w:sz w:val="20"/>
          <w:szCs w:val="20"/>
        </w:rPr>
        <w:t xml:space="preserve">Sampling </w:t>
      </w:r>
      <w:r w:rsidRPr="002C0BF6">
        <w:rPr>
          <w:rFonts w:ascii="Arial" w:hAnsi="Arial" w:cs="Arial"/>
          <w:i w:val="0"/>
          <w:sz w:val="20"/>
          <w:szCs w:val="20"/>
        </w:rPr>
        <w:t xml:space="preserve">(Ref: Para. </w:t>
      </w:r>
      <w:r w:rsidR="00DB31E5" w:rsidRPr="002C0BF6">
        <w:rPr>
          <w:rFonts w:ascii="Arial" w:hAnsi="Arial" w:cs="Arial"/>
          <w:i w:val="0"/>
          <w:sz w:val="20"/>
          <w:szCs w:val="20"/>
        </w:rPr>
        <w:t>4</w:t>
      </w:r>
      <w:ins w:id="1473" w:author="Beverley Bahlmann" w:date="2012-03-27T17:44:00Z">
        <w:r w:rsidR="002D2A28" w:rsidRPr="002C0BF6">
          <w:rPr>
            <w:rFonts w:ascii="Arial" w:hAnsi="Arial" w:cs="Arial"/>
            <w:i w:val="0"/>
            <w:sz w:val="20"/>
            <w:szCs w:val="20"/>
          </w:rPr>
          <w:t>6</w:t>
        </w:r>
      </w:ins>
      <w:del w:id="1474" w:author="Beverley Bahlmann" w:date="2012-03-27T17:44:00Z">
        <w:r w:rsidR="00DB31E5" w:rsidRPr="002C0BF6" w:rsidDel="002D2A28">
          <w:rPr>
            <w:rFonts w:ascii="Arial" w:hAnsi="Arial" w:cs="Arial"/>
            <w:i w:val="0"/>
            <w:sz w:val="20"/>
            <w:szCs w:val="20"/>
          </w:rPr>
          <w:delText>4</w:delText>
        </w:r>
      </w:del>
      <w:r w:rsidRPr="002C0BF6">
        <w:rPr>
          <w:rFonts w:ascii="Arial" w:hAnsi="Arial" w:cs="Arial"/>
          <w:i w:val="0"/>
          <w:sz w:val="20"/>
          <w:szCs w:val="20"/>
        </w:rPr>
        <w:t>)</w:t>
      </w:r>
    </w:p>
    <w:p w:rsidR="00E03511" w:rsidRPr="002C0BF6" w:rsidRDefault="009B1B82" w:rsidP="00745241">
      <w:pPr>
        <w:pStyle w:val="IFACNumberedPara"/>
        <w:tabs>
          <w:tab w:val="clear" w:pos="720"/>
        </w:tabs>
        <w:ind w:left="900" w:hanging="720"/>
        <w:rPr>
          <w:rFonts w:ascii="Arial" w:hAnsi="Arial" w:cs="Arial"/>
          <w:sz w:val="20"/>
          <w:szCs w:val="20"/>
        </w:rPr>
      </w:pPr>
      <w:r w:rsidRPr="002C0BF6">
        <w:rPr>
          <w:rFonts w:ascii="Arial" w:hAnsi="Arial" w:cs="Arial"/>
          <w:sz w:val="20"/>
          <w:szCs w:val="20"/>
        </w:rPr>
        <w:t>A</w:t>
      </w:r>
      <w:ins w:id="1475" w:author="Beverley Bahlmann" w:date="2012-03-23T15:51:00Z">
        <w:r w:rsidR="00FD2924" w:rsidRPr="002C0BF6">
          <w:rPr>
            <w:rFonts w:ascii="Arial" w:hAnsi="Arial" w:cs="Arial"/>
            <w:sz w:val="20"/>
            <w:szCs w:val="20"/>
          </w:rPr>
          <w:t>105</w:t>
        </w:r>
      </w:ins>
      <w:del w:id="1476" w:author="Beverley Bahlmann" w:date="2012-03-23T15:51:00Z">
        <w:r w:rsidRPr="002C0BF6" w:rsidDel="00FD2924">
          <w:rPr>
            <w:rFonts w:ascii="Arial" w:hAnsi="Arial" w:cs="Arial"/>
            <w:sz w:val="20"/>
            <w:szCs w:val="20"/>
          </w:rPr>
          <w:delText>99</w:delText>
        </w:r>
      </w:del>
      <w:r w:rsidRPr="002C0BF6">
        <w:rPr>
          <w:rFonts w:ascii="Arial" w:hAnsi="Arial" w:cs="Arial"/>
          <w:sz w:val="20"/>
          <w:szCs w:val="20"/>
        </w:rPr>
        <w:t>.</w:t>
      </w:r>
      <w:r w:rsidRPr="002C0BF6">
        <w:rPr>
          <w:rFonts w:ascii="Arial" w:hAnsi="Arial" w:cs="Arial"/>
          <w:sz w:val="20"/>
          <w:szCs w:val="20"/>
        </w:rPr>
        <w:tab/>
      </w:r>
      <w:r w:rsidR="003236B7" w:rsidRPr="002C0BF6">
        <w:rPr>
          <w:rFonts w:ascii="Arial" w:hAnsi="Arial" w:cs="Arial"/>
          <w:sz w:val="20"/>
          <w:szCs w:val="20"/>
        </w:rPr>
        <w:t>Sampling involves</w:t>
      </w:r>
      <w:r w:rsidR="009725A7" w:rsidRPr="002C0BF6">
        <w:rPr>
          <w:rFonts w:ascii="Arial" w:hAnsi="Arial" w:cs="Arial"/>
          <w:sz w:val="20"/>
          <w:szCs w:val="20"/>
        </w:rPr>
        <w:t>:</w:t>
      </w:r>
    </w:p>
    <w:p w:rsidR="003236B7" w:rsidRPr="002C0BF6" w:rsidRDefault="003236B7" w:rsidP="00745241">
      <w:pPr>
        <w:pStyle w:val="IFACIndentedAlpha"/>
        <w:ind w:left="1440" w:hanging="540"/>
        <w:rPr>
          <w:rFonts w:ascii="Arial" w:hAnsi="Arial" w:cs="Arial"/>
          <w:kern w:val="0"/>
          <w:sz w:val="20"/>
          <w:szCs w:val="20"/>
          <w:lang w:bidi="ar-SA"/>
        </w:rPr>
      </w:pPr>
      <w:r w:rsidRPr="002C0BF6">
        <w:rPr>
          <w:rFonts w:ascii="Arial" w:hAnsi="Arial" w:cs="Arial"/>
          <w:kern w:val="0"/>
          <w:sz w:val="20"/>
          <w:szCs w:val="20"/>
          <w:lang w:bidi="ar-SA"/>
        </w:rPr>
        <w:t>(a)</w:t>
      </w:r>
      <w:r w:rsidRPr="002C0BF6">
        <w:rPr>
          <w:rFonts w:ascii="Arial" w:hAnsi="Arial" w:cs="Arial"/>
          <w:kern w:val="0"/>
          <w:sz w:val="20"/>
          <w:szCs w:val="20"/>
          <w:lang w:bidi="ar-SA"/>
        </w:rPr>
        <w:tab/>
        <w:t xml:space="preserve">Determining a sample size sufficient to reduce sampling risk to an acceptably low level. Because the acceptable level of assurance engagement risk is lower for a reasonable assurance engagement than for a limited assurance engagement, so too </w:t>
      </w:r>
      <w:r w:rsidR="00E22B55" w:rsidRPr="002C0BF6">
        <w:rPr>
          <w:rFonts w:ascii="Arial" w:hAnsi="Arial" w:cs="Arial"/>
          <w:kern w:val="0"/>
          <w:sz w:val="20"/>
          <w:szCs w:val="20"/>
          <w:lang w:bidi="ar-SA"/>
        </w:rPr>
        <w:t xml:space="preserve">may </w:t>
      </w:r>
      <w:r w:rsidRPr="002C0BF6">
        <w:rPr>
          <w:rFonts w:ascii="Arial" w:hAnsi="Arial" w:cs="Arial"/>
          <w:kern w:val="0"/>
          <w:sz w:val="20"/>
          <w:szCs w:val="20"/>
          <w:lang w:bidi="ar-SA"/>
        </w:rPr>
        <w:t xml:space="preserve">be the level of sampling risk that is acceptable in the case of tests of details. Therefore, when sampling is used for tests of details in a reasonable assurance engagement, the sample size </w:t>
      </w:r>
      <w:r w:rsidR="00E22B55" w:rsidRPr="002C0BF6">
        <w:rPr>
          <w:rFonts w:ascii="Arial" w:hAnsi="Arial" w:cs="Arial"/>
          <w:kern w:val="0"/>
          <w:sz w:val="20"/>
          <w:szCs w:val="20"/>
          <w:lang w:bidi="ar-SA"/>
        </w:rPr>
        <w:t xml:space="preserve">may </w:t>
      </w:r>
      <w:r w:rsidRPr="002C0BF6">
        <w:rPr>
          <w:rFonts w:ascii="Arial" w:hAnsi="Arial" w:cs="Arial"/>
          <w:kern w:val="0"/>
          <w:sz w:val="20"/>
          <w:szCs w:val="20"/>
          <w:lang w:bidi="ar-SA"/>
        </w:rPr>
        <w:t>be larger than when used in similar circumstances in a limited assurance engagement.</w:t>
      </w:r>
    </w:p>
    <w:p w:rsidR="003236B7" w:rsidRPr="002C0BF6" w:rsidRDefault="003236B7" w:rsidP="00745241">
      <w:pPr>
        <w:pStyle w:val="IFACIndentedAlpha"/>
        <w:ind w:left="1440" w:hanging="540"/>
        <w:rPr>
          <w:rFonts w:ascii="Arial" w:hAnsi="Arial" w:cs="Arial"/>
          <w:kern w:val="0"/>
          <w:sz w:val="20"/>
          <w:szCs w:val="20"/>
          <w:lang w:bidi="ar-SA"/>
        </w:rPr>
      </w:pPr>
      <w:r w:rsidRPr="002C0BF6">
        <w:rPr>
          <w:rFonts w:ascii="Arial" w:hAnsi="Arial" w:cs="Arial"/>
          <w:kern w:val="0"/>
          <w:sz w:val="20"/>
          <w:szCs w:val="20"/>
          <w:lang w:bidi="ar-SA"/>
        </w:rPr>
        <w:t>(b)</w:t>
      </w:r>
      <w:r w:rsidRPr="002C0BF6">
        <w:rPr>
          <w:rFonts w:ascii="Arial" w:hAnsi="Arial" w:cs="Arial"/>
          <w:kern w:val="0"/>
          <w:sz w:val="20"/>
          <w:szCs w:val="20"/>
          <w:lang w:bidi="ar-SA"/>
        </w:rPr>
        <w:tab/>
        <w:t>Selecting items for the sample in such a way that each sampling unit in the population has a chance of selection, and perform</w:t>
      </w:r>
      <w:r w:rsidR="00960E14" w:rsidRPr="002C0BF6">
        <w:rPr>
          <w:rFonts w:ascii="Arial" w:hAnsi="Arial" w:cs="Arial"/>
          <w:kern w:val="0"/>
          <w:sz w:val="20"/>
          <w:szCs w:val="20"/>
          <w:lang w:bidi="ar-SA"/>
        </w:rPr>
        <w:t>ing</w:t>
      </w:r>
      <w:r w:rsidRPr="002C0BF6">
        <w:rPr>
          <w:rFonts w:ascii="Arial" w:hAnsi="Arial" w:cs="Arial"/>
          <w:kern w:val="0"/>
          <w:sz w:val="20"/>
          <w:szCs w:val="20"/>
          <w:lang w:bidi="ar-SA"/>
        </w:rPr>
        <w:t xml:space="preserve"> procedures, appropriate to the purpose, on </w:t>
      </w:r>
      <w:r w:rsidRPr="002C0BF6">
        <w:rPr>
          <w:rFonts w:ascii="Arial" w:hAnsi="Arial" w:cs="Arial"/>
          <w:kern w:val="0"/>
          <w:sz w:val="20"/>
          <w:szCs w:val="20"/>
          <w:lang w:bidi="ar-SA"/>
        </w:rPr>
        <w:lastRenderedPageBreak/>
        <w:t>each item selected. If the practitioner is unable to apply the designed procedures, or suitable alternative procedures, to a selected item, that item is treated as a deviation from the prescribed control, in the case of tests of controls, or a misstatement, i</w:t>
      </w:r>
      <w:r w:rsidR="009725A7" w:rsidRPr="002C0BF6">
        <w:rPr>
          <w:rFonts w:ascii="Arial" w:hAnsi="Arial" w:cs="Arial"/>
          <w:kern w:val="0"/>
          <w:sz w:val="20"/>
          <w:szCs w:val="20"/>
          <w:lang w:bidi="ar-SA"/>
        </w:rPr>
        <w:t>n the case of tests of details.</w:t>
      </w:r>
    </w:p>
    <w:p w:rsidR="003236B7" w:rsidRPr="002C0BF6" w:rsidRDefault="003236B7" w:rsidP="00745241">
      <w:pPr>
        <w:pStyle w:val="IFACIndentedAlpha"/>
        <w:ind w:left="1440" w:hanging="540"/>
        <w:rPr>
          <w:rFonts w:ascii="Arial" w:hAnsi="Arial" w:cs="Arial"/>
          <w:kern w:val="0"/>
          <w:sz w:val="20"/>
          <w:szCs w:val="20"/>
          <w:lang w:bidi="ar-SA"/>
        </w:rPr>
      </w:pPr>
      <w:r w:rsidRPr="002C0BF6">
        <w:rPr>
          <w:rFonts w:ascii="Arial" w:hAnsi="Arial" w:cs="Arial"/>
          <w:kern w:val="0"/>
          <w:sz w:val="20"/>
          <w:szCs w:val="20"/>
          <w:lang w:bidi="ar-SA"/>
        </w:rPr>
        <w:t>(c)</w:t>
      </w:r>
      <w:r w:rsidRPr="002C0BF6">
        <w:rPr>
          <w:rFonts w:ascii="Arial" w:hAnsi="Arial" w:cs="Arial"/>
          <w:kern w:val="0"/>
          <w:sz w:val="20"/>
          <w:szCs w:val="20"/>
          <w:lang w:bidi="ar-SA"/>
        </w:rPr>
        <w:tab/>
        <w:t xml:space="preserve">Investigating the nature and cause of deviations or misstatements </w:t>
      </w:r>
      <w:proofErr w:type="gramStart"/>
      <w:r w:rsidRPr="002C0BF6">
        <w:rPr>
          <w:rFonts w:ascii="Arial" w:hAnsi="Arial" w:cs="Arial"/>
          <w:kern w:val="0"/>
          <w:sz w:val="20"/>
          <w:szCs w:val="20"/>
          <w:lang w:bidi="ar-SA"/>
        </w:rPr>
        <w:t>identified,</w:t>
      </w:r>
      <w:proofErr w:type="gramEnd"/>
      <w:r w:rsidRPr="002C0BF6">
        <w:rPr>
          <w:rFonts w:ascii="Arial" w:hAnsi="Arial" w:cs="Arial"/>
          <w:kern w:val="0"/>
          <w:sz w:val="20"/>
          <w:szCs w:val="20"/>
          <w:lang w:bidi="ar-SA"/>
        </w:rPr>
        <w:t xml:space="preserve"> and evaluat</w:t>
      </w:r>
      <w:r w:rsidR="00960E14" w:rsidRPr="002C0BF6">
        <w:rPr>
          <w:rFonts w:ascii="Arial" w:hAnsi="Arial" w:cs="Arial"/>
          <w:kern w:val="0"/>
          <w:sz w:val="20"/>
          <w:szCs w:val="20"/>
          <w:lang w:bidi="ar-SA"/>
        </w:rPr>
        <w:t>ing</w:t>
      </w:r>
      <w:r w:rsidRPr="002C0BF6">
        <w:rPr>
          <w:rFonts w:ascii="Arial" w:hAnsi="Arial" w:cs="Arial"/>
          <w:kern w:val="0"/>
          <w:sz w:val="20"/>
          <w:szCs w:val="20"/>
          <w:lang w:bidi="ar-SA"/>
        </w:rPr>
        <w:t xml:space="preserve"> their possible effect on the purpose of the procedure and on</w:t>
      </w:r>
      <w:r w:rsidR="009725A7" w:rsidRPr="002C0BF6">
        <w:rPr>
          <w:rFonts w:ascii="Arial" w:hAnsi="Arial" w:cs="Arial"/>
          <w:kern w:val="0"/>
          <w:sz w:val="20"/>
          <w:szCs w:val="20"/>
          <w:lang w:bidi="ar-SA"/>
        </w:rPr>
        <w:t xml:space="preserve"> other areas of the engagement.</w:t>
      </w:r>
    </w:p>
    <w:p w:rsidR="003236B7" w:rsidRPr="002C0BF6" w:rsidRDefault="003236B7" w:rsidP="00745241">
      <w:pPr>
        <w:pStyle w:val="IFACIndentedAlpha"/>
        <w:ind w:left="1440" w:hanging="540"/>
        <w:rPr>
          <w:rFonts w:ascii="Arial" w:hAnsi="Arial" w:cs="Arial"/>
          <w:kern w:val="0"/>
          <w:sz w:val="20"/>
          <w:szCs w:val="20"/>
          <w:lang w:bidi="ar-SA"/>
        </w:rPr>
      </w:pPr>
      <w:r w:rsidRPr="002C0BF6">
        <w:rPr>
          <w:rFonts w:ascii="Arial" w:hAnsi="Arial" w:cs="Arial"/>
          <w:kern w:val="0"/>
          <w:sz w:val="20"/>
          <w:szCs w:val="20"/>
          <w:lang w:bidi="ar-SA"/>
        </w:rPr>
        <w:t>(d)</w:t>
      </w:r>
      <w:r w:rsidRPr="002C0BF6">
        <w:rPr>
          <w:rFonts w:ascii="Arial" w:hAnsi="Arial" w:cs="Arial"/>
          <w:kern w:val="0"/>
          <w:sz w:val="20"/>
          <w:szCs w:val="20"/>
          <w:lang w:bidi="ar-SA"/>
        </w:rPr>
        <w:tab/>
        <w:t>Evaluating:</w:t>
      </w:r>
    </w:p>
    <w:p w:rsidR="003236B7" w:rsidRPr="002C0BF6" w:rsidRDefault="003236B7" w:rsidP="00745241">
      <w:pPr>
        <w:pStyle w:val="NumberedParagraph0"/>
        <w:tabs>
          <w:tab w:val="clear" w:pos="312"/>
          <w:tab w:val="clear" w:pos="480"/>
        </w:tabs>
        <w:spacing w:before="120"/>
        <w:ind w:left="1980" w:hanging="540"/>
        <w:rPr>
          <w:rFonts w:ascii="Arial" w:hAnsi="Arial" w:cs="Arial"/>
          <w:kern w:val="0"/>
          <w:sz w:val="20"/>
          <w:szCs w:val="20"/>
          <w:lang w:bidi="ar-SA"/>
        </w:rPr>
      </w:pPr>
      <w:r w:rsidRPr="002C0BF6">
        <w:rPr>
          <w:rFonts w:ascii="Arial" w:hAnsi="Arial" w:cs="Arial"/>
          <w:kern w:val="0"/>
          <w:sz w:val="20"/>
          <w:szCs w:val="20"/>
          <w:lang w:bidi="ar-SA"/>
        </w:rPr>
        <w:t>(</w:t>
      </w:r>
      <w:proofErr w:type="spellStart"/>
      <w:r w:rsidRPr="002C0BF6">
        <w:rPr>
          <w:rFonts w:ascii="Arial" w:hAnsi="Arial" w:cs="Arial"/>
          <w:kern w:val="0"/>
          <w:sz w:val="20"/>
          <w:szCs w:val="20"/>
          <w:lang w:bidi="ar-SA"/>
        </w:rPr>
        <w:t>i</w:t>
      </w:r>
      <w:proofErr w:type="spellEnd"/>
      <w:r w:rsidRPr="002C0BF6">
        <w:rPr>
          <w:rFonts w:ascii="Arial" w:hAnsi="Arial" w:cs="Arial"/>
          <w:kern w:val="0"/>
          <w:sz w:val="20"/>
          <w:szCs w:val="20"/>
          <w:lang w:bidi="ar-SA"/>
        </w:rPr>
        <w:t xml:space="preserve">) </w:t>
      </w:r>
      <w:r w:rsidRPr="002C0BF6">
        <w:rPr>
          <w:rFonts w:ascii="Arial" w:hAnsi="Arial" w:cs="Arial"/>
          <w:kern w:val="0"/>
          <w:sz w:val="20"/>
          <w:szCs w:val="20"/>
          <w:lang w:bidi="ar-SA"/>
        </w:rPr>
        <w:tab/>
        <w:t>The results of the sample, including, for tests of details, projecting misstatements found in the sample to the population; and</w:t>
      </w:r>
    </w:p>
    <w:p w:rsidR="008B6E2C" w:rsidRPr="002C0BF6" w:rsidRDefault="003236B7" w:rsidP="00745241">
      <w:pPr>
        <w:pStyle w:val="NumberedParagraph0"/>
        <w:widowControl w:val="0"/>
        <w:spacing w:before="120"/>
        <w:ind w:left="1980" w:hanging="540"/>
        <w:rPr>
          <w:rFonts w:ascii="Arial" w:hAnsi="Arial" w:cs="Arial"/>
          <w:kern w:val="0"/>
          <w:sz w:val="20"/>
          <w:szCs w:val="20"/>
          <w:lang w:bidi="ar-SA"/>
        </w:rPr>
      </w:pPr>
      <w:r w:rsidRPr="002C0BF6">
        <w:rPr>
          <w:rFonts w:ascii="Arial" w:hAnsi="Arial" w:cs="Arial"/>
          <w:kern w:val="0"/>
          <w:sz w:val="20"/>
          <w:szCs w:val="20"/>
          <w:lang w:bidi="ar-SA"/>
        </w:rPr>
        <w:t xml:space="preserve">(ii) </w:t>
      </w:r>
      <w:r w:rsidRPr="002C0BF6">
        <w:rPr>
          <w:rFonts w:ascii="Arial" w:hAnsi="Arial" w:cs="Arial"/>
          <w:kern w:val="0"/>
          <w:sz w:val="20"/>
          <w:szCs w:val="20"/>
          <w:lang w:bidi="ar-SA"/>
        </w:rPr>
        <w:tab/>
        <w:t>Whether the use of sampling has provided an appropriate basis for conclusions about the population that has been tested.</w:t>
      </w:r>
    </w:p>
    <w:p w:rsidR="00B55A11" w:rsidRPr="002C0BF6" w:rsidRDefault="00B55A11" w:rsidP="00745241">
      <w:pPr>
        <w:pStyle w:val="IFACHeading4"/>
        <w:rPr>
          <w:rFonts w:ascii="Arial" w:hAnsi="Arial" w:cs="Arial"/>
          <w:sz w:val="20"/>
          <w:szCs w:val="20"/>
        </w:rPr>
      </w:pPr>
      <w:r w:rsidRPr="002C0BF6">
        <w:rPr>
          <w:rFonts w:ascii="Arial" w:hAnsi="Arial" w:cs="Arial"/>
          <w:sz w:val="20"/>
          <w:szCs w:val="20"/>
        </w:rPr>
        <w:t>Fraud</w:t>
      </w:r>
      <w:r w:rsidR="00A3055F" w:rsidRPr="002C0BF6">
        <w:rPr>
          <w:rFonts w:ascii="Arial" w:hAnsi="Arial" w:cs="Arial"/>
          <w:sz w:val="20"/>
          <w:szCs w:val="20"/>
        </w:rPr>
        <w:t>, Laws and Regulations</w:t>
      </w:r>
      <w:r w:rsidRPr="002C0BF6">
        <w:rPr>
          <w:rFonts w:ascii="Arial" w:hAnsi="Arial" w:cs="Arial"/>
          <w:sz w:val="20"/>
          <w:szCs w:val="20"/>
        </w:rPr>
        <w:t xml:space="preserve"> </w:t>
      </w:r>
      <w:r w:rsidRPr="002C0BF6">
        <w:rPr>
          <w:rFonts w:ascii="Arial" w:hAnsi="Arial" w:cs="Arial"/>
          <w:i w:val="0"/>
          <w:sz w:val="20"/>
          <w:szCs w:val="20"/>
        </w:rPr>
        <w:t xml:space="preserve">(Ref: Para. </w:t>
      </w:r>
      <w:r w:rsidR="00DB31E5" w:rsidRPr="002C0BF6">
        <w:rPr>
          <w:rFonts w:ascii="Arial" w:hAnsi="Arial" w:cs="Arial"/>
          <w:i w:val="0"/>
          <w:sz w:val="20"/>
          <w:szCs w:val="20"/>
        </w:rPr>
        <w:t>4</w:t>
      </w:r>
      <w:ins w:id="1477" w:author="Beverley Bahlmann" w:date="2012-03-27T17:44:00Z">
        <w:r w:rsidR="002D2A28" w:rsidRPr="002C0BF6">
          <w:rPr>
            <w:rFonts w:ascii="Arial" w:hAnsi="Arial" w:cs="Arial"/>
            <w:i w:val="0"/>
            <w:sz w:val="20"/>
            <w:szCs w:val="20"/>
          </w:rPr>
          <w:t>7</w:t>
        </w:r>
      </w:ins>
      <w:del w:id="1478" w:author="Beverley Bahlmann" w:date="2012-03-27T17:44:00Z">
        <w:r w:rsidR="00DB31E5" w:rsidRPr="002C0BF6" w:rsidDel="002D2A28">
          <w:rPr>
            <w:rFonts w:ascii="Arial" w:hAnsi="Arial" w:cs="Arial"/>
            <w:i w:val="0"/>
            <w:sz w:val="20"/>
            <w:szCs w:val="20"/>
          </w:rPr>
          <w:delText>5</w:delText>
        </w:r>
      </w:del>
      <w:r w:rsidRPr="002C0BF6">
        <w:rPr>
          <w:rFonts w:ascii="Arial" w:hAnsi="Arial" w:cs="Arial"/>
          <w:i w:val="0"/>
          <w:sz w:val="20"/>
          <w:szCs w:val="20"/>
        </w:rPr>
        <w:t>)</w:t>
      </w:r>
      <w:r w:rsidR="00CE69E8" w:rsidRPr="002C0BF6">
        <w:rPr>
          <w:rFonts w:ascii="Arial" w:hAnsi="Arial" w:cs="Arial"/>
          <w:i w:val="0"/>
          <w:sz w:val="20"/>
          <w:szCs w:val="20"/>
        </w:rPr>
        <w:t xml:space="preserve"> </w:t>
      </w:r>
    </w:p>
    <w:p w:rsidR="00B55A11" w:rsidRPr="002C0BF6" w:rsidRDefault="009B1B82" w:rsidP="00745241">
      <w:pPr>
        <w:pStyle w:val="IFACNumberedPara"/>
        <w:tabs>
          <w:tab w:val="clear" w:pos="720"/>
        </w:tabs>
        <w:ind w:left="864" w:hanging="720"/>
        <w:rPr>
          <w:rFonts w:ascii="Arial" w:hAnsi="Arial" w:cs="Arial"/>
          <w:sz w:val="20"/>
          <w:szCs w:val="20"/>
        </w:rPr>
      </w:pPr>
      <w:r w:rsidRPr="002C0BF6">
        <w:rPr>
          <w:rFonts w:ascii="Arial" w:hAnsi="Arial" w:cs="Arial"/>
          <w:sz w:val="20"/>
          <w:szCs w:val="20"/>
        </w:rPr>
        <w:t>A10</w:t>
      </w:r>
      <w:ins w:id="1479" w:author="Beverley Bahlmann" w:date="2012-03-23T15:51:00Z">
        <w:r w:rsidR="00FD2924" w:rsidRPr="002C0BF6">
          <w:rPr>
            <w:rFonts w:ascii="Arial" w:hAnsi="Arial" w:cs="Arial"/>
            <w:sz w:val="20"/>
            <w:szCs w:val="20"/>
          </w:rPr>
          <w:t>6</w:t>
        </w:r>
      </w:ins>
      <w:del w:id="1480" w:author="Beverley Bahlmann" w:date="2012-03-23T15:51:00Z">
        <w:r w:rsidRPr="002C0BF6" w:rsidDel="00FD2924">
          <w:rPr>
            <w:rFonts w:ascii="Arial" w:hAnsi="Arial" w:cs="Arial"/>
            <w:sz w:val="20"/>
            <w:szCs w:val="20"/>
          </w:rPr>
          <w:delText>0</w:delText>
        </w:r>
      </w:del>
      <w:r w:rsidRPr="002C0BF6">
        <w:rPr>
          <w:rFonts w:ascii="Arial" w:hAnsi="Arial" w:cs="Arial"/>
          <w:sz w:val="20"/>
          <w:szCs w:val="20"/>
        </w:rPr>
        <w:t>.</w:t>
      </w:r>
      <w:r w:rsidRPr="002C0BF6">
        <w:rPr>
          <w:rFonts w:ascii="Arial" w:hAnsi="Arial" w:cs="Arial"/>
          <w:sz w:val="20"/>
          <w:szCs w:val="20"/>
        </w:rPr>
        <w:tab/>
      </w:r>
      <w:r w:rsidR="00B55A11" w:rsidRPr="002C0BF6">
        <w:rPr>
          <w:rFonts w:ascii="Arial" w:hAnsi="Arial" w:cs="Arial"/>
          <w:sz w:val="20"/>
          <w:szCs w:val="20"/>
        </w:rPr>
        <w:t>In responding to fraud or suspected fraud identified during the engagement, it may be appropriate for the practitioner to, for example:</w:t>
      </w:r>
    </w:p>
    <w:p w:rsidR="00B55A11" w:rsidRPr="002C0BF6" w:rsidRDefault="00B55A11" w:rsidP="00745241">
      <w:pPr>
        <w:pStyle w:val="Bullet1Indented"/>
        <w:tabs>
          <w:tab w:val="clear" w:pos="1260"/>
          <w:tab w:val="left" w:pos="1440"/>
        </w:tabs>
        <w:ind w:left="1440"/>
      </w:pPr>
      <w:r w:rsidRPr="002C0BF6">
        <w:t>Discuss the matter with the entity.</w:t>
      </w:r>
    </w:p>
    <w:p w:rsidR="00B55A11" w:rsidRPr="002C0BF6" w:rsidRDefault="00B55A11" w:rsidP="00745241">
      <w:pPr>
        <w:pStyle w:val="Bullet1Indented"/>
        <w:tabs>
          <w:tab w:val="clear" w:pos="1260"/>
          <w:tab w:val="left" w:pos="1440"/>
        </w:tabs>
        <w:ind w:left="1440"/>
      </w:pPr>
      <w:r w:rsidRPr="002C0BF6">
        <w:t>Request the entity to consult with an appropriately qualified third party, such as the entity</w:t>
      </w:r>
      <w:r w:rsidR="00B23E35" w:rsidRPr="002C0BF6">
        <w:t>’</w:t>
      </w:r>
      <w:r w:rsidRPr="002C0BF6">
        <w:t>s legal counsel</w:t>
      </w:r>
      <w:r w:rsidR="00E22B55" w:rsidRPr="002C0BF6">
        <w:t xml:space="preserve"> or a regulator</w:t>
      </w:r>
      <w:r w:rsidRPr="002C0BF6">
        <w:t>.</w:t>
      </w:r>
    </w:p>
    <w:p w:rsidR="00B55A11" w:rsidRPr="002C0BF6" w:rsidRDefault="00B55A11" w:rsidP="00745241">
      <w:pPr>
        <w:pStyle w:val="Bullet1Indented"/>
        <w:tabs>
          <w:tab w:val="clear" w:pos="1260"/>
          <w:tab w:val="left" w:pos="1440"/>
        </w:tabs>
        <w:ind w:left="1440"/>
      </w:pPr>
      <w:r w:rsidRPr="002C0BF6">
        <w:t>Consider the implications of the matter in relation to other aspects of the engagement, including the practitioner</w:t>
      </w:r>
      <w:r w:rsidR="00B23E35" w:rsidRPr="002C0BF6">
        <w:t>’</w:t>
      </w:r>
      <w:r w:rsidRPr="002C0BF6">
        <w:t>s risk assessment and the reliability of written representations from the entity.</w:t>
      </w:r>
    </w:p>
    <w:p w:rsidR="00B55A11" w:rsidRPr="002C0BF6" w:rsidRDefault="00B55A11" w:rsidP="00745241">
      <w:pPr>
        <w:pStyle w:val="Bullet1Indented"/>
        <w:tabs>
          <w:tab w:val="clear" w:pos="1260"/>
          <w:tab w:val="left" w:pos="1440"/>
        </w:tabs>
        <w:ind w:left="1440"/>
      </w:pPr>
      <w:r w:rsidRPr="002C0BF6">
        <w:t>Obtain legal advice about the consequences of different courses of action.</w:t>
      </w:r>
    </w:p>
    <w:p w:rsidR="00B55A11" w:rsidRPr="002C0BF6" w:rsidRDefault="00B55A11" w:rsidP="00745241">
      <w:pPr>
        <w:pStyle w:val="Bullet1Indented"/>
        <w:tabs>
          <w:tab w:val="clear" w:pos="1260"/>
          <w:tab w:val="left" w:pos="1440"/>
        </w:tabs>
        <w:ind w:left="1440"/>
      </w:pPr>
      <w:r w:rsidRPr="002C0BF6">
        <w:t>Communicate with third parties (for example, a regulator).</w:t>
      </w:r>
    </w:p>
    <w:p w:rsidR="00B55A11" w:rsidRPr="002C0BF6" w:rsidRDefault="00B55A11" w:rsidP="00745241">
      <w:pPr>
        <w:pStyle w:val="Bullet1Indented"/>
        <w:tabs>
          <w:tab w:val="clear" w:pos="1260"/>
          <w:tab w:val="left" w:pos="1440"/>
        </w:tabs>
        <w:ind w:left="1440"/>
      </w:pPr>
      <w:r w:rsidRPr="002C0BF6">
        <w:t>Withhold the assurance report.</w:t>
      </w:r>
    </w:p>
    <w:p w:rsidR="00B55A11" w:rsidRPr="002C0BF6" w:rsidRDefault="00B55A11" w:rsidP="00745241">
      <w:pPr>
        <w:pStyle w:val="Bullet1Indented"/>
        <w:tabs>
          <w:tab w:val="clear" w:pos="1260"/>
          <w:tab w:val="left" w:pos="1440"/>
        </w:tabs>
        <w:ind w:left="1440"/>
      </w:pPr>
      <w:r w:rsidRPr="002C0BF6">
        <w:t>Withdraw from the engagement.</w:t>
      </w:r>
    </w:p>
    <w:p w:rsidR="00A3055F" w:rsidRPr="002C0BF6" w:rsidRDefault="009B1B82" w:rsidP="00745241">
      <w:pPr>
        <w:pStyle w:val="IFACNumberedPara"/>
        <w:tabs>
          <w:tab w:val="clear" w:pos="720"/>
        </w:tabs>
        <w:ind w:left="864" w:hanging="720"/>
        <w:rPr>
          <w:rFonts w:ascii="Arial" w:hAnsi="Arial" w:cs="Arial"/>
          <w:sz w:val="20"/>
          <w:szCs w:val="20"/>
        </w:rPr>
      </w:pPr>
      <w:r w:rsidRPr="002C0BF6">
        <w:rPr>
          <w:rFonts w:ascii="Arial" w:hAnsi="Arial" w:cs="Arial"/>
          <w:sz w:val="20"/>
          <w:szCs w:val="20"/>
        </w:rPr>
        <w:t>A10</w:t>
      </w:r>
      <w:ins w:id="1481" w:author="Beverley Bahlmann" w:date="2012-03-23T15:51:00Z">
        <w:r w:rsidR="00FD2924" w:rsidRPr="002C0BF6">
          <w:rPr>
            <w:rFonts w:ascii="Arial" w:hAnsi="Arial" w:cs="Arial"/>
            <w:sz w:val="20"/>
            <w:szCs w:val="20"/>
          </w:rPr>
          <w:t>7</w:t>
        </w:r>
      </w:ins>
      <w:del w:id="1482" w:author="Beverley Bahlmann" w:date="2012-03-23T15:51:00Z">
        <w:r w:rsidRPr="002C0BF6" w:rsidDel="00FD2924">
          <w:rPr>
            <w:rFonts w:ascii="Arial" w:hAnsi="Arial" w:cs="Arial"/>
            <w:sz w:val="20"/>
            <w:szCs w:val="20"/>
          </w:rPr>
          <w:delText>1</w:delText>
        </w:r>
      </w:del>
      <w:r w:rsidRPr="002C0BF6">
        <w:rPr>
          <w:rFonts w:ascii="Arial" w:hAnsi="Arial" w:cs="Arial"/>
          <w:sz w:val="20"/>
          <w:szCs w:val="20"/>
        </w:rPr>
        <w:t>.</w:t>
      </w:r>
      <w:r w:rsidRPr="002C0BF6">
        <w:rPr>
          <w:rFonts w:ascii="Arial" w:hAnsi="Arial" w:cs="Arial"/>
          <w:sz w:val="20"/>
          <w:szCs w:val="20"/>
        </w:rPr>
        <w:tab/>
      </w:r>
      <w:r w:rsidR="00A3055F" w:rsidRPr="002C0BF6">
        <w:rPr>
          <w:rFonts w:ascii="Arial" w:hAnsi="Arial" w:cs="Arial"/>
          <w:sz w:val="20"/>
          <w:szCs w:val="20"/>
        </w:rPr>
        <w:t xml:space="preserve">The actions noted in </w:t>
      </w:r>
      <w:r w:rsidR="00702DC8" w:rsidRPr="002C0BF6">
        <w:rPr>
          <w:rFonts w:ascii="Arial" w:hAnsi="Arial" w:cs="Arial"/>
          <w:sz w:val="20"/>
          <w:szCs w:val="20"/>
        </w:rPr>
        <w:t xml:space="preserve">the </w:t>
      </w:r>
      <w:r w:rsidR="00A3055F" w:rsidRPr="002C0BF6">
        <w:rPr>
          <w:rFonts w:ascii="Arial" w:hAnsi="Arial" w:cs="Arial"/>
          <w:sz w:val="20"/>
          <w:szCs w:val="20"/>
        </w:rPr>
        <w:t>paragraph</w:t>
      </w:r>
      <w:r w:rsidR="003234E3" w:rsidRPr="002C0BF6">
        <w:rPr>
          <w:rFonts w:ascii="Arial" w:hAnsi="Arial" w:cs="Arial"/>
          <w:sz w:val="20"/>
          <w:szCs w:val="20"/>
        </w:rPr>
        <w:t xml:space="preserve"> A10</w:t>
      </w:r>
      <w:ins w:id="1483" w:author="Beverley Bahlmann" w:date="2012-03-27T17:45:00Z">
        <w:r w:rsidR="002D2A28" w:rsidRPr="002C0BF6">
          <w:rPr>
            <w:rFonts w:ascii="Arial" w:hAnsi="Arial" w:cs="Arial"/>
            <w:sz w:val="20"/>
            <w:szCs w:val="20"/>
          </w:rPr>
          <w:t>6</w:t>
        </w:r>
      </w:ins>
      <w:del w:id="1484" w:author="Beverley Bahlmann" w:date="2012-03-27T17:45:00Z">
        <w:r w:rsidR="003234E3" w:rsidRPr="002C0BF6" w:rsidDel="002D2A28">
          <w:rPr>
            <w:rFonts w:ascii="Arial" w:hAnsi="Arial" w:cs="Arial"/>
            <w:sz w:val="20"/>
            <w:szCs w:val="20"/>
          </w:rPr>
          <w:delText>0</w:delText>
        </w:r>
      </w:del>
      <w:r w:rsidR="00A3055F" w:rsidRPr="002C0BF6">
        <w:rPr>
          <w:rFonts w:ascii="Arial" w:hAnsi="Arial" w:cs="Arial"/>
          <w:sz w:val="20"/>
          <w:szCs w:val="20"/>
        </w:rPr>
        <w:t xml:space="preserve"> may be appropriate in responding to non-compliance or suspected non-compliance with laws and regulations identified during the engagement. It may also be appropriate to describe the matter in an Other Matter paragraph in the </w:t>
      </w:r>
      <w:r w:rsidR="00E22B55" w:rsidRPr="002C0BF6">
        <w:rPr>
          <w:rFonts w:ascii="Arial" w:hAnsi="Arial" w:cs="Arial"/>
          <w:sz w:val="20"/>
          <w:szCs w:val="20"/>
        </w:rPr>
        <w:t xml:space="preserve">assurance </w:t>
      </w:r>
      <w:r w:rsidR="00A3055F" w:rsidRPr="002C0BF6">
        <w:rPr>
          <w:rFonts w:ascii="Arial" w:hAnsi="Arial" w:cs="Arial"/>
          <w:sz w:val="20"/>
          <w:szCs w:val="20"/>
        </w:rPr>
        <w:t xml:space="preserve">report in accordance with paragraph </w:t>
      </w:r>
      <w:r w:rsidR="00D306D6" w:rsidRPr="002C0BF6">
        <w:rPr>
          <w:rFonts w:ascii="Arial" w:hAnsi="Arial" w:cs="Arial"/>
          <w:sz w:val="20"/>
          <w:szCs w:val="20"/>
        </w:rPr>
        <w:t>7</w:t>
      </w:r>
      <w:ins w:id="1485" w:author="Beverley Bahlmann" w:date="2012-03-27T17:45:00Z">
        <w:r w:rsidR="002D2A28" w:rsidRPr="002C0BF6">
          <w:rPr>
            <w:rFonts w:ascii="Arial" w:hAnsi="Arial" w:cs="Arial"/>
            <w:sz w:val="20"/>
            <w:szCs w:val="20"/>
          </w:rPr>
          <w:t>7</w:t>
        </w:r>
      </w:ins>
      <w:del w:id="1486" w:author="Beverley Bahlmann" w:date="2012-03-27T17:45:00Z">
        <w:r w:rsidR="00D306D6" w:rsidRPr="002C0BF6" w:rsidDel="002D2A28">
          <w:rPr>
            <w:rFonts w:ascii="Arial" w:hAnsi="Arial" w:cs="Arial"/>
            <w:sz w:val="20"/>
            <w:szCs w:val="20"/>
          </w:rPr>
          <w:delText>5</w:delText>
        </w:r>
      </w:del>
      <w:r w:rsidR="00A378A4" w:rsidRPr="002C0BF6">
        <w:rPr>
          <w:rFonts w:ascii="Arial" w:hAnsi="Arial" w:cs="Arial"/>
          <w:sz w:val="20"/>
          <w:szCs w:val="20"/>
        </w:rPr>
        <w:t xml:space="preserve"> </w:t>
      </w:r>
      <w:r w:rsidR="00A3055F" w:rsidRPr="002C0BF6">
        <w:rPr>
          <w:rFonts w:ascii="Arial" w:hAnsi="Arial" w:cs="Arial"/>
          <w:sz w:val="20"/>
          <w:szCs w:val="20"/>
        </w:rPr>
        <w:t>of this ISAE, unless the practitioner:</w:t>
      </w:r>
    </w:p>
    <w:p w:rsidR="00A3055F" w:rsidRPr="002C0BF6" w:rsidRDefault="00A3055F" w:rsidP="00745241">
      <w:pPr>
        <w:pStyle w:val="IFACIndentedAlpha"/>
        <w:ind w:left="1411"/>
        <w:rPr>
          <w:rFonts w:ascii="Arial" w:hAnsi="Arial" w:cs="Arial"/>
          <w:sz w:val="20"/>
          <w:szCs w:val="20"/>
        </w:rPr>
      </w:pPr>
      <w:r w:rsidRPr="002C0BF6">
        <w:rPr>
          <w:rFonts w:ascii="Arial" w:hAnsi="Arial" w:cs="Arial"/>
          <w:sz w:val="20"/>
          <w:szCs w:val="20"/>
        </w:rPr>
        <w:t>(a)</w:t>
      </w:r>
      <w:r w:rsidRPr="002C0BF6">
        <w:rPr>
          <w:rFonts w:ascii="Arial" w:hAnsi="Arial" w:cs="Arial"/>
          <w:sz w:val="20"/>
          <w:szCs w:val="20"/>
        </w:rPr>
        <w:tab/>
        <w:t>Concludes that the non-compliance has a material effect on the GHG statement and has not been adequately reflected in the GHG statement; or</w:t>
      </w:r>
    </w:p>
    <w:p w:rsidR="00A3055F" w:rsidRPr="002C0BF6" w:rsidRDefault="00A3055F" w:rsidP="00745241">
      <w:pPr>
        <w:pStyle w:val="IFACIndentedAlpha"/>
        <w:ind w:left="1411"/>
        <w:rPr>
          <w:rFonts w:ascii="Arial" w:hAnsi="Arial" w:cs="Arial"/>
          <w:sz w:val="20"/>
          <w:szCs w:val="20"/>
        </w:rPr>
      </w:pPr>
      <w:r w:rsidRPr="002C0BF6">
        <w:rPr>
          <w:rFonts w:ascii="Arial" w:hAnsi="Arial" w:cs="Arial"/>
          <w:sz w:val="20"/>
          <w:szCs w:val="20"/>
        </w:rPr>
        <w:t>(b)</w:t>
      </w:r>
      <w:r w:rsidRPr="002C0BF6">
        <w:rPr>
          <w:rFonts w:ascii="Arial" w:hAnsi="Arial" w:cs="Arial"/>
          <w:sz w:val="20"/>
          <w:szCs w:val="20"/>
        </w:rPr>
        <w:tab/>
        <w:t>Is precluded by the entity from obtaining sufficient appropriate evidence to evaluate whether non-compliance that may be material to the GHG statement has, or is likely to have, occurred,</w:t>
      </w:r>
      <w:r w:rsidR="008F1FA8" w:rsidRPr="002C0BF6">
        <w:rPr>
          <w:rFonts w:ascii="Arial" w:hAnsi="Arial" w:cs="Arial"/>
          <w:sz w:val="20"/>
          <w:szCs w:val="20"/>
        </w:rPr>
        <w:t xml:space="preserve"> </w:t>
      </w:r>
      <w:r w:rsidRPr="002C0BF6">
        <w:rPr>
          <w:rFonts w:ascii="Arial" w:hAnsi="Arial" w:cs="Arial"/>
          <w:sz w:val="20"/>
          <w:szCs w:val="20"/>
        </w:rPr>
        <w:t>in which case paragraph 51 of ISAE 3000 applies.</w:t>
      </w:r>
    </w:p>
    <w:p w:rsidR="00824154" w:rsidRPr="002C0BF6" w:rsidRDefault="00824154" w:rsidP="00745241">
      <w:pPr>
        <w:pStyle w:val="IFACHeading4"/>
        <w:rPr>
          <w:rFonts w:ascii="Arial" w:hAnsi="Arial" w:cs="Arial"/>
          <w:sz w:val="20"/>
          <w:szCs w:val="20"/>
        </w:rPr>
      </w:pPr>
      <w:r w:rsidRPr="002C0BF6">
        <w:rPr>
          <w:rFonts w:ascii="Arial" w:hAnsi="Arial" w:cs="Arial"/>
          <w:sz w:val="20"/>
          <w:szCs w:val="20"/>
        </w:rPr>
        <w:t xml:space="preserve">Procedures Regarding the GHG Statement Aggregation Process </w:t>
      </w:r>
      <w:r w:rsidRPr="002C0BF6">
        <w:rPr>
          <w:rFonts w:ascii="Arial" w:hAnsi="Arial" w:cs="Arial"/>
          <w:i w:val="0"/>
          <w:sz w:val="20"/>
          <w:szCs w:val="20"/>
        </w:rPr>
        <w:t xml:space="preserve">(Ref: Para. </w:t>
      </w:r>
      <w:r w:rsidR="0007384C" w:rsidRPr="002C0BF6">
        <w:rPr>
          <w:rFonts w:ascii="Arial" w:hAnsi="Arial" w:cs="Arial"/>
          <w:i w:val="0"/>
          <w:sz w:val="20"/>
          <w:szCs w:val="20"/>
        </w:rPr>
        <w:t>4</w:t>
      </w:r>
      <w:ins w:id="1487" w:author="Beverley Bahlmann" w:date="2012-03-27T17:46:00Z">
        <w:r w:rsidR="002D2A28" w:rsidRPr="002C0BF6">
          <w:rPr>
            <w:rFonts w:ascii="Arial" w:hAnsi="Arial" w:cs="Arial"/>
            <w:i w:val="0"/>
            <w:sz w:val="20"/>
            <w:szCs w:val="20"/>
          </w:rPr>
          <w:t>8</w:t>
        </w:r>
      </w:ins>
      <w:del w:id="1488" w:author="Beverley Bahlmann" w:date="2012-03-27T17:46:00Z">
        <w:r w:rsidR="0007384C" w:rsidRPr="002C0BF6" w:rsidDel="002D2A28">
          <w:rPr>
            <w:rFonts w:ascii="Arial" w:hAnsi="Arial" w:cs="Arial"/>
            <w:i w:val="0"/>
            <w:sz w:val="20"/>
            <w:szCs w:val="20"/>
          </w:rPr>
          <w:delText>6</w:delText>
        </w:r>
      </w:del>
      <w:r w:rsidR="0007384C" w:rsidRPr="002C0BF6">
        <w:rPr>
          <w:rFonts w:ascii="Arial" w:hAnsi="Arial" w:cs="Arial"/>
          <w:i w:val="0"/>
          <w:sz w:val="20"/>
          <w:szCs w:val="20"/>
        </w:rPr>
        <w:t>L</w:t>
      </w:r>
      <w:r w:rsidR="007441A3" w:rsidRPr="002C0BF6">
        <w:rPr>
          <w:rFonts w:ascii="Arial" w:hAnsi="Arial" w:cs="Arial"/>
          <w:i w:val="0"/>
          <w:kern w:val="28"/>
          <w:sz w:val="20"/>
          <w:szCs w:val="20"/>
        </w:rPr>
        <w:t>–</w:t>
      </w:r>
      <w:r w:rsidR="0007384C" w:rsidRPr="002C0BF6">
        <w:rPr>
          <w:rFonts w:ascii="Arial" w:hAnsi="Arial" w:cs="Arial"/>
          <w:i w:val="0"/>
          <w:sz w:val="20"/>
          <w:szCs w:val="20"/>
        </w:rPr>
        <w:t>4</w:t>
      </w:r>
      <w:ins w:id="1489" w:author="Beverley Bahlmann" w:date="2012-03-27T17:46:00Z">
        <w:r w:rsidR="002D2A28" w:rsidRPr="002C0BF6">
          <w:rPr>
            <w:rFonts w:ascii="Arial" w:hAnsi="Arial" w:cs="Arial"/>
            <w:i w:val="0"/>
            <w:sz w:val="20"/>
            <w:szCs w:val="20"/>
          </w:rPr>
          <w:t>8</w:t>
        </w:r>
      </w:ins>
      <w:del w:id="1490" w:author="Beverley Bahlmann" w:date="2012-03-27T17:46:00Z">
        <w:r w:rsidR="0007384C" w:rsidRPr="002C0BF6" w:rsidDel="002D2A28">
          <w:rPr>
            <w:rFonts w:ascii="Arial" w:hAnsi="Arial" w:cs="Arial"/>
            <w:i w:val="0"/>
            <w:sz w:val="20"/>
            <w:szCs w:val="20"/>
          </w:rPr>
          <w:delText>6</w:delText>
        </w:r>
      </w:del>
      <w:r w:rsidR="0007384C" w:rsidRPr="002C0BF6">
        <w:rPr>
          <w:rFonts w:ascii="Arial" w:hAnsi="Arial" w:cs="Arial"/>
          <w:i w:val="0"/>
          <w:sz w:val="20"/>
          <w:szCs w:val="20"/>
        </w:rPr>
        <w:t>R</w:t>
      </w:r>
      <w:r w:rsidRPr="002C0BF6">
        <w:rPr>
          <w:rFonts w:ascii="Arial" w:hAnsi="Arial" w:cs="Arial"/>
          <w:i w:val="0"/>
          <w:sz w:val="20"/>
          <w:szCs w:val="20"/>
        </w:rPr>
        <w:t>)</w:t>
      </w:r>
    </w:p>
    <w:p w:rsidR="00824154" w:rsidRPr="002C0BF6" w:rsidRDefault="009B1B82" w:rsidP="00745241">
      <w:pPr>
        <w:pStyle w:val="IFACNumberedPara"/>
        <w:tabs>
          <w:tab w:val="clear" w:pos="720"/>
        </w:tabs>
        <w:ind w:left="864" w:hanging="720"/>
        <w:rPr>
          <w:rFonts w:ascii="Arial" w:hAnsi="Arial" w:cs="Arial"/>
          <w:sz w:val="20"/>
          <w:szCs w:val="20"/>
        </w:rPr>
      </w:pPr>
      <w:r w:rsidRPr="002C0BF6">
        <w:rPr>
          <w:rFonts w:ascii="Arial" w:hAnsi="Arial" w:cs="Arial"/>
          <w:sz w:val="20"/>
          <w:szCs w:val="20"/>
        </w:rPr>
        <w:t>A10</w:t>
      </w:r>
      <w:ins w:id="1491" w:author="Beverley Bahlmann" w:date="2012-03-23T15:51:00Z">
        <w:r w:rsidR="00FD2924" w:rsidRPr="002C0BF6">
          <w:rPr>
            <w:rFonts w:ascii="Arial" w:hAnsi="Arial" w:cs="Arial"/>
            <w:sz w:val="20"/>
            <w:szCs w:val="20"/>
          </w:rPr>
          <w:t>8</w:t>
        </w:r>
      </w:ins>
      <w:del w:id="1492" w:author="Beverley Bahlmann" w:date="2012-03-23T15:51:00Z">
        <w:r w:rsidRPr="002C0BF6" w:rsidDel="00FD2924">
          <w:rPr>
            <w:rFonts w:ascii="Arial" w:hAnsi="Arial" w:cs="Arial"/>
            <w:sz w:val="20"/>
            <w:szCs w:val="20"/>
          </w:rPr>
          <w:delText>2</w:delText>
        </w:r>
      </w:del>
      <w:r w:rsidRPr="002C0BF6">
        <w:rPr>
          <w:rFonts w:ascii="Arial" w:hAnsi="Arial" w:cs="Arial"/>
          <w:sz w:val="20"/>
          <w:szCs w:val="20"/>
        </w:rPr>
        <w:t>.</w:t>
      </w:r>
      <w:r w:rsidRPr="002C0BF6">
        <w:rPr>
          <w:rFonts w:ascii="Arial" w:hAnsi="Arial" w:cs="Arial"/>
          <w:sz w:val="20"/>
          <w:szCs w:val="20"/>
        </w:rPr>
        <w:tab/>
      </w:r>
      <w:r w:rsidR="00824154" w:rsidRPr="002C0BF6">
        <w:rPr>
          <w:rFonts w:ascii="Arial" w:hAnsi="Arial" w:cs="Arial"/>
          <w:sz w:val="20"/>
          <w:szCs w:val="20"/>
        </w:rPr>
        <w:t xml:space="preserve">As noted in paragraph </w:t>
      </w:r>
      <w:r w:rsidR="00CD6859" w:rsidRPr="002C0BF6">
        <w:rPr>
          <w:rFonts w:ascii="Arial" w:hAnsi="Arial" w:cs="Arial"/>
          <w:sz w:val="20"/>
          <w:szCs w:val="20"/>
        </w:rPr>
        <w:t>A</w:t>
      </w:r>
      <w:ins w:id="1493" w:author="Beverley Bahlmann" w:date="2012-03-27T17:47:00Z">
        <w:r w:rsidR="002D2A28" w:rsidRPr="002C0BF6">
          <w:rPr>
            <w:rFonts w:ascii="Arial" w:hAnsi="Arial" w:cs="Arial"/>
            <w:sz w:val="20"/>
            <w:szCs w:val="20"/>
          </w:rPr>
          <w:t>71</w:t>
        </w:r>
      </w:ins>
      <w:del w:id="1494" w:author="Beverley Bahlmann" w:date="2012-03-27T17:47:00Z">
        <w:r w:rsidR="00991165" w:rsidRPr="002C0BF6" w:rsidDel="002D2A28">
          <w:rPr>
            <w:rFonts w:ascii="Arial" w:hAnsi="Arial" w:cs="Arial"/>
            <w:sz w:val="20"/>
            <w:szCs w:val="20"/>
          </w:rPr>
          <w:delText>59</w:delText>
        </w:r>
      </w:del>
      <w:r w:rsidR="00824154" w:rsidRPr="002C0BF6">
        <w:rPr>
          <w:rFonts w:ascii="Arial" w:hAnsi="Arial" w:cs="Arial"/>
          <w:sz w:val="20"/>
          <w:szCs w:val="20"/>
        </w:rPr>
        <w:t xml:space="preserve">, as reporting of emissions evolves, it can be expected that so too will the level of sophistication, documentation and formality of information systems relevant to the quantification and reporting of emissions. In immature information systems, the aggregation </w:t>
      </w:r>
      <w:r w:rsidR="00824154" w:rsidRPr="002C0BF6">
        <w:rPr>
          <w:rFonts w:ascii="Arial" w:hAnsi="Arial" w:cs="Arial"/>
          <w:sz w:val="20"/>
          <w:szCs w:val="20"/>
        </w:rPr>
        <w:lastRenderedPageBreak/>
        <w:t>process may be very informal. In more sophisticated systems</w:t>
      </w:r>
      <w:r w:rsidR="007441A3" w:rsidRPr="002C0BF6">
        <w:rPr>
          <w:rFonts w:ascii="Arial" w:hAnsi="Arial" w:cs="Arial"/>
          <w:sz w:val="20"/>
          <w:szCs w:val="20"/>
        </w:rPr>
        <w:t>,</w:t>
      </w:r>
      <w:r w:rsidR="00824154" w:rsidRPr="002C0BF6">
        <w:rPr>
          <w:rFonts w:ascii="Arial" w:hAnsi="Arial" w:cs="Arial"/>
          <w:sz w:val="20"/>
          <w:szCs w:val="20"/>
        </w:rPr>
        <w:t xml:space="preserve"> the aggregation process may be more systematic and formally documented. The nature, and also the extent, of the practitioner</w:t>
      </w:r>
      <w:r w:rsidR="00B23E35" w:rsidRPr="002C0BF6">
        <w:rPr>
          <w:rFonts w:ascii="Arial" w:hAnsi="Arial" w:cs="Arial"/>
          <w:sz w:val="20"/>
          <w:szCs w:val="20"/>
        </w:rPr>
        <w:t>’</w:t>
      </w:r>
      <w:r w:rsidR="00824154" w:rsidRPr="002C0BF6">
        <w:rPr>
          <w:rFonts w:ascii="Arial" w:hAnsi="Arial" w:cs="Arial"/>
          <w:sz w:val="20"/>
          <w:szCs w:val="20"/>
        </w:rPr>
        <w:t>s procedures with respect to adjustments and the manner in which the practitioner agrees or reconciles the GHG statement with the underlying records depends on the nature and complexity of the entity</w:t>
      </w:r>
      <w:r w:rsidR="00B23E35" w:rsidRPr="002C0BF6">
        <w:rPr>
          <w:rFonts w:ascii="Arial" w:hAnsi="Arial" w:cs="Arial"/>
          <w:sz w:val="20"/>
          <w:szCs w:val="20"/>
        </w:rPr>
        <w:t>’</w:t>
      </w:r>
      <w:r w:rsidR="00824154" w:rsidRPr="002C0BF6">
        <w:rPr>
          <w:rFonts w:ascii="Arial" w:hAnsi="Arial" w:cs="Arial"/>
          <w:sz w:val="20"/>
          <w:szCs w:val="20"/>
        </w:rPr>
        <w:t>s quantifications and reporting process and the related risks of material misstatement.</w:t>
      </w:r>
    </w:p>
    <w:p w:rsidR="009E3154" w:rsidRPr="002C0BF6" w:rsidRDefault="003B19F4" w:rsidP="00745241">
      <w:pPr>
        <w:pStyle w:val="Heading3"/>
        <w:keepNext w:val="0"/>
        <w:keepLines w:val="0"/>
        <w:tabs>
          <w:tab w:val="left" w:pos="5385"/>
        </w:tabs>
        <w:rPr>
          <w:rFonts w:ascii="Arial" w:hAnsi="Arial" w:cs="Arial"/>
          <w:kern w:val="0"/>
          <w:sz w:val="20"/>
          <w:szCs w:val="20"/>
          <w:lang w:bidi="ar-SA"/>
        </w:rPr>
      </w:pPr>
      <w:r w:rsidRPr="002C0BF6">
        <w:rPr>
          <w:rFonts w:ascii="Arial" w:hAnsi="Arial" w:cs="Arial"/>
          <w:b w:val="0"/>
          <w:bCs w:val="0"/>
          <w:i/>
          <w:kern w:val="0"/>
          <w:sz w:val="20"/>
          <w:szCs w:val="20"/>
          <w:lang w:bidi="ar-SA"/>
        </w:rPr>
        <w:t>Additional Procedures</w:t>
      </w:r>
      <w:r w:rsidRPr="002C0BF6" w:rsidDel="00EA211E">
        <w:rPr>
          <w:rFonts w:ascii="Arial" w:hAnsi="Arial" w:cs="Arial"/>
          <w:kern w:val="0"/>
          <w:sz w:val="20"/>
          <w:szCs w:val="20"/>
          <w:lang w:bidi="ar-SA"/>
        </w:rPr>
        <w:t xml:space="preserve"> </w:t>
      </w:r>
      <w:r w:rsidR="00E9588E" w:rsidRPr="002C0BF6">
        <w:rPr>
          <w:rFonts w:ascii="Arial" w:hAnsi="Arial" w:cs="Arial"/>
          <w:b w:val="0"/>
          <w:kern w:val="0"/>
          <w:sz w:val="20"/>
          <w:szCs w:val="20"/>
          <w:lang w:bidi="ar-SA"/>
        </w:rPr>
        <w:t>(Ref: Para. 4</w:t>
      </w:r>
      <w:ins w:id="1495" w:author="Beverley Bahlmann" w:date="2012-03-27T17:47:00Z">
        <w:r w:rsidR="002D2A28" w:rsidRPr="002C0BF6">
          <w:rPr>
            <w:rFonts w:ascii="Arial" w:hAnsi="Arial" w:cs="Arial"/>
            <w:b w:val="0"/>
            <w:kern w:val="0"/>
            <w:sz w:val="20"/>
            <w:szCs w:val="20"/>
            <w:lang w:bidi="ar-SA"/>
          </w:rPr>
          <w:t>9</w:t>
        </w:r>
      </w:ins>
      <w:del w:id="1496" w:author="Beverley Bahlmann" w:date="2012-03-27T17:47:00Z">
        <w:r w:rsidR="00E9588E" w:rsidRPr="002C0BF6" w:rsidDel="002D2A28">
          <w:rPr>
            <w:rFonts w:ascii="Arial" w:hAnsi="Arial" w:cs="Arial"/>
            <w:b w:val="0"/>
            <w:kern w:val="0"/>
            <w:sz w:val="20"/>
            <w:szCs w:val="20"/>
            <w:lang w:bidi="ar-SA"/>
          </w:rPr>
          <w:delText>7</w:delText>
        </w:r>
      </w:del>
      <w:r w:rsidR="00E9588E" w:rsidRPr="002C0BF6">
        <w:rPr>
          <w:rFonts w:ascii="Arial" w:hAnsi="Arial" w:cs="Arial"/>
          <w:b w:val="0"/>
          <w:kern w:val="0"/>
          <w:sz w:val="20"/>
          <w:szCs w:val="20"/>
          <w:lang w:bidi="ar-SA"/>
        </w:rPr>
        <w:t>L–4</w:t>
      </w:r>
      <w:ins w:id="1497" w:author="Beverley Bahlmann" w:date="2012-03-27T17:47:00Z">
        <w:r w:rsidR="002D2A28" w:rsidRPr="002C0BF6">
          <w:rPr>
            <w:rFonts w:ascii="Arial" w:hAnsi="Arial" w:cs="Arial"/>
            <w:b w:val="0"/>
            <w:kern w:val="0"/>
            <w:sz w:val="20"/>
            <w:szCs w:val="20"/>
            <w:lang w:bidi="ar-SA"/>
          </w:rPr>
          <w:t>9</w:t>
        </w:r>
      </w:ins>
      <w:del w:id="1498" w:author="Beverley Bahlmann" w:date="2012-03-27T17:47:00Z">
        <w:r w:rsidR="00E9588E" w:rsidRPr="002C0BF6" w:rsidDel="002D2A28">
          <w:rPr>
            <w:rFonts w:ascii="Arial" w:hAnsi="Arial" w:cs="Arial"/>
            <w:b w:val="0"/>
            <w:kern w:val="0"/>
            <w:sz w:val="20"/>
            <w:szCs w:val="20"/>
            <w:lang w:bidi="ar-SA"/>
          </w:rPr>
          <w:delText>7</w:delText>
        </w:r>
      </w:del>
      <w:r w:rsidR="00E9588E" w:rsidRPr="002C0BF6">
        <w:rPr>
          <w:rFonts w:ascii="Arial" w:hAnsi="Arial" w:cs="Arial"/>
          <w:b w:val="0"/>
          <w:kern w:val="0"/>
          <w:sz w:val="20"/>
          <w:szCs w:val="20"/>
          <w:lang w:bidi="ar-SA"/>
        </w:rPr>
        <w:t>R)</w:t>
      </w:r>
      <w:r w:rsidRPr="002C0BF6">
        <w:rPr>
          <w:rFonts w:ascii="Arial" w:hAnsi="Arial" w:cs="Arial"/>
          <w:kern w:val="0"/>
          <w:sz w:val="20"/>
          <w:szCs w:val="20"/>
          <w:lang w:bidi="ar-SA"/>
        </w:rPr>
        <w:t xml:space="preserve"> </w:t>
      </w:r>
    </w:p>
    <w:p w:rsidR="00DE6761" w:rsidRPr="002C0BF6" w:rsidRDefault="009B1B82" w:rsidP="00745241">
      <w:pPr>
        <w:pStyle w:val="IFACNumberedPara"/>
        <w:tabs>
          <w:tab w:val="clear" w:pos="720"/>
        </w:tabs>
        <w:ind w:left="864" w:hanging="720"/>
        <w:rPr>
          <w:rFonts w:ascii="Arial" w:hAnsi="Arial" w:cs="Arial"/>
          <w:sz w:val="20"/>
          <w:szCs w:val="20"/>
        </w:rPr>
      </w:pPr>
      <w:r w:rsidRPr="002C0BF6">
        <w:rPr>
          <w:rFonts w:ascii="Arial" w:hAnsi="Arial" w:cs="Arial"/>
          <w:sz w:val="20"/>
          <w:szCs w:val="20"/>
        </w:rPr>
        <w:t>A10</w:t>
      </w:r>
      <w:ins w:id="1499" w:author="Beverley Bahlmann" w:date="2012-03-23T15:52:00Z">
        <w:r w:rsidR="00FD2924" w:rsidRPr="002C0BF6">
          <w:rPr>
            <w:rFonts w:ascii="Arial" w:hAnsi="Arial" w:cs="Arial"/>
            <w:sz w:val="20"/>
            <w:szCs w:val="20"/>
          </w:rPr>
          <w:t>9</w:t>
        </w:r>
      </w:ins>
      <w:del w:id="1500" w:author="Beverley Bahlmann" w:date="2012-03-23T15:52:00Z">
        <w:r w:rsidRPr="002C0BF6" w:rsidDel="00FD2924">
          <w:rPr>
            <w:rFonts w:ascii="Arial" w:hAnsi="Arial" w:cs="Arial"/>
            <w:sz w:val="20"/>
            <w:szCs w:val="20"/>
          </w:rPr>
          <w:delText>5</w:delText>
        </w:r>
      </w:del>
      <w:r w:rsidRPr="002C0BF6">
        <w:rPr>
          <w:rFonts w:ascii="Arial" w:hAnsi="Arial" w:cs="Arial"/>
          <w:sz w:val="20"/>
          <w:szCs w:val="20"/>
        </w:rPr>
        <w:t>.</w:t>
      </w:r>
      <w:r w:rsidRPr="002C0BF6">
        <w:rPr>
          <w:rFonts w:ascii="Arial" w:hAnsi="Arial" w:cs="Arial"/>
          <w:sz w:val="20"/>
          <w:szCs w:val="20"/>
        </w:rPr>
        <w:tab/>
      </w:r>
      <w:r w:rsidR="00DE6761" w:rsidRPr="002C0BF6">
        <w:rPr>
          <w:rFonts w:ascii="Arial" w:hAnsi="Arial" w:cs="Arial"/>
          <w:sz w:val="20"/>
          <w:szCs w:val="20"/>
        </w:rPr>
        <w:t>An assurance engagement is an iterative process, and information may come to the practitioner</w:t>
      </w:r>
      <w:r w:rsidR="00B23E35" w:rsidRPr="002C0BF6">
        <w:rPr>
          <w:rFonts w:ascii="Arial" w:hAnsi="Arial" w:cs="Arial"/>
          <w:sz w:val="20"/>
          <w:szCs w:val="20"/>
        </w:rPr>
        <w:t>’</w:t>
      </w:r>
      <w:r w:rsidR="00DE6761" w:rsidRPr="002C0BF6">
        <w:rPr>
          <w:rFonts w:ascii="Arial" w:hAnsi="Arial" w:cs="Arial"/>
          <w:sz w:val="20"/>
          <w:szCs w:val="20"/>
        </w:rPr>
        <w:t xml:space="preserve">s attention that differs significantly from that on which the determination of planned procedures was based. As the practitioner performs planned procedures, the evidence obtained may cause the </w:t>
      </w:r>
      <w:r w:rsidR="00774D73" w:rsidRPr="002C0BF6">
        <w:rPr>
          <w:rFonts w:ascii="Arial" w:hAnsi="Arial" w:cs="Arial"/>
          <w:sz w:val="20"/>
          <w:szCs w:val="20"/>
        </w:rPr>
        <w:t xml:space="preserve">practitioner </w:t>
      </w:r>
      <w:r w:rsidR="00DE6761" w:rsidRPr="002C0BF6">
        <w:rPr>
          <w:rFonts w:ascii="Arial" w:hAnsi="Arial" w:cs="Arial"/>
          <w:sz w:val="20"/>
          <w:szCs w:val="20"/>
        </w:rPr>
        <w:t xml:space="preserve">to perform additional procedures. </w:t>
      </w:r>
      <w:r w:rsidR="00F65118" w:rsidRPr="002C0BF6">
        <w:rPr>
          <w:rFonts w:ascii="Arial" w:hAnsi="Arial" w:cs="Arial"/>
          <w:sz w:val="20"/>
          <w:szCs w:val="20"/>
        </w:rPr>
        <w:t>S</w:t>
      </w:r>
      <w:r w:rsidR="00DE6761" w:rsidRPr="002C0BF6">
        <w:rPr>
          <w:rFonts w:ascii="Arial" w:hAnsi="Arial" w:cs="Arial"/>
          <w:sz w:val="20"/>
          <w:szCs w:val="20"/>
        </w:rPr>
        <w:t xml:space="preserve">uch procedures may include asking the </w:t>
      </w:r>
      <w:r w:rsidR="00774D73" w:rsidRPr="002C0BF6">
        <w:rPr>
          <w:rFonts w:ascii="Arial" w:hAnsi="Arial" w:cs="Arial"/>
          <w:sz w:val="20"/>
          <w:szCs w:val="20"/>
        </w:rPr>
        <w:t xml:space="preserve">entity </w:t>
      </w:r>
      <w:r w:rsidR="00DE6761" w:rsidRPr="002C0BF6">
        <w:rPr>
          <w:rFonts w:ascii="Arial" w:hAnsi="Arial" w:cs="Arial"/>
          <w:sz w:val="20"/>
          <w:szCs w:val="20"/>
        </w:rPr>
        <w:t>to examine the matter</w:t>
      </w:r>
      <w:r w:rsidR="008A65CA" w:rsidRPr="002C0BF6">
        <w:rPr>
          <w:rFonts w:ascii="Arial" w:hAnsi="Arial" w:cs="Arial"/>
          <w:sz w:val="20"/>
          <w:szCs w:val="20"/>
        </w:rPr>
        <w:t>(s)</w:t>
      </w:r>
      <w:r w:rsidR="00DE6761" w:rsidRPr="002C0BF6">
        <w:rPr>
          <w:rFonts w:ascii="Arial" w:hAnsi="Arial" w:cs="Arial"/>
          <w:sz w:val="20"/>
          <w:szCs w:val="20"/>
        </w:rPr>
        <w:t xml:space="preserve"> identified by the practitioner, and to make adjustments to the </w:t>
      </w:r>
      <w:r w:rsidR="00F65118" w:rsidRPr="002C0BF6">
        <w:rPr>
          <w:rFonts w:ascii="Arial" w:hAnsi="Arial" w:cs="Arial"/>
          <w:sz w:val="20"/>
          <w:szCs w:val="20"/>
        </w:rPr>
        <w:t xml:space="preserve">GHG statement </w:t>
      </w:r>
      <w:r w:rsidR="00DE6761" w:rsidRPr="002C0BF6">
        <w:rPr>
          <w:rFonts w:ascii="Arial" w:hAnsi="Arial" w:cs="Arial"/>
          <w:sz w:val="20"/>
          <w:szCs w:val="20"/>
        </w:rPr>
        <w:t xml:space="preserve">if appropriate. </w:t>
      </w:r>
    </w:p>
    <w:p w:rsidR="00A47138" w:rsidRPr="002C0BF6" w:rsidRDefault="00A47138" w:rsidP="00745241">
      <w:pPr>
        <w:pStyle w:val="IFACHeading4"/>
        <w:keepNext/>
        <w:rPr>
          <w:rFonts w:ascii="Arial" w:hAnsi="Arial" w:cs="Arial"/>
          <w:sz w:val="20"/>
          <w:szCs w:val="20"/>
        </w:rPr>
      </w:pPr>
      <w:r w:rsidRPr="002C0BF6">
        <w:rPr>
          <w:rFonts w:ascii="Arial" w:hAnsi="Arial" w:cs="Arial"/>
          <w:sz w:val="20"/>
          <w:szCs w:val="20"/>
        </w:rPr>
        <w:t xml:space="preserve">Determining </w:t>
      </w:r>
      <w:r w:rsidR="002A0332" w:rsidRPr="002C0BF6">
        <w:rPr>
          <w:rFonts w:ascii="Arial" w:hAnsi="Arial" w:cs="Arial"/>
          <w:sz w:val="20"/>
          <w:szCs w:val="20"/>
        </w:rPr>
        <w:t>Whether Additional Procedures A</w:t>
      </w:r>
      <w:r w:rsidRPr="002C0BF6">
        <w:rPr>
          <w:rFonts w:ascii="Arial" w:hAnsi="Arial" w:cs="Arial"/>
          <w:sz w:val="20"/>
          <w:szCs w:val="20"/>
        </w:rPr>
        <w:t xml:space="preserve">re Necessary </w:t>
      </w:r>
      <w:r w:rsidR="00EB4012" w:rsidRPr="002C0BF6">
        <w:rPr>
          <w:rFonts w:ascii="Arial" w:hAnsi="Arial" w:cs="Arial"/>
          <w:sz w:val="20"/>
          <w:szCs w:val="20"/>
        </w:rPr>
        <w:t xml:space="preserve">in a Limited Assurance Engagement </w:t>
      </w:r>
      <w:r w:rsidRPr="002C0BF6">
        <w:rPr>
          <w:rFonts w:ascii="Arial" w:hAnsi="Arial" w:cs="Arial"/>
          <w:i w:val="0"/>
          <w:sz w:val="20"/>
          <w:szCs w:val="20"/>
        </w:rPr>
        <w:t xml:space="preserve">(Ref: Para. </w:t>
      </w:r>
      <w:r w:rsidR="003E2858" w:rsidRPr="002C0BF6">
        <w:rPr>
          <w:rFonts w:ascii="Arial" w:hAnsi="Arial" w:cs="Arial"/>
          <w:i w:val="0"/>
          <w:sz w:val="20"/>
          <w:szCs w:val="20"/>
        </w:rPr>
        <w:t>4</w:t>
      </w:r>
      <w:ins w:id="1501" w:author="Beverley Bahlmann" w:date="2012-03-27T17:47:00Z">
        <w:r w:rsidR="002D2A28" w:rsidRPr="002C0BF6">
          <w:rPr>
            <w:rFonts w:ascii="Arial" w:hAnsi="Arial" w:cs="Arial"/>
            <w:i w:val="0"/>
            <w:sz w:val="20"/>
            <w:szCs w:val="20"/>
          </w:rPr>
          <w:t>9</w:t>
        </w:r>
      </w:ins>
      <w:del w:id="1502" w:author="Beverley Bahlmann" w:date="2012-03-27T17:47:00Z">
        <w:r w:rsidR="003E2858" w:rsidRPr="002C0BF6" w:rsidDel="002D2A28">
          <w:rPr>
            <w:rFonts w:ascii="Arial" w:hAnsi="Arial" w:cs="Arial"/>
            <w:i w:val="0"/>
            <w:sz w:val="20"/>
            <w:szCs w:val="20"/>
          </w:rPr>
          <w:delText>7</w:delText>
        </w:r>
      </w:del>
      <w:r w:rsidR="003E2858" w:rsidRPr="002C0BF6">
        <w:rPr>
          <w:rFonts w:ascii="Arial" w:hAnsi="Arial" w:cs="Arial"/>
          <w:i w:val="0"/>
          <w:sz w:val="20"/>
          <w:szCs w:val="20"/>
        </w:rPr>
        <w:t>L</w:t>
      </w:r>
      <w:ins w:id="1503" w:author="Beverley Bahlmann" w:date="2012-04-20T15:50:00Z">
        <w:r w:rsidR="00F45F34">
          <w:rPr>
            <w:rFonts w:ascii="Arial" w:hAnsi="Arial" w:cs="Arial"/>
            <w:i w:val="0"/>
            <w:sz w:val="20"/>
            <w:szCs w:val="20"/>
          </w:rPr>
          <w:t xml:space="preserve">, </w:t>
        </w:r>
        <w:proofErr w:type="gramStart"/>
        <w:r w:rsidR="00F45F34">
          <w:rPr>
            <w:rFonts w:ascii="Arial" w:hAnsi="Arial" w:cs="Arial"/>
            <w:i w:val="0"/>
            <w:sz w:val="20"/>
            <w:szCs w:val="20"/>
          </w:rPr>
          <w:t>49L(</w:t>
        </w:r>
        <w:proofErr w:type="gramEnd"/>
        <w:r w:rsidR="00F45F34">
          <w:rPr>
            <w:rFonts w:ascii="Arial" w:hAnsi="Arial" w:cs="Arial"/>
            <w:i w:val="0"/>
            <w:sz w:val="20"/>
            <w:szCs w:val="20"/>
          </w:rPr>
          <w:t>b)</w:t>
        </w:r>
      </w:ins>
      <w:r w:rsidRPr="002C0BF6">
        <w:rPr>
          <w:rFonts w:ascii="Arial" w:hAnsi="Arial" w:cs="Arial"/>
          <w:i w:val="0"/>
          <w:sz w:val="20"/>
          <w:szCs w:val="20"/>
        </w:rPr>
        <w:t>)</w:t>
      </w:r>
    </w:p>
    <w:p w:rsidR="008F3017" w:rsidRPr="002C0BF6" w:rsidDel="00E75A15" w:rsidRDefault="009B1B82" w:rsidP="00745241">
      <w:pPr>
        <w:pStyle w:val="IFACNumberedPara"/>
        <w:tabs>
          <w:tab w:val="clear" w:pos="720"/>
        </w:tabs>
        <w:ind w:left="864" w:hanging="720"/>
        <w:rPr>
          <w:del w:id="1504" w:author="Beverley Bahlmann" w:date="2012-03-20T16:38:00Z"/>
          <w:rFonts w:ascii="Arial" w:hAnsi="Arial" w:cs="Arial"/>
          <w:sz w:val="20"/>
          <w:szCs w:val="20"/>
        </w:rPr>
      </w:pPr>
      <w:del w:id="1505" w:author="Beverley Bahlmann" w:date="2012-03-20T16:38:00Z">
        <w:r w:rsidRPr="002C0BF6" w:rsidDel="00E75A15">
          <w:rPr>
            <w:rFonts w:ascii="Arial" w:hAnsi="Arial" w:cs="Arial"/>
            <w:sz w:val="20"/>
            <w:szCs w:val="20"/>
          </w:rPr>
          <w:delText>A106.</w:delText>
        </w:r>
        <w:r w:rsidRPr="002C0BF6" w:rsidDel="00E75A15">
          <w:rPr>
            <w:rFonts w:ascii="Arial" w:hAnsi="Arial" w:cs="Arial"/>
            <w:sz w:val="20"/>
            <w:szCs w:val="20"/>
          </w:rPr>
          <w:tab/>
        </w:r>
        <w:r w:rsidR="00FA3BBB" w:rsidRPr="002C0BF6" w:rsidDel="00E75A15">
          <w:rPr>
            <w:rFonts w:ascii="Arial" w:hAnsi="Arial" w:cs="Arial"/>
            <w:bCs/>
            <w:sz w:val="20"/>
            <w:szCs w:val="20"/>
          </w:rPr>
          <w:delText xml:space="preserve">The requirement in paragraph 47L applies only if the practitioner has become aware of a relevant matter(s) that causes the practitioner to </w:delText>
        </w:r>
        <w:r w:rsidR="00FA3BBB" w:rsidRPr="002C0BF6" w:rsidDel="00E75A15">
          <w:rPr>
            <w:rFonts w:ascii="Arial" w:hAnsi="Arial" w:cs="Arial"/>
            <w:sz w:val="20"/>
            <w:szCs w:val="20"/>
          </w:rPr>
          <w:delText>believe the GHG statement may be materially misstated</w:delText>
        </w:r>
        <w:r w:rsidR="00FA3BBB" w:rsidRPr="002C0BF6" w:rsidDel="00E75A15">
          <w:rPr>
            <w:rFonts w:ascii="Arial" w:hAnsi="Arial" w:cs="Arial"/>
            <w:bCs/>
            <w:sz w:val="20"/>
            <w:szCs w:val="20"/>
          </w:rPr>
          <w:delText xml:space="preserve">. This is in contrast to, for example, merely being aware of a risk of material misstatement when </w:delText>
        </w:r>
      </w:del>
      <w:del w:id="1506" w:author="Beverley Bahlmann" w:date="2012-03-12T20:45:00Z">
        <w:r w:rsidR="00FA3BBB" w:rsidRPr="002C0BF6" w:rsidDel="00BA365F">
          <w:rPr>
            <w:rFonts w:ascii="Arial" w:hAnsi="Arial" w:cs="Arial"/>
            <w:bCs/>
            <w:sz w:val="20"/>
            <w:szCs w:val="20"/>
          </w:rPr>
          <w:delText xml:space="preserve">planning </w:delText>
        </w:r>
      </w:del>
      <w:del w:id="1507" w:author="Beverley Bahlmann" w:date="2012-03-20T16:38:00Z">
        <w:r w:rsidR="00FA3BBB" w:rsidRPr="002C0BF6" w:rsidDel="00E75A15">
          <w:rPr>
            <w:rFonts w:ascii="Arial" w:hAnsi="Arial" w:cs="Arial"/>
            <w:bCs/>
            <w:sz w:val="20"/>
            <w:szCs w:val="20"/>
          </w:rPr>
          <w:delText xml:space="preserve">the engagement. </w:delText>
        </w:r>
      </w:del>
    </w:p>
    <w:p w:rsidR="00631594" w:rsidRPr="002C0BF6" w:rsidRDefault="009B1B82" w:rsidP="00745241">
      <w:pPr>
        <w:pStyle w:val="IFACNumberedPara"/>
        <w:tabs>
          <w:tab w:val="clear" w:pos="720"/>
        </w:tabs>
        <w:ind w:left="864" w:hanging="720"/>
        <w:rPr>
          <w:rFonts w:ascii="Arial" w:hAnsi="Arial" w:cs="Arial"/>
          <w:sz w:val="20"/>
          <w:szCs w:val="20"/>
        </w:rPr>
      </w:pPr>
      <w:r w:rsidRPr="002C0BF6">
        <w:rPr>
          <w:rFonts w:ascii="Arial" w:hAnsi="Arial" w:cs="Arial"/>
          <w:sz w:val="20"/>
          <w:szCs w:val="20"/>
        </w:rPr>
        <w:t>A1</w:t>
      </w:r>
      <w:ins w:id="1508" w:author="Beverley Bahlmann" w:date="2012-03-23T15:52:00Z">
        <w:r w:rsidR="00FD2924" w:rsidRPr="002C0BF6">
          <w:rPr>
            <w:rFonts w:ascii="Arial" w:hAnsi="Arial" w:cs="Arial"/>
            <w:sz w:val="20"/>
            <w:szCs w:val="20"/>
          </w:rPr>
          <w:t>1</w:t>
        </w:r>
      </w:ins>
      <w:r w:rsidRPr="002C0BF6">
        <w:rPr>
          <w:rFonts w:ascii="Arial" w:hAnsi="Arial" w:cs="Arial"/>
          <w:sz w:val="20"/>
          <w:szCs w:val="20"/>
        </w:rPr>
        <w:t>0</w:t>
      </w:r>
      <w:del w:id="1509" w:author="Beverley Bahlmann" w:date="2012-03-23T15:52:00Z">
        <w:r w:rsidRPr="002C0BF6" w:rsidDel="00FD2924">
          <w:rPr>
            <w:rFonts w:ascii="Arial" w:hAnsi="Arial" w:cs="Arial"/>
            <w:sz w:val="20"/>
            <w:szCs w:val="20"/>
          </w:rPr>
          <w:delText>7</w:delText>
        </w:r>
      </w:del>
      <w:r w:rsidRPr="002C0BF6">
        <w:rPr>
          <w:rFonts w:ascii="Arial" w:hAnsi="Arial" w:cs="Arial"/>
          <w:sz w:val="20"/>
          <w:szCs w:val="20"/>
        </w:rPr>
        <w:t>.</w:t>
      </w:r>
      <w:r w:rsidRPr="002C0BF6">
        <w:rPr>
          <w:rFonts w:ascii="Arial" w:hAnsi="Arial" w:cs="Arial"/>
          <w:sz w:val="20"/>
          <w:szCs w:val="20"/>
        </w:rPr>
        <w:tab/>
      </w:r>
      <w:r w:rsidR="00631594" w:rsidRPr="002C0BF6">
        <w:rPr>
          <w:rFonts w:ascii="Arial" w:hAnsi="Arial" w:cs="Arial"/>
          <w:sz w:val="20"/>
          <w:szCs w:val="20"/>
        </w:rPr>
        <w:t>The practitioner may become aware of a matter</w:t>
      </w:r>
      <w:r w:rsidR="008A65CA" w:rsidRPr="002C0BF6">
        <w:rPr>
          <w:rFonts w:ascii="Arial" w:hAnsi="Arial" w:cs="Arial"/>
          <w:sz w:val="20"/>
          <w:szCs w:val="20"/>
        </w:rPr>
        <w:t>(s)</w:t>
      </w:r>
      <w:r w:rsidR="00631594" w:rsidRPr="002C0BF6">
        <w:rPr>
          <w:rFonts w:ascii="Arial" w:hAnsi="Arial" w:cs="Arial"/>
          <w:sz w:val="20"/>
          <w:szCs w:val="20"/>
        </w:rPr>
        <w:t xml:space="preserve"> </w:t>
      </w:r>
      <w:r w:rsidR="00774D73" w:rsidRPr="002C0BF6">
        <w:rPr>
          <w:rFonts w:ascii="Arial" w:hAnsi="Arial" w:cs="Arial"/>
          <w:sz w:val="20"/>
          <w:szCs w:val="20"/>
        </w:rPr>
        <w:t>that causes the practitioner to believe the GHG statement may be materially misstated</w:t>
      </w:r>
      <w:r w:rsidR="004D3C3C" w:rsidRPr="002C0BF6">
        <w:rPr>
          <w:rFonts w:ascii="Arial" w:hAnsi="Arial" w:cs="Arial"/>
          <w:sz w:val="20"/>
          <w:szCs w:val="20"/>
        </w:rPr>
        <w:t xml:space="preserve">. </w:t>
      </w:r>
      <w:r w:rsidR="0049274B" w:rsidRPr="002C0BF6">
        <w:rPr>
          <w:rFonts w:ascii="Arial" w:hAnsi="Arial" w:cs="Arial"/>
          <w:sz w:val="20"/>
          <w:szCs w:val="20"/>
        </w:rPr>
        <w:t xml:space="preserve"> </w:t>
      </w:r>
      <w:del w:id="1510" w:author="Beverley Bahlmann" w:date="2012-03-13T21:17:00Z">
        <w:r w:rsidR="00695322" w:rsidRPr="002C0BF6" w:rsidDel="00695322">
          <w:rPr>
            <w:rFonts w:ascii="Arial" w:hAnsi="Arial" w:cs="Arial"/>
            <w:sz w:val="20"/>
            <w:szCs w:val="20"/>
          </w:rPr>
          <w:delText xml:space="preserve">For example, when performing analytical procedures, the practitioner may identify a fluctuation or relationship that is inconsistent with other relevant information or that differs significantly from expected quantities or ratios. In such cases, the practitioner may investigate such differences by, for example, inquiring of the entity or performing other procedures as appropriate in the circumstances. </w:delText>
        </w:r>
      </w:del>
      <w:ins w:id="1511" w:author="Beverley Bahlmann" w:date="2012-03-20T15:49:00Z">
        <w:r w:rsidR="00F42CE8" w:rsidRPr="002C0BF6">
          <w:rPr>
            <w:rFonts w:ascii="Arial" w:hAnsi="Arial" w:cs="Arial"/>
            <w:sz w:val="20"/>
            <w:szCs w:val="20"/>
          </w:rPr>
          <w:t xml:space="preserve">For example, when performing site visits, the practitioner </w:t>
        </w:r>
      </w:ins>
      <w:ins w:id="1512" w:author="Beverley Bahlmann" w:date="2012-03-20T17:00:00Z">
        <w:r w:rsidR="0009019B" w:rsidRPr="002C0BF6">
          <w:rPr>
            <w:rFonts w:ascii="Arial" w:hAnsi="Arial" w:cs="Arial"/>
            <w:sz w:val="20"/>
            <w:szCs w:val="20"/>
          </w:rPr>
          <w:t xml:space="preserve">may </w:t>
        </w:r>
      </w:ins>
      <w:ins w:id="1513" w:author="Beverley Bahlmann" w:date="2012-03-20T15:49:00Z">
        <w:r w:rsidR="00F42CE8" w:rsidRPr="002C0BF6">
          <w:rPr>
            <w:rFonts w:ascii="Arial" w:hAnsi="Arial" w:cs="Arial"/>
            <w:sz w:val="20"/>
            <w:szCs w:val="20"/>
          </w:rPr>
          <w:t>identif</w:t>
        </w:r>
      </w:ins>
      <w:ins w:id="1514" w:author="Beverley Bahlmann" w:date="2012-03-20T17:00:00Z">
        <w:r w:rsidR="0009019B" w:rsidRPr="002C0BF6">
          <w:rPr>
            <w:rFonts w:ascii="Arial" w:hAnsi="Arial" w:cs="Arial"/>
            <w:sz w:val="20"/>
            <w:szCs w:val="20"/>
          </w:rPr>
          <w:t>y</w:t>
        </w:r>
      </w:ins>
      <w:ins w:id="1515" w:author="Beverley Bahlmann" w:date="2012-03-20T15:49:00Z">
        <w:r w:rsidR="00F42CE8" w:rsidRPr="002C0BF6">
          <w:rPr>
            <w:rFonts w:ascii="Arial" w:hAnsi="Arial" w:cs="Arial"/>
            <w:sz w:val="20"/>
            <w:szCs w:val="20"/>
          </w:rPr>
          <w:t xml:space="preserve"> a potential source of emissions which does not appear to be included in the GHG statement. In such cases</w:t>
        </w:r>
      </w:ins>
      <w:ins w:id="1516" w:author="Beverley Bahlmann" w:date="2012-04-02T11:36:00Z">
        <w:r w:rsidR="007B5950" w:rsidRPr="002C0BF6">
          <w:rPr>
            <w:rFonts w:ascii="Arial" w:hAnsi="Arial" w:cs="Arial"/>
            <w:sz w:val="20"/>
            <w:szCs w:val="20"/>
          </w:rPr>
          <w:t>,</w:t>
        </w:r>
      </w:ins>
      <w:ins w:id="1517" w:author="Beverley Bahlmann" w:date="2012-03-20T15:49:00Z">
        <w:r w:rsidR="00F42CE8" w:rsidRPr="002C0BF6">
          <w:rPr>
            <w:rFonts w:ascii="Arial" w:hAnsi="Arial" w:cs="Arial"/>
            <w:sz w:val="20"/>
            <w:szCs w:val="20"/>
          </w:rPr>
          <w:t xml:space="preserve"> the practitioner makes further inquiries</w:t>
        </w:r>
      </w:ins>
      <w:ins w:id="1518" w:author="Beverley Bahlmann" w:date="2012-03-20T17:00:00Z">
        <w:r w:rsidR="0009019B" w:rsidRPr="002C0BF6">
          <w:rPr>
            <w:rFonts w:ascii="Arial" w:hAnsi="Arial" w:cs="Arial"/>
            <w:sz w:val="20"/>
            <w:szCs w:val="20"/>
          </w:rPr>
          <w:t xml:space="preserve"> as to whether the potential source has been incorporated into the GHG statement.</w:t>
        </w:r>
      </w:ins>
      <w:ins w:id="1519" w:author="Beverley Bahlmann" w:date="2012-03-20T15:49:00Z">
        <w:r w:rsidR="00F42CE8" w:rsidRPr="002C0BF6">
          <w:rPr>
            <w:rFonts w:ascii="Arial" w:hAnsi="Arial" w:cs="Arial"/>
            <w:sz w:val="20"/>
            <w:szCs w:val="20"/>
          </w:rPr>
          <w:t xml:space="preserve"> </w:t>
        </w:r>
      </w:ins>
      <w:r w:rsidR="00663C09" w:rsidRPr="002C0BF6">
        <w:rPr>
          <w:rFonts w:ascii="Arial" w:hAnsi="Arial" w:cs="Arial"/>
          <w:sz w:val="20"/>
          <w:szCs w:val="20"/>
        </w:rPr>
        <w:t>The extent of additional procedures performed</w:t>
      </w:r>
      <w:r w:rsidR="00986F3F" w:rsidRPr="002C0BF6">
        <w:rPr>
          <w:rFonts w:ascii="Arial" w:hAnsi="Arial" w:cs="Arial"/>
          <w:sz w:val="20"/>
          <w:szCs w:val="20"/>
        </w:rPr>
        <w:t>,</w:t>
      </w:r>
      <w:r w:rsidR="00663C09" w:rsidRPr="002C0BF6">
        <w:rPr>
          <w:rFonts w:ascii="Arial" w:hAnsi="Arial" w:cs="Arial"/>
          <w:sz w:val="20"/>
          <w:szCs w:val="20"/>
        </w:rPr>
        <w:t xml:space="preserve"> </w:t>
      </w:r>
      <w:ins w:id="1520" w:author="Beverley Bahlmann" w:date="2012-03-20T17:02:00Z">
        <w:r w:rsidR="002D2A28" w:rsidRPr="002C0BF6">
          <w:rPr>
            <w:rFonts w:ascii="Arial" w:hAnsi="Arial" w:cs="Arial"/>
            <w:sz w:val="20"/>
            <w:szCs w:val="20"/>
          </w:rPr>
          <w:t>in accordance with paragraph 4</w:t>
        </w:r>
      </w:ins>
      <w:ins w:id="1521" w:author="Beverley Bahlmann" w:date="2012-03-27T17:47:00Z">
        <w:r w:rsidR="002D2A28" w:rsidRPr="002C0BF6">
          <w:rPr>
            <w:rFonts w:ascii="Arial" w:hAnsi="Arial" w:cs="Arial"/>
            <w:sz w:val="20"/>
            <w:szCs w:val="20"/>
          </w:rPr>
          <w:t>9</w:t>
        </w:r>
      </w:ins>
      <w:ins w:id="1522" w:author="Beverley Bahlmann" w:date="2012-03-20T17:02:00Z">
        <w:r w:rsidR="0009019B" w:rsidRPr="002C0BF6">
          <w:rPr>
            <w:rFonts w:ascii="Arial" w:hAnsi="Arial" w:cs="Arial"/>
            <w:sz w:val="20"/>
            <w:szCs w:val="20"/>
          </w:rPr>
          <w:t>L</w:t>
        </w:r>
      </w:ins>
      <w:r w:rsidR="00986F3F" w:rsidRPr="002C0BF6">
        <w:rPr>
          <w:rFonts w:ascii="Arial" w:hAnsi="Arial" w:cs="Arial"/>
          <w:sz w:val="20"/>
          <w:szCs w:val="20"/>
        </w:rPr>
        <w:t>,</w:t>
      </w:r>
      <w:ins w:id="1523" w:author="Beverley Bahlmann" w:date="2012-03-20T17:02:00Z">
        <w:r w:rsidR="0009019B" w:rsidRPr="002C0BF6">
          <w:rPr>
            <w:rFonts w:ascii="Arial" w:hAnsi="Arial" w:cs="Arial"/>
            <w:sz w:val="20"/>
            <w:szCs w:val="20"/>
          </w:rPr>
          <w:t xml:space="preserve"> </w:t>
        </w:r>
      </w:ins>
      <w:r w:rsidR="00663C09" w:rsidRPr="002C0BF6">
        <w:rPr>
          <w:rFonts w:ascii="Arial" w:hAnsi="Arial" w:cs="Arial"/>
          <w:sz w:val="20"/>
          <w:szCs w:val="20"/>
        </w:rPr>
        <w:t xml:space="preserve">will be a matter of professional judgment. The greater the likelihood of material </w:t>
      </w:r>
      <w:del w:id="1524" w:author="Beverley Bahlmann" w:date="2012-03-12T20:49:00Z">
        <w:r w:rsidR="00663C09" w:rsidRPr="002C0BF6" w:rsidDel="00BA365F">
          <w:rPr>
            <w:rFonts w:ascii="Arial" w:hAnsi="Arial" w:cs="Arial"/>
            <w:sz w:val="20"/>
            <w:szCs w:val="20"/>
          </w:rPr>
          <w:delText xml:space="preserve">error </w:delText>
        </w:r>
      </w:del>
      <w:ins w:id="1525" w:author="Beverley Bahlmann" w:date="2012-03-12T20:49:00Z">
        <w:r w:rsidR="00BA365F" w:rsidRPr="002C0BF6">
          <w:rPr>
            <w:rFonts w:ascii="Arial" w:hAnsi="Arial" w:cs="Arial"/>
            <w:sz w:val="20"/>
            <w:szCs w:val="20"/>
          </w:rPr>
          <w:t xml:space="preserve">misstatement </w:t>
        </w:r>
      </w:ins>
      <w:r w:rsidR="00663C09" w:rsidRPr="002C0BF6">
        <w:rPr>
          <w:rFonts w:ascii="Arial" w:hAnsi="Arial" w:cs="Arial"/>
          <w:sz w:val="20"/>
          <w:szCs w:val="20"/>
        </w:rPr>
        <w:t xml:space="preserve">the more </w:t>
      </w:r>
      <w:ins w:id="1526" w:author="Beverley Bahlmann" w:date="2012-03-20T17:03:00Z">
        <w:r w:rsidR="0009019B" w:rsidRPr="002C0BF6">
          <w:rPr>
            <w:rFonts w:ascii="Arial" w:hAnsi="Arial" w:cs="Arial"/>
            <w:sz w:val="20"/>
            <w:szCs w:val="20"/>
          </w:rPr>
          <w:t xml:space="preserve">persuasive the evidence the practitioner obtains. </w:t>
        </w:r>
      </w:ins>
      <w:del w:id="1527" w:author="Beverley Bahlmann" w:date="2012-03-20T17:03:00Z">
        <w:r w:rsidR="00663C09" w:rsidRPr="002C0BF6" w:rsidDel="0009019B">
          <w:rPr>
            <w:rFonts w:ascii="Arial" w:hAnsi="Arial" w:cs="Arial"/>
            <w:sz w:val="20"/>
            <w:szCs w:val="20"/>
          </w:rPr>
          <w:delText>extensive the practitioner</w:delText>
        </w:r>
        <w:r w:rsidR="004D3C3C" w:rsidRPr="002C0BF6" w:rsidDel="0009019B">
          <w:rPr>
            <w:rFonts w:ascii="Arial" w:hAnsi="Arial" w:cs="Arial"/>
            <w:sz w:val="20"/>
            <w:szCs w:val="20"/>
          </w:rPr>
          <w:delText>’</w:delText>
        </w:r>
        <w:r w:rsidR="00663C09" w:rsidRPr="002C0BF6" w:rsidDel="0009019B">
          <w:rPr>
            <w:rFonts w:ascii="Arial" w:hAnsi="Arial" w:cs="Arial"/>
            <w:sz w:val="20"/>
            <w:szCs w:val="20"/>
          </w:rPr>
          <w:delText>s response will be.</w:delText>
        </w:r>
        <w:r w:rsidR="00F42CE8" w:rsidRPr="002C0BF6" w:rsidDel="0009019B">
          <w:rPr>
            <w:rFonts w:ascii="Arial" w:hAnsi="Arial" w:cs="Arial"/>
            <w:sz w:val="20"/>
            <w:szCs w:val="20"/>
          </w:rPr>
          <w:delText xml:space="preserve"> </w:delText>
        </w:r>
      </w:del>
      <w:del w:id="1528" w:author="Beverley Bahlmann" w:date="2012-03-20T15:50:00Z">
        <w:r w:rsidR="00F42CE8" w:rsidRPr="002C0BF6" w:rsidDel="00F42CE8">
          <w:rPr>
            <w:rFonts w:ascii="Arial" w:hAnsi="Arial" w:cs="Arial"/>
            <w:sz w:val="20"/>
            <w:szCs w:val="20"/>
          </w:rPr>
          <w:delText>(Ref: Para. 47L(b))</w:delText>
        </w:r>
      </w:del>
      <w:r w:rsidR="00663C09" w:rsidRPr="002C0BF6">
        <w:rPr>
          <w:rFonts w:ascii="Arial" w:hAnsi="Arial" w:cs="Arial"/>
          <w:bCs/>
          <w:sz w:val="20"/>
          <w:szCs w:val="20"/>
        </w:rPr>
        <w:t xml:space="preserve"> </w:t>
      </w:r>
    </w:p>
    <w:p w:rsidR="00086E39" w:rsidRPr="002C0BF6" w:rsidRDefault="003E5B60" w:rsidP="00745241">
      <w:pPr>
        <w:pStyle w:val="IFACNumberedPara"/>
        <w:tabs>
          <w:tab w:val="clear" w:pos="720"/>
        </w:tabs>
        <w:ind w:left="864" w:hanging="720"/>
        <w:rPr>
          <w:rFonts w:ascii="Arial" w:hAnsi="Arial" w:cs="Arial"/>
          <w:sz w:val="20"/>
          <w:szCs w:val="20"/>
        </w:rPr>
      </w:pPr>
      <w:r w:rsidRPr="002C0BF6">
        <w:rPr>
          <w:rFonts w:ascii="Arial" w:hAnsi="Arial" w:cs="Arial"/>
          <w:sz w:val="20"/>
          <w:szCs w:val="20"/>
        </w:rPr>
        <w:t>A</w:t>
      </w:r>
      <w:r w:rsidR="009B1B82" w:rsidRPr="002C0BF6">
        <w:rPr>
          <w:rFonts w:ascii="Arial" w:hAnsi="Arial" w:cs="Arial"/>
          <w:sz w:val="20"/>
          <w:szCs w:val="20"/>
        </w:rPr>
        <w:t>1</w:t>
      </w:r>
      <w:ins w:id="1529" w:author="Beverley Bahlmann" w:date="2012-03-23T15:52:00Z">
        <w:r w:rsidR="00FD2924" w:rsidRPr="002C0BF6">
          <w:rPr>
            <w:rFonts w:ascii="Arial" w:hAnsi="Arial" w:cs="Arial"/>
            <w:sz w:val="20"/>
            <w:szCs w:val="20"/>
          </w:rPr>
          <w:t>11</w:t>
        </w:r>
      </w:ins>
      <w:del w:id="1530" w:author="Beverley Bahlmann" w:date="2012-03-23T15:52:00Z">
        <w:r w:rsidR="009B1B82" w:rsidRPr="002C0BF6" w:rsidDel="00FD2924">
          <w:rPr>
            <w:rFonts w:ascii="Arial" w:hAnsi="Arial" w:cs="Arial"/>
            <w:sz w:val="20"/>
            <w:szCs w:val="20"/>
          </w:rPr>
          <w:delText>08</w:delText>
        </w:r>
      </w:del>
      <w:r w:rsidR="009B1B82" w:rsidRPr="002C0BF6">
        <w:rPr>
          <w:rFonts w:ascii="Arial" w:hAnsi="Arial" w:cs="Arial"/>
          <w:sz w:val="20"/>
          <w:szCs w:val="20"/>
        </w:rPr>
        <w:t>.</w:t>
      </w:r>
      <w:r w:rsidR="009B1B82" w:rsidRPr="002C0BF6">
        <w:rPr>
          <w:rFonts w:ascii="Arial" w:hAnsi="Arial" w:cs="Arial"/>
          <w:sz w:val="20"/>
          <w:szCs w:val="20"/>
        </w:rPr>
        <w:tab/>
      </w:r>
      <w:r w:rsidR="0076166D" w:rsidRPr="002C0BF6">
        <w:rPr>
          <w:rFonts w:ascii="Arial" w:hAnsi="Arial" w:cs="Arial"/>
          <w:sz w:val="20"/>
          <w:szCs w:val="20"/>
        </w:rPr>
        <w:t>If, in the case of a limited assurance engagement, a matter</w:t>
      </w:r>
      <w:r w:rsidR="008A65CA" w:rsidRPr="002C0BF6">
        <w:rPr>
          <w:rFonts w:ascii="Arial" w:hAnsi="Arial" w:cs="Arial"/>
          <w:sz w:val="20"/>
          <w:szCs w:val="20"/>
        </w:rPr>
        <w:t>(s)</w:t>
      </w:r>
      <w:r w:rsidR="0076166D" w:rsidRPr="002C0BF6">
        <w:rPr>
          <w:rFonts w:ascii="Arial" w:hAnsi="Arial" w:cs="Arial"/>
          <w:sz w:val="20"/>
          <w:szCs w:val="20"/>
        </w:rPr>
        <w:t xml:space="preserve"> comes to the practitioner</w:t>
      </w:r>
      <w:r w:rsidR="00B23E35" w:rsidRPr="002C0BF6">
        <w:rPr>
          <w:rFonts w:ascii="Arial" w:hAnsi="Arial" w:cs="Arial"/>
          <w:sz w:val="20"/>
          <w:szCs w:val="20"/>
        </w:rPr>
        <w:t>’</w:t>
      </w:r>
      <w:r w:rsidR="0076166D" w:rsidRPr="002C0BF6">
        <w:rPr>
          <w:rFonts w:ascii="Arial" w:hAnsi="Arial" w:cs="Arial"/>
          <w:sz w:val="20"/>
          <w:szCs w:val="20"/>
        </w:rPr>
        <w:t>s attention that causes the practitioner to believe the GHG statement</w:t>
      </w:r>
      <w:r w:rsidR="00CE69E8" w:rsidRPr="002C0BF6">
        <w:rPr>
          <w:rFonts w:ascii="Arial" w:hAnsi="Arial" w:cs="Arial"/>
          <w:sz w:val="20"/>
          <w:szCs w:val="20"/>
        </w:rPr>
        <w:t xml:space="preserve"> </w:t>
      </w:r>
      <w:r w:rsidR="0076166D" w:rsidRPr="002C0BF6">
        <w:rPr>
          <w:rFonts w:ascii="Arial" w:hAnsi="Arial" w:cs="Arial"/>
          <w:sz w:val="20"/>
          <w:szCs w:val="20"/>
        </w:rPr>
        <w:t xml:space="preserve">may be materially misstated, the practitioner is required by paragraph </w:t>
      </w:r>
      <w:r w:rsidR="00CD6859" w:rsidRPr="002C0BF6">
        <w:rPr>
          <w:rFonts w:ascii="Arial" w:hAnsi="Arial" w:cs="Arial"/>
          <w:sz w:val="20"/>
          <w:szCs w:val="20"/>
        </w:rPr>
        <w:t>4</w:t>
      </w:r>
      <w:ins w:id="1531" w:author="Beverley Bahlmann" w:date="2012-03-27T17:47:00Z">
        <w:r w:rsidR="002D2A28" w:rsidRPr="002C0BF6">
          <w:rPr>
            <w:rFonts w:ascii="Arial" w:hAnsi="Arial" w:cs="Arial"/>
            <w:sz w:val="20"/>
            <w:szCs w:val="20"/>
          </w:rPr>
          <w:t>9</w:t>
        </w:r>
      </w:ins>
      <w:del w:id="1532" w:author="Beverley Bahlmann" w:date="2012-03-27T17:47:00Z">
        <w:r w:rsidR="00CD6859" w:rsidRPr="002C0BF6" w:rsidDel="002D2A28">
          <w:rPr>
            <w:rFonts w:ascii="Arial" w:hAnsi="Arial" w:cs="Arial"/>
            <w:sz w:val="20"/>
            <w:szCs w:val="20"/>
          </w:rPr>
          <w:delText>7</w:delText>
        </w:r>
      </w:del>
      <w:r w:rsidR="00CD6859" w:rsidRPr="002C0BF6">
        <w:rPr>
          <w:rFonts w:ascii="Arial" w:hAnsi="Arial" w:cs="Arial"/>
          <w:sz w:val="20"/>
          <w:szCs w:val="20"/>
        </w:rPr>
        <w:t>L</w:t>
      </w:r>
      <w:r w:rsidR="0076166D" w:rsidRPr="002C0BF6">
        <w:rPr>
          <w:rFonts w:ascii="Arial" w:hAnsi="Arial" w:cs="Arial"/>
          <w:sz w:val="20"/>
          <w:szCs w:val="20"/>
        </w:rPr>
        <w:t xml:space="preserve"> to </w:t>
      </w:r>
      <w:r w:rsidR="00391761" w:rsidRPr="002C0BF6">
        <w:rPr>
          <w:rFonts w:ascii="Arial" w:hAnsi="Arial" w:cs="Arial"/>
          <w:sz w:val="20"/>
          <w:szCs w:val="20"/>
        </w:rPr>
        <w:t>design and</w:t>
      </w:r>
      <w:r w:rsidR="0076166D" w:rsidRPr="002C0BF6">
        <w:rPr>
          <w:rFonts w:ascii="Arial" w:hAnsi="Arial" w:cs="Arial"/>
          <w:sz w:val="20"/>
          <w:szCs w:val="20"/>
        </w:rPr>
        <w:t xml:space="preserve"> perform additional procedures. If having done so</w:t>
      </w:r>
      <w:r w:rsidR="00606BC4" w:rsidRPr="002C0BF6">
        <w:rPr>
          <w:rFonts w:ascii="Arial" w:hAnsi="Arial" w:cs="Arial"/>
          <w:sz w:val="20"/>
          <w:szCs w:val="20"/>
        </w:rPr>
        <w:t xml:space="preserve">, however, </w:t>
      </w:r>
      <w:r w:rsidR="0076166D" w:rsidRPr="002C0BF6">
        <w:rPr>
          <w:rFonts w:ascii="Arial" w:hAnsi="Arial" w:cs="Arial"/>
          <w:sz w:val="20"/>
          <w:szCs w:val="20"/>
        </w:rPr>
        <w:t xml:space="preserve">the practitioner is not able to </w:t>
      </w:r>
      <w:r w:rsidR="00606BC4" w:rsidRPr="002C0BF6">
        <w:rPr>
          <w:rFonts w:ascii="Arial" w:hAnsi="Arial" w:cs="Arial"/>
          <w:sz w:val="20"/>
          <w:szCs w:val="20"/>
        </w:rPr>
        <w:t xml:space="preserve">obtain sufficient appropriate evidence to either </w:t>
      </w:r>
      <w:r w:rsidR="00E95EAC" w:rsidRPr="002C0BF6">
        <w:rPr>
          <w:rFonts w:ascii="Arial" w:hAnsi="Arial" w:cs="Arial"/>
          <w:sz w:val="20"/>
          <w:szCs w:val="20"/>
        </w:rPr>
        <w:t xml:space="preserve">conclude </w:t>
      </w:r>
      <w:r w:rsidR="00606BC4" w:rsidRPr="002C0BF6">
        <w:rPr>
          <w:rFonts w:ascii="Arial" w:hAnsi="Arial" w:cs="Arial"/>
          <w:sz w:val="20"/>
          <w:szCs w:val="20"/>
        </w:rPr>
        <w:t>that the matter(s) is not likely to cause the GHG</w:t>
      </w:r>
      <w:r w:rsidR="0076166D" w:rsidRPr="002C0BF6">
        <w:rPr>
          <w:rFonts w:ascii="Arial" w:hAnsi="Arial" w:cs="Arial"/>
          <w:sz w:val="20"/>
          <w:szCs w:val="20"/>
        </w:rPr>
        <w:t xml:space="preserve"> statement </w:t>
      </w:r>
      <w:r w:rsidR="00606BC4" w:rsidRPr="002C0BF6">
        <w:rPr>
          <w:rFonts w:ascii="Arial" w:hAnsi="Arial" w:cs="Arial"/>
          <w:sz w:val="20"/>
          <w:szCs w:val="20"/>
        </w:rPr>
        <w:t xml:space="preserve">to be </w:t>
      </w:r>
      <w:r w:rsidR="0076166D" w:rsidRPr="002C0BF6">
        <w:rPr>
          <w:rFonts w:ascii="Arial" w:hAnsi="Arial" w:cs="Arial"/>
          <w:sz w:val="20"/>
          <w:szCs w:val="20"/>
        </w:rPr>
        <w:t>materially misstated</w:t>
      </w:r>
      <w:r w:rsidR="00606BC4" w:rsidRPr="002C0BF6">
        <w:rPr>
          <w:rFonts w:ascii="Arial" w:hAnsi="Arial" w:cs="Arial"/>
          <w:sz w:val="20"/>
          <w:szCs w:val="20"/>
        </w:rPr>
        <w:t xml:space="preserve"> or determine that it does cause the GHG statement to be materially misstated</w:t>
      </w:r>
      <w:r w:rsidR="0076166D" w:rsidRPr="002C0BF6">
        <w:rPr>
          <w:rFonts w:ascii="Arial" w:hAnsi="Arial" w:cs="Arial"/>
          <w:sz w:val="20"/>
          <w:szCs w:val="20"/>
        </w:rPr>
        <w:t>, a scope limitation exists</w:t>
      </w:r>
      <w:r w:rsidR="00F475D0" w:rsidRPr="002C0BF6">
        <w:rPr>
          <w:rFonts w:ascii="Arial" w:hAnsi="Arial" w:cs="Arial"/>
          <w:sz w:val="20"/>
          <w:szCs w:val="20"/>
        </w:rPr>
        <w:t>.</w:t>
      </w:r>
      <w:r w:rsidR="00DB31E5" w:rsidRPr="002C0BF6">
        <w:rPr>
          <w:rFonts w:ascii="Arial" w:hAnsi="Arial" w:cs="Arial"/>
          <w:sz w:val="20"/>
          <w:szCs w:val="20"/>
        </w:rPr>
        <w:t xml:space="preserve"> </w:t>
      </w:r>
      <w:del w:id="1533" w:author="Beverley Bahlmann" w:date="2012-04-02T11:35:00Z">
        <w:r w:rsidR="00DB31E5" w:rsidRPr="002C0BF6" w:rsidDel="007B5950">
          <w:rPr>
            <w:rFonts w:ascii="Arial" w:hAnsi="Arial" w:cs="Arial"/>
            <w:sz w:val="20"/>
            <w:szCs w:val="20"/>
          </w:rPr>
          <w:delText>(Ref: Para. 4</w:delText>
        </w:r>
      </w:del>
      <w:del w:id="1534" w:author="Beverley Bahlmann" w:date="2012-03-27T17:47:00Z">
        <w:r w:rsidR="00DB31E5" w:rsidRPr="002C0BF6" w:rsidDel="002D2A28">
          <w:rPr>
            <w:rFonts w:ascii="Arial" w:hAnsi="Arial" w:cs="Arial"/>
            <w:sz w:val="20"/>
            <w:szCs w:val="20"/>
          </w:rPr>
          <w:delText>7</w:delText>
        </w:r>
      </w:del>
      <w:del w:id="1535" w:author="Beverley Bahlmann" w:date="2012-04-02T11:35:00Z">
        <w:r w:rsidR="00DB31E5" w:rsidRPr="002C0BF6" w:rsidDel="007B5950">
          <w:rPr>
            <w:rFonts w:ascii="Arial" w:hAnsi="Arial" w:cs="Arial"/>
            <w:sz w:val="20"/>
            <w:szCs w:val="20"/>
          </w:rPr>
          <w:delText>L(b))</w:delText>
        </w:r>
      </w:del>
    </w:p>
    <w:p w:rsidR="009E3154" w:rsidRPr="002C0BF6" w:rsidRDefault="009E3154" w:rsidP="00745241">
      <w:pPr>
        <w:pStyle w:val="IFACHeading4"/>
        <w:keepNext/>
        <w:rPr>
          <w:rFonts w:ascii="Arial" w:hAnsi="Arial" w:cs="Arial"/>
          <w:sz w:val="20"/>
          <w:szCs w:val="20"/>
        </w:rPr>
      </w:pPr>
      <w:r w:rsidRPr="002C0BF6">
        <w:rPr>
          <w:rFonts w:ascii="Arial" w:hAnsi="Arial" w:cs="Arial"/>
          <w:sz w:val="20"/>
          <w:szCs w:val="20"/>
        </w:rPr>
        <w:lastRenderedPageBreak/>
        <w:t xml:space="preserve">Accumulation of Identified Misstatements </w:t>
      </w:r>
      <w:r w:rsidRPr="002C0BF6">
        <w:rPr>
          <w:rFonts w:ascii="Arial" w:hAnsi="Arial" w:cs="Arial"/>
          <w:i w:val="0"/>
          <w:sz w:val="20"/>
          <w:szCs w:val="20"/>
        </w:rPr>
        <w:t xml:space="preserve">(Ref: Para. </w:t>
      </w:r>
      <w:ins w:id="1536" w:author="Beverley Bahlmann" w:date="2012-03-27T17:47:00Z">
        <w:r w:rsidR="002D2A28" w:rsidRPr="002C0BF6">
          <w:rPr>
            <w:rFonts w:ascii="Arial" w:hAnsi="Arial" w:cs="Arial"/>
            <w:i w:val="0"/>
            <w:sz w:val="20"/>
            <w:szCs w:val="20"/>
          </w:rPr>
          <w:t>50</w:t>
        </w:r>
      </w:ins>
      <w:del w:id="1537" w:author="Beverley Bahlmann" w:date="2012-03-27T17:47:00Z">
        <w:r w:rsidR="00A10FC1" w:rsidRPr="002C0BF6" w:rsidDel="002D2A28">
          <w:rPr>
            <w:rFonts w:ascii="Arial" w:hAnsi="Arial" w:cs="Arial"/>
            <w:i w:val="0"/>
            <w:sz w:val="20"/>
            <w:szCs w:val="20"/>
          </w:rPr>
          <w:delText>48</w:delText>
        </w:r>
      </w:del>
      <w:r w:rsidRPr="002C0BF6">
        <w:rPr>
          <w:rFonts w:ascii="Arial" w:hAnsi="Arial" w:cs="Arial"/>
          <w:i w:val="0"/>
          <w:sz w:val="20"/>
          <w:szCs w:val="20"/>
        </w:rPr>
        <w:t>)</w:t>
      </w:r>
    </w:p>
    <w:p w:rsidR="009E3154" w:rsidRPr="002C0BF6" w:rsidRDefault="009B1B82" w:rsidP="00745241">
      <w:pPr>
        <w:pStyle w:val="IFACNumberedPara"/>
        <w:tabs>
          <w:tab w:val="clear" w:pos="720"/>
        </w:tabs>
        <w:ind w:left="864" w:hanging="720"/>
        <w:rPr>
          <w:rFonts w:ascii="Arial" w:hAnsi="Arial" w:cs="Arial"/>
          <w:sz w:val="20"/>
          <w:szCs w:val="20"/>
        </w:rPr>
      </w:pPr>
      <w:r w:rsidRPr="002C0BF6">
        <w:rPr>
          <w:rFonts w:ascii="Arial" w:hAnsi="Arial" w:cs="Arial"/>
          <w:sz w:val="20"/>
          <w:szCs w:val="20"/>
        </w:rPr>
        <w:t>A1</w:t>
      </w:r>
      <w:ins w:id="1538" w:author="Beverley Bahlmann" w:date="2012-03-23T15:52:00Z">
        <w:r w:rsidR="00FD2924" w:rsidRPr="002C0BF6">
          <w:rPr>
            <w:rFonts w:ascii="Arial" w:hAnsi="Arial" w:cs="Arial"/>
            <w:sz w:val="20"/>
            <w:szCs w:val="20"/>
          </w:rPr>
          <w:t>12</w:t>
        </w:r>
      </w:ins>
      <w:del w:id="1539" w:author="Beverley Bahlmann" w:date="2012-03-23T15:52:00Z">
        <w:r w:rsidRPr="002C0BF6" w:rsidDel="00FD2924">
          <w:rPr>
            <w:rFonts w:ascii="Arial" w:hAnsi="Arial" w:cs="Arial"/>
            <w:sz w:val="20"/>
            <w:szCs w:val="20"/>
          </w:rPr>
          <w:delText>09</w:delText>
        </w:r>
      </w:del>
      <w:r w:rsidRPr="002C0BF6">
        <w:rPr>
          <w:rFonts w:ascii="Arial" w:hAnsi="Arial" w:cs="Arial"/>
          <w:sz w:val="20"/>
          <w:szCs w:val="20"/>
        </w:rPr>
        <w:t>.</w:t>
      </w:r>
      <w:r w:rsidRPr="002C0BF6">
        <w:rPr>
          <w:rFonts w:ascii="Arial" w:hAnsi="Arial" w:cs="Arial"/>
          <w:sz w:val="20"/>
          <w:szCs w:val="20"/>
        </w:rPr>
        <w:tab/>
      </w:r>
      <w:r w:rsidR="009E3154" w:rsidRPr="002C0BF6">
        <w:rPr>
          <w:rFonts w:ascii="Arial" w:hAnsi="Arial" w:cs="Arial"/>
          <w:sz w:val="20"/>
          <w:szCs w:val="20"/>
        </w:rPr>
        <w:t xml:space="preserve">The practitioner may designate an amount below which misstatements would be clearly trivial and would not need to be accumulated because the practitioner expects that the accumulation of such amounts clearly would not have a material effect on the GHG statement. </w:t>
      </w:r>
      <w:r w:rsidR="008A7C6F" w:rsidRPr="002C0BF6">
        <w:rPr>
          <w:rFonts w:ascii="Arial" w:hAnsi="Arial" w:cs="Arial"/>
          <w:sz w:val="20"/>
          <w:szCs w:val="20"/>
        </w:rPr>
        <w:t>“</w:t>
      </w:r>
      <w:r w:rsidR="009E3154" w:rsidRPr="002C0BF6">
        <w:rPr>
          <w:rFonts w:ascii="Arial" w:hAnsi="Arial" w:cs="Arial"/>
          <w:sz w:val="20"/>
          <w:szCs w:val="20"/>
        </w:rPr>
        <w:t>Clearly trivial</w:t>
      </w:r>
      <w:r w:rsidR="008A7C6F" w:rsidRPr="002C0BF6">
        <w:rPr>
          <w:rFonts w:ascii="Arial" w:hAnsi="Arial" w:cs="Arial"/>
          <w:sz w:val="20"/>
          <w:szCs w:val="20"/>
        </w:rPr>
        <w:t>”</w:t>
      </w:r>
      <w:r w:rsidR="009E3154" w:rsidRPr="002C0BF6">
        <w:rPr>
          <w:rFonts w:ascii="Arial" w:hAnsi="Arial" w:cs="Arial"/>
          <w:sz w:val="20"/>
          <w:szCs w:val="20"/>
        </w:rPr>
        <w:t xml:space="preserve"> is not another expression for </w:t>
      </w:r>
      <w:r w:rsidR="008A7C6F" w:rsidRPr="002C0BF6">
        <w:rPr>
          <w:rFonts w:ascii="Arial" w:hAnsi="Arial" w:cs="Arial"/>
          <w:sz w:val="20"/>
          <w:szCs w:val="20"/>
        </w:rPr>
        <w:t>“</w:t>
      </w:r>
      <w:r w:rsidR="009E3154" w:rsidRPr="002C0BF6">
        <w:rPr>
          <w:rFonts w:ascii="Arial" w:hAnsi="Arial" w:cs="Arial"/>
          <w:sz w:val="20"/>
          <w:szCs w:val="20"/>
        </w:rPr>
        <w:t>not material.</w:t>
      </w:r>
      <w:r w:rsidR="008A7C6F" w:rsidRPr="002C0BF6">
        <w:rPr>
          <w:rFonts w:ascii="Arial" w:hAnsi="Arial" w:cs="Arial"/>
          <w:sz w:val="20"/>
          <w:szCs w:val="20"/>
        </w:rPr>
        <w:t>”</w:t>
      </w:r>
      <w:r w:rsidR="009E3154" w:rsidRPr="002C0BF6">
        <w:rPr>
          <w:rFonts w:ascii="Arial" w:hAnsi="Arial" w:cs="Arial"/>
          <w:sz w:val="20"/>
          <w:szCs w:val="20"/>
        </w:rPr>
        <w:t xml:space="preserve"> Matters that are clearly trivial will be of a wholly different (smaller) order of magnitude than materiality determined in accordance with this ISAE, and will be matters that are clearly inconsequential, whether taken individually or in </w:t>
      </w:r>
      <w:r w:rsidR="004A598A" w:rsidRPr="002C0BF6">
        <w:rPr>
          <w:rFonts w:ascii="Arial" w:hAnsi="Arial" w:cs="Arial"/>
          <w:sz w:val="20"/>
          <w:szCs w:val="20"/>
        </w:rPr>
        <w:t xml:space="preserve">the </w:t>
      </w:r>
      <w:r w:rsidR="009E3154" w:rsidRPr="002C0BF6">
        <w:rPr>
          <w:rFonts w:ascii="Arial" w:hAnsi="Arial" w:cs="Arial"/>
          <w:sz w:val="20"/>
          <w:szCs w:val="20"/>
        </w:rPr>
        <w:t>aggregate and whether judged by any criteria of size, nature or circumstances. When there is any uncertainty about whether one or more items are clearly trivial, the matter is considered not to be clearly trivial.</w:t>
      </w:r>
    </w:p>
    <w:p w:rsidR="00E22B55" w:rsidRPr="002C0BF6" w:rsidRDefault="00E22B55" w:rsidP="00745241">
      <w:pPr>
        <w:pStyle w:val="Heading3"/>
        <w:keepNext w:val="0"/>
        <w:keepLines w:val="0"/>
        <w:rPr>
          <w:rFonts w:ascii="Arial" w:hAnsi="Arial" w:cs="Arial"/>
          <w:kern w:val="0"/>
          <w:sz w:val="20"/>
          <w:szCs w:val="20"/>
          <w:lang w:bidi="ar-SA"/>
        </w:rPr>
      </w:pPr>
      <w:r w:rsidRPr="002C0BF6">
        <w:rPr>
          <w:rFonts w:ascii="Arial" w:hAnsi="Arial" w:cs="Arial"/>
          <w:kern w:val="0"/>
          <w:sz w:val="20"/>
          <w:szCs w:val="20"/>
          <w:lang w:bidi="ar-SA"/>
        </w:rPr>
        <w:t>Using the Work of Other Practitioners</w:t>
      </w:r>
    </w:p>
    <w:p w:rsidR="00E22B55" w:rsidRPr="002C0BF6" w:rsidRDefault="00E22B55" w:rsidP="00745241">
      <w:pPr>
        <w:pStyle w:val="IFACHeading4"/>
        <w:keepNext/>
        <w:spacing w:before="120"/>
        <w:rPr>
          <w:rFonts w:ascii="Arial" w:hAnsi="Arial" w:cs="Arial"/>
          <w:sz w:val="20"/>
          <w:szCs w:val="20"/>
        </w:rPr>
      </w:pPr>
      <w:r w:rsidRPr="002C0BF6">
        <w:rPr>
          <w:rFonts w:ascii="Arial" w:hAnsi="Arial" w:cs="Arial"/>
          <w:sz w:val="20"/>
          <w:szCs w:val="20"/>
        </w:rPr>
        <w:t xml:space="preserve">Communication to Other Practitioners </w:t>
      </w:r>
      <w:r w:rsidRPr="002C0BF6">
        <w:rPr>
          <w:rFonts w:ascii="Arial" w:hAnsi="Arial" w:cs="Arial"/>
          <w:i w:val="0"/>
          <w:sz w:val="20"/>
          <w:szCs w:val="20"/>
        </w:rPr>
        <w:t>(Ref: Para. 5</w:t>
      </w:r>
      <w:ins w:id="1540" w:author="Beverley Bahlmann" w:date="2012-03-27T17:47:00Z">
        <w:r w:rsidR="002D2A28" w:rsidRPr="002C0BF6">
          <w:rPr>
            <w:rFonts w:ascii="Arial" w:hAnsi="Arial" w:cs="Arial"/>
            <w:i w:val="0"/>
            <w:sz w:val="20"/>
            <w:szCs w:val="20"/>
          </w:rPr>
          <w:t>7</w:t>
        </w:r>
      </w:ins>
      <w:del w:id="1541" w:author="Beverley Bahlmann" w:date="2012-03-27T17:47:00Z">
        <w:r w:rsidRPr="002C0BF6" w:rsidDel="002D2A28">
          <w:rPr>
            <w:rFonts w:ascii="Arial" w:hAnsi="Arial" w:cs="Arial"/>
            <w:i w:val="0"/>
            <w:sz w:val="20"/>
            <w:szCs w:val="20"/>
          </w:rPr>
          <w:delText>5</w:delText>
        </w:r>
      </w:del>
      <w:r w:rsidRPr="002C0BF6">
        <w:rPr>
          <w:rFonts w:ascii="Arial" w:hAnsi="Arial" w:cs="Arial"/>
          <w:i w:val="0"/>
          <w:sz w:val="20"/>
          <w:szCs w:val="20"/>
        </w:rPr>
        <w:t>(a))</w:t>
      </w:r>
    </w:p>
    <w:p w:rsidR="00E22B55" w:rsidRPr="002C0BF6" w:rsidRDefault="009B1B82" w:rsidP="00745241">
      <w:pPr>
        <w:pStyle w:val="IFACNumberedPara"/>
        <w:tabs>
          <w:tab w:val="clear" w:pos="720"/>
        </w:tabs>
        <w:ind w:left="864" w:hanging="720"/>
        <w:rPr>
          <w:rFonts w:ascii="Arial" w:hAnsi="Arial" w:cs="Arial"/>
          <w:sz w:val="20"/>
          <w:szCs w:val="20"/>
        </w:rPr>
      </w:pPr>
      <w:r w:rsidRPr="002C0BF6">
        <w:rPr>
          <w:rFonts w:ascii="Arial" w:hAnsi="Arial" w:cs="Arial"/>
          <w:sz w:val="20"/>
          <w:szCs w:val="20"/>
        </w:rPr>
        <w:t>A11</w:t>
      </w:r>
      <w:ins w:id="1542" w:author="Beverley Bahlmann" w:date="2012-03-23T15:52:00Z">
        <w:r w:rsidR="00FD2924" w:rsidRPr="002C0BF6">
          <w:rPr>
            <w:rFonts w:ascii="Arial" w:hAnsi="Arial" w:cs="Arial"/>
            <w:sz w:val="20"/>
            <w:szCs w:val="20"/>
          </w:rPr>
          <w:t>3</w:t>
        </w:r>
      </w:ins>
      <w:del w:id="1543" w:author="Beverley Bahlmann" w:date="2012-03-23T15:52:00Z">
        <w:r w:rsidRPr="002C0BF6" w:rsidDel="00FD2924">
          <w:rPr>
            <w:rFonts w:ascii="Arial" w:hAnsi="Arial" w:cs="Arial"/>
            <w:sz w:val="20"/>
            <w:szCs w:val="20"/>
          </w:rPr>
          <w:delText>0</w:delText>
        </w:r>
      </w:del>
      <w:r w:rsidRPr="002C0BF6">
        <w:rPr>
          <w:rFonts w:ascii="Arial" w:hAnsi="Arial" w:cs="Arial"/>
          <w:sz w:val="20"/>
          <w:szCs w:val="20"/>
        </w:rPr>
        <w:t>.</w:t>
      </w:r>
      <w:r w:rsidRPr="002C0BF6">
        <w:rPr>
          <w:rFonts w:ascii="Arial" w:hAnsi="Arial" w:cs="Arial"/>
          <w:sz w:val="20"/>
          <w:szCs w:val="20"/>
        </w:rPr>
        <w:tab/>
      </w:r>
      <w:r w:rsidR="00E22B55" w:rsidRPr="002C0BF6">
        <w:rPr>
          <w:rFonts w:ascii="Arial" w:hAnsi="Arial" w:cs="Arial"/>
          <w:sz w:val="20"/>
          <w:szCs w:val="20"/>
        </w:rPr>
        <w:t xml:space="preserve">Relevant matters </w:t>
      </w:r>
      <w:ins w:id="1544" w:author="Beverley Bahlmann" w:date="2012-03-13T13:48:00Z">
        <w:r w:rsidR="00F425C8" w:rsidRPr="002C0BF6">
          <w:rPr>
            <w:rFonts w:ascii="Arial" w:hAnsi="Arial" w:cs="Arial"/>
            <w:sz w:val="20"/>
            <w:szCs w:val="20"/>
          </w:rPr>
          <w:t xml:space="preserve">that the engagement team may communicate to other practitioners in respect of </w:t>
        </w:r>
      </w:ins>
      <w:del w:id="1545" w:author="Beverley Bahlmann" w:date="2012-03-13T13:49:00Z">
        <w:r w:rsidR="00E22B55" w:rsidRPr="002C0BF6" w:rsidDel="00F425C8">
          <w:rPr>
            <w:rFonts w:ascii="Arial" w:hAnsi="Arial" w:cs="Arial"/>
            <w:sz w:val="20"/>
            <w:szCs w:val="20"/>
          </w:rPr>
          <w:delText>to communicate with other practitioners about</w:delText>
        </w:r>
      </w:del>
      <w:r w:rsidR="00E22B55" w:rsidRPr="002C0BF6">
        <w:rPr>
          <w:rFonts w:ascii="Arial" w:hAnsi="Arial" w:cs="Arial"/>
          <w:sz w:val="20"/>
          <w:szCs w:val="20"/>
        </w:rPr>
        <w:t xml:space="preserve"> the work to be performed, the use to be made of that work, and the form and content of the other practitioner’s communication with the engagement team may include:</w:t>
      </w:r>
    </w:p>
    <w:p w:rsidR="00E22B55" w:rsidRPr="002C0BF6" w:rsidRDefault="00E22B55" w:rsidP="00745241">
      <w:pPr>
        <w:pStyle w:val="Bullet1Indented"/>
        <w:tabs>
          <w:tab w:val="clear" w:pos="1260"/>
          <w:tab w:val="left" w:pos="1440"/>
        </w:tabs>
        <w:ind w:left="1440"/>
      </w:pPr>
      <w:r w:rsidRPr="002C0BF6">
        <w:t>A request that the other practitioner, knowing the context in which the engagement team will use the work of the other practitioner, confirms that the other practitioner will cooperate with the engagement team.</w:t>
      </w:r>
    </w:p>
    <w:p w:rsidR="00E22B55" w:rsidRPr="002C0BF6" w:rsidRDefault="00E22B55" w:rsidP="00745241">
      <w:pPr>
        <w:pStyle w:val="Bullet1Indented"/>
        <w:tabs>
          <w:tab w:val="clear" w:pos="1260"/>
          <w:tab w:val="left" w:pos="1440"/>
        </w:tabs>
        <w:ind w:left="1440"/>
      </w:pPr>
      <w:r w:rsidRPr="002C0BF6">
        <w:t>Performance materiality for the work of the other practitioner, which may be lower than performance materiality for the GHG statement (and, if applicable, the materiality level or levels for particular types of emissions or disclosures) and the threshold above which misstatements cannot be regarded as clearly trivial to the GHG statement.</w:t>
      </w:r>
    </w:p>
    <w:p w:rsidR="00E22B55" w:rsidRPr="002C0BF6" w:rsidRDefault="00E22B55" w:rsidP="00745241">
      <w:pPr>
        <w:pStyle w:val="Bullet1Indented"/>
        <w:tabs>
          <w:tab w:val="clear" w:pos="1260"/>
          <w:tab w:val="left" w:pos="1440"/>
        </w:tabs>
        <w:ind w:left="1440"/>
      </w:pPr>
      <w:r w:rsidRPr="002C0BF6">
        <w:t xml:space="preserve">Identified risks of material misstatement of the GHG statement that are relevant to the work of the other practitioner; and a request that the other practitioner communicate on a timely basis any other </w:t>
      </w:r>
      <w:r w:rsidR="00D9311A" w:rsidRPr="002C0BF6">
        <w:t xml:space="preserve">risks </w:t>
      </w:r>
      <w:r w:rsidRPr="002C0BF6">
        <w:t xml:space="preserve">identified </w:t>
      </w:r>
      <w:r w:rsidR="00D9311A" w:rsidRPr="002C0BF6">
        <w:t xml:space="preserve">during the engagement </w:t>
      </w:r>
      <w:r w:rsidRPr="002C0BF6">
        <w:t>that may be material to the GHG statement, and the other practitioner’s responses to such risks.</w:t>
      </w:r>
    </w:p>
    <w:p w:rsidR="00E22B55" w:rsidRPr="002C0BF6" w:rsidRDefault="00E22B55" w:rsidP="00745241">
      <w:pPr>
        <w:pStyle w:val="IFACHeading4"/>
        <w:keepNext/>
        <w:rPr>
          <w:rFonts w:ascii="Arial" w:hAnsi="Arial" w:cs="Arial"/>
          <w:sz w:val="20"/>
          <w:szCs w:val="20"/>
        </w:rPr>
      </w:pPr>
      <w:r w:rsidRPr="002C0BF6">
        <w:rPr>
          <w:rFonts w:ascii="Arial" w:hAnsi="Arial" w:cs="Arial"/>
          <w:sz w:val="20"/>
          <w:szCs w:val="20"/>
        </w:rPr>
        <w:t xml:space="preserve">Communication from Other Practitioners </w:t>
      </w:r>
      <w:r w:rsidRPr="002C0BF6">
        <w:rPr>
          <w:rFonts w:ascii="Arial" w:hAnsi="Arial" w:cs="Arial"/>
          <w:i w:val="0"/>
          <w:sz w:val="20"/>
          <w:szCs w:val="20"/>
        </w:rPr>
        <w:t>(Ref: Para. 5</w:t>
      </w:r>
      <w:ins w:id="1546" w:author="Beverley Bahlmann" w:date="2012-03-27T17:48:00Z">
        <w:r w:rsidR="002D2A28" w:rsidRPr="002C0BF6">
          <w:rPr>
            <w:rFonts w:ascii="Arial" w:hAnsi="Arial" w:cs="Arial"/>
            <w:i w:val="0"/>
            <w:sz w:val="20"/>
            <w:szCs w:val="20"/>
          </w:rPr>
          <w:t>7</w:t>
        </w:r>
      </w:ins>
      <w:del w:id="1547" w:author="Beverley Bahlmann" w:date="2012-03-27T17:48:00Z">
        <w:r w:rsidRPr="002C0BF6" w:rsidDel="002D2A28">
          <w:rPr>
            <w:rFonts w:ascii="Arial" w:hAnsi="Arial" w:cs="Arial"/>
            <w:i w:val="0"/>
            <w:sz w:val="20"/>
            <w:szCs w:val="20"/>
          </w:rPr>
          <w:delText>5</w:delText>
        </w:r>
      </w:del>
      <w:r w:rsidRPr="002C0BF6">
        <w:rPr>
          <w:rFonts w:ascii="Arial" w:hAnsi="Arial" w:cs="Arial"/>
          <w:i w:val="0"/>
          <w:sz w:val="20"/>
          <w:szCs w:val="20"/>
        </w:rPr>
        <w:t>(a))</w:t>
      </w:r>
    </w:p>
    <w:p w:rsidR="00E22B55" w:rsidRPr="002C0BF6" w:rsidRDefault="009B1B82" w:rsidP="00745241">
      <w:pPr>
        <w:pStyle w:val="IFACNumberedPara"/>
        <w:tabs>
          <w:tab w:val="clear" w:pos="720"/>
        </w:tabs>
        <w:ind w:left="864" w:hanging="720"/>
        <w:rPr>
          <w:rFonts w:ascii="Arial" w:hAnsi="Arial" w:cs="Arial"/>
          <w:sz w:val="20"/>
          <w:szCs w:val="20"/>
        </w:rPr>
      </w:pPr>
      <w:r w:rsidRPr="002C0BF6">
        <w:rPr>
          <w:rFonts w:ascii="Arial" w:hAnsi="Arial" w:cs="Arial"/>
          <w:sz w:val="20"/>
          <w:szCs w:val="20"/>
        </w:rPr>
        <w:t>A11</w:t>
      </w:r>
      <w:ins w:id="1548" w:author="Beverley Bahlmann" w:date="2012-03-23T15:52:00Z">
        <w:r w:rsidR="00FD2924" w:rsidRPr="002C0BF6">
          <w:rPr>
            <w:rFonts w:ascii="Arial" w:hAnsi="Arial" w:cs="Arial"/>
            <w:sz w:val="20"/>
            <w:szCs w:val="20"/>
          </w:rPr>
          <w:t>4</w:t>
        </w:r>
      </w:ins>
      <w:del w:id="1549" w:author="Beverley Bahlmann" w:date="2012-03-23T15:52:00Z">
        <w:r w:rsidRPr="002C0BF6" w:rsidDel="00FD2924">
          <w:rPr>
            <w:rFonts w:ascii="Arial" w:hAnsi="Arial" w:cs="Arial"/>
            <w:sz w:val="20"/>
            <w:szCs w:val="20"/>
          </w:rPr>
          <w:delText>1</w:delText>
        </w:r>
      </w:del>
      <w:r w:rsidRPr="002C0BF6">
        <w:rPr>
          <w:rFonts w:ascii="Arial" w:hAnsi="Arial" w:cs="Arial"/>
          <w:sz w:val="20"/>
          <w:szCs w:val="20"/>
        </w:rPr>
        <w:t>.</w:t>
      </w:r>
      <w:r w:rsidRPr="002C0BF6">
        <w:rPr>
          <w:rFonts w:ascii="Arial" w:hAnsi="Arial" w:cs="Arial"/>
          <w:sz w:val="20"/>
          <w:szCs w:val="20"/>
        </w:rPr>
        <w:tab/>
      </w:r>
      <w:r w:rsidR="00E22B55" w:rsidRPr="002C0BF6">
        <w:rPr>
          <w:rFonts w:ascii="Arial" w:hAnsi="Arial" w:cs="Arial"/>
          <w:sz w:val="20"/>
          <w:szCs w:val="20"/>
        </w:rPr>
        <w:t>Relevant matters that the engagement team may request the other practitioner to communicate include:</w:t>
      </w:r>
    </w:p>
    <w:p w:rsidR="00E22B55" w:rsidRPr="002C0BF6" w:rsidRDefault="00E22B55" w:rsidP="00745241">
      <w:pPr>
        <w:pStyle w:val="Bullet1Indented"/>
        <w:tabs>
          <w:tab w:val="clear" w:pos="1260"/>
          <w:tab w:val="left" w:pos="1440"/>
        </w:tabs>
        <w:ind w:left="1440"/>
      </w:pPr>
      <w:r w:rsidRPr="002C0BF6">
        <w:t>Whether the other practitioner has complied with ethical requirements that are relevant to the group engagement, including independence and professional competence.</w:t>
      </w:r>
    </w:p>
    <w:p w:rsidR="00E22B55" w:rsidRPr="002C0BF6" w:rsidRDefault="00E22B55" w:rsidP="00745241">
      <w:pPr>
        <w:pStyle w:val="Bullet1Indented"/>
        <w:tabs>
          <w:tab w:val="clear" w:pos="1260"/>
          <w:tab w:val="left" w:pos="1440"/>
        </w:tabs>
        <w:ind w:left="1440"/>
      </w:pPr>
      <w:r w:rsidRPr="002C0BF6">
        <w:t>Whether the other practitioner has complied with the group engagement team’s requirements.</w:t>
      </w:r>
    </w:p>
    <w:p w:rsidR="00E22B55" w:rsidRPr="002C0BF6" w:rsidRDefault="00E22B55" w:rsidP="00745241">
      <w:pPr>
        <w:pStyle w:val="Bullet1Indented"/>
        <w:tabs>
          <w:tab w:val="clear" w:pos="1260"/>
          <w:tab w:val="left" w:pos="1440"/>
        </w:tabs>
        <w:ind w:left="1440"/>
      </w:pPr>
      <w:r w:rsidRPr="002C0BF6">
        <w:t>Information on instances of non-compliance with laws or regulations that could give rise to a material misstatement of the GHG statement.</w:t>
      </w:r>
    </w:p>
    <w:p w:rsidR="00E22B55" w:rsidRPr="002C0BF6" w:rsidRDefault="00E22B55" w:rsidP="00745241">
      <w:pPr>
        <w:pStyle w:val="Bullet1Indented"/>
        <w:tabs>
          <w:tab w:val="clear" w:pos="1260"/>
          <w:tab w:val="left" w:pos="1440"/>
        </w:tabs>
        <w:ind w:left="1440"/>
      </w:pPr>
      <w:r w:rsidRPr="002C0BF6">
        <w:t xml:space="preserve">A list of uncorrected misstatements </w:t>
      </w:r>
      <w:r w:rsidR="00D9311A" w:rsidRPr="002C0BF6">
        <w:t xml:space="preserve">identified by the other practitioner during the engagement </w:t>
      </w:r>
      <w:r w:rsidRPr="002C0BF6">
        <w:t>that are not clearly trivial.</w:t>
      </w:r>
    </w:p>
    <w:p w:rsidR="00E22B55" w:rsidRPr="002C0BF6" w:rsidRDefault="00E22B55" w:rsidP="00745241">
      <w:pPr>
        <w:pStyle w:val="Bullet1Indented"/>
        <w:tabs>
          <w:tab w:val="clear" w:pos="1260"/>
          <w:tab w:val="left" w:pos="1440"/>
        </w:tabs>
        <w:ind w:left="1440"/>
      </w:pPr>
      <w:r w:rsidRPr="002C0BF6">
        <w:t>Indicators of possible bias in the preparation of relevant information.</w:t>
      </w:r>
    </w:p>
    <w:p w:rsidR="00E22B55" w:rsidRPr="002C0BF6" w:rsidRDefault="00E22B55" w:rsidP="00745241">
      <w:pPr>
        <w:pStyle w:val="Bullet1Indented"/>
        <w:tabs>
          <w:tab w:val="clear" w:pos="1260"/>
          <w:tab w:val="left" w:pos="1440"/>
        </w:tabs>
        <w:ind w:left="1440"/>
      </w:pPr>
      <w:r w:rsidRPr="002C0BF6">
        <w:lastRenderedPageBreak/>
        <w:t xml:space="preserve">Description of any identified significant deficiencies in internal control </w:t>
      </w:r>
      <w:r w:rsidR="00D9311A" w:rsidRPr="002C0BF6">
        <w:t xml:space="preserve">identified by the other practitioner during the engagement. </w:t>
      </w:r>
    </w:p>
    <w:p w:rsidR="00E22B55" w:rsidRPr="002C0BF6" w:rsidRDefault="00E22B55" w:rsidP="00745241">
      <w:pPr>
        <w:pStyle w:val="Bullet1Indented"/>
        <w:tabs>
          <w:tab w:val="clear" w:pos="1260"/>
          <w:tab w:val="left" w:pos="1440"/>
        </w:tabs>
        <w:ind w:left="1440"/>
      </w:pPr>
      <w:r w:rsidRPr="002C0BF6">
        <w:t>Other significant matters that the other practitioner has communicated or expects to communicate to the entity, including fraud or suspected fraud.</w:t>
      </w:r>
    </w:p>
    <w:p w:rsidR="00E22B55" w:rsidRPr="002C0BF6" w:rsidRDefault="00E22B55" w:rsidP="00745241">
      <w:pPr>
        <w:pStyle w:val="Bullet1Indented"/>
        <w:tabs>
          <w:tab w:val="clear" w:pos="1260"/>
          <w:tab w:val="left" w:pos="1440"/>
        </w:tabs>
        <w:ind w:left="1440"/>
      </w:pPr>
      <w:r w:rsidRPr="002C0BF6">
        <w:t>Any other matters that may be relevant to the GHG statement, or that the other practitioner wishes to draw to the attention of the engagement team, including exceptions noted in any written representations that the other practitioner requested from the entity.</w:t>
      </w:r>
    </w:p>
    <w:p w:rsidR="00E22B55" w:rsidRPr="002C0BF6" w:rsidRDefault="00E22B55" w:rsidP="00745241">
      <w:pPr>
        <w:pStyle w:val="Bullet1Indented"/>
        <w:tabs>
          <w:tab w:val="clear" w:pos="1260"/>
          <w:tab w:val="left" w:pos="1440"/>
        </w:tabs>
        <w:ind w:left="1440"/>
      </w:pPr>
      <w:r w:rsidRPr="002C0BF6">
        <w:t>The other practitioner’s overall findings, conclusion</w:t>
      </w:r>
      <w:del w:id="1550" w:author="Beverley Bahlmann" w:date="2012-03-13T09:26:00Z">
        <w:r w:rsidRPr="002C0BF6" w:rsidDel="002A32AF">
          <w:delText>s</w:delText>
        </w:r>
      </w:del>
      <w:r w:rsidRPr="002C0BF6">
        <w:t xml:space="preserve"> or opinion.</w:t>
      </w:r>
    </w:p>
    <w:p w:rsidR="00E22B55" w:rsidRPr="002C0BF6" w:rsidRDefault="00E22B55" w:rsidP="00745241">
      <w:pPr>
        <w:pStyle w:val="IFACHeading4"/>
        <w:keepNext/>
        <w:tabs>
          <w:tab w:val="center" w:pos="4681"/>
        </w:tabs>
        <w:rPr>
          <w:rFonts w:ascii="Arial" w:hAnsi="Arial" w:cs="Arial"/>
          <w:sz w:val="20"/>
          <w:szCs w:val="20"/>
        </w:rPr>
      </w:pPr>
      <w:r w:rsidRPr="002C0BF6">
        <w:rPr>
          <w:rFonts w:ascii="Arial" w:hAnsi="Arial" w:cs="Arial"/>
          <w:sz w:val="20"/>
          <w:szCs w:val="20"/>
        </w:rPr>
        <w:t xml:space="preserve">Evidence </w:t>
      </w:r>
      <w:r w:rsidRPr="002C0BF6">
        <w:rPr>
          <w:rFonts w:ascii="Arial" w:hAnsi="Arial" w:cs="Arial"/>
          <w:i w:val="0"/>
          <w:sz w:val="20"/>
          <w:szCs w:val="20"/>
        </w:rPr>
        <w:t>(Ref: Para. 5</w:t>
      </w:r>
      <w:ins w:id="1551" w:author="Beverley Bahlmann" w:date="2012-03-27T17:48:00Z">
        <w:r w:rsidR="002D2A28" w:rsidRPr="002C0BF6">
          <w:rPr>
            <w:rFonts w:ascii="Arial" w:hAnsi="Arial" w:cs="Arial"/>
            <w:i w:val="0"/>
            <w:sz w:val="20"/>
            <w:szCs w:val="20"/>
          </w:rPr>
          <w:t>7</w:t>
        </w:r>
      </w:ins>
      <w:del w:id="1552" w:author="Beverley Bahlmann" w:date="2012-03-27T17:48:00Z">
        <w:r w:rsidRPr="002C0BF6" w:rsidDel="002D2A28">
          <w:rPr>
            <w:rFonts w:ascii="Arial" w:hAnsi="Arial" w:cs="Arial"/>
            <w:i w:val="0"/>
            <w:sz w:val="20"/>
            <w:szCs w:val="20"/>
          </w:rPr>
          <w:delText>5</w:delText>
        </w:r>
      </w:del>
      <w:r w:rsidRPr="002C0BF6">
        <w:rPr>
          <w:rFonts w:ascii="Arial" w:hAnsi="Arial" w:cs="Arial"/>
          <w:i w:val="0"/>
          <w:sz w:val="20"/>
          <w:szCs w:val="20"/>
        </w:rPr>
        <w:t>(b))</w:t>
      </w:r>
    </w:p>
    <w:p w:rsidR="00E22B55" w:rsidRPr="002C0BF6" w:rsidRDefault="009B1B82" w:rsidP="00745241">
      <w:pPr>
        <w:pStyle w:val="IFACNumberedPara"/>
        <w:tabs>
          <w:tab w:val="clear" w:pos="720"/>
        </w:tabs>
        <w:ind w:left="864" w:hanging="720"/>
        <w:rPr>
          <w:rFonts w:ascii="Arial" w:hAnsi="Arial" w:cs="Arial"/>
          <w:sz w:val="20"/>
          <w:szCs w:val="20"/>
        </w:rPr>
      </w:pPr>
      <w:r w:rsidRPr="002C0BF6">
        <w:rPr>
          <w:rFonts w:ascii="Arial" w:hAnsi="Arial" w:cs="Arial"/>
          <w:sz w:val="20"/>
          <w:szCs w:val="20"/>
        </w:rPr>
        <w:t>A11</w:t>
      </w:r>
      <w:ins w:id="1553" w:author="Beverley Bahlmann" w:date="2012-03-23T15:52:00Z">
        <w:r w:rsidR="00FD2924" w:rsidRPr="002C0BF6">
          <w:rPr>
            <w:rFonts w:ascii="Arial" w:hAnsi="Arial" w:cs="Arial"/>
            <w:sz w:val="20"/>
            <w:szCs w:val="20"/>
          </w:rPr>
          <w:t>5</w:t>
        </w:r>
      </w:ins>
      <w:del w:id="1554" w:author="Beverley Bahlmann" w:date="2012-03-23T15:52:00Z">
        <w:r w:rsidRPr="002C0BF6" w:rsidDel="00FD2924">
          <w:rPr>
            <w:rFonts w:ascii="Arial" w:hAnsi="Arial" w:cs="Arial"/>
            <w:sz w:val="20"/>
            <w:szCs w:val="20"/>
          </w:rPr>
          <w:delText>2</w:delText>
        </w:r>
      </w:del>
      <w:r w:rsidRPr="002C0BF6">
        <w:rPr>
          <w:rFonts w:ascii="Arial" w:hAnsi="Arial" w:cs="Arial"/>
          <w:sz w:val="20"/>
          <w:szCs w:val="20"/>
        </w:rPr>
        <w:t>.</w:t>
      </w:r>
      <w:r w:rsidRPr="002C0BF6">
        <w:rPr>
          <w:rFonts w:ascii="Arial" w:hAnsi="Arial" w:cs="Arial"/>
          <w:sz w:val="20"/>
          <w:szCs w:val="20"/>
        </w:rPr>
        <w:tab/>
      </w:r>
      <w:r w:rsidR="00E22B55" w:rsidRPr="002C0BF6">
        <w:rPr>
          <w:rFonts w:ascii="Arial" w:hAnsi="Arial" w:cs="Arial"/>
          <w:sz w:val="20"/>
          <w:szCs w:val="20"/>
        </w:rPr>
        <w:t xml:space="preserve">Relevant considerations when obtaining evidence regarding </w:t>
      </w:r>
      <w:r w:rsidR="00B872BF" w:rsidRPr="002C0BF6">
        <w:rPr>
          <w:rFonts w:ascii="Arial" w:hAnsi="Arial" w:cs="Arial"/>
          <w:sz w:val="20"/>
          <w:szCs w:val="20"/>
        </w:rPr>
        <w:t xml:space="preserve">the work of the other practitioner </w:t>
      </w:r>
      <w:r w:rsidR="00E22B55" w:rsidRPr="002C0BF6">
        <w:rPr>
          <w:rFonts w:ascii="Arial" w:hAnsi="Arial" w:cs="Arial"/>
          <w:sz w:val="20"/>
          <w:szCs w:val="20"/>
        </w:rPr>
        <w:t>may include:</w:t>
      </w:r>
    </w:p>
    <w:p w:rsidR="00E22B55" w:rsidRPr="002C0BF6" w:rsidRDefault="00E22B55" w:rsidP="00745241">
      <w:pPr>
        <w:pStyle w:val="Bullet1Indented"/>
        <w:tabs>
          <w:tab w:val="clear" w:pos="1260"/>
          <w:tab w:val="left" w:pos="1440"/>
        </w:tabs>
        <w:ind w:left="1440"/>
      </w:pPr>
      <w:r w:rsidRPr="002C0BF6">
        <w:t xml:space="preserve">Discussions with the other practitioner regarding business activities relevant to that other practitioner’s work </w:t>
      </w:r>
      <w:proofErr w:type="gramStart"/>
      <w:r w:rsidRPr="002C0BF6">
        <w:t>that are</w:t>
      </w:r>
      <w:proofErr w:type="gramEnd"/>
      <w:r w:rsidRPr="002C0BF6">
        <w:t xml:space="preserve"> significant to the GHG statement.</w:t>
      </w:r>
    </w:p>
    <w:p w:rsidR="00E22B55" w:rsidRPr="002C0BF6" w:rsidRDefault="00E22B55" w:rsidP="00745241">
      <w:pPr>
        <w:pStyle w:val="Bullet1Indented"/>
        <w:tabs>
          <w:tab w:val="clear" w:pos="1260"/>
          <w:tab w:val="left" w:pos="1440"/>
        </w:tabs>
        <w:ind w:left="1440"/>
      </w:pPr>
      <w:r w:rsidRPr="002C0BF6">
        <w:t>Discussions with the other practitioner regarding the susceptibility of relevant information to material misstatement</w:t>
      </w:r>
      <w:del w:id="1555" w:author="Beverley Bahlmann" w:date="2012-03-13T09:28:00Z">
        <w:r w:rsidRPr="002C0BF6" w:rsidDel="002A32AF">
          <w:delText xml:space="preserve"> of the</w:delText>
        </w:r>
      </w:del>
      <w:del w:id="1556" w:author="Beverley Bahlmann" w:date="2012-04-02T11:36:00Z">
        <w:r w:rsidRPr="002C0BF6" w:rsidDel="007B5950">
          <w:delText xml:space="preserve"> </w:delText>
        </w:r>
      </w:del>
      <w:r w:rsidRPr="002C0BF6">
        <w:t>.</w:t>
      </w:r>
    </w:p>
    <w:p w:rsidR="00E22B55" w:rsidRPr="002C0BF6" w:rsidRDefault="00E22B55" w:rsidP="00745241">
      <w:pPr>
        <w:pStyle w:val="Bullet1Indented"/>
        <w:tabs>
          <w:tab w:val="clear" w:pos="1260"/>
          <w:tab w:val="left" w:pos="1440"/>
        </w:tabs>
        <w:ind w:left="1440"/>
      </w:pPr>
      <w:r w:rsidRPr="002C0BF6">
        <w:t>Reviewing the other practitioner’s documentation of identified risks of material misstatement, responses to those risks, and conclusions. Such documentation may take the form of a memorandum that reflects the other practitioner’s conclusion with regard to the identified risks.</w:t>
      </w:r>
    </w:p>
    <w:p w:rsidR="00E22B55" w:rsidRPr="002C0BF6" w:rsidRDefault="00E22B55" w:rsidP="00745241">
      <w:pPr>
        <w:pStyle w:val="Heading3"/>
        <w:keepNext w:val="0"/>
        <w:keepLines w:val="0"/>
        <w:rPr>
          <w:rFonts w:ascii="Arial" w:hAnsi="Arial" w:cs="Arial"/>
          <w:kern w:val="0"/>
          <w:sz w:val="20"/>
          <w:szCs w:val="20"/>
          <w:lang w:bidi="ar-SA"/>
        </w:rPr>
      </w:pPr>
      <w:r w:rsidRPr="002C0BF6">
        <w:rPr>
          <w:rFonts w:ascii="Arial" w:hAnsi="Arial" w:cs="Arial"/>
          <w:kern w:val="0"/>
          <w:sz w:val="20"/>
          <w:szCs w:val="20"/>
          <w:lang w:bidi="ar-SA"/>
        </w:rPr>
        <w:t xml:space="preserve">Written Representations </w:t>
      </w:r>
      <w:r w:rsidRPr="002C0BF6">
        <w:rPr>
          <w:rFonts w:ascii="Arial" w:hAnsi="Arial" w:cs="Arial"/>
          <w:b w:val="0"/>
          <w:kern w:val="0"/>
          <w:sz w:val="20"/>
          <w:szCs w:val="20"/>
          <w:lang w:bidi="ar-SA"/>
        </w:rPr>
        <w:t>(Ref: Para. 5</w:t>
      </w:r>
      <w:ins w:id="1557" w:author="Beverley Bahlmann" w:date="2012-03-27T17:48:00Z">
        <w:r w:rsidR="00C249A8" w:rsidRPr="002C0BF6">
          <w:rPr>
            <w:rFonts w:ascii="Arial" w:hAnsi="Arial" w:cs="Arial"/>
            <w:b w:val="0"/>
            <w:kern w:val="0"/>
            <w:sz w:val="20"/>
            <w:szCs w:val="20"/>
            <w:lang w:bidi="ar-SA"/>
          </w:rPr>
          <w:t>8</w:t>
        </w:r>
      </w:ins>
      <w:del w:id="1558" w:author="Beverley Bahlmann" w:date="2012-03-27T17:48:00Z">
        <w:r w:rsidRPr="002C0BF6" w:rsidDel="00C249A8">
          <w:rPr>
            <w:rFonts w:ascii="Arial" w:hAnsi="Arial" w:cs="Arial"/>
            <w:b w:val="0"/>
            <w:kern w:val="0"/>
            <w:sz w:val="20"/>
            <w:szCs w:val="20"/>
            <w:lang w:bidi="ar-SA"/>
          </w:rPr>
          <w:delText>6</w:delText>
        </w:r>
      </w:del>
      <w:r w:rsidRPr="002C0BF6">
        <w:rPr>
          <w:rFonts w:ascii="Arial" w:hAnsi="Arial" w:cs="Arial"/>
          <w:b w:val="0"/>
          <w:kern w:val="0"/>
          <w:sz w:val="20"/>
          <w:szCs w:val="20"/>
          <w:lang w:bidi="ar-SA"/>
        </w:rPr>
        <w:t>)</w:t>
      </w:r>
    </w:p>
    <w:p w:rsidR="00E22B55" w:rsidRPr="002C0BF6" w:rsidRDefault="009B1B82" w:rsidP="00745241">
      <w:pPr>
        <w:pStyle w:val="IFACNumberedPara"/>
        <w:tabs>
          <w:tab w:val="clear" w:pos="720"/>
          <w:tab w:val="left" w:pos="900"/>
        </w:tabs>
        <w:ind w:left="864" w:hanging="720"/>
        <w:rPr>
          <w:rFonts w:ascii="Arial" w:hAnsi="Arial" w:cs="Arial"/>
          <w:sz w:val="20"/>
          <w:szCs w:val="20"/>
        </w:rPr>
      </w:pPr>
      <w:r w:rsidRPr="002C0BF6">
        <w:rPr>
          <w:rFonts w:ascii="Arial" w:hAnsi="Arial" w:cs="Arial"/>
          <w:sz w:val="20"/>
          <w:szCs w:val="20"/>
        </w:rPr>
        <w:t>A11</w:t>
      </w:r>
      <w:ins w:id="1559" w:author="Beverley Bahlmann" w:date="2012-03-23T15:52:00Z">
        <w:r w:rsidR="00FD2924" w:rsidRPr="002C0BF6">
          <w:rPr>
            <w:rFonts w:ascii="Arial" w:hAnsi="Arial" w:cs="Arial"/>
            <w:sz w:val="20"/>
            <w:szCs w:val="20"/>
          </w:rPr>
          <w:t>6</w:t>
        </w:r>
      </w:ins>
      <w:del w:id="1560" w:author="Beverley Bahlmann" w:date="2012-03-23T15:52:00Z">
        <w:r w:rsidRPr="002C0BF6" w:rsidDel="00FD2924">
          <w:rPr>
            <w:rFonts w:ascii="Arial" w:hAnsi="Arial" w:cs="Arial"/>
            <w:sz w:val="20"/>
            <w:szCs w:val="20"/>
          </w:rPr>
          <w:delText>3</w:delText>
        </w:r>
      </w:del>
      <w:r w:rsidRPr="002C0BF6">
        <w:rPr>
          <w:rFonts w:ascii="Arial" w:hAnsi="Arial" w:cs="Arial"/>
          <w:sz w:val="20"/>
          <w:szCs w:val="20"/>
        </w:rPr>
        <w:t>.</w:t>
      </w:r>
      <w:r w:rsidRPr="002C0BF6">
        <w:rPr>
          <w:rFonts w:ascii="Arial" w:hAnsi="Arial" w:cs="Arial"/>
          <w:sz w:val="20"/>
          <w:szCs w:val="20"/>
        </w:rPr>
        <w:tab/>
      </w:r>
      <w:r w:rsidR="00E22B55" w:rsidRPr="002C0BF6">
        <w:rPr>
          <w:rFonts w:ascii="Arial" w:hAnsi="Arial" w:cs="Arial"/>
          <w:sz w:val="20"/>
          <w:szCs w:val="20"/>
        </w:rPr>
        <w:t>In addition to the written representations required by paragraph 5</w:t>
      </w:r>
      <w:ins w:id="1561" w:author="Beverley Bahlmann" w:date="2012-03-27T17:48:00Z">
        <w:r w:rsidR="00C249A8" w:rsidRPr="002C0BF6">
          <w:rPr>
            <w:rFonts w:ascii="Arial" w:hAnsi="Arial" w:cs="Arial"/>
            <w:sz w:val="20"/>
            <w:szCs w:val="20"/>
          </w:rPr>
          <w:t>8</w:t>
        </w:r>
      </w:ins>
      <w:del w:id="1562" w:author="Beverley Bahlmann" w:date="2012-03-27T17:48:00Z">
        <w:r w:rsidR="00E22B55" w:rsidRPr="002C0BF6" w:rsidDel="00C249A8">
          <w:rPr>
            <w:rFonts w:ascii="Arial" w:hAnsi="Arial" w:cs="Arial"/>
            <w:sz w:val="20"/>
            <w:szCs w:val="20"/>
          </w:rPr>
          <w:delText>6</w:delText>
        </w:r>
      </w:del>
      <w:r w:rsidR="00E22B55" w:rsidRPr="002C0BF6">
        <w:rPr>
          <w:rFonts w:ascii="Arial" w:hAnsi="Arial" w:cs="Arial"/>
          <w:sz w:val="20"/>
          <w:szCs w:val="20"/>
        </w:rPr>
        <w:t>, the practitioner may consider it necessary to request other written representations. The person(s) from whom the practitioner requests written representations will ordinarily be a member of senior management or those charged with governance. However, because management and governance structures vary by jurisdiction and by entity, reflecting influences such as different cultural and legal backgrounds, and size and ownership characteristics, it is not possible for this ISAE to specify for all engagements the appropriate person(s) from whom to request written representations. For example, the entity may be a facility that is not a separate legal entity in its own right. In such cases, identifying the appropriate management personnel or those charged with governance from whom to request written representations may require the exercise of professional judgment.</w:t>
      </w:r>
    </w:p>
    <w:p w:rsidR="004D410D" w:rsidRPr="002C0BF6" w:rsidRDefault="004D410D" w:rsidP="00745241">
      <w:pPr>
        <w:pStyle w:val="Heading3"/>
        <w:keepLines w:val="0"/>
        <w:rPr>
          <w:rFonts w:ascii="Arial" w:hAnsi="Arial" w:cs="Arial"/>
          <w:sz w:val="20"/>
          <w:szCs w:val="20"/>
        </w:rPr>
      </w:pPr>
      <w:r w:rsidRPr="002C0BF6">
        <w:rPr>
          <w:rFonts w:ascii="Arial" w:hAnsi="Arial" w:cs="Arial"/>
          <w:sz w:val="20"/>
          <w:szCs w:val="20"/>
        </w:rPr>
        <w:t>Subsequent Events</w:t>
      </w:r>
      <w:r w:rsidR="005565BC" w:rsidRPr="002C0BF6">
        <w:rPr>
          <w:rFonts w:ascii="Arial" w:hAnsi="Arial" w:cs="Arial"/>
          <w:sz w:val="20"/>
          <w:szCs w:val="20"/>
        </w:rPr>
        <w:t xml:space="preserve"> </w:t>
      </w:r>
      <w:r w:rsidR="00E3147B" w:rsidRPr="002C0BF6">
        <w:rPr>
          <w:rFonts w:ascii="Arial" w:hAnsi="Arial" w:cs="Arial"/>
          <w:b w:val="0"/>
          <w:sz w:val="20"/>
          <w:szCs w:val="20"/>
        </w:rPr>
        <w:t xml:space="preserve">(Ref: Para. </w:t>
      </w:r>
      <w:ins w:id="1563" w:author="Beverley Bahlmann" w:date="2012-03-27T17:48:00Z">
        <w:r w:rsidR="00C249A8" w:rsidRPr="002C0BF6">
          <w:rPr>
            <w:rFonts w:ascii="Arial" w:hAnsi="Arial" w:cs="Arial"/>
            <w:b w:val="0"/>
            <w:sz w:val="20"/>
            <w:szCs w:val="20"/>
          </w:rPr>
          <w:t>61</w:t>
        </w:r>
      </w:ins>
      <w:del w:id="1564" w:author="Beverley Bahlmann" w:date="2012-03-27T17:48:00Z">
        <w:r w:rsidR="00C76E7A" w:rsidRPr="002C0BF6" w:rsidDel="00C249A8">
          <w:rPr>
            <w:rFonts w:ascii="Arial" w:hAnsi="Arial" w:cs="Arial"/>
            <w:b w:val="0"/>
            <w:sz w:val="20"/>
            <w:szCs w:val="20"/>
          </w:rPr>
          <w:delText>59</w:delText>
        </w:r>
      </w:del>
      <w:r w:rsidR="00E3147B" w:rsidRPr="002C0BF6">
        <w:rPr>
          <w:rFonts w:ascii="Arial" w:hAnsi="Arial" w:cs="Arial"/>
          <w:b w:val="0"/>
          <w:sz w:val="20"/>
          <w:szCs w:val="20"/>
        </w:rPr>
        <w:t>)</w:t>
      </w:r>
    </w:p>
    <w:p w:rsidR="004D410D" w:rsidRPr="002C0BF6" w:rsidRDefault="009B1B82" w:rsidP="00745241">
      <w:pPr>
        <w:pStyle w:val="IFACNumberedPara"/>
        <w:tabs>
          <w:tab w:val="clear" w:pos="720"/>
        </w:tabs>
        <w:ind w:left="864" w:hanging="720"/>
        <w:rPr>
          <w:rFonts w:ascii="Arial" w:hAnsi="Arial" w:cs="Arial"/>
          <w:sz w:val="20"/>
          <w:szCs w:val="20"/>
        </w:rPr>
      </w:pPr>
      <w:r w:rsidRPr="002C0BF6">
        <w:rPr>
          <w:rFonts w:ascii="Arial" w:hAnsi="Arial" w:cs="Arial"/>
          <w:sz w:val="20"/>
          <w:szCs w:val="20"/>
        </w:rPr>
        <w:t>A11</w:t>
      </w:r>
      <w:ins w:id="1565" w:author="Beverley Bahlmann" w:date="2012-03-23T15:52:00Z">
        <w:r w:rsidR="00FD2924" w:rsidRPr="002C0BF6">
          <w:rPr>
            <w:rFonts w:ascii="Arial" w:hAnsi="Arial" w:cs="Arial"/>
            <w:sz w:val="20"/>
            <w:szCs w:val="20"/>
          </w:rPr>
          <w:t>7</w:t>
        </w:r>
      </w:ins>
      <w:del w:id="1566" w:author="Beverley Bahlmann" w:date="2012-03-23T15:52:00Z">
        <w:r w:rsidRPr="002C0BF6" w:rsidDel="00FD2924">
          <w:rPr>
            <w:rFonts w:ascii="Arial" w:hAnsi="Arial" w:cs="Arial"/>
            <w:sz w:val="20"/>
            <w:szCs w:val="20"/>
          </w:rPr>
          <w:delText>4</w:delText>
        </w:r>
      </w:del>
      <w:r w:rsidRPr="002C0BF6">
        <w:rPr>
          <w:rFonts w:ascii="Arial" w:hAnsi="Arial" w:cs="Arial"/>
          <w:sz w:val="20"/>
          <w:szCs w:val="20"/>
        </w:rPr>
        <w:t>.</w:t>
      </w:r>
      <w:r w:rsidRPr="002C0BF6">
        <w:rPr>
          <w:rFonts w:ascii="Arial" w:hAnsi="Arial" w:cs="Arial"/>
          <w:sz w:val="20"/>
          <w:szCs w:val="20"/>
        </w:rPr>
        <w:tab/>
      </w:r>
      <w:r w:rsidR="004D410D" w:rsidRPr="002C0BF6">
        <w:rPr>
          <w:rFonts w:ascii="Arial" w:hAnsi="Arial" w:cs="Arial"/>
          <w:sz w:val="20"/>
          <w:szCs w:val="20"/>
        </w:rPr>
        <w:t>Subsequent events may include, for example, the</w:t>
      </w:r>
      <w:r w:rsidR="002F5847" w:rsidRPr="002C0BF6">
        <w:rPr>
          <w:rFonts w:ascii="Arial" w:hAnsi="Arial" w:cs="Arial"/>
          <w:sz w:val="20"/>
          <w:szCs w:val="20"/>
        </w:rPr>
        <w:t xml:space="preserve"> publication</w:t>
      </w:r>
      <w:r w:rsidR="004D410D" w:rsidRPr="002C0BF6">
        <w:rPr>
          <w:rFonts w:ascii="Arial" w:hAnsi="Arial" w:cs="Arial"/>
          <w:sz w:val="20"/>
          <w:szCs w:val="20"/>
        </w:rPr>
        <w:t xml:space="preserve"> of revised emissions factors</w:t>
      </w:r>
      <w:r w:rsidR="002F5847" w:rsidRPr="002C0BF6">
        <w:rPr>
          <w:rFonts w:ascii="Arial" w:hAnsi="Arial" w:cs="Arial"/>
          <w:sz w:val="20"/>
          <w:szCs w:val="20"/>
        </w:rPr>
        <w:t xml:space="preserve"> by a body such as a government agency</w:t>
      </w:r>
      <w:r w:rsidR="004D410D" w:rsidRPr="002C0BF6">
        <w:rPr>
          <w:rFonts w:ascii="Arial" w:hAnsi="Arial" w:cs="Arial"/>
          <w:sz w:val="20"/>
          <w:szCs w:val="20"/>
        </w:rPr>
        <w:t xml:space="preserve">, </w:t>
      </w:r>
      <w:r w:rsidR="00341F2F" w:rsidRPr="002C0BF6">
        <w:rPr>
          <w:rFonts w:ascii="Arial" w:hAnsi="Arial" w:cs="Arial"/>
          <w:sz w:val="20"/>
          <w:szCs w:val="20"/>
        </w:rPr>
        <w:t xml:space="preserve">changes to relevant legislation or regulations, </w:t>
      </w:r>
      <w:r w:rsidR="0018148E" w:rsidRPr="002C0BF6">
        <w:rPr>
          <w:rFonts w:ascii="Arial" w:hAnsi="Arial" w:cs="Arial"/>
          <w:sz w:val="20"/>
          <w:szCs w:val="20"/>
        </w:rPr>
        <w:t>improved scientific knowledge, significant structural changes in the entity, the availability of more accurate quantification methods, or the discovery of a significant error</w:t>
      </w:r>
      <w:r w:rsidR="009725A7" w:rsidRPr="002C0BF6">
        <w:rPr>
          <w:rFonts w:ascii="Arial" w:hAnsi="Arial" w:cs="Arial"/>
          <w:sz w:val="20"/>
          <w:szCs w:val="20"/>
        </w:rPr>
        <w:t>.</w:t>
      </w:r>
    </w:p>
    <w:p w:rsidR="00DE0422" w:rsidRPr="002C0BF6" w:rsidRDefault="00DE0422" w:rsidP="00745241">
      <w:pPr>
        <w:pStyle w:val="Heading3"/>
        <w:keepLines w:val="0"/>
        <w:rPr>
          <w:rFonts w:ascii="Arial" w:hAnsi="Arial" w:cs="Arial"/>
          <w:sz w:val="20"/>
          <w:szCs w:val="20"/>
        </w:rPr>
      </w:pPr>
      <w:r w:rsidRPr="002C0BF6">
        <w:rPr>
          <w:rFonts w:ascii="Arial" w:hAnsi="Arial" w:cs="Arial"/>
          <w:sz w:val="20"/>
          <w:szCs w:val="20"/>
        </w:rPr>
        <w:lastRenderedPageBreak/>
        <w:t>Comparative Information</w:t>
      </w:r>
      <w:r w:rsidR="00EA4FB3" w:rsidRPr="002C0BF6">
        <w:rPr>
          <w:rFonts w:ascii="Arial" w:hAnsi="Arial" w:cs="Arial"/>
          <w:sz w:val="20"/>
          <w:szCs w:val="20"/>
        </w:rPr>
        <w:t xml:space="preserve"> </w:t>
      </w:r>
      <w:r w:rsidR="00E3147B" w:rsidRPr="002C0BF6">
        <w:rPr>
          <w:rFonts w:ascii="Arial" w:hAnsi="Arial" w:cs="Arial"/>
          <w:b w:val="0"/>
          <w:sz w:val="20"/>
          <w:szCs w:val="20"/>
        </w:rPr>
        <w:t xml:space="preserve">(Ref: Para. </w:t>
      </w:r>
      <w:r w:rsidR="0006474B" w:rsidRPr="002C0BF6">
        <w:rPr>
          <w:rFonts w:ascii="Arial" w:hAnsi="Arial" w:cs="Arial"/>
          <w:b w:val="0"/>
          <w:sz w:val="20"/>
          <w:szCs w:val="20"/>
        </w:rPr>
        <w:t>6</w:t>
      </w:r>
      <w:ins w:id="1567" w:author="Beverley Bahlmann" w:date="2012-03-27T17:48:00Z">
        <w:r w:rsidR="00C249A8" w:rsidRPr="002C0BF6">
          <w:rPr>
            <w:rFonts w:ascii="Arial" w:hAnsi="Arial" w:cs="Arial"/>
            <w:b w:val="0"/>
            <w:sz w:val="20"/>
            <w:szCs w:val="20"/>
          </w:rPr>
          <w:t>2</w:t>
        </w:r>
      </w:ins>
      <w:del w:id="1568" w:author="Beverley Bahlmann" w:date="2012-03-27T17:48:00Z">
        <w:r w:rsidR="0006474B" w:rsidRPr="002C0BF6" w:rsidDel="00C249A8">
          <w:rPr>
            <w:rFonts w:ascii="Arial" w:hAnsi="Arial" w:cs="Arial"/>
            <w:b w:val="0"/>
            <w:sz w:val="20"/>
            <w:szCs w:val="20"/>
          </w:rPr>
          <w:delText>0</w:delText>
        </w:r>
      </w:del>
      <w:r w:rsidR="0006474B" w:rsidRPr="002C0BF6">
        <w:rPr>
          <w:rFonts w:ascii="Arial" w:hAnsi="Arial" w:cs="Arial"/>
          <w:i/>
          <w:sz w:val="20"/>
          <w:szCs w:val="20"/>
        </w:rPr>
        <w:t>–</w:t>
      </w:r>
      <w:r w:rsidR="0006474B" w:rsidRPr="002C0BF6">
        <w:rPr>
          <w:rFonts w:ascii="Arial" w:hAnsi="Arial" w:cs="Arial"/>
          <w:b w:val="0"/>
          <w:sz w:val="20"/>
          <w:szCs w:val="20"/>
        </w:rPr>
        <w:t>6</w:t>
      </w:r>
      <w:ins w:id="1569" w:author="Beverley Bahlmann" w:date="2012-03-27T17:49:00Z">
        <w:r w:rsidR="00C249A8" w:rsidRPr="002C0BF6">
          <w:rPr>
            <w:rFonts w:ascii="Arial" w:hAnsi="Arial" w:cs="Arial"/>
            <w:b w:val="0"/>
            <w:sz w:val="20"/>
            <w:szCs w:val="20"/>
          </w:rPr>
          <w:t>3</w:t>
        </w:r>
      </w:ins>
      <w:del w:id="1570" w:author="Beverley Bahlmann" w:date="2012-03-27T17:48:00Z">
        <w:r w:rsidR="0006474B" w:rsidRPr="002C0BF6" w:rsidDel="00C249A8">
          <w:rPr>
            <w:rFonts w:ascii="Arial" w:hAnsi="Arial" w:cs="Arial"/>
            <w:b w:val="0"/>
            <w:sz w:val="20"/>
            <w:szCs w:val="20"/>
          </w:rPr>
          <w:delText>1</w:delText>
        </w:r>
      </w:del>
      <w:ins w:id="1571" w:author="Beverley Bahlmann" w:date="2012-04-02T11:37:00Z">
        <w:r w:rsidR="007B5950" w:rsidRPr="002C0BF6">
          <w:rPr>
            <w:rFonts w:ascii="Arial" w:hAnsi="Arial" w:cs="Arial"/>
            <w:b w:val="0"/>
            <w:sz w:val="20"/>
            <w:szCs w:val="20"/>
          </w:rPr>
          <w:t>, 76(c)</w:t>
        </w:r>
      </w:ins>
      <w:r w:rsidR="00E3147B" w:rsidRPr="002C0BF6">
        <w:rPr>
          <w:rFonts w:ascii="Arial" w:hAnsi="Arial" w:cs="Arial"/>
          <w:b w:val="0"/>
          <w:sz w:val="20"/>
          <w:szCs w:val="20"/>
        </w:rPr>
        <w:t>)</w:t>
      </w:r>
    </w:p>
    <w:p w:rsidR="008D255D" w:rsidRPr="002C0BF6" w:rsidRDefault="009B1B82" w:rsidP="00745241">
      <w:pPr>
        <w:pStyle w:val="IFACNumberedPara"/>
        <w:tabs>
          <w:tab w:val="clear" w:pos="720"/>
          <w:tab w:val="left" w:pos="900"/>
        </w:tabs>
        <w:ind w:left="864" w:hanging="720"/>
        <w:rPr>
          <w:rFonts w:ascii="Arial" w:hAnsi="Arial" w:cs="Arial"/>
          <w:sz w:val="20"/>
          <w:szCs w:val="20"/>
        </w:rPr>
      </w:pPr>
      <w:r w:rsidRPr="002C0BF6">
        <w:rPr>
          <w:rFonts w:ascii="Arial" w:hAnsi="Arial" w:cs="Arial"/>
          <w:sz w:val="20"/>
          <w:szCs w:val="20"/>
        </w:rPr>
        <w:t>A11</w:t>
      </w:r>
      <w:ins w:id="1572" w:author="Beverley Bahlmann" w:date="2012-03-23T15:52:00Z">
        <w:r w:rsidR="00FD2924" w:rsidRPr="002C0BF6">
          <w:rPr>
            <w:rFonts w:ascii="Arial" w:hAnsi="Arial" w:cs="Arial"/>
            <w:sz w:val="20"/>
            <w:szCs w:val="20"/>
          </w:rPr>
          <w:t>8</w:t>
        </w:r>
      </w:ins>
      <w:del w:id="1573" w:author="Beverley Bahlmann" w:date="2012-03-23T15:52:00Z">
        <w:r w:rsidRPr="002C0BF6" w:rsidDel="00FD2924">
          <w:rPr>
            <w:rFonts w:ascii="Arial" w:hAnsi="Arial" w:cs="Arial"/>
            <w:sz w:val="20"/>
            <w:szCs w:val="20"/>
          </w:rPr>
          <w:delText>5</w:delText>
        </w:r>
      </w:del>
      <w:r w:rsidRPr="002C0BF6">
        <w:rPr>
          <w:rFonts w:ascii="Arial" w:hAnsi="Arial" w:cs="Arial"/>
          <w:sz w:val="20"/>
          <w:szCs w:val="20"/>
        </w:rPr>
        <w:t>.</w:t>
      </w:r>
      <w:r w:rsidRPr="002C0BF6">
        <w:rPr>
          <w:rFonts w:ascii="Arial" w:hAnsi="Arial" w:cs="Arial"/>
          <w:sz w:val="20"/>
          <w:szCs w:val="20"/>
        </w:rPr>
        <w:tab/>
      </w:r>
      <w:r w:rsidR="008D255D" w:rsidRPr="002C0BF6">
        <w:rPr>
          <w:rFonts w:ascii="Arial" w:hAnsi="Arial" w:cs="Arial"/>
          <w:sz w:val="20"/>
          <w:szCs w:val="20"/>
        </w:rPr>
        <w:t xml:space="preserve">Law or regulation, or the terms of the engagement, may specify the requirements in respect of presentation, reporting and assurance of the comparative information in a GHG statement. A key difference between financial statements and a GHG statement is that the amounts presented </w:t>
      </w:r>
      <w:proofErr w:type="gramStart"/>
      <w:r w:rsidR="008D255D" w:rsidRPr="002C0BF6">
        <w:rPr>
          <w:rFonts w:ascii="Arial" w:hAnsi="Arial" w:cs="Arial"/>
          <w:sz w:val="20"/>
          <w:szCs w:val="20"/>
        </w:rPr>
        <w:t>in a GHG statement measure</w:t>
      </w:r>
      <w:r w:rsidR="00F83DA5" w:rsidRPr="002C0BF6">
        <w:rPr>
          <w:rFonts w:ascii="Arial" w:hAnsi="Arial" w:cs="Arial"/>
          <w:sz w:val="20"/>
          <w:szCs w:val="20"/>
        </w:rPr>
        <w:t>s</w:t>
      </w:r>
      <w:r w:rsidR="008D255D" w:rsidRPr="002C0BF6">
        <w:rPr>
          <w:rFonts w:ascii="Arial" w:hAnsi="Arial" w:cs="Arial"/>
          <w:sz w:val="20"/>
          <w:szCs w:val="20"/>
        </w:rPr>
        <w:t xml:space="preserve"> emissions</w:t>
      </w:r>
      <w:proofErr w:type="gramEnd"/>
      <w:r w:rsidR="008D255D" w:rsidRPr="002C0BF6">
        <w:rPr>
          <w:rFonts w:ascii="Arial" w:hAnsi="Arial" w:cs="Arial"/>
          <w:sz w:val="20"/>
          <w:szCs w:val="20"/>
        </w:rPr>
        <w:t xml:space="preserve"> for a discrete period and are not based on cumulative amounts over time. As a result, the comparative information presented does not affect current year information unless emissions have been recorded in the wrong period and therefore the amounts may be based on the incorrect starting period for measurement.</w:t>
      </w:r>
    </w:p>
    <w:p w:rsidR="00635979" w:rsidRPr="002C0BF6" w:rsidRDefault="009B1B82" w:rsidP="00745241">
      <w:pPr>
        <w:tabs>
          <w:tab w:val="left" w:pos="900"/>
        </w:tabs>
        <w:spacing w:before="120"/>
        <w:ind w:left="864" w:hanging="720"/>
        <w:rPr>
          <w:rFonts w:ascii="Arial" w:eastAsia="MS Mincho" w:hAnsi="Arial" w:cs="Arial"/>
          <w:sz w:val="20"/>
          <w:szCs w:val="20"/>
        </w:rPr>
      </w:pPr>
      <w:r w:rsidRPr="002C0BF6">
        <w:rPr>
          <w:rFonts w:ascii="Arial" w:hAnsi="Arial" w:cs="Arial"/>
          <w:sz w:val="20"/>
          <w:szCs w:val="20"/>
        </w:rPr>
        <w:t>A11</w:t>
      </w:r>
      <w:ins w:id="1574" w:author="Beverley Bahlmann" w:date="2012-03-23T15:52:00Z">
        <w:r w:rsidR="00FD2924" w:rsidRPr="002C0BF6">
          <w:rPr>
            <w:rFonts w:ascii="Arial" w:hAnsi="Arial" w:cs="Arial"/>
            <w:sz w:val="20"/>
            <w:szCs w:val="20"/>
          </w:rPr>
          <w:t>9</w:t>
        </w:r>
      </w:ins>
      <w:del w:id="1575" w:author="Beverley Bahlmann" w:date="2012-03-23T15:52:00Z">
        <w:r w:rsidRPr="002C0BF6" w:rsidDel="00FD2924">
          <w:rPr>
            <w:rFonts w:ascii="Arial" w:hAnsi="Arial" w:cs="Arial"/>
            <w:sz w:val="20"/>
            <w:szCs w:val="20"/>
          </w:rPr>
          <w:delText>6</w:delText>
        </w:r>
      </w:del>
      <w:r w:rsidRPr="002C0BF6">
        <w:rPr>
          <w:rFonts w:ascii="Arial" w:hAnsi="Arial" w:cs="Arial"/>
          <w:sz w:val="20"/>
          <w:szCs w:val="20"/>
        </w:rPr>
        <w:t>.</w:t>
      </w:r>
      <w:r w:rsidRPr="002C0BF6">
        <w:rPr>
          <w:rFonts w:ascii="Arial" w:hAnsi="Arial" w:cs="Arial"/>
          <w:sz w:val="20"/>
          <w:szCs w:val="20"/>
        </w:rPr>
        <w:tab/>
      </w:r>
      <w:r w:rsidR="00635979" w:rsidRPr="002C0BF6">
        <w:rPr>
          <w:rFonts w:ascii="Arial" w:eastAsia="MS Mincho" w:hAnsi="Arial" w:cs="Arial"/>
          <w:sz w:val="20"/>
          <w:szCs w:val="20"/>
        </w:rPr>
        <w:t xml:space="preserve">Where a GHG statement includes references to percentage reductions in emissions, or a similar comparison of period on period information, it is important </w:t>
      </w:r>
      <w:ins w:id="1576" w:author="Beverley Bahlmann" w:date="2012-03-12T20:59:00Z">
        <w:r w:rsidR="00635979" w:rsidRPr="002C0BF6">
          <w:rPr>
            <w:rFonts w:ascii="Arial" w:eastAsia="MS Mincho" w:hAnsi="Arial" w:cs="Arial"/>
            <w:sz w:val="20"/>
            <w:szCs w:val="20"/>
          </w:rPr>
          <w:t>that the pract</w:t>
        </w:r>
      </w:ins>
      <w:ins w:id="1577" w:author="Beverley Bahlmann" w:date="2012-03-12T21:00:00Z">
        <w:r w:rsidR="00635979" w:rsidRPr="002C0BF6">
          <w:rPr>
            <w:rFonts w:ascii="Arial" w:eastAsia="MS Mincho" w:hAnsi="Arial" w:cs="Arial"/>
            <w:sz w:val="20"/>
            <w:szCs w:val="20"/>
          </w:rPr>
          <w:t>i</w:t>
        </w:r>
      </w:ins>
      <w:ins w:id="1578" w:author="Beverley Bahlmann" w:date="2012-03-12T20:59:00Z">
        <w:r w:rsidR="00635979" w:rsidRPr="002C0BF6">
          <w:rPr>
            <w:rFonts w:ascii="Arial" w:eastAsia="MS Mincho" w:hAnsi="Arial" w:cs="Arial"/>
            <w:sz w:val="20"/>
            <w:szCs w:val="20"/>
          </w:rPr>
          <w:t>tioner</w:t>
        </w:r>
      </w:ins>
      <w:del w:id="1579" w:author="Beverley Bahlmann" w:date="2012-03-12T21:00:00Z">
        <w:r w:rsidR="00635979" w:rsidRPr="002C0BF6" w:rsidDel="00635979">
          <w:rPr>
            <w:rFonts w:ascii="Arial" w:eastAsia="MS Mincho" w:hAnsi="Arial" w:cs="Arial"/>
            <w:sz w:val="20"/>
            <w:szCs w:val="20"/>
          </w:rPr>
          <w:delText>to</w:delText>
        </w:r>
      </w:del>
      <w:r w:rsidR="00635979" w:rsidRPr="002C0BF6">
        <w:rPr>
          <w:rFonts w:ascii="Arial" w:eastAsia="MS Mincho" w:hAnsi="Arial" w:cs="Arial"/>
          <w:sz w:val="20"/>
          <w:szCs w:val="20"/>
        </w:rPr>
        <w:t xml:space="preserve"> consider </w:t>
      </w:r>
      <w:ins w:id="1580" w:author="Beverley Bahlmann" w:date="2012-03-12T21:00:00Z">
        <w:r w:rsidR="00635979" w:rsidRPr="002C0BF6">
          <w:rPr>
            <w:rFonts w:ascii="Arial" w:eastAsia="MS Mincho" w:hAnsi="Arial" w:cs="Arial"/>
            <w:sz w:val="20"/>
            <w:szCs w:val="20"/>
          </w:rPr>
          <w:t>the appropriateness of the comparisons</w:t>
        </w:r>
      </w:ins>
      <w:ins w:id="1581" w:author="Beverley Bahlmann" w:date="2012-03-13T21:25:00Z">
        <w:r w:rsidR="00536B4E" w:rsidRPr="002C0BF6">
          <w:rPr>
            <w:rFonts w:ascii="Arial" w:eastAsia="MS Mincho" w:hAnsi="Arial" w:cs="Arial"/>
            <w:sz w:val="20"/>
            <w:szCs w:val="20"/>
          </w:rPr>
          <w:t xml:space="preserve">. These may be inappropriate </w:t>
        </w:r>
      </w:ins>
      <w:del w:id="1582" w:author="Beverley Bahlmann" w:date="2012-03-12T21:00:00Z">
        <w:r w:rsidR="00635979" w:rsidRPr="002C0BF6" w:rsidDel="00635979">
          <w:rPr>
            <w:rFonts w:ascii="Arial" w:eastAsia="MS Mincho" w:hAnsi="Arial" w:cs="Arial"/>
            <w:sz w:val="20"/>
            <w:szCs w:val="20"/>
          </w:rPr>
          <w:delText xml:space="preserve">whether the comparative information </w:delText>
        </w:r>
      </w:del>
      <w:del w:id="1583" w:author="Beverley Bahlmann" w:date="2012-03-12T20:59:00Z">
        <w:r w:rsidR="00635979" w:rsidRPr="002C0BF6" w:rsidDel="00635979">
          <w:rPr>
            <w:rFonts w:ascii="Arial" w:eastAsia="MS Mincho" w:hAnsi="Arial" w:cs="Arial"/>
            <w:sz w:val="20"/>
            <w:szCs w:val="20"/>
          </w:rPr>
          <w:delText xml:space="preserve">is </w:delText>
        </w:r>
      </w:del>
      <w:del w:id="1584" w:author="Beverley Bahlmann" w:date="2012-03-12T21:00:00Z">
        <w:r w:rsidR="00635979" w:rsidRPr="002C0BF6" w:rsidDel="00635979">
          <w:rPr>
            <w:rFonts w:ascii="Arial" w:eastAsia="MS Mincho" w:hAnsi="Arial" w:cs="Arial"/>
            <w:sz w:val="20"/>
            <w:szCs w:val="20"/>
          </w:rPr>
          <w:delText xml:space="preserve">materially misstated or misleading, </w:delText>
        </w:r>
      </w:del>
      <w:del w:id="1585" w:author="Beverley Bahlmann" w:date="2012-03-13T21:25:00Z">
        <w:r w:rsidR="00635979" w:rsidRPr="002C0BF6" w:rsidDel="00536B4E">
          <w:rPr>
            <w:rFonts w:ascii="Arial" w:eastAsia="MS Mincho" w:hAnsi="Arial" w:cs="Arial"/>
            <w:sz w:val="20"/>
            <w:szCs w:val="20"/>
          </w:rPr>
          <w:delText>for example</w:delText>
        </w:r>
      </w:del>
      <w:r w:rsidR="00635979" w:rsidRPr="002C0BF6">
        <w:rPr>
          <w:rFonts w:ascii="Arial" w:eastAsia="MS Mincho" w:hAnsi="Arial" w:cs="Arial"/>
          <w:sz w:val="20"/>
          <w:szCs w:val="20"/>
        </w:rPr>
        <w:t xml:space="preserve"> due to</w:t>
      </w:r>
      <w:ins w:id="1586" w:author="Beverley Bahlmann" w:date="2012-03-13T21:24:00Z">
        <w:r w:rsidR="00536B4E" w:rsidRPr="002C0BF6">
          <w:rPr>
            <w:rFonts w:ascii="Arial" w:eastAsia="MS Mincho" w:hAnsi="Arial" w:cs="Arial"/>
            <w:sz w:val="20"/>
            <w:szCs w:val="20"/>
          </w:rPr>
          <w:t>:</w:t>
        </w:r>
      </w:ins>
      <w:r w:rsidR="00635979" w:rsidRPr="002C0BF6">
        <w:rPr>
          <w:rFonts w:ascii="Arial" w:eastAsia="MS Mincho" w:hAnsi="Arial" w:cs="Arial"/>
          <w:sz w:val="20"/>
          <w:szCs w:val="20"/>
        </w:rPr>
        <w:t xml:space="preserve">  </w:t>
      </w:r>
    </w:p>
    <w:p w:rsidR="00635979" w:rsidRPr="002C0BF6" w:rsidRDefault="00635979" w:rsidP="00745241">
      <w:pPr>
        <w:pStyle w:val="ListParagraph"/>
        <w:numPr>
          <w:ilvl w:val="0"/>
          <w:numId w:val="69"/>
        </w:numPr>
        <w:tabs>
          <w:tab w:val="left" w:pos="720"/>
        </w:tabs>
        <w:spacing w:line="280" w:lineRule="exact"/>
        <w:ind w:left="1411" w:hanging="547"/>
        <w:rPr>
          <w:rFonts w:ascii="Arial" w:eastAsia="MS Mincho" w:hAnsi="Arial" w:cs="Arial"/>
          <w:kern w:val="8"/>
          <w:lang w:bidi="he-IL"/>
        </w:rPr>
      </w:pPr>
      <w:ins w:id="1587" w:author="Beverley Bahlmann" w:date="2012-03-12T21:00:00Z">
        <w:r w:rsidRPr="002C0BF6">
          <w:rPr>
            <w:rFonts w:ascii="Arial" w:eastAsia="MS Mincho" w:hAnsi="Arial" w:cs="Arial"/>
            <w:kern w:val="8"/>
            <w:lang w:bidi="he-IL"/>
          </w:rPr>
          <w:t xml:space="preserve">Significant changes in </w:t>
        </w:r>
      </w:ins>
      <w:r w:rsidRPr="002C0BF6">
        <w:rPr>
          <w:rFonts w:ascii="Arial" w:eastAsia="MS Mincho" w:hAnsi="Arial" w:cs="Arial"/>
          <w:kern w:val="8"/>
          <w:lang w:bidi="he-IL"/>
        </w:rPr>
        <w:t xml:space="preserve">operations </w:t>
      </w:r>
      <w:del w:id="1588" w:author="Beverley Bahlmann" w:date="2012-03-12T21:00:00Z">
        <w:r w:rsidRPr="002C0BF6" w:rsidDel="00635979">
          <w:rPr>
            <w:rFonts w:ascii="Arial" w:eastAsia="MS Mincho" w:hAnsi="Arial" w:cs="Arial"/>
            <w:kern w:val="8"/>
            <w:lang w:bidi="he-IL"/>
          </w:rPr>
          <w:delText xml:space="preserve">that have changed significantly </w:delText>
        </w:r>
      </w:del>
      <w:r w:rsidRPr="002C0BF6">
        <w:rPr>
          <w:rFonts w:ascii="Arial" w:eastAsia="MS Mincho" w:hAnsi="Arial" w:cs="Arial"/>
          <w:kern w:val="8"/>
          <w:lang w:bidi="he-IL"/>
        </w:rPr>
        <w:t>from the prior period</w:t>
      </w:r>
      <w:ins w:id="1589" w:author="Beverley Bahlmann" w:date="2012-03-13T21:25:00Z">
        <w:r w:rsidR="00536B4E" w:rsidRPr="002C0BF6">
          <w:rPr>
            <w:rFonts w:ascii="Arial" w:eastAsia="MS Mincho" w:hAnsi="Arial" w:cs="Arial"/>
            <w:kern w:val="8"/>
            <w:lang w:bidi="he-IL"/>
          </w:rPr>
          <w:t>;</w:t>
        </w:r>
      </w:ins>
      <w:del w:id="1590" w:author="Beverley Bahlmann" w:date="2012-03-13T21:25:00Z">
        <w:r w:rsidRPr="002C0BF6" w:rsidDel="00536B4E">
          <w:rPr>
            <w:rFonts w:ascii="Arial" w:eastAsia="MS Mincho" w:hAnsi="Arial" w:cs="Arial"/>
            <w:kern w:val="8"/>
            <w:lang w:bidi="he-IL"/>
          </w:rPr>
          <w:delText>,</w:delText>
        </w:r>
      </w:del>
      <w:r w:rsidRPr="002C0BF6">
        <w:rPr>
          <w:rFonts w:ascii="Arial" w:eastAsia="MS Mincho" w:hAnsi="Arial" w:cs="Arial"/>
          <w:kern w:val="8"/>
          <w:lang w:bidi="he-IL"/>
        </w:rPr>
        <w:t xml:space="preserve"> </w:t>
      </w:r>
    </w:p>
    <w:p w:rsidR="00635979" w:rsidRPr="002C0BF6" w:rsidRDefault="00635979" w:rsidP="00745241">
      <w:pPr>
        <w:pStyle w:val="ListParagraph"/>
        <w:numPr>
          <w:ilvl w:val="0"/>
          <w:numId w:val="69"/>
        </w:numPr>
        <w:tabs>
          <w:tab w:val="left" w:pos="720"/>
        </w:tabs>
        <w:spacing w:line="280" w:lineRule="exact"/>
        <w:ind w:left="1411" w:hanging="547"/>
        <w:rPr>
          <w:rFonts w:ascii="Arial" w:eastAsia="MS Mincho" w:hAnsi="Arial" w:cs="Arial"/>
          <w:kern w:val="8"/>
          <w:lang w:bidi="he-IL"/>
        </w:rPr>
      </w:pPr>
      <w:ins w:id="1591" w:author="Beverley Bahlmann" w:date="2012-03-12T21:01:00Z">
        <w:r w:rsidRPr="002C0BF6">
          <w:rPr>
            <w:rFonts w:ascii="Arial" w:eastAsia="MS Mincho" w:hAnsi="Arial" w:cs="Arial"/>
            <w:kern w:val="8"/>
            <w:lang w:bidi="he-IL"/>
          </w:rPr>
          <w:t xml:space="preserve">Significant </w:t>
        </w:r>
      </w:ins>
      <w:r w:rsidRPr="002C0BF6">
        <w:rPr>
          <w:rFonts w:ascii="Arial" w:eastAsia="MS Mincho" w:hAnsi="Arial" w:cs="Arial"/>
          <w:kern w:val="8"/>
          <w:lang w:bidi="he-IL"/>
        </w:rPr>
        <w:t xml:space="preserve">changes in conversion factors; </w:t>
      </w:r>
      <w:ins w:id="1592" w:author="Beverley Bahlmann" w:date="2012-03-12T21:03:00Z">
        <w:r w:rsidRPr="002C0BF6">
          <w:rPr>
            <w:rFonts w:ascii="Arial" w:eastAsia="MS Mincho" w:hAnsi="Arial" w:cs="Arial"/>
            <w:kern w:val="8"/>
            <w:lang w:bidi="he-IL"/>
          </w:rPr>
          <w:t>or</w:t>
        </w:r>
      </w:ins>
      <w:del w:id="1593" w:author="Beverley Bahlmann" w:date="2012-03-12T21:03:00Z">
        <w:r w:rsidRPr="002C0BF6" w:rsidDel="00635979">
          <w:rPr>
            <w:rFonts w:ascii="Arial" w:eastAsia="MS Mincho" w:hAnsi="Arial" w:cs="Arial"/>
            <w:kern w:val="8"/>
            <w:lang w:bidi="he-IL"/>
          </w:rPr>
          <w:delText>and</w:delText>
        </w:r>
      </w:del>
      <w:r w:rsidRPr="002C0BF6">
        <w:rPr>
          <w:rFonts w:ascii="Arial" w:eastAsia="MS Mincho" w:hAnsi="Arial" w:cs="Arial"/>
          <w:kern w:val="8"/>
          <w:lang w:bidi="he-IL"/>
        </w:rPr>
        <w:t xml:space="preserve"> </w:t>
      </w:r>
    </w:p>
    <w:p w:rsidR="00635979" w:rsidRPr="002C0BF6" w:rsidRDefault="00536B4E" w:rsidP="00745241">
      <w:pPr>
        <w:pStyle w:val="ListParagraph"/>
        <w:numPr>
          <w:ilvl w:val="0"/>
          <w:numId w:val="69"/>
        </w:numPr>
        <w:tabs>
          <w:tab w:val="left" w:pos="720"/>
        </w:tabs>
        <w:spacing w:line="280" w:lineRule="exact"/>
        <w:ind w:left="1411" w:hanging="547"/>
        <w:rPr>
          <w:rFonts w:ascii="Arial" w:eastAsia="MS Mincho" w:hAnsi="Arial" w:cs="Arial"/>
          <w:kern w:val="8"/>
          <w:lang w:bidi="he-IL"/>
        </w:rPr>
      </w:pPr>
      <w:ins w:id="1594" w:author="Beverley Bahlmann" w:date="2012-03-13T21:25:00Z">
        <w:r w:rsidRPr="002C0BF6">
          <w:rPr>
            <w:rFonts w:ascii="Arial" w:eastAsia="MS Mincho" w:hAnsi="Arial" w:cs="Arial"/>
            <w:kern w:val="8"/>
            <w:lang w:bidi="he-IL"/>
          </w:rPr>
          <w:t>Inc</w:t>
        </w:r>
      </w:ins>
      <w:ins w:id="1595" w:author="Beverley Bahlmann" w:date="2012-03-12T21:03:00Z">
        <w:r w:rsidR="00635979" w:rsidRPr="002C0BF6">
          <w:rPr>
            <w:rFonts w:ascii="Arial" w:eastAsia="MS Mincho" w:hAnsi="Arial" w:cs="Arial"/>
            <w:kern w:val="8"/>
            <w:lang w:bidi="he-IL"/>
          </w:rPr>
          <w:t xml:space="preserve">onsistency </w:t>
        </w:r>
      </w:ins>
      <w:ins w:id="1596" w:author="Beverley Bahlmann" w:date="2012-03-12T21:01:00Z">
        <w:r w:rsidR="00635979" w:rsidRPr="002C0BF6">
          <w:rPr>
            <w:rFonts w:ascii="Arial" w:eastAsia="MS Mincho" w:hAnsi="Arial" w:cs="Arial"/>
            <w:kern w:val="8"/>
            <w:lang w:bidi="he-IL"/>
          </w:rPr>
          <w:t xml:space="preserve">of </w:t>
        </w:r>
      </w:ins>
      <w:del w:id="1597" w:author="Beverley Bahlmann" w:date="2012-03-12T21:01:00Z">
        <w:r w:rsidR="00635979" w:rsidRPr="002C0BF6" w:rsidDel="00635979">
          <w:rPr>
            <w:rFonts w:ascii="Arial" w:eastAsia="MS Mincho" w:hAnsi="Arial" w:cs="Arial"/>
            <w:kern w:val="8"/>
            <w:lang w:bidi="he-IL"/>
          </w:rPr>
          <w:delText>information that is derived from</w:delText>
        </w:r>
      </w:del>
      <w:del w:id="1598" w:author="Beverley Bahlmann" w:date="2012-03-12T21:03:00Z">
        <w:r w:rsidR="00635979" w:rsidRPr="002C0BF6" w:rsidDel="00635979">
          <w:rPr>
            <w:rFonts w:ascii="Arial" w:eastAsia="MS Mincho" w:hAnsi="Arial" w:cs="Arial"/>
            <w:kern w:val="8"/>
            <w:lang w:bidi="he-IL"/>
          </w:rPr>
          <w:delText xml:space="preserve"> </w:delText>
        </w:r>
      </w:del>
      <w:del w:id="1599" w:author="Beverley Bahlmann" w:date="2012-03-12T21:02:00Z">
        <w:r w:rsidR="00635979" w:rsidRPr="002C0BF6" w:rsidDel="00635979">
          <w:rPr>
            <w:rFonts w:ascii="Arial" w:eastAsia="MS Mincho" w:hAnsi="Arial" w:cs="Arial"/>
            <w:kern w:val="8"/>
            <w:lang w:bidi="he-IL"/>
          </w:rPr>
          <w:delText xml:space="preserve">different </w:delText>
        </w:r>
      </w:del>
      <w:r w:rsidR="00635979" w:rsidRPr="002C0BF6">
        <w:rPr>
          <w:rFonts w:ascii="Arial" w:eastAsia="MS Mincho" w:hAnsi="Arial" w:cs="Arial"/>
          <w:kern w:val="8"/>
          <w:lang w:bidi="he-IL"/>
        </w:rPr>
        <w:t>sources or methods of measurement.</w:t>
      </w:r>
    </w:p>
    <w:p w:rsidR="008D255D" w:rsidRPr="002C0BF6" w:rsidRDefault="009B1B82" w:rsidP="00745241">
      <w:pPr>
        <w:tabs>
          <w:tab w:val="left" w:pos="810"/>
        </w:tabs>
        <w:spacing w:before="120"/>
        <w:ind w:left="864" w:hanging="720"/>
        <w:rPr>
          <w:rFonts w:ascii="Arial" w:eastAsia="MS Mincho" w:hAnsi="Arial" w:cs="Arial"/>
          <w:sz w:val="20"/>
          <w:szCs w:val="20"/>
        </w:rPr>
      </w:pPr>
      <w:r w:rsidRPr="002C0BF6">
        <w:rPr>
          <w:rFonts w:ascii="Arial" w:hAnsi="Arial" w:cs="Arial"/>
          <w:sz w:val="20"/>
          <w:szCs w:val="20"/>
        </w:rPr>
        <w:t>A1</w:t>
      </w:r>
      <w:ins w:id="1600" w:author="Beverley Bahlmann" w:date="2012-03-23T15:52:00Z">
        <w:r w:rsidR="00FD2924" w:rsidRPr="002C0BF6">
          <w:rPr>
            <w:rFonts w:ascii="Arial" w:hAnsi="Arial" w:cs="Arial"/>
            <w:sz w:val="20"/>
            <w:szCs w:val="20"/>
          </w:rPr>
          <w:t>20</w:t>
        </w:r>
      </w:ins>
      <w:del w:id="1601" w:author="Beverley Bahlmann" w:date="2012-03-23T15:52:00Z">
        <w:r w:rsidRPr="002C0BF6" w:rsidDel="00FD2924">
          <w:rPr>
            <w:rFonts w:ascii="Arial" w:hAnsi="Arial" w:cs="Arial"/>
            <w:sz w:val="20"/>
            <w:szCs w:val="20"/>
          </w:rPr>
          <w:delText>17</w:delText>
        </w:r>
      </w:del>
      <w:r w:rsidRPr="002C0BF6">
        <w:rPr>
          <w:rFonts w:ascii="Arial" w:hAnsi="Arial" w:cs="Arial"/>
          <w:sz w:val="20"/>
          <w:szCs w:val="20"/>
        </w:rPr>
        <w:t>.</w:t>
      </w:r>
      <w:r w:rsidRPr="002C0BF6">
        <w:rPr>
          <w:rFonts w:ascii="Arial" w:hAnsi="Arial" w:cs="Arial"/>
          <w:sz w:val="20"/>
          <w:szCs w:val="20"/>
        </w:rPr>
        <w:tab/>
      </w:r>
      <w:r w:rsidR="00884AF7" w:rsidRPr="002C0BF6">
        <w:rPr>
          <w:rFonts w:ascii="Arial" w:hAnsi="Arial" w:cs="Arial"/>
          <w:sz w:val="20"/>
          <w:szCs w:val="20"/>
        </w:rPr>
        <w:t xml:space="preserve"> </w:t>
      </w:r>
      <w:r w:rsidR="008D255D" w:rsidRPr="002C0BF6">
        <w:rPr>
          <w:rFonts w:ascii="Arial" w:eastAsia="MS Mincho" w:hAnsi="Arial" w:cs="Arial"/>
          <w:sz w:val="20"/>
          <w:szCs w:val="20"/>
        </w:rPr>
        <w:t xml:space="preserve">When comparative information is presented with the current emissions information but some or all of that comparative information is not covered by the practitioner’s conclusion, it is important that the status of such information is clearly identified in both the GHG statement and the assurance report. </w:t>
      </w:r>
      <w:del w:id="1602" w:author="Beverley Bahlmann" w:date="2012-04-02T11:47:00Z">
        <w:r w:rsidR="008D255D" w:rsidRPr="002C0BF6" w:rsidDel="001611A0">
          <w:rPr>
            <w:rFonts w:ascii="Arial" w:eastAsia="MS Mincho" w:hAnsi="Arial" w:cs="Arial"/>
            <w:sz w:val="20"/>
            <w:szCs w:val="20"/>
          </w:rPr>
          <w:delText>(Ref: Para. 7</w:delText>
        </w:r>
      </w:del>
      <w:del w:id="1603" w:author="Beverley Bahlmann" w:date="2012-03-27T17:49:00Z">
        <w:r w:rsidR="008D255D" w:rsidRPr="002C0BF6" w:rsidDel="00C249A8">
          <w:rPr>
            <w:rFonts w:ascii="Arial" w:eastAsia="MS Mincho" w:hAnsi="Arial" w:cs="Arial"/>
            <w:sz w:val="20"/>
            <w:szCs w:val="20"/>
          </w:rPr>
          <w:delText>4</w:delText>
        </w:r>
      </w:del>
      <w:del w:id="1604" w:author="Beverley Bahlmann" w:date="2012-04-02T11:47:00Z">
        <w:r w:rsidR="008D255D" w:rsidRPr="002C0BF6" w:rsidDel="001611A0">
          <w:rPr>
            <w:rFonts w:ascii="Arial" w:eastAsia="MS Mincho" w:hAnsi="Arial" w:cs="Arial"/>
            <w:sz w:val="20"/>
            <w:szCs w:val="20"/>
          </w:rPr>
          <w:delText xml:space="preserve">(c))  </w:delText>
        </w:r>
      </w:del>
      <w:del w:id="1605" w:author="Beverley Bahlmann" w:date="2012-03-27T17:49:00Z">
        <w:r w:rsidR="008D255D" w:rsidRPr="002C0BF6" w:rsidDel="00C249A8">
          <w:rPr>
            <w:rFonts w:ascii="Arial" w:eastAsia="MS Mincho" w:hAnsi="Arial" w:cs="Arial"/>
            <w:sz w:val="20"/>
            <w:szCs w:val="20"/>
          </w:rPr>
          <w:delText>[Previously A115]</w:delText>
        </w:r>
      </w:del>
    </w:p>
    <w:p w:rsidR="008D255D" w:rsidRPr="002C0BF6" w:rsidRDefault="008D255D" w:rsidP="00745241">
      <w:pPr>
        <w:tabs>
          <w:tab w:val="left" w:pos="720"/>
        </w:tabs>
        <w:spacing w:before="240"/>
        <w:ind w:left="691" w:hanging="691"/>
        <w:jc w:val="left"/>
        <w:rPr>
          <w:rFonts w:ascii="Arial" w:eastAsia="MS Mincho" w:hAnsi="Arial" w:cs="Arial"/>
          <w:i/>
          <w:sz w:val="20"/>
          <w:szCs w:val="20"/>
        </w:rPr>
      </w:pPr>
      <w:r w:rsidRPr="002C0BF6">
        <w:rPr>
          <w:rFonts w:ascii="Arial" w:eastAsia="MS Mincho" w:hAnsi="Arial" w:cs="Arial"/>
          <w:i/>
          <w:sz w:val="20"/>
          <w:szCs w:val="20"/>
        </w:rPr>
        <w:t xml:space="preserve">Restatements </w:t>
      </w:r>
      <w:r w:rsidRPr="002C0BF6">
        <w:rPr>
          <w:rFonts w:ascii="Arial" w:eastAsia="MS Mincho" w:hAnsi="Arial" w:cs="Arial"/>
          <w:sz w:val="20"/>
          <w:szCs w:val="20"/>
        </w:rPr>
        <w:t>(Ref: Para</w:t>
      </w:r>
      <w:del w:id="1606" w:author="Beverley Bahlmann" w:date="2012-04-02T11:48:00Z">
        <w:r w:rsidR="00196A9E" w:rsidRPr="002C0BF6" w:rsidDel="001611A0">
          <w:rPr>
            <w:rFonts w:ascii="Arial" w:eastAsia="MS Mincho" w:hAnsi="Arial" w:cs="Arial"/>
            <w:sz w:val="20"/>
            <w:szCs w:val="20"/>
          </w:rPr>
          <w:delText>’s</w:delText>
        </w:r>
      </w:del>
      <w:r w:rsidRPr="002C0BF6">
        <w:rPr>
          <w:rFonts w:ascii="Arial" w:eastAsia="MS Mincho" w:hAnsi="Arial" w:cs="Arial"/>
          <w:sz w:val="20"/>
          <w:szCs w:val="20"/>
        </w:rPr>
        <w:t>. 6</w:t>
      </w:r>
      <w:ins w:id="1607" w:author="Beverley Bahlmann" w:date="2012-03-27T17:49:00Z">
        <w:r w:rsidR="00C249A8" w:rsidRPr="002C0BF6">
          <w:rPr>
            <w:rFonts w:ascii="Arial" w:eastAsia="MS Mincho" w:hAnsi="Arial" w:cs="Arial"/>
            <w:sz w:val="20"/>
            <w:szCs w:val="20"/>
          </w:rPr>
          <w:t>2</w:t>
        </w:r>
      </w:ins>
      <w:del w:id="1608" w:author="Beverley Bahlmann" w:date="2012-03-27T17:49:00Z">
        <w:r w:rsidRPr="002C0BF6" w:rsidDel="00C249A8">
          <w:rPr>
            <w:rFonts w:ascii="Arial" w:eastAsia="MS Mincho" w:hAnsi="Arial" w:cs="Arial"/>
            <w:sz w:val="20"/>
            <w:szCs w:val="20"/>
          </w:rPr>
          <w:delText>0</w:delText>
        </w:r>
      </w:del>
      <w:r w:rsidRPr="002C0BF6">
        <w:rPr>
          <w:rFonts w:ascii="Arial" w:eastAsia="MS Mincho" w:hAnsi="Arial" w:cs="Arial"/>
          <w:sz w:val="20"/>
          <w:szCs w:val="20"/>
        </w:rPr>
        <w:t>(a)</w:t>
      </w:r>
      <w:del w:id="1609" w:author="Beverley Bahlmann" w:date="2012-03-27T17:49:00Z">
        <w:r w:rsidRPr="002C0BF6" w:rsidDel="00C249A8">
          <w:rPr>
            <w:rFonts w:ascii="Arial" w:eastAsia="MS Mincho" w:hAnsi="Arial" w:cs="Arial"/>
            <w:sz w:val="20"/>
            <w:szCs w:val="20"/>
          </w:rPr>
          <w:delText xml:space="preserve"> and 61(b)</w:delText>
        </w:r>
      </w:del>
      <w:r w:rsidRPr="002C0BF6">
        <w:rPr>
          <w:rFonts w:ascii="Arial" w:eastAsia="MS Mincho" w:hAnsi="Arial" w:cs="Arial"/>
          <w:sz w:val="20"/>
          <w:szCs w:val="20"/>
        </w:rPr>
        <w:t>)</w:t>
      </w:r>
      <w:r w:rsidRPr="002C0BF6">
        <w:rPr>
          <w:rFonts w:ascii="Arial" w:eastAsia="MS Mincho" w:hAnsi="Arial" w:cs="Arial"/>
          <w:i/>
          <w:sz w:val="20"/>
          <w:szCs w:val="20"/>
        </w:rPr>
        <w:t xml:space="preserve">  </w:t>
      </w:r>
    </w:p>
    <w:p w:rsidR="00884AF7" w:rsidRPr="002C0BF6" w:rsidRDefault="009B1B82" w:rsidP="00745241">
      <w:pPr>
        <w:pStyle w:val="IFACNumberedPara"/>
        <w:ind w:left="864" w:hanging="720"/>
        <w:rPr>
          <w:ins w:id="1610" w:author="Beverley Bahlmann" w:date="2012-03-20T17:46:00Z"/>
          <w:rFonts w:ascii="Arial" w:hAnsi="Arial" w:cs="Arial"/>
          <w:sz w:val="20"/>
          <w:szCs w:val="20"/>
        </w:rPr>
      </w:pPr>
      <w:r w:rsidRPr="002C0BF6">
        <w:rPr>
          <w:rFonts w:ascii="Arial" w:hAnsi="Arial" w:cs="Arial"/>
          <w:sz w:val="20"/>
          <w:szCs w:val="20"/>
        </w:rPr>
        <w:t>A1</w:t>
      </w:r>
      <w:ins w:id="1611" w:author="Beverley Bahlmann" w:date="2012-03-23T15:53:00Z">
        <w:r w:rsidR="00FD2924" w:rsidRPr="002C0BF6">
          <w:rPr>
            <w:rFonts w:ascii="Arial" w:hAnsi="Arial" w:cs="Arial"/>
            <w:sz w:val="20"/>
            <w:szCs w:val="20"/>
          </w:rPr>
          <w:t>21</w:t>
        </w:r>
      </w:ins>
      <w:del w:id="1612" w:author="Beverley Bahlmann" w:date="2012-03-23T15:53:00Z">
        <w:r w:rsidRPr="002C0BF6" w:rsidDel="00FD2924">
          <w:rPr>
            <w:rFonts w:ascii="Arial" w:hAnsi="Arial" w:cs="Arial"/>
            <w:sz w:val="20"/>
            <w:szCs w:val="20"/>
          </w:rPr>
          <w:delText>18</w:delText>
        </w:r>
      </w:del>
      <w:r w:rsidRPr="002C0BF6">
        <w:rPr>
          <w:rFonts w:ascii="Arial" w:hAnsi="Arial" w:cs="Arial"/>
          <w:sz w:val="20"/>
          <w:szCs w:val="20"/>
        </w:rPr>
        <w:t>.</w:t>
      </w:r>
      <w:r w:rsidRPr="002C0BF6">
        <w:rPr>
          <w:rFonts w:ascii="Arial" w:hAnsi="Arial" w:cs="Arial"/>
          <w:sz w:val="20"/>
          <w:szCs w:val="20"/>
        </w:rPr>
        <w:tab/>
      </w:r>
      <w:r w:rsidR="00606BC4" w:rsidRPr="002C0BF6">
        <w:rPr>
          <w:rFonts w:ascii="Arial" w:hAnsi="Arial" w:cs="Arial"/>
          <w:sz w:val="20"/>
          <w:szCs w:val="20"/>
        </w:rPr>
        <w:t xml:space="preserve">  </w:t>
      </w:r>
      <w:r w:rsidR="00884AF7" w:rsidRPr="002C0BF6">
        <w:rPr>
          <w:rFonts w:ascii="Arial" w:hAnsi="Arial" w:cs="Arial"/>
          <w:sz w:val="20"/>
          <w:szCs w:val="20"/>
        </w:rPr>
        <w:t xml:space="preserve">The GHG quantities reported in a prior period may need to be restated in accordance with </w:t>
      </w:r>
      <w:ins w:id="1613" w:author="Beverley Bahlmann" w:date="2012-03-12T17:46:00Z">
        <w:r w:rsidR="00B2707F" w:rsidRPr="002C0BF6">
          <w:rPr>
            <w:rFonts w:ascii="Arial" w:hAnsi="Arial" w:cs="Arial"/>
            <w:sz w:val="20"/>
            <w:szCs w:val="20"/>
          </w:rPr>
          <w:t xml:space="preserve">laws or regulations or </w:t>
        </w:r>
      </w:ins>
      <w:r w:rsidR="00884AF7" w:rsidRPr="002C0BF6">
        <w:rPr>
          <w:rFonts w:ascii="Arial" w:hAnsi="Arial" w:cs="Arial"/>
          <w:sz w:val="20"/>
          <w:szCs w:val="20"/>
        </w:rPr>
        <w:t xml:space="preserve">the applicable criteria because of, for example, improved scientific knowledge, significant structural changes in the entity, the availability of more accurate quantification methods, </w:t>
      </w:r>
      <w:del w:id="1614" w:author="Beverley Bahlmann" w:date="2012-03-12T20:57:00Z">
        <w:r w:rsidR="00884AF7" w:rsidRPr="002C0BF6" w:rsidDel="00635979">
          <w:rPr>
            <w:rFonts w:ascii="Arial" w:hAnsi="Arial" w:cs="Arial"/>
            <w:sz w:val="20"/>
            <w:szCs w:val="20"/>
          </w:rPr>
          <w:delText>the revision of an estimate,</w:delText>
        </w:r>
      </w:del>
      <w:r w:rsidR="00884AF7" w:rsidRPr="002C0BF6">
        <w:rPr>
          <w:rFonts w:ascii="Arial" w:hAnsi="Arial" w:cs="Arial"/>
          <w:sz w:val="20"/>
          <w:szCs w:val="20"/>
        </w:rPr>
        <w:t xml:space="preserve"> or the discovery of a significant error.</w:t>
      </w:r>
      <w:r w:rsidR="00804E56" w:rsidRPr="002C0BF6">
        <w:rPr>
          <w:rFonts w:ascii="Arial" w:hAnsi="Arial" w:cs="Arial"/>
          <w:sz w:val="20"/>
          <w:szCs w:val="20"/>
        </w:rPr>
        <w:t xml:space="preserve"> </w:t>
      </w:r>
      <w:del w:id="1615" w:author="Beverley Bahlmann" w:date="2012-03-27T17:49:00Z">
        <w:r w:rsidR="008D255D" w:rsidRPr="002C0BF6" w:rsidDel="00C249A8">
          <w:rPr>
            <w:rFonts w:ascii="Arial" w:hAnsi="Arial" w:cs="Arial"/>
            <w:sz w:val="20"/>
            <w:szCs w:val="20"/>
          </w:rPr>
          <w:delText>[Previously A114]</w:delText>
        </w:r>
      </w:del>
    </w:p>
    <w:p w:rsidR="007C7560" w:rsidRPr="002C0BF6" w:rsidRDefault="007C7560" w:rsidP="00745241">
      <w:pPr>
        <w:spacing w:before="240"/>
        <w:jc w:val="left"/>
        <w:rPr>
          <w:ins w:id="1616" w:author="Beverley Bahlmann" w:date="2012-03-20T17:46:00Z"/>
          <w:rFonts w:ascii="Arial" w:hAnsi="Arial" w:cs="Arial"/>
          <w:i/>
          <w:sz w:val="20"/>
          <w:szCs w:val="20"/>
        </w:rPr>
      </w:pPr>
      <w:ins w:id="1617" w:author="Beverley Bahlmann" w:date="2012-03-20T17:46:00Z">
        <w:r w:rsidRPr="002C0BF6">
          <w:rPr>
            <w:rFonts w:ascii="Arial" w:hAnsi="Arial" w:cs="Arial"/>
            <w:i/>
            <w:sz w:val="20"/>
            <w:szCs w:val="20"/>
          </w:rPr>
          <w:t>Performing Procedures on Comp</w:t>
        </w:r>
        <w:r w:rsidR="001611A0" w:rsidRPr="002C0BF6">
          <w:rPr>
            <w:rFonts w:ascii="Arial" w:hAnsi="Arial" w:cs="Arial"/>
            <w:i/>
            <w:sz w:val="20"/>
            <w:szCs w:val="20"/>
          </w:rPr>
          <w:t xml:space="preserve">arative Information </w:t>
        </w:r>
        <w:r w:rsidR="001611A0" w:rsidRPr="002C0BF6">
          <w:rPr>
            <w:rFonts w:ascii="Arial" w:hAnsi="Arial" w:cs="Arial"/>
            <w:sz w:val="20"/>
            <w:szCs w:val="20"/>
          </w:rPr>
          <w:t>(</w:t>
        </w:r>
      </w:ins>
      <w:ins w:id="1618" w:author="Beverley Bahlmann" w:date="2012-04-02T11:48:00Z">
        <w:r w:rsidR="001611A0" w:rsidRPr="002C0BF6">
          <w:rPr>
            <w:rFonts w:ascii="Arial" w:hAnsi="Arial" w:cs="Arial"/>
            <w:sz w:val="20"/>
            <w:szCs w:val="20"/>
          </w:rPr>
          <w:t>R</w:t>
        </w:r>
      </w:ins>
      <w:ins w:id="1619" w:author="Beverley Bahlmann" w:date="2012-03-20T17:46:00Z">
        <w:r w:rsidR="00C249A8" w:rsidRPr="002C0BF6">
          <w:rPr>
            <w:rFonts w:ascii="Arial" w:hAnsi="Arial" w:cs="Arial"/>
            <w:sz w:val="20"/>
            <w:szCs w:val="20"/>
          </w:rPr>
          <w:t>ef</w:t>
        </w:r>
      </w:ins>
      <w:ins w:id="1620" w:author="Beverley Bahlmann" w:date="2012-04-02T11:48:00Z">
        <w:r w:rsidR="001611A0" w:rsidRPr="002C0BF6">
          <w:rPr>
            <w:rFonts w:ascii="Arial" w:hAnsi="Arial" w:cs="Arial"/>
            <w:sz w:val="20"/>
            <w:szCs w:val="20"/>
          </w:rPr>
          <w:t>:</w:t>
        </w:r>
      </w:ins>
      <w:ins w:id="1621" w:author="Beverley Bahlmann" w:date="2012-03-20T17:46:00Z">
        <w:r w:rsidR="00C249A8" w:rsidRPr="002C0BF6">
          <w:rPr>
            <w:rFonts w:ascii="Arial" w:hAnsi="Arial" w:cs="Arial"/>
            <w:sz w:val="20"/>
            <w:szCs w:val="20"/>
          </w:rPr>
          <w:t xml:space="preserve"> Para 6</w:t>
        </w:r>
      </w:ins>
      <w:ins w:id="1622" w:author="Beverley Bahlmann" w:date="2012-03-27T17:50:00Z">
        <w:r w:rsidR="00C249A8" w:rsidRPr="002C0BF6">
          <w:rPr>
            <w:rFonts w:ascii="Arial" w:hAnsi="Arial" w:cs="Arial"/>
            <w:sz w:val="20"/>
            <w:szCs w:val="20"/>
          </w:rPr>
          <w:t>3</w:t>
        </w:r>
      </w:ins>
      <w:ins w:id="1623" w:author="Beverley Bahlmann" w:date="2012-03-20T17:46:00Z">
        <w:r w:rsidRPr="002C0BF6">
          <w:rPr>
            <w:rFonts w:ascii="Arial" w:hAnsi="Arial" w:cs="Arial"/>
            <w:sz w:val="20"/>
            <w:szCs w:val="20"/>
          </w:rPr>
          <w:t>(a))</w:t>
        </w:r>
      </w:ins>
    </w:p>
    <w:p w:rsidR="007C7560" w:rsidRPr="002C0BF6" w:rsidRDefault="00FD2924" w:rsidP="00745241">
      <w:pPr>
        <w:spacing w:before="120"/>
        <w:ind w:left="864" w:hanging="720"/>
        <w:rPr>
          <w:ins w:id="1624" w:author="Beverley Bahlmann" w:date="2012-03-20T17:46:00Z"/>
          <w:rFonts w:ascii="Arial" w:hAnsi="Arial" w:cs="Arial"/>
          <w:sz w:val="20"/>
          <w:szCs w:val="20"/>
        </w:rPr>
      </w:pPr>
      <w:ins w:id="1625" w:author="Beverley Bahlmann" w:date="2012-03-20T17:46:00Z">
        <w:r w:rsidRPr="002C0BF6">
          <w:rPr>
            <w:rFonts w:ascii="Arial" w:hAnsi="Arial" w:cs="Arial"/>
            <w:sz w:val="20"/>
            <w:szCs w:val="20"/>
          </w:rPr>
          <w:t>A1</w:t>
        </w:r>
      </w:ins>
      <w:ins w:id="1626" w:author="Beverley Bahlmann" w:date="2012-03-23T15:53:00Z">
        <w:r w:rsidRPr="002C0BF6">
          <w:rPr>
            <w:rFonts w:ascii="Arial" w:hAnsi="Arial" w:cs="Arial"/>
            <w:sz w:val="20"/>
            <w:szCs w:val="20"/>
          </w:rPr>
          <w:t>22</w:t>
        </w:r>
      </w:ins>
      <w:ins w:id="1627" w:author="Beverley Bahlmann" w:date="2012-03-23T16:08:00Z">
        <w:r w:rsidR="004431A5" w:rsidRPr="002C0BF6">
          <w:rPr>
            <w:rFonts w:ascii="Arial" w:hAnsi="Arial" w:cs="Arial"/>
            <w:sz w:val="20"/>
            <w:szCs w:val="20"/>
          </w:rPr>
          <w:t>.</w:t>
        </w:r>
      </w:ins>
      <w:ins w:id="1628" w:author="Beverley Bahlmann" w:date="2012-03-20T17:46:00Z">
        <w:r w:rsidR="007C7560" w:rsidRPr="002C0BF6">
          <w:rPr>
            <w:rFonts w:ascii="Arial" w:hAnsi="Arial" w:cs="Arial"/>
            <w:sz w:val="20"/>
            <w:szCs w:val="20"/>
          </w:rPr>
          <w:t xml:space="preserve"> </w:t>
        </w:r>
      </w:ins>
      <w:r w:rsidR="007C7560" w:rsidRPr="002C0BF6">
        <w:rPr>
          <w:rFonts w:ascii="Arial" w:hAnsi="Arial" w:cs="Arial"/>
          <w:sz w:val="20"/>
          <w:szCs w:val="20"/>
        </w:rPr>
        <w:t xml:space="preserve"> </w:t>
      </w:r>
      <w:ins w:id="1629" w:author="Beverley Bahlmann" w:date="2012-03-20T17:46:00Z">
        <w:r w:rsidR="007C7560" w:rsidRPr="002C0BF6">
          <w:rPr>
            <w:rFonts w:ascii="Arial" w:hAnsi="Arial" w:cs="Arial"/>
            <w:sz w:val="20"/>
            <w:szCs w:val="20"/>
          </w:rPr>
          <w:t xml:space="preserve">In a limited assurance engagement that includes assurance on comparative information, </w:t>
        </w:r>
      </w:ins>
      <w:ins w:id="1630" w:author="Beverley Bahlmann" w:date="2012-03-20T17:52:00Z">
        <w:r w:rsidR="007C7560" w:rsidRPr="002C0BF6">
          <w:rPr>
            <w:rFonts w:ascii="Arial" w:hAnsi="Arial" w:cs="Arial"/>
            <w:sz w:val="20"/>
            <w:szCs w:val="20"/>
          </w:rPr>
          <w:t>if</w:t>
        </w:r>
      </w:ins>
      <w:ins w:id="1631" w:author="Beverley Bahlmann" w:date="2012-03-20T17:46:00Z">
        <w:r w:rsidR="007C7560" w:rsidRPr="002C0BF6">
          <w:rPr>
            <w:rFonts w:ascii="Arial" w:hAnsi="Arial" w:cs="Arial"/>
            <w:sz w:val="20"/>
            <w:szCs w:val="20"/>
          </w:rPr>
          <w:t xml:space="preserve"> the practitioner becomes aware that there may be a material misstatement in the comparative information presented, the procedures to be performed are to be in accordance with </w:t>
        </w:r>
        <w:r w:rsidR="00C249A8" w:rsidRPr="002C0BF6">
          <w:rPr>
            <w:rFonts w:ascii="Arial" w:hAnsi="Arial" w:cs="Arial"/>
            <w:sz w:val="20"/>
            <w:szCs w:val="20"/>
          </w:rPr>
          <w:t>the requirements of paragraph 4</w:t>
        </w:r>
      </w:ins>
      <w:ins w:id="1632" w:author="Beverley Bahlmann" w:date="2012-03-27T17:50:00Z">
        <w:r w:rsidR="00C249A8" w:rsidRPr="002C0BF6">
          <w:rPr>
            <w:rFonts w:ascii="Arial" w:hAnsi="Arial" w:cs="Arial"/>
            <w:sz w:val="20"/>
            <w:szCs w:val="20"/>
          </w:rPr>
          <w:t>9</w:t>
        </w:r>
      </w:ins>
      <w:ins w:id="1633" w:author="Beverley Bahlmann" w:date="2012-03-20T17:46:00Z">
        <w:r w:rsidR="007C7560" w:rsidRPr="002C0BF6">
          <w:rPr>
            <w:rFonts w:ascii="Arial" w:hAnsi="Arial" w:cs="Arial"/>
            <w:sz w:val="20"/>
            <w:szCs w:val="20"/>
          </w:rPr>
          <w:t>L. In the case of a reasonable assurance engagement, the procedures to be performed are to be sufficient to form an opinion on the comparative information.</w:t>
        </w:r>
      </w:ins>
    </w:p>
    <w:p w:rsidR="007C7560" w:rsidRPr="002C0BF6" w:rsidRDefault="00FD2924" w:rsidP="00745241">
      <w:pPr>
        <w:pStyle w:val="IFACNumberedPara"/>
        <w:tabs>
          <w:tab w:val="clear" w:pos="720"/>
          <w:tab w:val="left" w:pos="810"/>
        </w:tabs>
        <w:ind w:left="864" w:hanging="720"/>
        <w:rPr>
          <w:rFonts w:ascii="Arial" w:hAnsi="Arial" w:cs="Arial"/>
          <w:sz w:val="20"/>
          <w:szCs w:val="20"/>
        </w:rPr>
      </w:pPr>
      <w:ins w:id="1634" w:author="Beverley Bahlmann" w:date="2012-03-20T17:46:00Z">
        <w:r w:rsidRPr="002C0BF6">
          <w:rPr>
            <w:rFonts w:ascii="Arial" w:hAnsi="Arial" w:cs="Arial"/>
            <w:sz w:val="20"/>
            <w:szCs w:val="20"/>
          </w:rPr>
          <w:t>A1</w:t>
        </w:r>
      </w:ins>
      <w:ins w:id="1635" w:author="Beverley Bahlmann" w:date="2012-03-23T15:53:00Z">
        <w:r w:rsidRPr="002C0BF6">
          <w:rPr>
            <w:rFonts w:ascii="Arial" w:hAnsi="Arial" w:cs="Arial"/>
            <w:sz w:val="20"/>
            <w:szCs w:val="20"/>
          </w:rPr>
          <w:t>23</w:t>
        </w:r>
      </w:ins>
      <w:ins w:id="1636" w:author="Beverley Bahlmann" w:date="2012-03-23T16:08:00Z">
        <w:r w:rsidR="004431A5" w:rsidRPr="002C0BF6">
          <w:rPr>
            <w:rFonts w:ascii="Arial" w:hAnsi="Arial" w:cs="Arial"/>
            <w:sz w:val="20"/>
            <w:szCs w:val="20"/>
          </w:rPr>
          <w:t>.</w:t>
        </w:r>
      </w:ins>
      <w:ins w:id="1637" w:author="Beverley Bahlmann" w:date="2012-03-20T17:46:00Z">
        <w:r w:rsidR="007C7560" w:rsidRPr="002C0BF6">
          <w:rPr>
            <w:rFonts w:ascii="Arial" w:hAnsi="Arial" w:cs="Arial"/>
            <w:sz w:val="20"/>
            <w:szCs w:val="20"/>
          </w:rPr>
          <w:t xml:space="preserve"> </w:t>
        </w:r>
      </w:ins>
      <w:r w:rsidR="00E12205" w:rsidRPr="002C0BF6">
        <w:rPr>
          <w:rFonts w:ascii="Arial" w:hAnsi="Arial" w:cs="Arial"/>
          <w:sz w:val="20"/>
          <w:szCs w:val="20"/>
        </w:rPr>
        <w:t xml:space="preserve">  </w:t>
      </w:r>
      <w:ins w:id="1638" w:author="Beverley Bahlmann" w:date="2012-03-20T17:46:00Z">
        <w:r w:rsidR="007C7560" w:rsidRPr="002C0BF6">
          <w:rPr>
            <w:rFonts w:ascii="Arial" w:hAnsi="Arial" w:cs="Arial"/>
            <w:sz w:val="20"/>
            <w:szCs w:val="20"/>
          </w:rPr>
          <w:t>If the engagement does not include assurance on comparative information, the requirement to perform procedures in the circums</w:t>
        </w:r>
        <w:r w:rsidR="00C249A8" w:rsidRPr="002C0BF6">
          <w:rPr>
            <w:rFonts w:ascii="Arial" w:hAnsi="Arial" w:cs="Arial"/>
            <w:sz w:val="20"/>
            <w:szCs w:val="20"/>
          </w:rPr>
          <w:t>tances addressed by paragraph 6</w:t>
        </w:r>
      </w:ins>
      <w:ins w:id="1639" w:author="Beverley Bahlmann" w:date="2012-03-27T17:50:00Z">
        <w:r w:rsidR="00C249A8" w:rsidRPr="002C0BF6">
          <w:rPr>
            <w:rFonts w:ascii="Arial" w:hAnsi="Arial" w:cs="Arial"/>
            <w:sz w:val="20"/>
            <w:szCs w:val="20"/>
          </w:rPr>
          <w:t>3</w:t>
        </w:r>
      </w:ins>
      <w:ins w:id="1640" w:author="Beverley Bahlmann" w:date="2012-03-20T17:46:00Z">
        <w:r w:rsidR="007C7560" w:rsidRPr="002C0BF6">
          <w:rPr>
            <w:rFonts w:ascii="Arial" w:hAnsi="Arial" w:cs="Arial"/>
            <w:sz w:val="20"/>
            <w:szCs w:val="20"/>
          </w:rPr>
          <w:t>(a) is to satisfy the practitioner’s ethical obligation to not knowingly be associated with materially false or misleading information.</w:t>
        </w:r>
      </w:ins>
    </w:p>
    <w:p w:rsidR="009E3154" w:rsidRPr="002C0BF6" w:rsidRDefault="009E3154" w:rsidP="00745241">
      <w:pPr>
        <w:pStyle w:val="Heading3"/>
        <w:keepLines w:val="0"/>
        <w:rPr>
          <w:rFonts w:ascii="Arial" w:hAnsi="Arial" w:cs="Arial"/>
          <w:sz w:val="20"/>
          <w:szCs w:val="20"/>
        </w:rPr>
      </w:pPr>
      <w:r w:rsidRPr="002C0BF6">
        <w:rPr>
          <w:rFonts w:ascii="Arial" w:hAnsi="Arial" w:cs="Arial"/>
          <w:sz w:val="20"/>
          <w:szCs w:val="20"/>
        </w:rPr>
        <w:lastRenderedPageBreak/>
        <w:t xml:space="preserve">Other Information </w:t>
      </w:r>
      <w:r w:rsidRPr="002C0BF6">
        <w:rPr>
          <w:rFonts w:ascii="Arial" w:hAnsi="Arial" w:cs="Arial"/>
          <w:b w:val="0"/>
          <w:sz w:val="20"/>
          <w:szCs w:val="20"/>
        </w:rPr>
        <w:t xml:space="preserve">(Ref: Para. </w:t>
      </w:r>
      <w:r w:rsidR="00214DA9" w:rsidRPr="002C0BF6">
        <w:rPr>
          <w:rFonts w:ascii="Arial" w:hAnsi="Arial" w:cs="Arial"/>
          <w:b w:val="0"/>
          <w:sz w:val="20"/>
          <w:szCs w:val="20"/>
        </w:rPr>
        <w:t>6</w:t>
      </w:r>
      <w:ins w:id="1641" w:author="Beverley Bahlmann" w:date="2012-03-27T17:50:00Z">
        <w:r w:rsidR="00C249A8" w:rsidRPr="002C0BF6">
          <w:rPr>
            <w:rFonts w:ascii="Arial" w:hAnsi="Arial" w:cs="Arial"/>
            <w:b w:val="0"/>
            <w:sz w:val="20"/>
            <w:szCs w:val="20"/>
          </w:rPr>
          <w:t>4</w:t>
        </w:r>
      </w:ins>
      <w:del w:id="1642" w:author="Beverley Bahlmann" w:date="2012-03-27T17:50:00Z">
        <w:r w:rsidR="0006474B" w:rsidRPr="002C0BF6" w:rsidDel="00C249A8">
          <w:rPr>
            <w:rFonts w:ascii="Arial" w:hAnsi="Arial" w:cs="Arial"/>
            <w:b w:val="0"/>
            <w:sz w:val="20"/>
            <w:szCs w:val="20"/>
          </w:rPr>
          <w:delText>2</w:delText>
        </w:r>
      </w:del>
      <w:r w:rsidRPr="002C0BF6">
        <w:rPr>
          <w:rFonts w:ascii="Arial" w:hAnsi="Arial" w:cs="Arial"/>
          <w:b w:val="0"/>
          <w:sz w:val="20"/>
          <w:szCs w:val="20"/>
        </w:rPr>
        <w:t>)</w:t>
      </w:r>
    </w:p>
    <w:p w:rsidR="006A1B62" w:rsidRPr="002C0BF6" w:rsidRDefault="009B1B82" w:rsidP="00745241">
      <w:pPr>
        <w:pStyle w:val="IFACNumberedPara"/>
        <w:tabs>
          <w:tab w:val="clear" w:pos="720"/>
        </w:tabs>
        <w:ind w:left="864" w:hanging="720"/>
        <w:rPr>
          <w:rFonts w:ascii="Arial" w:hAnsi="Arial" w:cs="Arial"/>
          <w:sz w:val="20"/>
          <w:szCs w:val="20"/>
        </w:rPr>
      </w:pPr>
      <w:r w:rsidRPr="002C0BF6">
        <w:rPr>
          <w:rFonts w:ascii="Arial" w:hAnsi="Arial" w:cs="Arial"/>
          <w:sz w:val="20"/>
          <w:szCs w:val="20"/>
        </w:rPr>
        <w:t>A12</w:t>
      </w:r>
      <w:ins w:id="1643" w:author="Beverley Bahlmann" w:date="2012-03-23T15:53:00Z">
        <w:r w:rsidR="00FD2924" w:rsidRPr="002C0BF6">
          <w:rPr>
            <w:rFonts w:ascii="Arial" w:hAnsi="Arial" w:cs="Arial"/>
            <w:sz w:val="20"/>
            <w:szCs w:val="20"/>
          </w:rPr>
          <w:t>4</w:t>
        </w:r>
      </w:ins>
      <w:del w:id="1644" w:author="Beverley Bahlmann" w:date="2012-03-13T16:00:00Z">
        <w:r w:rsidRPr="002C0BF6" w:rsidDel="001703D1">
          <w:rPr>
            <w:rFonts w:ascii="Arial" w:hAnsi="Arial" w:cs="Arial"/>
            <w:sz w:val="20"/>
            <w:szCs w:val="20"/>
          </w:rPr>
          <w:delText>1</w:delText>
        </w:r>
      </w:del>
      <w:r w:rsidRPr="002C0BF6">
        <w:rPr>
          <w:rFonts w:ascii="Arial" w:hAnsi="Arial" w:cs="Arial"/>
          <w:sz w:val="20"/>
          <w:szCs w:val="20"/>
        </w:rPr>
        <w:t>.</w:t>
      </w:r>
      <w:r w:rsidRPr="002C0BF6">
        <w:rPr>
          <w:rFonts w:ascii="Arial" w:hAnsi="Arial" w:cs="Arial"/>
          <w:sz w:val="20"/>
          <w:szCs w:val="20"/>
        </w:rPr>
        <w:tab/>
      </w:r>
      <w:r w:rsidR="006A1B62" w:rsidRPr="002C0BF6">
        <w:rPr>
          <w:rFonts w:ascii="Arial" w:hAnsi="Arial" w:cs="Arial"/>
          <w:sz w:val="20"/>
          <w:szCs w:val="20"/>
        </w:rPr>
        <w:t xml:space="preserve">A GHG statement may be published with other information that is not covered by the practitioner’s conclusion, for example, a GHG statement may be included as part of an entity’s annual report or sustainability report, or included with </w:t>
      </w:r>
      <w:r w:rsidR="00042F4C" w:rsidRPr="002C0BF6">
        <w:rPr>
          <w:rFonts w:ascii="Arial" w:hAnsi="Arial" w:cs="Arial"/>
          <w:sz w:val="20"/>
          <w:szCs w:val="20"/>
        </w:rPr>
        <w:t xml:space="preserve">other climate change-specific </w:t>
      </w:r>
      <w:r w:rsidR="006A1B62" w:rsidRPr="002C0BF6">
        <w:rPr>
          <w:rFonts w:ascii="Arial" w:hAnsi="Arial" w:cs="Arial"/>
          <w:sz w:val="20"/>
          <w:szCs w:val="20"/>
        </w:rPr>
        <w:t>information such as:</w:t>
      </w:r>
    </w:p>
    <w:p w:rsidR="006A1B62" w:rsidRPr="002C0BF6" w:rsidRDefault="006A1B62" w:rsidP="00745241">
      <w:pPr>
        <w:pStyle w:val="Bullet1Indented"/>
        <w:tabs>
          <w:tab w:val="clear" w:pos="1260"/>
          <w:tab w:val="left" w:pos="1440"/>
        </w:tabs>
        <w:ind w:left="1440"/>
      </w:pPr>
      <w:r w:rsidRPr="002C0BF6">
        <w:t>A strategic analysis, including a statement about the impact climate change has on the entity’s strategic objectives.</w:t>
      </w:r>
    </w:p>
    <w:p w:rsidR="006A1B62" w:rsidRPr="002C0BF6" w:rsidRDefault="006A1B62" w:rsidP="00745241">
      <w:pPr>
        <w:pStyle w:val="Bullet1Indented"/>
        <w:tabs>
          <w:tab w:val="clear" w:pos="1260"/>
          <w:tab w:val="left" w:pos="1440"/>
        </w:tabs>
        <w:ind w:left="1440"/>
      </w:pPr>
      <w:r w:rsidRPr="002C0BF6">
        <w:t>An explanation and qualitative assessment of current and anticipated significant risks and opportunities associated with climate change.</w:t>
      </w:r>
    </w:p>
    <w:p w:rsidR="006A1B62" w:rsidRPr="002C0BF6" w:rsidRDefault="006A1B62" w:rsidP="00745241">
      <w:pPr>
        <w:pStyle w:val="Bullet1Indented"/>
        <w:tabs>
          <w:tab w:val="clear" w:pos="1260"/>
          <w:tab w:val="left" w:pos="1440"/>
        </w:tabs>
        <w:ind w:left="1440"/>
      </w:pPr>
      <w:r w:rsidRPr="002C0BF6">
        <w:t>Disclosures about the entity’s actions, including its long-term and short-term plan to address climate change-related risks, opportunities and impacts.</w:t>
      </w:r>
    </w:p>
    <w:p w:rsidR="006A1B62" w:rsidRPr="002C0BF6" w:rsidRDefault="006A1B62" w:rsidP="00745241">
      <w:pPr>
        <w:pStyle w:val="Bullet1Indented"/>
        <w:tabs>
          <w:tab w:val="clear" w:pos="1260"/>
          <w:tab w:val="left" w:pos="1440"/>
        </w:tabs>
        <w:ind w:left="1440"/>
      </w:pPr>
      <w:r w:rsidRPr="002C0BF6">
        <w:t xml:space="preserve">Disclosures about future outlook, including trends and factors related to climate change that are likely to affect the entity’s strategy or the timescale over which achievement of the strategy is planned. </w:t>
      </w:r>
    </w:p>
    <w:p w:rsidR="006A1B62" w:rsidRPr="002C0BF6" w:rsidRDefault="006A1B62" w:rsidP="00745241">
      <w:pPr>
        <w:pStyle w:val="Bullet1Indented"/>
        <w:tabs>
          <w:tab w:val="clear" w:pos="1260"/>
          <w:tab w:val="left" w:pos="1440"/>
        </w:tabs>
        <w:ind w:left="1440"/>
      </w:pPr>
      <w:r w:rsidRPr="002C0BF6">
        <w:t>A description of governance processes and the entity’s resources that have been assigned to the identification, management and oversight of climate change-related issues.</w:t>
      </w:r>
    </w:p>
    <w:p w:rsidR="00436D37" w:rsidRPr="002C0BF6" w:rsidRDefault="009B1B82" w:rsidP="00745241">
      <w:pPr>
        <w:pStyle w:val="IFACNumberedPara"/>
        <w:tabs>
          <w:tab w:val="clear" w:pos="720"/>
        </w:tabs>
        <w:ind w:left="864" w:hanging="720"/>
        <w:rPr>
          <w:rFonts w:ascii="Arial" w:hAnsi="Arial" w:cs="Arial"/>
          <w:sz w:val="20"/>
          <w:szCs w:val="20"/>
        </w:rPr>
      </w:pPr>
      <w:r w:rsidRPr="002C0BF6">
        <w:rPr>
          <w:rFonts w:ascii="Arial" w:hAnsi="Arial" w:cs="Arial"/>
          <w:sz w:val="20"/>
          <w:szCs w:val="20"/>
        </w:rPr>
        <w:t>A12</w:t>
      </w:r>
      <w:ins w:id="1645" w:author="Beverley Bahlmann" w:date="2012-03-23T15:53:00Z">
        <w:r w:rsidR="00FD2924" w:rsidRPr="002C0BF6">
          <w:rPr>
            <w:rFonts w:ascii="Arial" w:hAnsi="Arial" w:cs="Arial"/>
            <w:sz w:val="20"/>
            <w:szCs w:val="20"/>
          </w:rPr>
          <w:t>5</w:t>
        </w:r>
      </w:ins>
      <w:del w:id="1646" w:author="Beverley Bahlmann" w:date="2012-03-13T16:01:00Z">
        <w:r w:rsidRPr="002C0BF6" w:rsidDel="001703D1">
          <w:rPr>
            <w:rFonts w:ascii="Arial" w:hAnsi="Arial" w:cs="Arial"/>
            <w:sz w:val="20"/>
            <w:szCs w:val="20"/>
          </w:rPr>
          <w:delText>2</w:delText>
        </w:r>
      </w:del>
      <w:r w:rsidRPr="002C0BF6">
        <w:rPr>
          <w:rFonts w:ascii="Arial" w:hAnsi="Arial" w:cs="Arial"/>
          <w:sz w:val="20"/>
          <w:szCs w:val="20"/>
        </w:rPr>
        <w:t>.</w:t>
      </w:r>
      <w:r w:rsidRPr="002C0BF6">
        <w:rPr>
          <w:rFonts w:ascii="Arial" w:hAnsi="Arial" w:cs="Arial"/>
          <w:sz w:val="20"/>
          <w:szCs w:val="20"/>
        </w:rPr>
        <w:tab/>
      </w:r>
      <w:r w:rsidR="009E3154" w:rsidRPr="002C0BF6">
        <w:rPr>
          <w:rFonts w:ascii="Arial" w:hAnsi="Arial" w:cs="Arial"/>
          <w:sz w:val="20"/>
          <w:szCs w:val="20"/>
        </w:rPr>
        <w:t>In some cases, the entity may publish emissions information that is calculated on a different basis from that used in preparing the GHG statement</w:t>
      </w:r>
      <w:r w:rsidR="00484B4F" w:rsidRPr="002C0BF6">
        <w:rPr>
          <w:rFonts w:ascii="Arial" w:hAnsi="Arial" w:cs="Arial"/>
          <w:sz w:val="20"/>
          <w:szCs w:val="20"/>
        </w:rPr>
        <w:t>, f</w:t>
      </w:r>
      <w:r w:rsidR="009E3154" w:rsidRPr="002C0BF6">
        <w:rPr>
          <w:rFonts w:ascii="Arial" w:hAnsi="Arial" w:cs="Arial"/>
          <w:sz w:val="20"/>
          <w:szCs w:val="20"/>
        </w:rPr>
        <w:t xml:space="preserve">or example, the other information may be prepared on a </w:t>
      </w:r>
      <w:r w:rsidR="008A7C6F" w:rsidRPr="002C0BF6">
        <w:rPr>
          <w:rFonts w:ascii="Arial" w:hAnsi="Arial" w:cs="Arial"/>
          <w:sz w:val="20"/>
          <w:szCs w:val="20"/>
        </w:rPr>
        <w:t>“</w:t>
      </w:r>
      <w:r w:rsidR="009E3154" w:rsidRPr="002C0BF6">
        <w:rPr>
          <w:rFonts w:ascii="Arial" w:hAnsi="Arial" w:cs="Arial"/>
          <w:sz w:val="20"/>
          <w:szCs w:val="20"/>
        </w:rPr>
        <w:t>like-for-like</w:t>
      </w:r>
      <w:r w:rsidR="008A7C6F" w:rsidRPr="002C0BF6">
        <w:rPr>
          <w:rFonts w:ascii="Arial" w:hAnsi="Arial" w:cs="Arial"/>
          <w:sz w:val="20"/>
          <w:szCs w:val="20"/>
        </w:rPr>
        <w:t>”</w:t>
      </w:r>
      <w:r w:rsidR="009E3154" w:rsidRPr="002C0BF6">
        <w:rPr>
          <w:rFonts w:ascii="Arial" w:hAnsi="Arial" w:cs="Arial"/>
          <w:sz w:val="20"/>
          <w:szCs w:val="20"/>
        </w:rPr>
        <w:t xml:space="preserve"> basis whereby emissions are recalculated to omit the effect of non-recurring events, such as the commissioning of </w:t>
      </w:r>
      <w:r w:rsidR="00D0044C" w:rsidRPr="002C0BF6">
        <w:rPr>
          <w:rFonts w:ascii="Arial" w:hAnsi="Arial" w:cs="Arial"/>
          <w:sz w:val="20"/>
          <w:szCs w:val="20"/>
        </w:rPr>
        <w:t xml:space="preserve">a </w:t>
      </w:r>
      <w:r w:rsidR="009E3154" w:rsidRPr="002C0BF6">
        <w:rPr>
          <w:rFonts w:ascii="Arial" w:hAnsi="Arial" w:cs="Arial"/>
          <w:sz w:val="20"/>
          <w:szCs w:val="20"/>
        </w:rPr>
        <w:t xml:space="preserve">new plant or the closing down of a facility. The practitioner may seek to have such information removed if the methods used to prepare it would be disallowed by the criteria used to prepare the GHG statement. </w:t>
      </w:r>
      <w:r w:rsidR="00436D37" w:rsidRPr="002C0BF6">
        <w:rPr>
          <w:rFonts w:ascii="Arial" w:hAnsi="Arial" w:cs="Arial"/>
          <w:sz w:val="20"/>
          <w:szCs w:val="20"/>
        </w:rPr>
        <w:t xml:space="preserve">The practitioner may </w:t>
      </w:r>
      <w:r w:rsidR="00C56B26" w:rsidRPr="002C0BF6">
        <w:rPr>
          <w:rFonts w:ascii="Arial" w:hAnsi="Arial" w:cs="Arial"/>
          <w:sz w:val="20"/>
          <w:szCs w:val="20"/>
        </w:rPr>
        <w:t xml:space="preserve">also </w:t>
      </w:r>
      <w:r w:rsidR="00436D37" w:rsidRPr="002C0BF6">
        <w:rPr>
          <w:rFonts w:ascii="Arial" w:hAnsi="Arial" w:cs="Arial"/>
          <w:sz w:val="20"/>
          <w:szCs w:val="20"/>
        </w:rPr>
        <w:t xml:space="preserve">seek to have </w:t>
      </w:r>
      <w:r w:rsidR="00C56B26" w:rsidRPr="002C0BF6">
        <w:rPr>
          <w:rFonts w:ascii="Arial" w:hAnsi="Arial" w:cs="Arial"/>
          <w:sz w:val="20"/>
          <w:szCs w:val="20"/>
        </w:rPr>
        <w:t xml:space="preserve">removed any </w:t>
      </w:r>
      <w:r w:rsidR="00436D37" w:rsidRPr="002C0BF6">
        <w:rPr>
          <w:rFonts w:ascii="Arial" w:hAnsi="Arial" w:cs="Arial"/>
          <w:sz w:val="20"/>
          <w:szCs w:val="20"/>
        </w:rPr>
        <w:t xml:space="preserve">narrative information that is </w:t>
      </w:r>
      <w:r w:rsidR="002F6DFF" w:rsidRPr="002C0BF6">
        <w:rPr>
          <w:rFonts w:ascii="Arial" w:hAnsi="Arial" w:cs="Arial"/>
          <w:sz w:val="20"/>
          <w:szCs w:val="20"/>
        </w:rPr>
        <w:t>in</w:t>
      </w:r>
      <w:r w:rsidR="00436D37" w:rsidRPr="002C0BF6">
        <w:rPr>
          <w:rFonts w:ascii="Arial" w:hAnsi="Arial" w:cs="Arial"/>
          <w:sz w:val="20"/>
          <w:szCs w:val="20"/>
        </w:rPr>
        <w:t>consistent with the qu</w:t>
      </w:r>
      <w:r w:rsidR="00C56B26" w:rsidRPr="002C0BF6">
        <w:rPr>
          <w:rFonts w:ascii="Arial" w:hAnsi="Arial" w:cs="Arial"/>
          <w:sz w:val="20"/>
          <w:szCs w:val="20"/>
        </w:rPr>
        <w:t xml:space="preserve">antitative data included in the </w:t>
      </w:r>
      <w:r w:rsidR="00C12CD6" w:rsidRPr="002C0BF6">
        <w:rPr>
          <w:rFonts w:ascii="Arial" w:hAnsi="Arial" w:cs="Arial"/>
          <w:sz w:val="20"/>
          <w:szCs w:val="20"/>
        </w:rPr>
        <w:t>GHG statement</w:t>
      </w:r>
      <w:r w:rsidR="00720766" w:rsidRPr="002C0BF6" w:rsidDel="00720766">
        <w:rPr>
          <w:rFonts w:ascii="Arial" w:hAnsi="Arial" w:cs="Arial"/>
          <w:sz w:val="20"/>
          <w:szCs w:val="20"/>
        </w:rPr>
        <w:t xml:space="preserve"> </w:t>
      </w:r>
      <w:r w:rsidR="00C56B26" w:rsidRPr="002C0BF6">
        <w:rPr>
          <w:rFonts w:ascii="Arial" w:hAnsi="Arial" w:cs="Arial"/>
          <w:sz w:val="20"/>
          <w:szCs w:val="20"/>
        </w:rPr>
        <w:t xml:space="preserve">or cannot be </w:t>
      </w:r>
      <w:r w:rsidR="00436D37" w:rsidRPr="002C0BF6">
        <w:rPr>
          <w:rFonts w:ascii="Arial" w:hAnsi="Arial" w:cs="Arial"/>
          <w:sz w:val="20"/>
          <w:szCs w:val="20"/>
        </w:rPr>
        <w:t xml:space="preserve">substantiated (for example, </w:t>
      </w:r>
      <w:r w:rsidR="006A1B62" w:rsidRPr="002C0BF6">
        <w:rPr>
          <w:rFonts w:ascii="Arial" w:hAnsi="Arial" w:cs="Arial"/>
          <w:sz w:val="20"/>
          <w:szCs w:val="20"/>
        </w:rPr>
        <w:t xml:space="preserve">speculative </w:t>
      </w:r>
      <w:r w:rsidR="00436D37" w:rsidRPr="002C0BF6">
        <w:rPr>
          <w:rFonts w:ascii="Arial" w:hAnsi="Arial" w:cs="Arial"/>
          <w:sz w:val="20"/>
          <w:szCs w:val="20"/>
        </w:rPr>
        <w:t xml:space="preserve">projections </w:t>
      </w:r>
      <w:r w:rsidR="009725A7" w:rsidRPr="002C0BF6">
        <w:rPr>
          <w:rFonts w:ascii="Arial" w:hAnsi="Arial" w:cs="Arial"/>
          <w:sz w:val="20"/>
          <w:szCs w:val="20"/>
        </w:rPr>
        <w:t>or claims about future action).</w:t>
      </w:r>
    </w:p>
    <w:p w:rsidR="00083BDC" w:rsidRPr="002C0BF6" w:rsidRDefault="009B1B82" w:rsidP="00745241">
      <w:pPr>
        <w:pStyle w:val="IFACNumberedPara"/>
        <w:keepNext/>
        <w:tabs>
          <w:tab w:val="clear" w:pos="720"/>
        </w:tabs>
        <w:ind w:left="864" w:hanging="720"/>
        <w:rPr>
          <w:rFonts w:ascii="Arial" w:hAnsi="Arial" w:cs="Arial"/>
          <w:sz w:val="20"/>
          <w:szCs w:val="20"/>
        </w:rPr>
      </w:pPr>
      <w:r w:rsidRPr="002C0BF6">
        <w:rPr>
          <w:rFonts w:ascii="Arial" w:hAnsi="Arial" w:cs="Arial"/>
          <w:sz w:val="20"/>
          <w:szCs w:val="20"/>
        </w:rPr>
        <w:t>A12</w:t>
      </w:r>
      <w:ins w:id="1647" w:author="Beverley Bahlmann" w:date="2012-03-23T15:53:00Z">
        <w:r w:rsidR="00FD2924" w:rsidRPr="002C0BF6">
          <w:rPr>
            <w:rFonts w:ascii="Arial" w:hAnsi="Arial" w:cs="Arial"/>
            <w:sz w:val="20"/>
            <w:szCs w:val="20"/>
          </w:rPr>
          <w:t>6</w:t>
        </w:r>
      </w:ins>
      <w:del w:id="1648" w:author="Beverley Bahlmann" w:date="2012-03-13T16:01:00Z">
        <w:r w:rsidRPr="002C0BF6" w:rsidDel="001703D1">
          <w:rPr>
            <w:rFonts w:ascii="Arial" w:hAnsi="Arial" w:cs="Arial"/>
            <w:sz w:val="20"/>
            <w:szCs w:val="20"/>
          </w:rPr>
          <w:delText>3</w:delText>
        </w:r>
      </w:del>
      <w:r w:rsidRPr="002C0BF6">
        <w:rPr>
          <w:rFonts w:ascii="Arial" w:hAnsi="Arial" w:cs="Arial"/>
          <w:sz w:val="20"/>
          <w:szCs w:val="20"/>
        </w:rPr>
        <w:t>.</w:t>
      </w:r>
      <w:r w:rsidRPr="002C0BF6">
        <w:rPr>
          <w:rFonts w:ascii="Arial" w:hAnsi="Arial" w:cs="Arial"/>
          <w:sz w:val="20"/>
          <w:szCs w:val="20"/>
        </w:rPr>
        <w:tab/>
      </w:r>
      <w:r w:rsidR="00083BDC" w:rsidRPr="002C0BF6">
        <w:rPr>
          <w:rFonts w:ascii="Arial" w:hAnsi="Arial" w:cs="Arial"/>
          <w:sz w:val="20"/>
          <w:szCs w:val="20"/>
        </w:rPr>
        <w:t xml:space="preserve">Further actions that may be appropriate when other information could undermine the credibility of the GHG statement and the </w:t>
      </w:r>
      <w:r w:rsidR="006A1B62" w:rsidRPr="002C0BF6">
        <w:rPr>
          <w:rFonts w:ascii="Arial" w:hAnsi="Arial" w:cs="Arial"/>
          <w:sz w:val="20"/>
          <w:szCs w:val="20"/>
        </w:rPr>
        <w:t>assurance</w:t>
      </w:r>
      <w:r w:rsidR="00083BDC" w:rsidRPr="002C0BF6">
        <w:rPr>
          <w:rFonts w:ascii="Arial" w:hAnsi="Arial" w:cs="Arial"/>
          <w:sz w:val="20"/>
          <w:szCs w:val="20"/>
        </w:rPr>
        <w:t xml:space="preserve"> </w:t>
      </w:r>
      <w:del w:id="1649" w:author="Beverley Bahlmann" w:date="2012-03-20T16:06:00Z">
        <w:r w:rsidR="00DA6921" w:rsidRPr="002C0BF6" w:rsidDel="00DA6921">
          <w:rPr>
            <w:rFonts w:ascii="Arial" w:hAnsi="Arial" w:cs="Arial"/>
            <w:sz w:val="20"/>
            <w:szCs w:val="20"/>
          </w:rPr>
          <w:delText>practitioner’s</w:delText>
        </w:r>
      </w:del>
      <w:r w:rsidR="00DA6921" w:rsidRPr="002C0BF6">
        <w:rPr>
          <w:rFonts w:ascii="Arial" w:hAnsi="Arial" w:cs="Arial"/>
          <w:sz w:val="20"/>
          <w:szCs w:val="20"/>
        </w:rPr>
        <w:t xml:space="preserve"> </w:t>
      </w:r>
      <w:r w:rsidR="00083BDC" w:rsidRPr="002C0BF6">
        <w:rPr>
          <w:rFonts w:ascii="Arial" w:hAnsi="Arial" w:cs="Arial"/>
          <w:sz w:val="20"/>
          <w:szCs w:val="20"/>
        </w:rPr>
        <w:t>report include, for example:</w:t>
      </w:r>
    </w:p>
    <w:p w:rsidR="00083BDC" w:rsidRPr="002C0BF6" w:rsidRDefault="00083BDC" w:rsidP="00745241">
      <w:pPr>
        <w:pStyle w:val="Bullet1Indented"/>
        <w:tabs>
          <w:tab w:val="clear" w:pos="1260"/>
          <w:tab w:val="left" w:pos="1440"/>
        </w:tabs>
        <w:ind w:left="1440"/>
      </w:pPr>
      <w:r w:rsidRPr="002C0BF6">
        <w:t>Requesting the entity to consult with a qualified third party, such as the entity</w:t>
      </w:r>
      <w:r w:rsidR="00B23E35" w:rsidRPr="002C0BF6">
        <w:t>’</w:t>
      </w:r>
      <w:r w:rsidRPr="002C0BF6">
        <w:t>s legal counsel.</w:t>
      </w:r>
    </w:p>
    <w:p w:rsidR="00083BDC" w:rsidRPr="002C0BF6" w:rsidRDefault="00083BDC" w:rsidP="00745241">
      <w:pPr>
        <w:pStyle w:val="Bullet1Indented"/>
        <w:tabs>
          <w:tab w:val="clear" w:pos="1260"/>
          <w:tab w:val="left" w:pos="1440"/>
        </w:tabs>
        <w:ind w:left="1440"/>
      </w:pPr>
      <w:r w:rsidRPr="002C0BF6">
        <w:t>Obtaining legal advice about the consequences of different courses of action.</w:t>
      </w:r>
    </w:p>
    <w:p w:rsidR="00083BDC" w:rsidRPr="002C0BF6" w:rsidRDefault="00083BDC" w:rsidP="00745241">
      <w:pPr>
        <w:pStyle w:val="Bullet1Indented"/>
        <w:tabs>
          <w:tab w:val="clear" w:pos="1260"/>
          <w:tab w:val="left" w:pos="1440"/>
        </w:tabs>
        <w:ind w:left="1440"/>
      </w:pPr>
      <w:r w:rsidRPr="002C0BF6">
        <w:t xml:space="preserve">Communicating with third parties, </w:t>
      </w:r>
      <w:r w:rsidR="00AE4CB6" w:rsidRPr="002C0BF6">
        <w:t xml:space="preserve">for example, </w:t>
      </w:r>
      <w:r w:rsidRPr="002C0BF6">
        <w:t>a regulator.</w:t>
      </w:r>
    </w:p>
    <w:p w:rsidR="00E03511" w:rsidRPr="002C0BF6" w:rsidRDefault="00083BDC" w:rsidP="00745241">
      <w:pPr>
        <w:pStyle w:val="Bullet1Indented"/>
        <w:tabs>
          <w:tab w:val="clear" w:pos="1260"/>
          <w:tab w:val="left" w:pos="1440"/>
        </w:tabs>
        <w:ind w:left="1440"/>
      </w:pPr>
      <w:r w:rsidRPr="002C0BF6">
        <w:t>Withholding the assurance report.</w:t>
      </w:r>
    </w:p>
    <w:p w:rsidR="00083BDC" w:rsidRPr="002C0BF6" w:rsidRDefault="00083BDC" w:rsidP="00745241">
      <w:pPr>
        <w:pStyle w:val="Bullet1Indented"/>
        <w:tabs>
          <w:tab w:val="clear" w:pos="1260"/>
          <w:tab w:val="left" w:pos="1440"/>
        </w:tabs>
        <w:ind w:left="1440"/>
      </w:pPr>
      <w:r w:rsidRPr="002C0BF6">
        <w:t>Withdrawing from the engagement, where withdrawal is possible under applicable law</w:t>
      </w:r>
      <w:r w:rsidR="00243FB8" w:rsidRPr="002C0BF6">
        <w:t>s</w:t>
      </w:r>
      <w:r w:rsidRPr="002C0BF6">
        <w:t xml:space="preserve"> or regulation</w:t>
      </w:r>
      <w:r w:rsidR="00243FB8" w:rsidRPr="002C0BF6">
        <w:t>s</w:t>
      </w:r>
      <w:r w:rsidRPr="002C0BF6">
        <w:t>.</w:t>
      </w:r>
    </w:p>
    <w:p w:rsidR="00083BDC" w:rsidRPr="002C0BF6" w:rsidRDefault="00083BDC" w:rsidP="00745241">
      <w:pPr>
        <w:pStyle w:val="Bullet1Indented"/>
        <w:tabs>
          <w:tab w:val="clear" w:pos="1260"/>
          <w:tab w:val="left" w:pos="1440"/>
        </w:tabs>
        <w:ind w:left="1440"/>
      </w:pPr>
      <w:r w:rsidRPr="002C0BF6">
        <w:t>Describing the matter in the assurance report.</w:t>
      </w:r>
    </w:p>
    <w:p w:rsidR="00D252D1" w:rsidRPr="002C0BF6" w:rsidRDefault="00D252D1" w:rsidP="00745241">
      <w:pPr>
        <w:pStyle w:val="Heading3"/>
        <w:keepNext w:val="0"/>
        <w:keepLines w:val="0"/>
        <w:rPr>
          <w:rFonts w:ascii="Arial" w:hAnsi="Arial" w:cs="Arial"/>
          <w:sz w:val="20"/>
          <w:szCs w:val="20"/>
        </w:rPr>
      </w:pPr>
    </w:p>
    <w:p w:rsidR="00D252D1" w:rsidRPr="002C0BF6" w:rsidRDefault="00D252D1" w:rsidP="00745241">
      <w:pPr>
        <w:pStyle w:val="Heading3"/>
        <w:keepNext w:val="0"/>
        <w:keepLines w:val="0"/>
        <w:rPr>
          <w:rFonts w:ascii="Arial" w:hAnsi="Arial" w:cs="Arial"/>
          <w:sz w:val="20"/>
          <w:szCs w:val="20"/>
        </w:rPr>
      </w:pPr>
    </w:p>
    <w:p w:rsidR="009E3154" w:rsidRPr="002C0BF6" w:rsidRDefault="00D66F85" w:rsidP="00745241">
      <w:pPr>
        <w:pStyle w:val="Heading3"/>
        <w:keepNext w:val="0"/>
        <w:keepLines w:val="0"/>
        <w:rPr>
          <w:rFonts w:ascii="Arial" w:hAnsi="Arial" w:cs="Arial"/>
          <w:sz w:val="20"/>
          <w:szCs w:val="20"/>
        </w:rPr>
      </w:pPr>
      <w:r w:rsidRPr="002C0BF6">
        <w:rPr>
          <w:rFonts w:ascii="Arial" w:hAnsi="Arial" w:cs="Arial"/>
          <w:sz w:val="20"/>
          <w:szCs w:val="20"/>
        </w:rPr>
        <w:lastRenderedPageBreak/>
        <w:t>Documentation</w:t>
      </w:r>
    </w:p>
    <w:p w:rsidR="009E3154" w:rsidRPr="002C0BF6" w:rsidRDefault="009E3154" w:rsidP="00745241">
      <w:pPr>
        <w:pStyle w:val="IFACHeading4"/>
        <w:spacing w:before="120"/>
        <w:rPr>
          <w:rFonts w:ascii="Arial" w:hAnsi="Arial" w:cs="Arial"/>
          <w:b/>
          <w:sz w:val="20"/>
          <w:szCs w:val="20"/>
        </w:rPr>
      </w:pPr>
      <w:r w:rsidRPr="002C0BF6">
        <w:rPr>
          <w:rFonts w:ascii="Arial" w:hAnsi="Arial" w:cs="Arial"/>
          <w:sz w:val="20"/>
          <w:szCs w:val="20"/>
        </w:rPr>
        <w:t xml:space="preserve">Documentation of the Procedures Performed and Evidence Obtained </w:t>
      </w:r>
      <w:r w:rsidRPr="002C0BF6">
        <w:rPr>
          <w:rFonts w:ascii="Arial" w:hAnsi="Arial" w:cs="Arial"/>
          <w:i w:val="0"/>
          <w:sz w:val="20"/>
          <w:szCs w:val="20"/>
        </w:rPr>
        <w:t xml:space="preserve">(Ref: Para. </w:t>
      </w:r>
      <w:r w:rsidR="002F490C" w:rsidRPr="002C0BF6">
        <w:rPr>
          <w:rFonts w:ascii="Arial" w:hAnsi="Arial" w:cs="Arial"/>
          <w:i w:val="0"/>
          <w:sz w:val="20"/>
          <w:szCs w:val="20"/>
        </w:rPr>
        <w:t>1</w:t>
      </w:r>
      <w:ins w:id="1650" w:author="Beverley Bahlmann" w:date="2012-03-27T17:50:00Z">
        <w:r w:rsidR="00C249A8" w:rsidRPr="002C0BF6">
          <w:rPr>
            <w:rFonts w:ascii="Arial" w:hAnsi="Arial" w:cs="Arial"/>
            <w:i w:val="0"/>
            <w:sz w:val="20"/>
            <w:szCs w:val="20"/>
          </w:rPr>
          <w:t>5</w:t>
        </w:r>
      </w:ins>
      <w:del w:id="1651" w:author="Beverley Bahlmann" w:date="2012-03-27T17:50:00Z">
        <w:r w:rsidR="002F490C" w:rsidRPr="002C0BF6" w:rsidDel="00C249A8">
          <w:rPr>
            <w:rFonts w:ascii="Arial" w:hAnsi="Arial" w:cs="Arial"/>
            <w:i w:val="0"/>
            <w:sz w:val="20"/>
            <w:szCs w:val="20"/>
          </w:rPr>
          <w:delText>4</w:delText>
        </w:r>
      </w:del>
      <w:r w:rsidR="002F490C" w:rsidRPr="002C0BF6">
        <w:rPr>
          <w:rFonts w:ascii="Arial" w:hAnsi="Arial" w:cs="Arial"/>
          <w:i w:val="0"/>
          <w:sz w:val="20"/>
          <w:szCs w:val="20"/>
        </w:rPr>
        <w:t xml:space="preserve">, </w:t>
      </w:r>
      <w:r w:rsidR="00DE1C93" w:rsidRPr="002C0BF6">
        <w:rPr>
          <w:rFonts w:ascii="Arial" w:hAnsi="Arial" w:cs="Arial"/>
          <w:i w:val="0"/>
          <w:sz w:val="20"/>
          <w:szCs w:val="20"/>
        </w:rPr>
        <w:t>6</w:t>
      </w:r>
      <w:ins w:id="1652" w:author="Beverley Bahlmann" w:date="2012-03-27T17:50:00Z">
        <w:r w:rsidR="00C249A8" w:rsidRPr="002C0BF6">
          <w:rPr>
            <w:rFonts w:ascii="Arial" w:hAnsi="Arial" w:cs="Arial"/>
            <w:i w:val="0"/>
            <w:sz w:val="20"/>
            <w:szCs w:val="20"/>
          </w:rPr>
          <w:t>5</w:t>
        </w:r>
      </w:ins>
      <w:del w:id="1653" w:author="Beverley Bahlmann" w:date="2012-03-27T17:50:00Z">
        <w:r w:rsidR="0006474B" w:rsidRPr="002C0BF6" w:rsidDel="00C249A8">
          <w:rPr>
            <w:rFonts w:ascii="Arial" w:hAnsi="Arial" w:cs="Arial"/>
            <w:i w:val="0"/>
            <w:sz w:val="20"/>
            <w:szCs w:val="20"/>
          </w:rPr>
          <w:delText>3</w:delText>
        </w:r>
      </w:del>
      <w:r w:rsidR="009B2BD9" w:rsidRPr="002C0BF6">
        <w:rPr>
          <w:rFonts w:ascii="Arial" w:hAnsi="Arial" w:cs="Arial"/>
          <w:i w:val="0"/>
          <w:sz w:val="20"/>
          <w:szCs w:val="20"/>
        </w:rPr>
        <w:t>–</w:t>
      </w:r>
      <w:r w:rsidR="007B2CBD" w:rsidRPr="002C0BF6">
        <w:rPr>
          <w:rFonts w:ascii="Arial" w:hAnsi="Arial" w:cs="Arial"/>
          <w:i w:val="0"/>
          <w:sz w:val="20"/>
          <w:szCs w:val="20"/>
        </w:rPr>
        <w:t>6</w:t>
      </w:r>
      <w:ins w:id="1654" w:author="Beverley Bahlmann" w:date="2012-03-27T17:50:00Z">
        <w:r w:rsidR="00C249A8" w:rsidRPr="002C0BF6">
          <w:rPr>
            <w:rFonts w:ascii="Arial" w:hAnsi="Arial" w:cs="Arial"/>
            <w:i w:val="0"/>
            <w:sz w:val="20"/>
            <w:szCs w:val="20"/>
          </w:rPr>
          <w:t>6</w:t>
        </w:r>
      </w:ins>
      <w:del w:id="1655" w:author="Beverley Bahlmann" w:date="2012-03-27T17:50:00Z">
        <w:r w:rsidR="0006474B" w:rsidRPr="002C0BF6" w:rsidDel="00C249A8">
          <w:rPr>
            <w:rFonts w:ascii="Arial" w:hAnsi="Arial" w:cs="Arial"/>
            <w:i w:val="0"/>
            <w:sz w:val="20"/>
            <w:szCs w:val="20"/>
          </w:rPr>
          <w:delText>4</w:delText>
        </w:r>
      </w:del>
      <w:r w:rsidRPr="002C0BF6">
        <w:rPr>
          <w:rFonts w:ascii="Arial" w:hAnsi="Arial" w:cs="Arial"/>
          <w:i w:val="0"/>
          <w:sz w:val="20"/>
          <w:szCs w:val="20"/>
        </w:rPr>
        <w:t>)</w:t>
      </w:r>
    </w:p>
    <w:p w:rsidR="009E3154" w:rsidRPr="002C0BF6" w:rsidRDefault="009B1B82" w:rsidP="00745241">
      <w:pPr>
        <w:pStyle w:val="IFACNumberedPara"/>
        <w:tabs>
          <w:tab w:val="clear" w:pos="720"/>
        </w:tabs>
        <w:ind w:left="864" w:hanging="720"/>
        <w:rPr>
          <w:rFonts w:ascii="Arial" w:hAnsi="Arial" w:cs="Arial"/>
          <w:sz w:val="20"/>
          <w:szCs w:val="20"/>
        </w:rPr>
      </w:pPr>
      <w:r w:rsidRPr="002C0BF6">
        <w:rPr>
          <w:rFonts w:ascii="Arial" w:hAnsi="Arial" w:cs="Arial"/>
          <w:sz w:val="20"/>
          <w:szCs w:val="20"/>
        </w:rPr>
        <w:t>A12</w:t>
      </w:r>
      <w:ins w:id="1656" w:author="Beverley Bahlmann" w:date="2012-03-23T15:53:00Z">
        <w:r w:rsidR="00FD2924" w:rsidRPr="002C0BF6">
          <w:rPr>
            <w:rFonts w:ascii="Arial" w:hAnsi="Arial" w:cs="Arial"/>
            <w:sz w:val="20"/>
            <w:szCs w:val="20"/>
          </w:rPr>
          <w:t>7</w:t>
        </w:r>
      </w:ins>
      <w:del w:id="1657" w:author="Beverley Bahlmann" w:date="2012-03-13T16:01:00Z">
        <w:r w:rsidRPr="002C0BF6" w:rsidDel="001703D1">
          <w:rPr>
            <w:rFonts w:ascii="Arial" w:hAnsi="Arial" w:cs="Arial"/>
            <w:sz w:val="20"/>
            <w:szCs w:val="20"/>
          </w:rPr>
          <w:delText>4</w:delText>
        </w:r>
      </w:del>
      <w:r w:rsidRPr="002C0BF6">
        <w:rPr>
          <w:rFonts w:ascii="Arial" w:hAnsi="Arial" w:cs="Arial"/>
          <w:sz w:val="20"/>
          <w:szCs w:val="20"/>
        </w:rPr>
        <w:t>.</w:t>
      </w:r>
      <w:r w:rsidRPr="002C0BF6">
        <w:rPr>
          <w:rFonts w:ascii="Arial" w:hAnsi="Arial" w:cs="Arial"/>
          <w:sz w:val="20"/>
          <w:szCs w:val="20"/>
        </w:rPr>
        <w:tab/>
      </w:r>
      <w:r w:rsidR="00B9762B" w:rsidRPr="002C0BF6">
        <w:rPr>
          <w:rFonts w:ascii="Arial" w:hAnsi="Arial" w:cs="Arial"/>
          <w:sz w:val="20"/>
          <w:szCs w:val="20"/>
        </w:rPr>
        <w:t xml:space="preserve">ISAE 3000 requires the practitioner to </w:t>
      </w:r>
      <w:r w:rsidR="006651C0" w:rsidRPr="002C0BF6">
        <w:rPr>
          <w:rFonts w:ascii="Arial" w:hAnsi="Arial" w:cs="Arial"/>
          <w:sz w:val="20"/>
          <w:szCs w:val="20"/>
        </w:rPr>
        <w:t xml:space="preserve">document </w:t>
      </w:r>
      <w:r w:rsidR="00573F18" w:rsidRPr="002C0BF6">
        <w:rPr>
          <w:rFonts w:ascii="Arial" w:hAnsi="Arial" w:cs="Arial"/>
          <w:sz w:val="20"/>
          <w:szCs w:val="20"/>
        </w:rPr>
        <w:t>matters that are significant in providing evidence that supports the assurance report and that the engagement was performed in accordance with ISAEs</w:t>
      </w:r>
      <w:r w:rsidR="00B9762B" w:rsidRPr="002C0BF6">
        <w:rPr>
          <w:rFonts w:ascii="Arial" w:hAnsi="Arial" w:cs="Arial"/>
          <w:sz w:val="20"/>
          <w:szCs w:val="20"/>
        </w:rPr>
        <w:t>.</w:t>
      </w:r>
      <w:r w:rsidR="00B9762B" w:rsidRPr="002C0BF6">
        <w:rPr>
          <w:rFonts w:ascii="Arial" w:hAnsi="Arial" w:cs="Arial"/>
          <w:sz w:val="20"/>
          <w:szCs w:val="20"/>
          <w:vertAlign w:val="superscript"/>
        </w:rPr>
        <w:footnoteReference w:id="23"/>
      </w:r>
      <w:r w:rsidR="00B9762B" w:rsidRPr="002C0BF6">
        <w:rPr>
          <w:rFonts w:ascii="Arial" w:hAnsi="Arial" w:cs="Arial"/>
          <w:sz w:val="20"/>
          <w:szCs w:val="20"/>
        </w:rPr>
        <w:t xml:space="preserve"> </w:t>
      </w:r>
      <w:r w:rsidR="009E3154" w:rsidRPr="002C0BF6">
        <w:rPr>
          <w:rFonts w:ascii="Arial" w:hAnsi="Arial" w:cs="Arial"/>
          <w:sz w:val="20"/>
          <w:szCs w:val="20"/>
        </w:rPr>
        <w:t>The following</w:t>
      </w:r>
      <w:r w:rsidR="00960284" w:rsidRPr="002C0BF6">
        <w:rPr>
          <w:rFonts w:ascii="Arial" w:hAnsi="Arial" w:cs="Arial"/>
          <w:sz w:val="20"/>
          <w:szCs w:val="20"/>
        </w:rPr>
        <w:t xml:space="preserve"> are examples of matters that</w:t>
      </w:r>
      <w:r w:rsidR="009E3154" w:rsidRPr="002C0BF6">
        <w:rPr>
          <w:rFonts w:ascii="Arial" w:hAnsi="Arial" w:cs="Arial"/>
          <w:sz w:val="20"/>
          <w:szCs w:val="20"/>
        </w:rPr>
        <w:t xml:space="preserve"> may be appropriate to include in the engagement documentation:</w:t>
      </w:r>
    </w:p>
    <w:p w:rsidR="009E3154" w:rsidRPr="002C0BF6" w:rsidRDefault="009E3154" w:rsidP="00745241">
      <w:pPr>
        <w:pStyle w:val="Bullet1Indented"/>
        <w:tabs>
          <w:tab w:val="clear" w:pos="1260"/>
          <w:tab w:val="left" w:pos="1440"/>
        </w:tabs>
        <w:ind w:left="1440"/>
      </w:pPr>
      <w:r w:rsidRPr="002C0BF6">
        <w:t>Fraud</w:t>
      </w:r>
      <w:r w:rsidR="00960284" w:rsidRPr="002C0BF6">
        <w:t>:</w:t>
      </w:r>
      <w:r w:rsidR="00F57036" w:rsidRPr="002C0BF6">
        <w:t xml:space="preserve"> </w:t>
      </w:r>
      <w:r w:rsidRPr="002C0BF6">
        <w:t>The risks of material misstatement and the nature, timing and extent of procedures</w:t>
      </w:r>
      <w:r w:rsidR="00D60EC8" w:rsidRPr="002C0BF6">
        <w:t xml:space="preserve"> with respect to fraud; and c</w:t>
      </w:r>
      <w:r w:rsidRPr="002C0BF6">
        <w:t>ommunications about fraud made to the entity, regulators and others.</w:t>
      </w:r>
    </w:p>
    <w:p w:rsidR="009E3154" w:rsidRPr="002C0BF6" w:rsidRDefault="009E3154" w:rsidP="00745241">
      <w:pPr>
        <w:pStyle w:val="Bullet1Indented"/>
        <w:tabs>
          <w:tab w:val="clear" w:pos="1260"/>
          <w:tab w:val="left" w:pos="1440"/>
        </w:tabs>
        <w:ind w:left="1440"/>
      </w:pPr>
      <w:r w:rsidRPr="002C0BF6">
        <w:t>Laws and Regulations</w:t>
      </w:r>
      <w:r w:rsidR="002E3393" w:rsidRPr="002C0BF6">
        <w:t xml:space="preserve">: </w:t>
      </w:r>
      <w:r w:rsidRPr="002C0BF6">
        <w:t>Identified or suspected non-compliance with laws and regulations and the results of discussion with the entity and ot</w:t>
      </w:r>
      <w:r w:rsidR="009725A7" w:rsidRPr="002C0BF6">
        <w:t>her parties outside the entity.</w:t>
      </w:r>
    </w:p>
    <w:p w:rsidR="009E3154" w:rsidRPr="002C0BF6" w:rsidRDefault="009E3154" w:rsidP="00745241">
      <w:pPr>
        <w:pStyle w:val="Bullet1Indented"/>
        <w:tabs>
          <w:tab w:val="clear" w:pos="1260"/>
          <w:tab w:val="left" w:pos="1440"/>
        </w:tabs>
        <w:ind w:left="1440"/>
      </w:pPr>
      <w:r w:rsidRPr="002C0BF6">
        <w:t>Planning</w:t>
      </w:r>
      <w:r w:rsidR="002E3393" w:rsidRPr="002C0BF6">
        <w:t xml:space="preserve">: </w:t>
      </w:r>
      <w:r w:rsidRPr="002C0BF6">
        <w:t>The overall engagement strategy</w:t>
      </w:r>
      <w:r w:rsidR="00460AB6" w:rsidRPr="002C0BF6">
        <w:t>, t</w:t>
      </w:r>
      <w:r w:rsidRPr="002C0BF6">
        <w:t>he engagement plan</w:t>
      </w:r>
      <w:r w:rsidR="00460AB6" w:rsidRPr="002C0BF6">
        <w:t xml:space="preserve">, and </w:t>
      </w:r>
      <w:r w:rsidR="00286F4F" w:rsidRPr="002C0BF6">
        <w:t>a</w:t>
      </w:r>
      <w:r w:rsidRPr="002C0BF6">
        <w:t xml:space="preserve">ny significant changes made during the </w:t>
      </w:r>
      <w:proofErr w:type="gramStart"/>
      <w:r w:rsidRPr="002C0BF6">
        <w:t>engagement,</w:t>
      </w:r>
      <w:proofErr w:type="gramEnd"/>
      <w:r w:rsidRPr="002C0BF6">
        <w:t xml:space="preserve"> and the reasons for such changes.</w:t>
      </w:r>
    </w:p>
    <w:p w:rsidR="009E3154" w:rsidRPr="002C0BF6" w:rsidRDefault="009E3154" w:rsidP="00745241">
      <w:pPr>
        <w:pStyle w:val="Bullet1Indented"/>
        <w:tabs>
          <w:tab w:val="clear" w:pos="1260"/>
          <w:tab w:val="left" w:pos="1440"/>
        </w:tabs>
        <w:ind w:left="1440"/>
      </w:pPr>
      <w:r w:rsidRPr="002C0BF6">
        <w:t>Materiality</w:t>
      </w:r>
      <w:r w:rsidR="002E3393" w:rsidRPr="002C0BF6">
        <w:t xml:space="preserve">: </w:t>
      </w:r>
      <w:r w:rsidRPr="002C0BF6">
        <w:t xml:space="preserve">The following amounts and the factors considered in their determination: </w:t>
      </w:r>
      <w:r w:rsidR="00464711" w:rsidRPr="002C0BF6">
        <w:t>m</w:t>
      </w:r>
      <w:r w:rsidRPr="002C0BF6">
        <w:t>ateriality for the GHG statement;</w:t>
      </w:r>
      <w:r w:rsidR="00464711" w:rsidRPr="002C0BF6">
        <w:t xml:space="preserve"> i</w:t>
      </w:r>
      <w:r w:rsidRPr="002C0BF6">
        <w:t>f applicable, the materiality level or levels for particular types of emissions or disclosures;</w:t>
      </w:r>
      <w:r w:rsidR="00464711" w:rsidRPr="002C0BF6">
        <w:t xml:space="preserve"> p</w:t>
      </w:r>
      <w:r w:rsidRPr="002C0BF6">
        <w:t>erformance materiality; and</w:t>
      </w:r>
      <w:r w:rsidR="00464711" w:rsidRPr="002C0BF6">
        <w:t xml:space="preserve"> a</w:t>
      </w:r>
      <w:r w:rsidRPr="002C0BF6">
        <w:t xml:space="preserve">ny revision of </w:t>
      </w:r>
      <w:r w:rsidR="00466D3E" w:rsidRPr="002C0BF6">
        <w:t>materiality</w:t>
      </w:r>
      <w:r w:rsidRPr="002C0BF6">
        <w:t xml:space="preserve"> as the engagement progresse</w:t>
      </w:r>
      <w:r w:rsidR="00464711" w:rsidRPr="002C0BF6">
        <w:t>s</w:t>
      </w:r>
      <w:r w:rsidRPr="002C0BF6">
        <w:t>.</w:t>
      </w:r>
    </w:p>
    <w:p w:rsidR="009E3154" w:rsidRPr="002C0BF6" w:rsidRDefault="009E3154" w:rsidP="00745241">
      <w:pPr>
        <w:pStyle w:val="Bullet1Indented"/>
        <w:tabs>
          <w:tab w:val="clear" w:pos="1260"/>
          <w:tab w:val="left" w:pos="1440"/>
        </w:tabs>
        <w:ind w:left="1440"/>
      </w:pPr>
      <w:r w:rsidRPr="002C0BF6">
        <w:t>Risks</w:t>
      </w:r>
      <w:r w:rsidR="00286F4F" w:rsidRPr="002C0BF6">
        <w:t xml:space="preserve"> of </w:t>
      </w:r>
      <w:r w:rsidR="002E3393" w:rsidRPr="002C0BF6">
        <w:t xml:space="preserve">Material Misstatement: </w:t>
      </w:r>
      <w:r w:rsidR="00862FEB" w:rsidRPr="002C0BF6">
        <w:t>t</w:t>
      </w:r>
      <w:r w:rsidRPr="002C0BF6">
        <w:t xml:space="preserve">he discussion required by paragraph </w:t>
      </w:r>
      <w:r w:rsidR="00EF1513" w:rsidRPr="002C0BF6">
        <w:t>2</w:t>
      </w:r>
      <w:ins w:id="1658" w:author="Beverley Bahlmann" w:date="2012-03-28T16:03:00Z">
        <w:r w:rsidR="0099535B" w:rsidRPr="002C0BF6">
          <w:t>9</w:t>
        </w:r>
      </w:ins>
      <w:del w:id="1659" w:author="Beverley Bahlmann" w:date="2012-03-28T16:03:00Z">
        <w:r w:rsidR="00EB471A" w:rsidRPr="002C0BF6" w:rsidDel="0099535B">
          <w:delText>7</w:delText>
        </w:r>
      </w:del>
      <w:r w:rsidRPr="002C0BF6">
        <w:t>, and the significant decisions reached</w:t>
      </w:r>
      <w:r w:rsidR="00862FEB" w:rsidRPr="002C0BF6">
        <w:t>, k</w:t>
      </w:r>
      <w:r w:rsidRPr="002C0BF6">
        <w:t xml:space="preserve">ey elements of the understanding obtained regarding each of the aspects of the entity and its environment specified in paragraph </w:t>
      </w:r>
      <w:ins w:id="1660" w:author="Beverley Bahlmann" w:date="2012-04-02T12:07:00Z">
        <w:r w:rsidR="00970579" w:rsidRPr="002C0BF6">
          <w:t>2</w:t>
        </w:r>
      </w:ins>
      <w:r w:rsidR="00EB471A" w:rsidRPr="002C0BF6">
        <w:t>3</w:t>
      </w:r>
      <w:del w:id="1661" w:author="Beverley Bahlmann" w:date="2012-03-28T16:03:00Z">
        <w:r w:rsidR="00EB471A" w:rsidRPr="002C0BF6" w:rsidDel="0099535B">
          <w:delText>1</w:delText>
        </w:r>
      </w:del>
      <w:r w:rsidR="00A21FE4" w:rsidRPr="002C0BF6">
        <w:t>,</w:t>
      </w:r>
      <w:r w:rsidR="00EF1513" w:rsidRPr="002C0BF6">
        <w:t xml:space="preserve"> </w:t>
      </w:r>
      <w:r w:rsidRPr="002C0BF6">
        <w:t xml:space="preserve">and </w:t>
      </w:r>
      <w:r w:rsidR="00A21FE4" w:rsidRPr="002C0BF6">
        <w:t>t</w:t>
      </w:r>
      <w:r w:rsidRPr="002C0BF6">
        <w:t>he risks of material misstatement for which in the practitioner</w:t>
      </w:r>
      <w:r w:rsidR="00B23E35" w:rsidRPr="002C0BF6">
        <w:t>’</w:t>
      </w:r>
      <w:r w:rsidRPr="002C0BF6">
        <w:t>s professional judgment further procedu</w:t>
      </w:r>
      <w:r w:rsidR="009725A7" w:rsidRPr="002C0BF6">
        <w:t>res were required.</w:t>
      </w:r>
    </w:p>
    <w:p w:rsidR="00900B07" w:rsidRPr="002C0BF6" w:rsidRDefault="002E1DE4" w:rsidP="00745241">
      <w:pPr>
        <w:pStyle w:val="Bullet1Indented"/>
        <w:tabs>
          <w:tab w:val="clear" w:pos="1260"/>
          <w:tab w:val="left" w:pos="1440"/>
        </w:tabs>
        <w:ind w:left="1440"/>
      </w:pPr>
      <w:r w:rsidRPr="002C0BF6">
        <w:t>F</w:t>
      </w:r>
      <w:r w:rsidR="00E24B16" w:rsidRPr="002C0BF6">
        <w:t xml:space="preserve">urther </w:t>
      </w:r>
      <w:r w:rsidR="00D0044C" w:rsidRPr="002C0BF6">
        <w:t>P</w:t>
      </w:r>
      <w:r w:rsidRPr="002C0BF6">
        <w:t xml:space="preserve">rocedures: </w:t>
      </w:r>
      <w:r w:rsidR="009E3154" w:rsidRPr="002C0BF6">
        <w:t xml:space="preserve">the nature, timing and extent of the further procedures </w:t>
      </w:r>
      <w:proofErr w:type="gramStart"/>
      <w:r w:rsidR="009E3154" w:rsidRPr="002C0BF6">
        <w:t>performed</w:t>
      </w:r>
      <w:r w:rsidR="00426696" w:rsidRPr="002C0BF6">
        <w:t>,</w:t>
      </w:r>
      <w:proofErr w:type="gramEnd"/>
      <w:r w:rsidR="00426696" w:rsidRPr="002C0BF6">
        <w:t xml:space="preserve"> </w:t>
      </w:r>
      <w:r w:rsidRPr="002C0BF6">
        <w:t>t</w:t>
      </w:r>
      <w:r w:rsidR="009E3154" w:rsidRPr="002C0BF6">
        <w:t xml:space="preserve">he linkage of those </w:t>
      </w:r>
      <w:r w:rsidRPr="002C0BF6">
        <w:t xml:space="preserve">further </w:t>
      </w:r>
      <w:r w:rsidR="009E3154" w:rsidRPr="002C0BF6">
        <w:t>procedures with the risks</w:t>
      </w:r>
      <w:r w:rsidR="006A1B62" w:rsidRPr="002C0BF6">
        <w:t xml:space="preserve"> of material misstatement</w:t>
      </w:r>
      <w:r w:rsidR="00E24B16" w:rsidRPr="002C0BF6">
        <w:t xml:space="preserve">, and </w:t>
      </w:r>
      <w:r w:rsidRPr="002C0BF6">
        <w:t>t</w:t>
      </w:r>
      <w:r w:rsidR="009E3154" w:rsidRPr="002C0BF6">
        <w:t>he results of the procedures</w:t>
      </w:r>
      <w:r w:rsidR="00E24B16" w:rsidRPr="002C0BF6">
        <w:t>.</w:t>
      </w:r>
    </w:p>
    <w:p w:rsidR="009E3154" w:rsidRPr="002C0BF6" w:rsidRDefault="009E3154" w:rsidP="00745241">
      <w:pPr>
        <w:pStyle w:val="Bullet1Indented"/>
        <w:tabs>
          <w:tab w:val="clear" w:pos="1260"/>
          <w:tab w:val="left" w:pos="1440"/>
        </w:tabs>
        <w:ind w:left="1440"/>
      </w:pPr>
      <w:r w:rsidRPr="002C0BF6">
        <w:t>Evaluation of Misstatements</w:t>
      </w:r>
      <w:r w:rsidR="008E6458" w:rsidRPr="002C0BF6">
        <w:t xml:space="preserve">: </w:t>
      </w:r>
      <w:r w:rsidRPr="002C0BF6">
        <w:t>The amount below which misstatements would be regarded as clearly trivial</w:t>
      </w:r>
      <w:r w:rsidR="008E6458" w:rsidRPr="002C0BF6">
        <w:t xml:space="preserve">, </w:t>
      </w:r>
      <w:r w:rsidRPr="002C0BF6">
        <w:t>misstatements accumulated during the engagement and whether they have been corrected</w:t>
      </w:r>
      <w:r w:rsidR="008E6458" w:rsidRPr="002C0BF6">
        <w:t>, and t</w:t>
      </w:r>
      <w:r w:rsidRPr="002C0BF6">
        <w:t>he practitioner</w:t>
      </w:r>
      <w:r w:rsidR="00B23E35" w:rsidRPr="002C0BF6">
        <w:t>’</w:t>
      </w:r>
      <w:r w:rsidRPr="002C0BF6">
        <w:t xml:space="preserve">s conclusion as to whether uncorrected misstatements are material, individually or in </w:t>
      </w:r>
      <w:r w:rsidR="00484B4F" w:rsidRPr="002C0BF6">
        <w:t xml:space="preserve">the </w:t>
      </w:r>
      <w:r w:rsidRPr="002C0BF6">
        <w:t>aggregate, and the basis for that conclusion.</w:t>
      </w:r>
    </w:p>
    <w:p w:rsidR="00655E46" w:rsidRPr="002C0BF6" w:rsidRDefault="00655E46" w:rsidP="00745241">
      <w:pPr>
        <w:pStyle w:val="IFACHeading4"/>
        <w:keepNext/>
        <w:rPr>
          <w:rFonts w:ascii="Arial" w:hAnsi="Arial" w:cs="Arial"/>
          <w:sz w:val="20"/>
          <w:szCs w:val="20"/>
        </w:rPr>
      </w:pPr>
      <w:r w:rsidRPr="002C0BF6">
        <w:rPr>
          <w:rFonts w:ascii="Arial" w:hAnsi="Arial" w:cs="Arial"/>
          <w:sz w:val="20"/>
          <w:szCs w:val="20"/>
        </w:rPr>
        <w:t xml:space="preserve">Matters Arising after the Date of the </w:t>
      </w:r>
      <w:r w:rsidR="000A15CD" w:rsidRPr="002C0BF6">
        <w:rPr>
          <w:rFonts w:ascii="Arial" w:hAnsi="Arial" w:cs="Arial"/>
          <w:sz w:val="20"/>
          <w:szCs w:val="20"/>
        </w:rPr>
        <w:t xml:space="preserve">Assurance </w:t>
      </w:r>
      <w:r w:rsidRPr="002C0BF6">
        <w:rPr>
          <w:rFonts w:ascii="Arial" w:hAnsi="Arial" w:cs="Arial"/>
          <w:sz w:val="20"/>
          <w:szCs w:val="20"/>
        </w:rPr>
        <w:t xml:space="preserve">Report </w:t>
      </w:r>
      <w:r w:rsidRPr="002C0BF6">
        <w:rPr>
          <w:rFonts w:ascii="Arial" w:hAnsi="Arial" w:cs="Arial"/>
          <w:i w:val="0"/>
          <w:sz w:val="20"/>
          <w:szCs w:val="20"/>
        </w:rPr>
        <w:t xml:space="preserve">(Ref: Para. </w:t>
      </w:r>
      <w:r w:rsidR="007B2CBD" w:rsidRPr="002C0BF6">
        <w:rPr>
          <w:rFonts w:ascii="Arial" w:hAnsi="Arial" w:cs="Arial"/>
          <w:i w:val="0"/>
          <w:sz w:val="20"/>
          <w:szCs w:val="20"/>
        </w:rPr>
        <w:t>6</w:t>
      </w:r>
      <w:ins w:id="1662" w:author="Beverley Bahlmann" w:date="2012-03-27T17:50:00Z">
        <w:r w:rsidR="00C249A8" w:rsidRPr="002C0BF6">
          <w:rPr>
            <w:rFonts w:ascii="Arial" w:hAnsi="Arial" w:cs="Arial"/>
            <w:i w:val="0"/>
            <w:sz w:val="20"/>
            <w:szCs w:val="20"/>
          </w:rPr>
          <w:t>8</w:t>
        </w:r>
      </w:ins>
      <w:del w:id="1663" w:author="Beverley Bahlmann" w:date="2012-03-27T17:50:00Z">
        <w:r w:rsidR="00094E8D" w:rsidRPr="002C0BF6" w:rsidDel="00C249A8">
          <w:rPr>
            <w:rFonts w:ascii="Arial" w:hAnsi="Arial" w:cs="Arial"/>
            <w:i w:val="0"/>
            <w:sz w:val="20"/>
            <w:szCs w:val="20"/>
          </w:rPr>
          <w:delText>6</w:delText>
        </w:r>
      </w:del>
      <w:r w:rsidRPr="002C0BF6">
        <w:rPr>
          <w:rFonts w:ascii="Arial" w:hAnsi="Arial" w:cs="Arial"/>
          <w:i w:val="0"/>
          <w:sz w:val="20"/>
          <w:szCs w:val="20"/>
        </w:rPr>
        <w:t>)</w:t>
      </w:r>
    </w:p>
    <w:p w:rsidR="00655E46" w:rsidRPr="002C0BF6" w:rsidRDefault="009B1B82" w:rsidP="00745241">
      <w:pPr>
        <w:pStyle w:val="IFACNumberedPara"/>
        <w:tabs>
          <w:tab w:val="clear" w:pos="720"/>
        </w:tabs>
        <w:ind w:left="864" w:hanging="720"/>
        <w:rPr>
          <w:rFonts w:ascii="Arial" w:hAnsi="Arial" w:cs="Arial"/>
          <w:sz w:val="20"/>
          <w:szCs w:val="20"/>
        </w:rPr>
      </w:pPr>
      <w:r w:rsidRPr="002C0BF6">
        <w:rPr>
          <w:rFonts w:ascii="Arial" w:hAnsi="Arial" w:cs="Arial"/>
          <w:sz w:val="20"/>
          <w:szCs w:val="20"/>
        </w:rPr>
        <w:t>A12</w:t>
      </w:r>
      <w:ins w:id="1664" w:author="Beverley Bahlmann" w:date="2012-03-23T15:53:00Z">
        <w:r w:rsidR="00FD2924" w:rsidRPr="002C0BF6">
          <w:rPr>
            <w:rFonts w:ascii="Arial" w:hAnsi="Arial" w:cs="Arial"/>
            <w:sz w:val="20"/>
            <w:szCs w:val="20"/>
          </w:rPr>
          <w:t>8</w:t>
        </w:r>
      </w:ins>
      <w:del w:id="1665" w:author="Beverley Bahlmann" w:date="2012-03-13T16:01:00Z">
        <w:r w:rsidRPr="002C0BF6" w:rsidDel="001703D1">
          <w:rPr>
            <w:rFonts w:ascii="Arial" w:hAnsi="Arial" w:cs="Arial"/>
            <w:sz w:val="20"/>
            <w:szCs w:val="20"/>
          </w:rPr>
          <w:delText>5</w:delText>
        </w:r>
      </w:del>
      <w:r w:rsidRPr="002C0BF6">
        <w:rPr>
          <w:rFonts w:ascii="Arial" w:hAnsi="Arial" w:cs="Arial"/>
          <w:sz w:val="20"/>
          <w:szCs w:val="20"/>
        </w:rPr>
        <w:t>.</w:t>
      </w:r>
      <w:r w:rsidRPr="002C0BF6">
        <w:rPr>
          <w:rFonts w:ascii="Arial" w:hAnsi="Arial" w:cs="Arial"/>
          <w:sz w:val="20"/>
          <w:szCs w:val="20"/>
        </w:rPr>
        <w:tab/>
      </w:r>
      <w:r w:rsidR="00655E46" w:rsidRPr="002C0BF6">
        <w:rPr>
          <w:rFonts w:ascii="Arial" w:hAnsi="Arial" w:cs="Arial"/>
          <w:sz w:val="20"/>
          <w:szCs w:val="20"/>
        </w:rPr>
        <w:t xml:space="preserve">Examples of exceptional circumstances include facts which become known to the </w:t>
      </w:r>
      <w:r w:rsidR="000F0368" w:rsidRPr="002C0BF6">
        <w:rPr>
          <w:rFonts w:ascii="Arial" w:hAnsi="Arial" w:cs="Arial"/>
          <w:sz w:val="20"/>
          <w:szCs w:val="20"/>
        </w:rPr>
        <w:t xml:space="preserve">practitioner </w:t>
      </w:r>
      <w:r w:rsidR="00655E46" w:rsidRPr="002C0BF6">
        <w:rPr>
          <w:rFonts w:ascii="Arial" w:hAnsi="Arial" w:cs="Arial"/>
          <w:sz w:val="20"/>
          <w:szCs w:val="20"/>
        </w:rPr>
        <w:t xml:space="preserve">after the date of the </w:t>
      </w:r>
      <w:r w:rsidR="000A15CD" w:rsidRPr="002C0BF6">
        <w:rPr>
          <w:rFonts w:ascii="Arial" w:hAnsi="Arial" w:cs="Arial"/>
          <w:sz w:val="20"/>
          <w:szCs w:val="20"/>
        </w:rPr>
        <w:t>assurance</w:t>
      </w:r>
      <w:r w:rsidR="000F0368" w:rsidRPr="002C0BF6">
        <w:rPr>
          <w:rFonts w:ascii="Arial" w:hAnsi="Arial" w:cs="Arial"/>
          <w:sz w:val="20"/>
          <w:szCs w:val="20"/>
        </w:rPr>
        <w:t xml:space="preserve"> </w:t>
      </w:r>
      <w:r w:rsidR="00655E46" w:rsidRPr="002C0BF6">
        <w:rPr>
          <w:rFonts w:ascii="Arial" w:hAnsi="Arial" w:cs="Arial"/>
          <w:sz w:val="20"/>
          <w:szCs w:val="20"/>
        </w:rPr>
        <w:t>report but which</w:t>
      </w:r>
      <w:r w:rsidR="00655E46" w:rsidRPr="002C0BF6" w:rsidDel="00DB5696">
        <w:rPr>
          <w:rFonts w:ascii="Arial" w:hAnsi="Arial" w:cs="Arial"/>
          <w:sz w:val="20"/>
          <w:szCs w:val="20"/>
        </w:rPr>
        <w:t xml:space="preserve"> </w:t>
      </w:r>
      <w:r w:rsidR="00655E46" w:rsidRPr="002C0BF6">
        <w:rPr>
          <w:rFonts w:ascii="Arial" w:hAnsi="Arial" w:cs="Arial"/>
          <w:sz w:val="20"/>
          <w:szCs w:val="20"/>
        </w:rPr>
        <w:t xml:space="preserve">existed at that date and which, if known at that date, might have caused the </w:t>
      </w:r>
      <w:r w:rsidR="000F0368" w:rsidRPr="002C0BF6">
        <w:rPr>
          <w:rFonts w:ascii="Arial" w:hAnsi="Arial" w:cs="Arial"/>
          <w:sz w:val="20"/>
          <w:szCs w:val="20"/>
        </w:rPr>
        <w:t xml:space="preserve">GHG </w:t>
      </w:r>
      <w:r w:rsidR="00655E46" w:rsidRPr="002C0BF6">
        <w:rPr>
          <w:rFonts w:ascii="Arial" w:hAnsi="Arial" w:cs="Arial"/>
          <w:sz w:val="20"/>
          <w:szCs w:val="20"/>
        </w:rPr>
        <w:t xml:space="preserve">statement to be amended or the </w:t>
      </w:r>
      <w:r w:rsidR="000F0368" w:rsidRPr="002C0BF6">
        <w:rPr>
          <w:rFonts w:ascii="Arial" w:hAnsi="Arial" w:cs="Arial"/>
          <w:sz w:val="20"/>
          <w:szCs w:val="20"/>
        </w:rPr>
        <w:t xml:space="preserve">practitioner </w:t>
      </w:r>
      <w:r w:rsidR="00655E46" w:rsidRPr="002C0BF6">
        <w:rPr>
          <w:rFonts w:ascii="Arial" w:hAnsi="Arial" w:cs="Arial"/>
          <w:sz w:val="20"/>
          <w:szCs w:val="20"/>
        </w:rPr>
        <w:t xml:space="preserve">to modify the </w:t>
      </w:r>
      <w:r w:rsidR="000F0368" w:rsidRPr="002C0BF6">
        <w:rPr>
          <w:rFonts w:ascii="Arial" w:hAnsi="Arial" w:cs="Arial"/>
          <w:sz w:val="20"/>
          <w:szCs w:val="20"/>
        </w:rPr>
        <w:t xml:space="preserve">conclusion </w:t>
      </w:r>
      <w:r w:rsidR="00655E46" w:rsidRPr="002C0BF6">
        <w:rPr>
          <w:rFonts w:ascii="Arial" w:hAnsi="Arial" w:cs="Arial"/>
          <w:sz w:val="20"/>
          <w:szCs w:val="20"/>
        </w:rPr>
        <w:t xml:space="preserve">in the </w:t>
      </w:r>
      <w:r w:rsidR="000A15CD" w:rsidRPr="002C0BF6">
        <w:rPr>
          <w:rFonts w:ascii="Arial" w:hAnsi="Arial" w:cs="Arial"/>
          <w:sz w:val="20"/>
          <w:szCs w:val="20"/>
        </w:rPr>
        <w:t>assurance</w:t>
      </w:r>
      <w:r w:rsidR="000F0368" w:rsidRPr="002C0BF6">
        <w:rPr>
          <w:rFonts w:ascii="Arial" w:hAnsi="Arial" w:cs="Arial"/>
          <w:sz w:val="20"/>
          <w:szCs w:val="20"/>
        </w:rPr>
        <w:t xml:space="preserve"> </w:t>
      </w:r>
      <w:r w:rsidR="00655E46" w:rsidRPr="002C0BF6">
        <w:rPr>
          <w:rFonts w:ascii="Arial" w:hAnsi="Arial" w:cs="Arial"/>
          <w:sz w:val="20"/>
          <w:szCs w:val="20"/>
        </w:rPr>
        <w:t>report</w:t>
      </w:r>
      <w:r w:rsidR="00484B4F" w:rsidRPr="002C0BF6">
        <w:rPr>
          <w:rFonts w:ascii="Arial" w:hAnsi="Arial" w:cs="Arial"/>
          <w:sz w:val="20"/>
          <w:szCs w:val="20"/>
        </w:rPr>
        <w:t>, f</w:t>
      </w:r>
      <w:r w:rsidR="00324686" w:rsidRPr="002C0BF6">
        <w:rPr>
          <w:rFonts w:ascii="Arial" w:hAnsi="Arial" w:cs="Arial"/>
          <w:sz w:val="20"/>
          <w:szCs w:val="20"/>
        </w:rPr>
        <w:t xml:space="preserve">or example, the discovery of a significant uncorrected error. </w:t>
      </w:r>
      <w:r w:rsidR="00655E46" w:rsidRPr="002C0BF6">
        <w:rPr>
          <w:rFonts w:ascii="Arial" w:hAnsi="Arial" w:cs="Arial"/>
          <w:sz w:val="20"/>
          <w:szCs w:val="20"/>
        </w:rPr>
        <w:t xml:space="preserve">The resulting changes to the </w:t>
      </w:r>
      <w:r w:rsidR="006A1B62" w:rsidRPr="002C0BF6">
        <w:rPr>
          <w:rFonts w:ascii="Arial" w:hAnsi="Arial" w:cs="Arial"/>
          <w:sz w:val="20"/>
          <w:szCs w:val="20"/>
        </w:rPr>
        <w:t xml:space="preserve">engagement </w:t>
      </w:r>
      <w:r w:rsidR="00655E46" w:rsidRPr="002C0BF6">
        <w:rPr>
          <w:rFonts w:ascii="Arial" w:hAnsi="Arial" w:cs="Arial"/>
          <w:sz w:val="20"/>
          <w:szCs w:val="20"/>
        </w:rPr>
        <w:t xml:space="preserve">documentation are reviewed in accordance with the </w:t>
      </w:r>
      <w:r w:rsidR="000664E5" w:rsidRPr="002C0BF6">
        <w:rPr>
          <w:rFonts w:ascii="Arial" w:hAnsi="Arial" w:cs="Arial"/>
          <w:sz w:val="20"/>
          <w:szCs w:val="20"/>
        </w:rPr>
        <w:lastRenderedPageBreak/>
        <w:t>firm</w:t>
      </w:r>
      <w:r w:rsidR="00B23E35" w:rsidRPr="002C0BF6">
        <w:rPr>
          <w:rFonts w:ascii="Arial" w:hAnsi="Arial" w:cs="Arial"/>
          <w:sz w:val="20"/>
          <w:szCs w:val="20"/>
        </w:rPr>
        <w:t>’</w:t>
      </w:r>
      <w:r w:rsidR="000664E5" w:rsidRPr="002C0BF6">
        <w:rPr>
          <w:rFonts w:ascii="Arial" w:hAnsi="Arial" w:cs="Arial"/>
          <w:sz w:val="20"/>
          <w:szCs w:val="20"/>
        </w:rPr>
        <w:t xml:space="preserve">s policies and procedures with respect to </w:t>
      </w:r>
      <w:r w:rsidR="00655E46" w:rsidRPr="002C0BF6">
        <w:rPr>
          <w:rFonts w:ascii="Arial" w:hAnsi="Arial" w:cs="Arial"/>
          <w:sz w:val="20"/>
          <w:szCs w:val="20"/>
        </w:rPr>
        <w:t xml:space="preserve">review responsibilities </w:t>
      </w:r>
      <w:r w:rsidR="000664E5" w:rsidRPr="002C0BF6">
        <w:rPr>
          <w:rFonts w:ascii="Arial" w:hAnsi="Arial" w:cs="Arial"/>
          <w:sz w:val="20"/>
          <w:szCs w:val="20"/>
        </w:rPr>
        <w:t>as required by ISQC 1</w:t>
      </w:r>
      <w:r w:rsidR="00655E46" w:rsidRPr="002C0BF6">
        <w:rPr>
          <w:rFonts w:ascii="Arial" w:hAnsi="Arial" w:cs="Arial"/>
          <w:sz w:val="20"/>
          <w:szCs w:val="20"/>
        </w:rPr>
        <w:t>, with the engagement partner taking final responsibility for the changes.</w:t>
      </w:r>
      <w:r w:rsidR="000664E5" w:rsidRPr="002C0BF6">
        <w:rPr>
          <w:rFonts w:ascii="Arial" w:hAnsi="Arial" w:cs="Arial"/>
          <w:sz w:val="20"/>
          <w:szCs w:val="20"/>
          <w:vertAlign w:val="superscript"/>
        </w:rPr>
        <w:footnoteReference w:id="24"/>
      </w:r>
    </w:p>
    <w:p w:rsidR="009E3154" w:rsidRPr="002C0BF6" w:rsidRDefault="009E3154" w:rsidP="00745241">
      <w:pPr>
        <w:pStyle w:val="IFACHeading4"/>
        <w:rPr>
          <w:rFonts w:ascii="Arial" w:hAnsi="Arial" w:cs="Arial"/>
          <w:sz w:val="20"/>
          <w:szCs w:val="20"/>
        </w:rPr>
      </w:pPr>
      <w:r w:rsidRPr="002C0BF6">
        <w:rPr>
          <w:rFonts w:ascii="Arial" w:hAnsi="Arial" w:cs="Arial"/>
          <w:sz w:val="20"/>
          <w:szCs w:val="20"/>
        </w:rPr>
        <w:t xml:space="preserve">Assembly of the Final Engagement File </w:t>
      </w:r>
      <w:r w:rsidRPr="002C0BF6">
        <w:rPr>
          <w:rFonts w:ascii="Arial" w:hAnsi="Arial" w:cs="Arial"/>
          <w:i w:val="0"/>
          <w:sz w:val="20"/>
          <w:szCs w:val="20"/>
        </w:rPr>
        <w:t xml:space="preserve">(Ref: Para. </w:t>
      </w:r>
      <w:r w:rsidR="00711255" w:rsidRPr="002C0BF6">
        <w:rPr>
          <w:rFonts w:ascii="Arial" w:hAnsi="Arial" w:cs="Arial"/>
          <w:i w:val="0"/>
          <w:sz w:val="20"/>
          <w:szCs w:val="20"/>
        </w:rPr>
        <w:t>6</w:t>
      </w:r>
      <w:ins w:id="1666" w:author="Beverley Bahlmann" w:date="2012-03-27T17:51:00Z">
        <w:r w:rsidR="00C249A8" w:rsidRPr="002C0BF6">
          <w:rPr>
            <w:rFonts w:ascii="Arial" w:hAnsi="Arial" w:cs="Arial"/>
            <w:i w:val="0"/>
            <w:sz w:val="20"/>
            <w:szCs w:val="20"/>
          </w:rPr>
          <w:t>9</w:t>
        </w:r>
      </w:ins>
      <w:del w:id="1667" w:author="Beverley Bahlmann" w:date="2012-03-27T17:51:00Z">
        <w:r w:rsidR="00094E8D" w:rsidRPr="002C0BF6" w:rsidDel="00C249A8">
          <w:rPr>
            <w:rFonts w:ascii="Arial" w:hAnsi="Arial" w:cs="Arial"/>
            <w:i w:val="0"/>
            <w:sz w:val="20"/>
            <w:szCs w:val="20"/>
          </w:rPr>
          <w:delText>7</w:delText>
        </w:r>
      </w:del>
      <w:r w:rsidRPr="002C0BF6">
        <w:rPr>
          <w:rFonts w:ascii="Arial" w:hAnsi="Arial" w:cs="Arial"/>
          <w:i w:val="0"/>
          <w:sz w:val="20"/>
          <w:szCs w:val="20"/>
        </w:rPr>
        <w:t>)</w:t>
      </w:r>
    </w:p>
    <w:p w:rsidR="00895254" w:rsidRPr="002C0BF6" w:rsidRDefault="009B1B82" w:rsidP="00745241">
      <w:pPr>
        <w:pStyle w:val="IFACNumberedPara"/>
        <w:tabs>
          <w:tab w:val="clear" w:pos="720"/>
        </w:tabs>
        <w:ind w:left="864" w:hanging="720"/>
        <w:rPr>
          <w:rFonts w:ascii="Arial" w:hAnsi="Arial" w:cs="Arial"/>
          <w:sz w:val="20"/>
          <w:szCs w:val="20"/>
        </w:rPr>
      </w:pPr>
      <w:r w:rsidRPr="002C0BF6">
        <w:rPr>
          <w:rFonts w:ascii="Arial" w:hAnsi="Arial" w:cs="Arial"/>
          <w:sz w:val="20"/>
          <w:szCs w:val="20"/>
        </w:rPr>
        <w:t>A12</w:t>
      </w:r>
      <w:ins w:id="1668" w:author="Beverley Bahlmann" w:date="2012-03-23T15:53:00Z">
        <w:r w:rsidR="00FD2924" w:rsidRPr="002C0BF6">
          <w:rPr>
            <w:rFonts w:ascii="Arial" w:hAnsi="Arial" w:cs="Arial"/>
            <w:sz w:val="20"/>
            <w:szCs w:val="20"/>
          </w:rPr>
          <w:t>9</w:t>
        </w:r>
      </w:ins>
      <w:del w:id="1669" w:author="Beverley Bahlmann" w:date="2012-03-13T16:01:00Z">
        <w:r w:rsidRPr="002C0BF6" w:rsidDel="001703D1">
          <w:rPr>
            <w:rFonts w:ascii="Arial" w:hAnsi="Arial" w:cs="Arial"/>
            <w:sz w:val="20"/>
            <w:szCs w:val="20"/>
          </w:rPr>
          <w:delText>6</w:delText>
        </w:r>
      </w:del>
      <w:r w:rsidRPr="002C0BF6">
        <w:rPr>
          <w:rFonts w:ascii="Arial" w:hAnsi="Arial" w:cs="Arial"/>
          <w:sz w:val="20"/>
          <w:szCs w:val="20"/>
        </w:rPr>
        <w:t>.</w:t>
      </w:r>
      <w:r w:rsidRPr="002C0BF6">
        <w:rPr>
          <w:rFonts w:ascii="Arial" w:hAnsi="Arial" w:cs="Arial"/>
          <w:sz w:val="20"/>
          <w:szCs w:val="20"/>
        </w:rPr>
        <w:tab/>
      </w:r>
      <w:r w:rsidR="009E3154" w:rsidRPr="002C0BF6">
        <w:rPr>
          <w:rFonts w:ascii="Arial" w:hAnsi="Arial" w:cs="Arial"/>
          <w:sz w:val="20"/>
          <w:szCs w:val="20"/>
        </w:rPr>
        <w:t>ISQC 1 (or national requirements that are at least as demanding) requires firms to establish policies and procedures for the timely completion of the assembly of engagement files.</w:t>
      </w:r>
      <w:r w:rsidR="009E3154" w:rsidRPr="002C0BF6">
        <w:rPr>
          <w:rFonts w:ascii="Arial" w:hAnsi="Arial" w:cs="Arial"/>
          <w:sz w:val="20"/>
          <w:szCs w:val="20"/>
          <w:vertAlign w:val="superscript"/>
        </w:rPr>
        <w:footnoteReference w:id="25"/>
      </w:r>
      <w:r w:rsidR="009E3154" w:rsidRPr="002C0BF6">
        <w:rPr>
          <w:rFonts w:ascii="Arial" w:hAnsi="Arial" w:cs="Arial"/>
          <w:sz w:val="20"/>
          <w:szCs w:val="20"/>
        </w:rPr>
        <w:t xml:space="preserve"> An appropriate time limit within which to complete the assembly of the final engagement file is ordinarily not more than 60 days after the date of the assurance report.</w:t>
      </w:r>
      <w:r w:rsidR="009E3154" w:rsidRPr="002C0BF6">
        <w:rPr>
          <w:rFonts w:ascii="Arial" w:hAnsi="Arial" w:cs="Arial"/>
          <w:sz w:val="20"/>
          <w:szCs w:val="20"/>
          <w:vertAlign w:val="superscript"/>
        </w:rPr>
        <w:footnoteReference w:id="26"/>
      </w:r>
    </w:p>
    <w:p w:rsidR="00324686" w:rsidRPr="002C0BF6" w:rsidRDefault="00324686" w:rsidP="00745241">
      <w:pPr>
        <w:pStyle w:val="Heading3"/>
        <w:keepNext w:val="0"/>
        <w:keepLines w:val="0"/>
        <w:rPr>
          <w:rFonts w:ascii="Arial" w:hAnsi="Arial" w:cs="Arial"/>
          <w:sz w:val="20"/>
          <w:szCs w:val="20"/>
        </w:rPr>
      </w:pPr>
      <w:r w:rsidRPr="002C0BF6">
        <w:rPr>
          <w:rFonts w:ascii="Arial" w:hAnsi="Arial" w:cs="Arial"/>
          <w:sz w:val="20"/>
          <w:szCs w:val="20"/>
        </w:rPr>
        <w:t>Engagement Quality Control Review</w:t>
      </w:r>
      <w:r w:rsidRPr="002C0BF6">
        <w:rPr>
          <w:rFonts w:ascii="Arial" w:hAnsi="Arial" w:cs="Arial"/>
          <w:i/>
          <w:sz w:val="20"/>
          <w:szCs w:val="20"/>
        </w:rPr>
        <w:t xml:space="preserve"> </w:t>
      </w:r>
      <w:r w:rsidRPr="002C0BF6">
        <w:rPr>
          <w:rFonts w:ascii="Arial" w:hAnsi="Arial" w:cs="Arial"/>
          <w:b w:val="0"/>
          <w:sz w:val="20"/>
          <w:szCs w:val="20"/>
        </w:rPr>
        <w:t xml:space="preserve">(Ref: Para. </w:t>
      </w:r>
      <w:ins w:id="1670" w:author="Beverley Bahlmann" w:date="2012-03-27T17:51:00Z">
        <w:r w:rsidR="00C249A8" w:rsidRPr="002C0BF6">
          <w:rPr>
            <w:rFonts w:ascii="Arial" w:hAnsi="Arial" w:cs="Arial"/>
            <w:b w:val="0"/>
            <w:sz w:val="20"/>
            <w:szCs w:val="20"/>
          </w:rPr>
          <w:t>71</w:t>
        </w:r>
      </w:ins>
      <w:del w:id="1671" w:author="Beverley Bahlmann" w:date="2012-03-27T17:51:00Z">
        <w:r w:rsidR="00711255" w:rsidRPr="002C0BF6" w:rsidDel="00C249A8">
          <w:rPr>
            <w:rFonts w:ascii="Arial" w:hAnsi="Arial" w:cs="Arial"/>
            <w:b w:val="0"/>
            <w:sz w:val="20"/>
            <w:szCs w:val="20"/>
          </w:rPr>
          <w:delText>6</w:delText>
        </w:r>
        <w:r w:rsidR="00094E8D" w:rsidRPr="002C0BF6" w:rsidDel="00C249A8">
          <w:rPr>
            <w:rFonts w:ascii="Arial" w:hAnsi="Arial" w:cs="Arial"/>
            <w:b w:val="0"/>
            <w:sz w:val="20"/>
            <w:szCs w:val="20"/>
          </w:rPr>
          <w:delText>9</w:delText>
        </w:r>
      </w:del>
      <w:r w:rsidRPr="002C0BF6">
        <w:rPr>
          <w:rFonts w:ascii="Arial" w:hAnsi="Arial" w:cs="Arial"/>
          <w:b w:val="0"/>
          <w:sz w:val="20"/>
          <w:szCs w:val="20"/>
        </w:rPr>
        <w:t>)</w:t>
      </w:r>
    </w:p>
    <w:p w:rsidR="00324686" w:rsidRPr="002C0BF6" w:rsidRDefault="009B1B82" w:rsidP="00745241">
      <w:pPr>
        <w:pStyle w:val="IFACNumberedPara"/>
        <w:tabs>
          <w:tab w:val="clear" w:pos="720"/>
        </w:tabs>
        <w:ind w:left="864" w:hanging="720"/>
        <w:rPr>
          <w:rFonts w:ascii="Arial" w:hAnsi="Arial" w:cs="Arial"/>
          <w:sz w:val="20"/>
          <w:szCs w:val="20"/>
        </w:rPr>
      </w:pPr>
      <w:r w:rsidRPr="002C0BF6">
        <w:rPr>
          <w:rFonts w:ascii="Arial" w:hAnsi="Arial" w:cs="Arial"/>
          <w:sz w:val="20"/>
          <w:szCs w:val="20"/>
        </w:rPr>
        <w:t>A1</w:t>
      </w:r>
      <w:ins w:id="1672" w:author="Beverley Bahlmann" w:date="2012-03-23T15:53:00Z">
        <w:r w:rsidR="00FD2924" w:rsidRPr="002C0BF6">
          <w:rPr>
            <w:rFonts w:ascii="Arial" w:hAnsi="Arial" w:cs="Arial"/>
            <w:sz w:val="20"/>
            <w:szCs w:val="20"/>
          </w:rPr>
          <w:t>30</w:t>
        </w:r>
      </w:ins>
      <w:del w:id="1673" w:author="Beverley Bahlmann" w:date="2012-03-23T15:53:00Z">
        <w:r w:rsidRPr="002C0BF6" w:rsidDel="00FD2924">
          <w:rPr>
            <w:rFonts w:ascii="Arial" w:hAnsi="Arial" w:cs="Arial"/>
            <w:sz w:val="20"/>
            <w:szCs w:val="20"/>
          </w:rPr>
          <w:delText>2</w:delText>
        </w:r>
      </w:del>
      <w:del w:id="1674" w:author="Beverley Bahlmann" w:date="2012-03-13T16:01:00Z">
        <w:r w:rsidRPr="002C0BF6" w:rsidDel="001703D1">
          <w:rPr>
            <w:rFonts w:ascii="Arial" w:hAnsi="Arial" w:cs="Arial"/>
            <w:sz w:val="20"/>
            <w:szCs w:val="20"/>
          </w:rPr>
          <w:delText>7</w:delText>
        </w:r>
      </w:del>
      <w:r w:rsidRPr="002C0BF6">
        <w:rPr>
          <w:rFonts w:ascii="Arial" w:hAnsi="Arial" w:cs="Arial"/>
          <w:sz w:val="20"/>
          <w:szCs w:val="20"/>
        </w:rPr>
        <w:t>.</w:t>
      </w:r>
      <w:r w:rsidRPr="002C0BF6">
        <w:rPr>
          <w:rFonts w:ascii="Arial" w:hAnsi="Arial" w:cs="Arial"/>
          <w:sz w:val="20"/>
          <w:szCs w:val="20"/>
        </w:rPr>
        <w:tab/>
      </w:r>
      <w:r w:rsidR="00324686" w:rsidRPr="002C0BF6">
        <w:rPr>
          <w:rFonts w:ascii="Arial" w:hAnsi="Arial" w:cs="Arial"/>
          <w:sz w:val="20"/>
          <w:szCs w:val="20"/>
        </w:rPr>
        <w:t>Other matters that may be considered in an engagement quality control review include</w:t>
      </w:r>
      <w:r w:rsidR="00484B4F" w:rsidRPr="002C0BF6">
        <w:rPr>
          <w:rFonts w:ascii="Arial" w:hAnsi="Arial" w:cs="Arial"/>
          <w:sz w:val="20"/>
          <w:szCs w:val="20"/>
        </w:rPr>
        <w:t>:</w:t>
      </w:r>
      <w:r w:rsidR="00324686" w:rsidRPr="002C0BF6">
        <w:rPr>
          <w:rFonts w:ascii="Arial" w:hAnsi="Arial" w:cs="Arial"/>
          <w:sz w:val="20"/>
          <w:szCs w:val="20"/>
        </w:rPr>
        <w:t xml:space="preserve"> </w:t>
      </w:r>
    </w:p>
    <w:p w:rsidR="00324686" w:rsidRPr="002C0BF6" w:rsidRDefault="00324686" w:rsidP="00745241">
      <w:pPr>
        <w:pStyle w:val="Bullet1Indented"/>
        <w:tabs>
          <w:tab w:val="clear" w:pos="1260"/>
          <w:tab w:val="left" w:pos="1440"/>
        </w:tabs>
        <w:ind w:left="1440"/>
      </w:pPr>
      <w:r w:rsidRPr="002C0BF6">
        <w:t>The engagement team</w:t>
      </w:r>
      <w:r w:rsidR="00B23E35" w:rsidRPr="002C0BF6">
        <w:t>’</w:t>
      </w:r>
      <w:r w:rsidRPr="002C0BF6">
        <w:t>s evaluation of the firm</w:t>
      </w:r>
      <w:r w:rsidR="00B23E35" w:rsidRPr="002C0BF6">
        <w:t>’</w:t>
      </w:r>
      <w:r w:rsidRPr="002C0BF6">
        <w:t>s independence</w:t>
      </w:r>
      <w:r w:rsidR="009D7301" w:rsidRPr="002C0BF6">
        <w:t xml:space="preserve"> in relation to the engagement.</w:t>
      </w:r>
    </w:p>
    <w:p w:rsidR="00324686" w:rsidRPr="002C0BF6" w:rsidRDefault="00324686" w:rsidP="00745241">
      <w:pPr>
        <w:pStyle w:val="Bullet1Indented"/>
        <w:tabs>
          <w:tab w:val="clear" w:pos="1260"/>
          <w:tab w:val="left" w:pos="1440"/>
        </w:tabs>
        <w:ind w:left="1440"/>
      </w:pPr>
      <w:r w:rsidRPr="002C0BF6">
        <w:t xml:space="preserve">Whether appropriate consultation has taken place on matters involving differences of </w:t>
      </w:r>
      <w:r w:rsidR="00484B4F" w:rsidRPr="002C0BF6">
        <w:t xml:space="preserve">opinion </w:t>
      </w:r>
      <w:r w:rsidRPr="002C0BF6">
        <w:t>or other difficult or contentious matters, and the conclusions arising from those consultations.</w:t>
      </w:r>
    </w:p>
    <w:p w:rsidR="00324686" w:rsidRPr="002C0BF6" w:rsidRDefault="00324686" w:rsidP="00745241">
      <w:pPr>
        <w:pStyle w:val="Bullet1Indented"/>
        <w:tabs>
          <w:tab w:val="clear" w:pos="1260"/>
          <w:tab w:val="left" w:pos="1440"/>
        </w:tabs>
        <w:ind w:left="1440"/>
      </w:pPr>
      <w:r w:rsidRPr="002C0BF6">
        <w:t>Whether engagement documentation selected for review reflects the work performed in relation to the significant judgments and supports the conclusions reached.</w:t>
      </w:r>
    </w:p>
    <w:p w:rsidR="009E3154" w:rsidRPr="002C0BF6" w:rsidRDefault="009E3154" w:rsidP="00745241">
      <w:pPr>
        <w:pStyle w:val="Heading3"/>
        <w:keepLines w:val="0"/>
        <w:rPr>
          <w:rFonts w:ascii="Arial" w:hAnsi="Arial" w:cs="Arial"/>
          <w:sz w:val="20"/>
          <w:szCs w:val="20"/>
        </w:rPr>
      </w:pPr>
      <w:r w:rsidRPr="002C0BF6">
        <w:rPr>
          <w:rFonts w:ascii="Arial" w:hAnsi="Arial" w:cs="Arial"/>
          <w:sz w:val="20"/>
          <w:szCs w:val="20"/>
        </w:rPr>
        <w:t xml:space="preserve">Forming the Assurance </w:t>
      </w:r>
      <w:r w:rsidR="00EE7792" w:rsidRPr="002C0BF6">
        <w:rPr>
          <w:rFonts w:ascii="Arial" w:hAnsi="Arial" w:cs="Arial"/>
          <w:sz w:val="20"/>
          <w:szCs w:val="20"/>
        </w:rPr>
        <w:t>Conclusion</w:t>
      </w:r>
    </w:p>
    <w:p w:rsidR="009E3154" w:rsidRPr="002C0BF6" w:rsidRDefault="009E3154" w:rsidP="00745241">
      <w:pPr>
        <w:pStyle w:val="IFACHeading4"/>
        <w:spacing w:before="120"/>
        <w:rPr>
          <w:rFonts w:ascii="Arial" w:hAnsi="Arial" w:cs="Arial"/>
          <w:sz w:val="20"/>
          <w:szCs w:val="20"/>
        </w:rPr>
      </w:pPr>
      <w:r w:rsidRPr="002C0BF6">
        <w:rPr>
          <w:rFonts w:ascii="Arial" w:hAnsi="Arial" w:cs="Arial"/>
          <w:sz w:val="20"/>
          <w:szCs w:val="20"/>
        </w:rPr>
        <w:t xml:space="preserve">Description of the Applicable Criteria </w:t>
      </w:r>
      <w:r w:rsidRPr="002C0BF6">
        <w:rPr>
          <w:rFonts w:ascii="Arial" w:hAnsi="Arial" w:cs="Arial"/>
          <w:i w:val="0"/>
          <w:sz w:val="20"/>
          <w:szCs w:val="20"/>
        </w:rPr>
        <w:t xml:space="preserve">(Ref: Para. </w:t>
      </w:r>
      <w:r w:rsidR="00D602AF" w:rsidRPr="002C0BF6">
        <w:rPr>
          <w:rFonts w:ascii="Arial" w:hAnsi="Arial" w:cs="Arial"/>
          <w:i w:val="0"/>
          <w:sz w:val="20"/>
          <w:szCs w:val="20"/>
        </w:rPr>
        <w:t>7</w:t>
      </w:r>
      <w:ins w:id="1675" w:author="Beverley Bahlmann" w:date="2012-03-27T17:51:00Z">
        <w:r w:rsidR="00C249A8" w:rsidRPr="002C0BF6">
          <w:rPr>
            <w:rFonts w:ascii="Arial" w:hAnsi="Arial" w:cs="Arial"/>
            <w:i w:val="0"/>
            <w:sz w:val="20"/>
            <w:szCs w:val="20"/>
          </w:rPr>
          <w:t>4</w:t>
        </w:r>
      </w:ins>
      <w:del w:id="1676" w:author="Beverley Bahlmann" w:date="2012-03-27T17:51:00Z">
        <w:r w:rsidR="002136E7" w:rsidRPr="002C0BF6" w:rsidDel="00C249A8">
          <w:rPr>
            <w:rFonts w:ascii="Arial" w:hAnsi="Arial" w:cs="Arial"/>
            <w:i w:val="0"/>
            <w:sz w:val="20"/>
            <w:szCs w:val="20"/>
          </w:rPr>
          <w:delText>2</w:delText>
        </w:r>
      </w:del>
      <w:r w:rsidR="009367EE" w:rsidRPr="002C0BF6">
        <w:rPr>
          <w:rFonts w:ascii="Arial" w:hAnsi="Arial" w:cs="Arial"/>
          <w:i w:val="0"/>
          <w:sz w:val="20"/>
          <w:szCs w:val="20"/>
        </w:rPr>
        <w:t>(</w:t>
      </w:r>
      <w:r w:rsidR="002136E7" w:rsidRPr="002C0BF6">
        <w:rPr>
          <w:rFonts w:ascii="Arial" w:hAnsi="Arial" w:cs="Arial"/>
          <w:i w:val="0"/>
          <w:sz w:val="20"/>
          <w:szCs w:val="20"/>
        </w:rPr>
        <w:t>d</w:t>
      </w:r>
      <w:r w:rsidR="009367EE" w:rsidRPr="002C0BF6">
        <w:rPr>
          <w:rFonts w:ascii="Arial" w:hAnsi="Arial" w:cs="Arial"/>
          <w:i w:val="0"/>
          <w:sz w:val="20"/>
          <w:szCs w:val="20"/>
        </w:rPr>
        <w:t>)</w:t>
      </w:r>
      <w:ins w:id="1677" w:author="Beverley Bahlmann" w:date="2012-04-02T12:07:00Z">
        <w:r w:rsidR="00970579" w:rsidRPr="002C0BF6">
          <w:rPr>
            <w:rFonts w:ascii="Arial" w:hAnsi="Arial" w:cs="Arial"/>
            <w:i w:val="0"/>
            <w:sz w:val="20"/>
            <w:szCs w:val="20"/>
          </w:rPr>
          <w:t>, 76(g</w:t>
        </w:r>
        <w:proofErr w:type="gramStart"/>
        <w:r w:rsidR="00970579" w:rsidRPr="002C0BF6">
          <w:rPr>
            <w:rFonts w:ascii="Arial" w:hAnsi="Arial" w:cs="Arial"/>
            <w:i w:val="0"/>
            <w:sz w:val="20"/>
            <w:szCs w:val="20"/>
          </w:rPr>
          <w:t>)(</w:t>
        </w:r>
        <w:proofErr w:type="gramEnd"/>
        <w:r w:rsidR="00970579" w:rsidRPr="002C0BF6">
          <w:rPr>
            <w:rFonts w:ascii="Arial" w:hAnsi="Arial" w:cs="Arial"/>
            <w:i w:val="0"/>
            <w:sz w:val="20"/>
            <w:szCs w:val="20"/>
          </w:rPr>
          <w:t>iv)</w:t>
        </w:r>
      </w:ins>
      <w:r w:rsidRPr="002C0BF6">
        <w:rPr>
          <w:rFonts w:ascii="Arial" w:hAnsi="Arial" w:cs="Arial"/>
          <w:i w:val="0"/>
          <w:sz w:val="20"/>
          <w:szCs w:val="20"/>
        </w:rPr>
        <w:t>)</w:t>
      </w:r>
    </w:p>
    <w:p w:rsidR="009E3154" w:rsidRPr="002C0BF6" w:rsidRDefault="009B1B82" w:rsidP="00745241">
      <w:pPr>
        <w:pStyle w:val="IFACNumberedPara"/>
        <w:tabs>
          <w:tab w:val="clear" w:pos="720"/>
        </w:tabs>
        <w:ind w:left="864" w:hanging="720"/>
        <w:rPr>
          <w:rFonts w:ascii="Arial" w:hAnsi="Arial" w:cs="Arial"/>
          <w:sz w:val="20"/>
          <w:szCs w:val="20"/>
        </w:rPr>
      </w:pPr>
      <w:r w:rsidRPr="002C0BF6">
        <w:rPr>
          <w:rFonts w:ascii="Arial" w:hAnsi="Arial" w:cs="Arial"/>
          <w:sz w:val="20"/>
          <w:szCs w:val="20"/>
        </w:rPr>
        <w:t>A1</w:t>
      </w:r>
      <w:ins w:id="1678" w:author="Beverley Bahlmann" w:date="2012-03-23T15:53:00Z">
        <w:r w:rsidR="00FD2924" w:rsidRPr="002C0BF6">
          <w:rPr>
            <w:rFonts w:ascii="Arial" w:hAnsi="Arial" w:cs="Arial"/>
            <w:sz w:val="20"/>
            <w:szCs w:val="20"/>
          </w:rPr>
          <w:t>31</w:t>
        </w:r>
      </w:ins>
      <w:del w:id="1679" w:author="Beverley Bahlmann" w:date="2012-03-23T15:53:00Z">
        <w:r w:rsidRPr="002C0BF6" w:rsidDel="00FD2924">
          <w:rPr>
            <w:rFonts w:ascii="Arial" w:hAnsi="Arial" w:cs="Arial"/>
            <w:sz w:val="20"/>
            <w:szCs w:val="20"/>
          </w:rPr>
          <w:delText>2</w:delText>
        </w:r>
      </w:del>
      <w:del w:id="1680" w:author="Beverley Bahlmann" w:date="2012-03-13T16:01:00Z">
        <w:r w:rsidRPr="002C0BF6" w:rsidDel="001703D1">
          <w:rPr>
            <w:rFonts w:ascii="Arial" w:hAnsi="Arial" w:cs="Arial"/>
            <w:sz w:val="20"/>
            <w:szCs w:val="20"/>
          </w:rPr>
          <w:delText>8</w:delText>
        </w:r>
      </w:del>
      <w:r w:rsidRPr="002C0BF6">
        <w:rPr>
          <w:rFonts w:ascii="Arial" w:hAnsi="Arial" w:cs="Arial"/>
          <w:sz w:val="20"/>
          <w:szCs w:val="20"/>
        </w:rPr>
        <w:t>.</w:t>
      </w:r>
      <w:r w:rsidRPr="002C0BF6">
        <w:rPr>
          <w:rFonts w:ascii="Arial" w:hAnsi="Arial" w:cs="Arial"/>
          <w:sz w:val="20"/>
          <w:szCs w:val="20"/>
        </w:rPr>
        <w:tab/>
      </w:r>
      <w:r w:rsidR="009E3154" w:rsidRPr="002C0BF6">
        <w:rPr>
          <w:rFonts w:ascii="Arial" w:hAnsi="Arial" w:cs="Arial"/>
          <w:sz w:val="20"/>
          <w:szCs w:val="20"/>
        </w:rPr>
        <w:t>The preparation of the GHG statement by the entity requires the inclusion of an adequate description of the applicable criteria in the explanatory notes</w:t>
      </w:r>
      <w:r w:rsidR="00CE706F" w:rsidRPr="002C0BF6">
        <w:rPr>
          <w:rFonts w:ascii="Arial" w:hAnsi="Arial" w:cs="Arial"/>
          <w:sz w:val="20"/>
          <w:szCs w:val="20"/>
        </w:rPr>
        <w:t xml:space="preserve"> </w:t>
      </w:r>
      <w:r w:rsidR="00F21A60" w:rsidRPr="002C0BF6">
        <w:rPr>
          <w:rFonts w:ascii="Arial" w:hAnsi="Arial" w:cs="Arial"/>
          <w:sz w:val="20"/>
          <w:szCs w:val="20"/>
        </w:rPr>
        <w:t xml:space="preserve">to </w:t>
      </w:r>
      <w:r w:rsidR="00CE706F" w:rsidRPr="002C0BF6">
        <w:rPr>
          <w:rFonts w:ascii="Arial" w:hAnsi="Arial" w:cs="Arial"/>
          <w:sz w:val="20"/>
          <w:szCs w:val="20"/>
        </w:rPr>
        <w:t>the GHG statement</w:t>
      </w:r>
      <w:r w:rsidR="009E3154" w:rsidRPr="002C0BF6">
        <w:rPr>
          <w:rFonts w:ascii="Arial" w:hAnsi="Arial" w:cs="Arial"/>
          <w:sz w:val="20"/>
          <w:szCs w:val="20"/>
        </w:rPr>
        <w:t>. That description advises intended users of the framework on which the GHG statement is based, and is particularly important when there are significant differences between various criteria regarding how particular matters are treated in a GHG statement, for example: which emissions deductions are included, if any</w:t>
      </w:r>
      <w:r w:rsidR="00484B4F" w:rsidRPr="002C0BF6">
        <w:rPr>
          <w:rFonts w:ascii="Arial" w:hAnsi="Arial" w:cs="Arial"/>
          <w:sz w:val="20"/>
          <w:szCs w:val="20"/>
        </w:rPr>
        <w:t>;</w:t>
      </w:r>
      <w:r w:rsidR="009E3154" w:rsidRPr="002C0BF6">
        <w:rPr>
          <w:rFonts w:ascii="Arial" w:hAnsi="Arial" w:cs="Arial"/>
          <w:sz w:val="20"/>
          <w:szCs w:val="20"/>
        </w:rPr>
        <w:t xml:space="preserve"> how they have been quantified and what they represent; and the basis for selecting which Scope 3 emissions are included, and</w:t>
      </w:r>
      <w:r w:rsidR="009725A7" w:rsidRPr="002C0BF6">
        <w:rPr>
          <w:rFonts w:ascii="Arial" w:hAnsi="Arial" w:cs="Arial"/>
          <w:sz w:val="20"/>
          <w:szCs w:val="20"/>
        </w:rPr>
        <w:t xml:space="preserve"> how they have been quantified.</w:t>
      </w:r>
      <w:r w:rsidR="000527FB" w:rsidRPr="002C0BF6">
        <w:rPr>
          <w:rFonts w:ascii="Arial" w:hAnsi="Arial" w:cs="Arial"/>
          <w:sz w:val="20"/>
          <w:szCs w:val="20"/>
        </w:rPr>
        <w:t xml:space="preserve"> </w:t>
      </w:r>
      <w:del w:id="1681" w:author="Beverley Bahlmann" w:date="2012-04-02T12:07:00Z">
        <w:r w:rsidR="000527FB" w:rsidRPr="002C0BF6" w:rsidDel="00970579">
          <w:rPr>
            <w:rFonts w:ascii="Arial" w:hAnsi="Arial" w:cs="Arial"/>
            <w:sz w:val="20"/>
            <w:szCs w:val="20"/>
          </w:rPr>
          <w:delText>(Ref: Para. 7</w:delText>
        </w:r>
      </w:del>
      <w:del w:id="1682" w:author="Beverley Bahlmann" w:date="2012-03-27T17:52:00Z">
        <w:r w:rsidR="000527FB" w:rsidRPr="002C0BF6" w:rsidDel="00C249A8">
          <w:rPr>
            <w:rFonts w:ascii="Arial" w:hAnsi="Arial" w:cs="Arial"/>
            <w:sz w:val="20"/>
            <w:szCs w:val="20"/>
          </w:rPr>
          <w:delText>4</w:delText>
        </w:r>
      </w:del>
      <w:del w:id="1683" w:author="Beverley Bahlmann" w:date="2012-04-02T12:07:00Z">
        <w:r w:rsidR="000527FB" w:rsidRPr="002C0BF6" w:rsidDel="00970579">
          <w:rPr>
            <w:rFonts w:ascii="Arial" w:hAnsi="Arial" w:cs="Arial"/>
            <w:sz w:val="20"/>
            <w:szCs w:val="20"/>
          </w:rPr>
          <w:delText>(g)(iv))</w:delText>
        </w:r>
      </w:del>
    </w:p>
    <w:p w:rsidR="009E3154" w:rsidRPr="002C0BF6" w:rsidRDefault="009B1B82" w:rsidP="00745241">
      <w:pPr>
        <w:pStyle w:val="IFACNumberedPara"/>
        <w:tabs>
          <w:tab w:val="clear" w:pos="720"/>
        </w:tabs>
        <w:ind w:left="864" w:hanging="720"/>
        <w:rPr>
          <w:rFonts w:ascii="Arial" w:hAnsi="Arial" w:cs="Arial"/>
          <w:sz w:val="20"/>
          <w:szCs w:val="20"/>
        </w:rPr>
      </w:pPr>
      <w:r w:rsidRPr="002C0BF6">
        <w:rPr>
          <w:rFonts w:ascii="Arial" w:hAnsi="Arial" w:cs="Arial"/>
          <w:sz w:val="20"/>
          <w:szCs w:val="20"/>
        </w:rPr>
        <w:t>A1</w:t>
      </w:r>
      <w:ins w:id="1684" w:author="Beverley Bahlmann" w:date="2012-03-23T15:54:00Z">
        <w:r w:rsidR="00FD2924" w:rsidRPr="002C0BF6">
          <w:rPr>
            <w:rFonts w:ascii="Arial" w:hAnsi="Arial" w:cs="Arial"/>
            <w:sz w:val="20"/>
            <w:szCs w:val="20"/>
          </w:rPr>
          <w:t>32</w:t>
        </w:r>
      </w:ins>
      <w:del w:id="1685" w:author="Beverley Bahlmann" w:date="2012-03-23T15:53:00Z">
        <w:r w:rsidRPr="002C0BF6" w:rsidDel="00FD2924">
          <w:rPr>
            <w:rFonts w:ascii="Arial" w:hAnsi="Arial" w:cs="Arial"/>
            <w:sz w:val="20"/>
            <w:szCs w:val="20"/>
          </w:rPr>
          <w:delText>2</w:delText>
        </w:r>
      </w:del>
      <w:del w:id="1686" w:author="Beverley Bahlmann" w:date="2012-03-13T16:02:00Z">
        <w:r w:rsidRPr="002C0BF6" w:rsidDel="001703D1">
          <w:rPr>
            <w:rFonts w:ascii="Arial" w:hAnsi="Arial" w:cs="Arial"/>
            <w:sz w:val="20"/>
            <w:szCs w:val="20"/>
          </w:rPr>
          <w:delText>9</w:delText>
        </w:r>
      </w:del>
      <w:r w:rsidRPr="002C0BF6">
        <w:rPr>
          <w:rFonts w:ascii="Arial" w:hAnsi="Arial" w:cs="Arial"/>
          <w:sz w:val="20"/>
          <w:szCs w:val="20"/>
        </w:rPr>
        <w:t>.</w:t>
      </w:r>
      <w:r w:rsidRPr="002C0BF6">
        <w:rPr>
          <w:rFonts w:ascii="Arial" w:hAnsi="Arial" w:cs="Arial"/>
          <w:sz w:val="20"/>
          <w:szCs w:val="20"/>
        </w:rPr>
        <w:tab/>
      </w:r>
      <w:r w:rsidR="009E3154" w:rsidRPr="002C0BF6">
        <w:rPr>
          <w:rFonts w:ascii="Arial" w:hAnsi="Arial" w:cs="Arial"/>
          <w:sz w:val="20"/>
          <w:szCs w:val="20"/>
        </w:rPr>
        <w:t>A description that the GHG statement is prepared</w:t>
      </w:r>
      <w:r w:rsidR="009E3154" w:rsidRPr="002C0BF6" w:rsidDel="00565142">
        <w:rPr>
          <w:rFonts w:ascii="Arial" w:hAnsi="Arial" w:cs="Arial"/>
          <w:sz w:val="20"/>
          <w:szCs w:val="20"/>
        </w:rPr>
        <w:t xml:space="preserve"> </w:t>
      </w:r>
      <w:r w:rsidR="009E3154" w:rsidRPr="002C0BF6">
        <w:rPr>
          <w:rFonts w:ascii="Arial" w:hAnsi="Arial" w:cs="Arial"/>
          <w:sz w:val="20"/>
          <w:szCs w:val="20"/>
        </w:rPr>
        <w:t>in accordance with particular criteria is appropriate only if the GHG statement complies with all the requirements of those criteria that are effective during the period covered by the GHG statement.</w:t>
      </w:r>
    </w:p>
    <w:p w:rsidR="009E3154" w:rsidRPr="002C0BF6" w:rsidRDefault="009B1B82" w:rsidP="00745241">
      <w:pPr>
        <w:pStyle w:val="IFACNumberedPara"/>
        <w:tabs>
          <w:tab w:val="clear" w:pos="720"/>
        </w:tabs>
        <w:ind w:left="864" w:hanging="720"/>
        <w:rPr>
          <w:rFonts w:ascii="Arial" w:hAnsi="Arial" w:cs="Arial"/>
          <w:sz w:val="20"/>
          <w:szCs w:val="20"/>
        </w:rPr>
      </w:pPr>
      <w:r w:rsidRPr="002C0BF6">
        <w:rPr>
          <w:rFonts w:ascii="Arial" w:hAnsi="Arial" w:cs="Arial"/>
          <w:sz w:val="20"/>
          <w:szCs w:val="20"/>
        </w:rPr>
        <w:t>A13</w:t>
      </w:r>
      <w:ins w:id="1687" w:author="Beverley Bahlmann" w:date="2012-03-23T15:54:00Z">
        <w:r w:rsidR="00FD2924" w:rsidRPr="002C0BF6">
          <w:rPr>
            <w:rFonts w:ascii="Arial" w:hAnsi="Arial" w:cs="Arial"/>
            <w:sz w:val="20"/>
            <w:szCs w:val="20"/>
          </w:rPr>
          <w:t>3</w:t>
        </w:r>
      </w:ins>
      <w:del w:id="1688" w:author="Beverley Bahlmann" w:date="2012-03-13T16:02:00Z">
        <w:r w:rsidRPr="002C0BF6" w:rsidDel="001703D1">
          <w:rPr>
            <w:rFonts w:ascii="Arial" w:hAnsi="Arial" w:cs="Arial"/>
            <w:sz w:val="20"/>
            <w:szCs w:val="20"/>
          </w:rPr>
          <w:delText>0</w:delText>
        </w:r>
      </w:del>
      <w:r w:rsidRPr="002C0BF6">
        <w:rPr>
          <w:rFonts w:ascii="Arial" w:hAnsi="Arial" w:cs="Arial"/>
          <w:sz w:val="20"/>
          <w:szCs w:val="20"/>
        </w:rPr>
        <w:t>.</w:t>
      </w:r>
      <w:r w:rsidRPr="002C0BF6">
        <w:rPr>
          <w:rFonts w:ascii="Arial" w:hAnsi="Arial" w:cs="Arial"/>
          <w:sz w:val="20"/>
          <w:szCs w:val="20"/>
        </w:rPr>
        <w:tab/>
      </w:r>
      <w:r w:rsidR="009E3154" w:rsidRPr="002C0BF6">
        <w:rPr>
          <w:rFonts w:ascii="Arial" w:hAnsi="Arial" w:cs="Arial"/>
          <w:sz w:val="20"/>
          <w:szCs w:val="20"/>
        </w:rPr>
        <w:t>A description of the applicable criteria that contains imprecise qualifying or limiting language (</w:t>
      </w:r>
      <w:r w:rsidR="00E20F79" w:rsidRPr="002C0BF6">
        <w:rPr>
          <w:rFonts w:ascii="Arial" w:hAnsi="Arial" w:cs="Arial"/>
          <w:sz w:val="20"/>
          <w:szCs w:val="20"/>
        </w:rPr>
        <w:t>for example,</w:t>
      </w:r>
      <w:r w:rsidR="009E3154" w:rsidRPr="002C0BF6">
        <w:rPr>
          <w:rFonts w:ascii="Arial" w:hAnsi="Arial" w:cs="Arial"/>
          <w:sz w:val="20"/>
          <w:szCs w:val="20"/>
        </w:rPr>
        <w:t xml:space="preserve"> </w:t>
      </w:r>
      <w:r w:rsidR="008A7C6F" w:rsidRPr="002C0BF6">
        <w:rPr>
          <w:rFonts w:ascii="Arial" w:hAnsi="Arial" w:cs="Arial"/>
          <w:sz w:val="20"/>
          <w:szCs w:val="20"/>
        </w:rPr>
        <w:t>“</w:t>
      </w:r>
      <w:r w:rsidR="009E3154" w:rsidRPr="002C0BF6">
        <w:rPr>
          <w:rFonts w:ascii="Arial" w:hAnsi="Arial" w:cs="Arial"/>
          <w:sz w:val="20"/>
          <w:szCs w:val="20"/>
        </w:rPr>
        <w:t>the GHG statement is in substantial compliance with the requirements of XYZ</w:t>
      </w:r>
      <w:r w:rsidR="008A7C6F" w:rsidRPr="002C0BF6">
        <w:rPr>
          <w:rFonts w:ascii="Arial" w:hAnsi="Arial" w:cs="Arial"/>
          <w:sz w:val="20"/>
          <w:szCs w:val="20"/>
        </w:rPr>
        <w:t>”</w:t>
      </w:r>
      <w:r w:rsidR="009E3154" w:rsidRPr="002C0BF6">
        <w:rPr>
          <w:rFonts w:ascii="Arial" w:hAnsi="Arial" w:cs="Arial"/>
          <w:sz w:val="20"/>
          <w:szCs w:val="20"/>
        </w:rPr>
        <w:t>) is not an adequate description as it may misl</w:t>
      </w:r>
      <w:r w:rsidR="009725A7" w:rsidRPr="002C0BF6">
        <w:rPr>
          <w:rFonts w:ascii="Arial" w:hAnsi="Arial" w:cs="Arial"/>
          <w:sz w:val="20"/>
          <w:szCs w:val="20"/>
        </w:rPr>
        <w:t>ead users of the GHG statement.</w:t>
      </w:r>
    </w:p>
    <w:p w:rsidR="00D252D1" w:rsidRPr="002C0BF6" w:rsidRDefault="00D252D1" w:rsidP="00745241">
      <w:pPr>
        <w:pStyle w:val="Heading3"/>
        <w:keepNext w:val="0"/>
        <w:keepLines w:val="0"/>
        <w:rPr>
          <w:rFonts w:ascii="Arial" w:hAnsi="Arial" w:cs="Arial"/>
          <w:sz w:val="20"/>
          <w:szCs w:val="20"/>
        </w:rPr>
      </w:pPr>
    </w:p>
    <w:p w:rsidR="009E3154" w:rsidRPr="002C0BF6" w:rsidRDefault="009E3154" w:rsidP="00745241">
      <w:pPr>
        <w:pStyle w:val="Heading3"/>
        <w:keepNext w:val="0"/>
        <w:keepLines w:val="0"/>
        <w:rPr>
          <w:rFonts w:ascii="Arial" w:hAnsi="Arial" w:cs="Arial"/>
          <w:sz w:val="20"/>
          <w:szCs w:val="20"/>
        </w:rPr>
      </w:pPr>
      <w:r w:rsidRPr="002C0BF6">
        <w:rPr>
          <w:rFonts w:ascii="Arial" w:hAnsi="Arial" w:cs="Arial"/>
          <w:sz w:val="20"/>
          <w:szCs w:val="20"/>
        </w:rPr>
        <w:lastRenderedPageBreak/>
        <w:t>Assurance Report Content</w:t>
      </w:r>
    </w:p>
    <w:p w:rsidR="009E3154" w:rsidRPr="002C0BF6" w:rsidRDefault="009E3154" w:rsidP="00745241">
      <w:pPr>
        <w:pStyle w:val="IFACHeading4"/>
        <w:spacing w:before="120"/>
        <w:rPr>
          <w:rFonts w:ascii="Arial" w:hAnsi="Arial" w:cs="Arial"/>
          <w:sz w:val="20"/>
          <w:szCs w:val="20"/>
        </w:rPr>
      </w:pPr>
      <w:r w:rsidRPr="002C0BF6">
        <w:rPr>
          <w:rFonts w:ascii="Arial" w:hAnsi="Arial" w:cs="Arial"/>
          <w:sz w:val="20"/>
          <w:szCs w:val="20"/>
        </w:rPr>
        <w:t>Illustrative Assurance Report</w:t>
      </w:r>
      <w:r w:rsidR="0032346B" w:rsidRPr="002C0BF6">
        <w:rPr>
          <w:rFonts w:ascii="Arial" w:hAnsi="Arial" w:cs="Arial"/>
          <w:sz w:val="20"/>
          <w:szCs w:val="20"/>
        </w:rPr>
        <w:t>s</w:t>
      </w:r>
      <w:r w:rsidRPr="002C0BF6">
        <w:rPr>
          <w:rFonts w:ascii="Arial" w:hAnsi="Arial" w:cs="Arial"/>
          <w:sz w:val="20"/>
          <w:szCs w:val="20"/>
        </w:rPr>
        <w:t xml:space="preserve"> </w:t>
      </w:r>
      <w:r w:rsidRPr="002C0BF6">
        <w:rPr>
          <w:rFonts w:ascii="Arial" w:hAnsi="Arial" w:cs="Arial"/>
          <w:i w:val="0"/>
          <w:sz w:val="20"/>
          <w:szCs w:val="20"/>
        </w:rPr>
        <w:t xml:space="preserve">(Ref: Para. </w:t>
      </w:r>
      <w:r w:rsidR="00AA11F1" w:rsidRPr="002C0BF6">
        <w:rPr>
          <w:rFonts w:ascii="Arial" w:hAnsi="Arial" w:cs="Arial"/>
          <w:i w:val="0"/>
          <w:sz w:val="20"/>
          <w:szCs w:val="20"/>
        </w:rPr>
        <w:t>7</w:t>
      </w:r>
      <w:ins w:id="1689" w:author="Beverley Bahlmann" w:date="2012-03-27T17:52:00Z">
        <w:r w:rsidR="00C249A8" w:rsidRPr="002C0BF6">
          <w:rPr>
            <w:rFonts w:ascii="Arial" w:hAnsi="Arial" w:cs="Arial"/>
            <w:i w:val="0"/>
            <w:sz w:val="20"/>
            <w:szCs w:val="20"/>
          </w:rPr>
          <w:t>6</w:t>
        </w:r>
      </w:ins>
      <w:del w:id="1690" w:author="Beverley Bahlmann" w:date="2012-03-27T17:52:00Z">
        <w:r w:rsidR="00094E8D" w:rsidRPr="002C0BF6" w:rsidDel="00C249A8">
          <w:rPr>
            <w:rFonts w:ascii="Arial" w:hAnsi="Arial" w:cs="Arial"/>
            <w:i w:val="0"/>
            <w:sz w:val="20"/>
            <w:szCs w:val="20"/>
          </w:rPr>
          <w:delText>4</w:delText>
        </w:r>
      </w:del>
      <w:r w:rsidRPr="002C0BF6">
        <w:rPr>
          <w:rFonts w:ascii="Arial" w:hAnsi="Arial" w:cs="Arial"/>
          <w:i w:val="0"/>
          <w:sz w:val="20"/>
          <w:szCs w:val="20"/>
        </w:rPr>
        <w:t>)</w:t>
      </w:r>
    </w:p>
    <w:p w:rsidR="009E3154" w:rsidRPr="002C0BF6" w:rsidRDefault="009B1B82" w:rsidP="00745241">
      <w:pPr>
        <w:pStyle w:val="IFACNumberedPara"/>
        <w:tabs>
          <w:tab w:val="clear" w:pos="720"/>
        </w:tabs>
        <w:ind w:left="864" w:hanging="720"/>
        <w:rPr>
          <w:rFonts w:ascii="Arial" w:hAnsi="Arial" w:cs="Arial"/>
          <w:sz w:val="20"/>
          <w:szCs w:val="20"/>
        </w:rPr>
      </w:pPr>
      <w:r w:rsidRPr="002C0BF6">
        <w:rPr>
          <w:rFonts w:ascii="Arial" w:hAnsi="Arial" w:cs="Arial"/>
          <w:sz w:val="20"/>
          <w:szCs w:val="20"/>
        </w:rPr>
        <w:t>A13</w:t>
      </w:r>
      <w:ins w:id="1691" w:author="Beverley Bahlmann" w:date="2012-03-23T15:54:00Z">
        <w:r w:rsidR="00FD2924" w:rsidRPr="002C0BF6">
          <w:rPr>
            <w:rFonts w:ascii="Arial" w:hAnsi="Arial" w:cs="Arial"/>
            <w:sz w:val="20"/>
            <w:szCs w:val="20"/>
          </w:rPr>
          <w:t>4</w:t>
        </w:r>
      </w:ins>
      <w:del w:id="1692" w:author="Beverley Bahlmann" w:date="2012-03-13T16:02:00Z">
        <w:r w:rsidRPr="002C0BF6" w:rsidDel="001703D1">
          <w:rPr>
            <w:rFonts w:ascii="Arial" w:hAnsi="Arial" w:cs="Arial"/>
            <w:sz w:val="20"/>
            <w:szCs w:val="20"/>
          </w:rPr>
          <w:delText>1</w:delText>
        </w:r>
      </w:del>
      <w:r w:rsidRPr="002C0BF6">
        <w:rPr>
          <w:rFonts w:ascii="Arial" w:hAnsi="Arial" w:cs="Arial"/>
          <w:sz w:val="20"/>
          <w:szCs w:val="20"/>
        </w:rPr>
        <w:t>.</w:t>
      </w:r>
      <w:r w:rsidRPr="002C0BF6">
        <w:rPr>
          <w:rFonts w:ascii="Arial" w:hAnsi="Arial" w:cs="Arial"/>
          <w:sz w:val="20"/>
          <w:szCs w:val="20"/>
        </w:rPr>
        <w:tab/>
      </w:r>
      <w:r w:rsidR="00A2446A" w:rsidRPr="002C0BF6">
        <w:rPr>
          <w:rFonts w:ascii="Arial" w:hAnsi="Arial" w:cs="Arial"/>
          <w:sz w:val="20"/>
          <w:szCs w:val="20"/>
        </w:rPr>
        <w:t xml:space="preserve">Appendix 2 contains illustrations of </w:t>
      </w:r>
      <w:r w:rsidR="009E3154" w:rsidRPr="002C0BF6">
        <w:rPr>
          <w:rFonts w:ascii="Arial" w:hAnsi="Arial" w:cs="Arial"/>
          <w:sz w:val="20"/>
          <w:szCs w:val="20"/>
        </w:rPr>
        <w:t>assurance report</w:t>
      </w:r>
      <w:r w:rsidR="00A2446A" w:rsidRPr="002C0BF6">
        <w:rPr>
          <w:rFonts w:ascii="Arial" w:hAnsi="Arial" w:cs="Arial"/>
          <w:sz w:val="20"/>
          <w:szCs w:val="20"/>
        </w:rPr>
        <w:t>s</w:t>
      </w:r>
      <w:r w:rsidR="009E3154" w:rsidRPr="002C0BF6">
        <w:rPr>
          <w:rFonts w:ascii="Arial" w:hAnsi="Arial" w:cs="Arial"/>
          <w:sz w:val="20"/>
          <w:szCs w:val="20"/>
        </w:rPr>
        <w:t xml:space="preserve"> </w:t>
      </w:r>
      <w:r w:rsidR="009C5013" w:rsidRPr="002C0BF6">
        <w:rPr>
          <w:rFonts w:ascii="Arial" w:hAnsi="Arial" w:cs="Arial"/>
          <w:sz w:val="20"/>
          <w:szCs w:val="20"/>
        </w:rPr>
        <w:t>on GHG statement</w:t>
      </w:r>
      <w:r w:rsidR="00A2446A" w:rsidRPr="002C0BF6">
        <w:rPr>
          <w:rFonts w:ascii="Arial" w:hAnsi="Arial" w:cs="Arial"/>
          <w:sz w:val="20"/>
          <w:szCs w:val="20"/>
        </w:rPr>
        <w:t>s</w:t>
      </w:r>
      <w:r w:rsidR="009C5013" w:rsidRPr="002C0BF6">
        <w:rPr>
          <w:rFonts w:ascii="Arial" w:hAnsi="Arial" w:cs="Arial"/>
          <w:sz w:val="20"/>
          <w:szCs w:val="20"/>
        </w:rPr>
        <w:t xml:space="preserve"> </w:t>
      </w:r>
      <w:r w:rsidR="00A2446A" w:rsidRPr="002C0BF6">
        <w:rPr>
          <w:rFonts w:ascii="Arial" w:hAnsi="Arial" w:cs="Arial"/>
          <w:sz w:val="20"/>
          <w:szCs w:val="20"/>
        </w:rPr>
        <w:t xml:space="preserve">incorporating the elements set forth in paragraph </w:t>
      </w:r>
      <w:r w:rsidR="00950332" w:rsidRPr="002C0BF6">
        <w:rPr>
          <w:rFonts w:ascii="Arial" w:hAnsi="Arial" w:cs="Arial"/>
          <w:sz w:val="20"/>
          <w:szCs w:val="20"/>
        </w:rPr>
        <w:t>7</w:t>
      </w:r>
      <w:ins w:id="1693" w:author="Beverley Bahlmann" w:date="2012-03-27T17:52:00Z">
        <w:r w:rsidR="00C249A8" w:rsidRPr="002C0BF6">
          <w:rPr>
            <w:rFonts w:ascii="Arial" w:hAnsi="Arial" w:cs="Arial"/>
            <w:sz w:val="20"/>
            <w:szCs w:val="20"/>
          </w:rPr>
          <w:t>6</w:t>
        </w:r>
      </w:ins>
      <w:del w:id="1694" w:author="Beverley Bahlmann" w:date="2012-03-27T17:52:00Z">
        <w:r w:rsidR="00094E8D" w:rsidRPr="002C0BF6" w:rsidDel="00C249A8">
          <w:rPr>
            <w:rFonts w:ascii="Arial" w:hAnsi="Arial" w:cs="Arial"/>
            <w:sz w:val="20"/>
            <w:szCs w:val="20"/>
          </w:rPr>
          <w:delText>4</w:delText>
        </w:r>
      </w:del>
      <w:r w:rsidR="00950332" w:rsidRPr="002C0BF6">
        <w:rPr>
          <w:rFonts w:ascii="Arial" w:hAnsi="Arial" w:cs="Arial"/>
          <w:sz w:val="20"/>
          <w:szCs w:val="20"/>
        </w:rPr>
        <w:t>.</w:t>
      </w:r>
    </w:p>
    <w:p w:rsidR="005540C1" w:rsidRPr="002C0BF6" w:rsidRDefault="005540C1" w:rsidP="00745241">
      <w:pPr>
        <w:pStyle w:val="IFACHeading4"/>
        <w:rPr>
          <w:rFonts w:ascii="Arial" w:hAnsi="Arial" w:cs="Arial"/>
          <w:sz w:val="20"/>
          <w:szCs w:val="20"/>
        </w:rPr>
      </w:pPr>
      <w:r w:rsidRPr="002C0BF6">
        <w:rPr>
          <w:rFonts w:ascii="Arial" w:hAnsi="Arial" w:cs="Arial"/>
          <w:sz w:val="20"/>
          <w:szCs w:val="20"/>
        </w:rPr>
        <w:t xml:space="preserve">Information Not </w:t>
      </w:r>
      <w:proofErr w:type="gramStart"/>
      <w:r w:rsidRPr="002C0BF6">
        <w:rPr>
          <w:rFonts w:ascii="Arial" w:hAnsi="Arial" w:cs="Arial"/>
          <w:sz w:val="20"/>
          <w:szCs w:val="20"/>
        </w:rPr>
        <w:t>Covered</w:t>
      </w:r>
      <w:proofErr w:type="gramEnd"/>
      <w:r w:rsidRPr="002C0BF6">
        <w:rPr>
          <w:rFonts w:ascii="Arial" w:hAnsi="Arial" w:cs="Arial"/>
          <w:sz w:val="20"/>
          <w:szCs w:val="20"/>
        </w:rPr>
        <w:t xml:space="preserve"> by the Practitioner</w:t>
      </w:r>
      <w:r w:rsidR="00B23E35" w:rsidRPr="002C0BF6">
        <w:rPr>
          <w:rFonts w:ascii="Arial" w:hAnsi="Arial" w:cs="Arial"/>
          <w:sz w:val="20"/>
          <w:szCs w:val="20"/>
        </w:rPr>
        <w:t>’</w:t>
      </w:r>
      <w:r w:rsidRPr="002C0BF6">
        <w:rPr>
          <w:rFonts w:ascii="Arial" w:hAnsi="Arial" w:cs="Arial"/>
          <w:sz w:val="20"/>
          <w:szCs w:val="20"/>
        </w:rPr>
        <w:t xml:space="preserve">s Conclusion </w:t>
      </w:r>
      <w:r w:rsidRPr="002C0BF6">
        <w:rPr>
          <w:rFonts w:ascii="Arial" w:hAnsi="Arial" w:cs="Arial"/>
          <w:i w:val="0"/>
          <w:sz w:val="20"/>
          <w:szCs w:val="20"/>
        </w:rPr>
        <w:t xml:space="preserve">(Ref: Para. </w:t>
      </w:r>
      <w:r w:rsidR="00753C6B" w:rsidRPr="002C0BF6">
        <w:rPr>
          <w:rFonts w:ascii="Arial" w:hAnsi="Arial" w:cs="Arial"/>
          <w:i w:val="0"/>
          <w:sz w:val="20"/>
          <w:szCs w:val="20"/>
        </w:rPr>
        <w:t>7</w:t>
      </w:r>
      <w:ins w:id="1695" w:author="Beverley Bahlmann" w:date="2012-03-27T17:52:00Z">
        <w:r w:rsidR="00C249A8" w:rsidRPr="002C0BF6">
          <w:rPr>
            <w:rFonts w:ascii="Arial" w:hAnsi="Arial" w:cs="Arial"/>
            <w:i w:val="0"/>
            <w:sz w:val="20"/>
            <w:szCs w:val="20"/>
          </w:rPr>
          <w:t>6</w:t>
        </w:r>
      </w:ins>
      <w:del w:id="1696" w:author="Beverley Bahlmann" w:date="2012-03-27T17:52:00Z">
        <w:r w:rsidR="00094E8D" w:rsidRPr="002C0BF6" w:rsidDel="00C249A8">
          <w:rPr>
            <w:rFonts w:ascii="Arial" w:hAnsi="Arial" w:cs="Arial"/>
            <w:i w:val="0"/>
            <w:sz w:val="20"/>
            <w:szCs w:val="20"/>
          </w:rPr>
          <w:delText>4</w:delText>
        </w:r>
      </w:del>
      <w:r w:rsidRPr="002C0BF6">
        <w:rPr>
          <w:rFonts w:ascii="Arial" w:hAnsi="Arial" w:cs="Arial"/>
          <w:i w:val="0"/>
          <w:sz w:val="20"/>
          <w:szCs w:val="20"/>
        </w:rPr>
        <w:t>(c))</w:t>
      </w:r>
    </w:p>
    <w:p w:rsidR="005540C1" w:rsidRPr="002C0BF6" w:rsidRDefault="009B1B82" w:rsidP="00745241">
      <w:pPr>
        <w:pStyle w:val="IFACNumberedPara"/>
        <w:tabs>
          <w:tab w:val="clear" w:pos="720"/>
        </w:tabs>
        <w:ind w:left="864" w:hanging="720"/>
        <w:rPr>
          <w:rFonts w:ascii="Arial" w:hAnsi="Arial" w:cs="Arial"/>
          <w:sz w:val="20"/>
          <w:szCs w:val="20"/>
        </w:rPr>
      </w:pPr>
      <w:r w:rsidRPr="002C0BF6">
        <w:rPr>
          <w:rFonts w:ascii="Arial" w:hAnsi="Arial" w:cs="Arial"/>
          <w:sz w:val="20"/>
          <w:szCs w:val="20"/>
        </w:rPr>
        <w:t>A13</w:t>
      </w:r>
      <w:ins w:id="1697" w:author="Beverley Bahlmann" w:date="2012-03-23T15:54:00Z">
        <w:r w:rsidR="00FD2924" w:rsidRPr="002C0BF6">
          <w:rPr>
            <w:rFonts w:ascii="Arial" w:hAnsi="Arial" w:cs="Arial"/>
            <w:sz w:val="20"/>
            <w:szCs w:val="20"/>
          </w:rPr>
          <w:t>5</w:t>
        </w:r>
      </w:ins>
      <w:del w:id="1698" w:author="Beverley Bahlmann" w:date="2012-03-13T16:02:00Z">
        <w:r w:rsidRPr="002C0BF6" w:rsidDel="001703D1">
          <w:rPr>
            <w:rFonts w:ascii="Arial" w:hAnsi="Arial" w:cs="Arial"/>
            <w:sz w:val="20"/>
            <w:szCs w:val="20"/>
          </w:rPr>
          <w:delText>2</w:delText>
        </w:r>
      </w:del>
      <w:r w:rsidRPr="002C0BF6">
        <w:rPr>
          <w:rFonts w:ascii="Arial" w:hAnsi="Arial" w:cs="Arial"/>
          <w:sz w:val="20"/>
          <w:szCs w:val="20"/>
        </w:rPr>
        <w:t>.</w:t>
      </w:r>
      <w:r w:rsidRPr="002C0BF6">
        <w:rPr>
          <w:rFonts w:ascii="Arial" w:hAnsi="Arial" w:cs="Arial"/>
          <w:sz w:val="20"/>
          <w:szCs w:val="20"/>
        </w:rPr>
        <w:tab/>
      </w:r>
      <w:r w:rsidR="00C430F9" w:rsidRPr="002C0BF6">
        <w:rPr>
          <w:rFonts w:ascii="Arial" w:hAnsi="Arial" w:cs="Arial"/>
          <w:sz w:val="20"/>
          <w:szCs w:val="20"/>
        </w:rPr>
        <w:t>To avoid misunderstanding and undue reliance on information</w:t>
      </w:r>
      <w:r w:rsidR="001C7AA6" w:rsidRPr="002C0BF6">
        <w:rPr>
          <w:rFonts w:ascii="Arial" w:hAnsi="Arial" w:cs="Arial"/>
          <w:sz w:val="20"/>
          <w:szCs w:val="20"/>
        </w:rPr>
        <w:t xml:space="preserve"> that has not been subject to assurance</w:t>
      </w:r>
      <w:r w:rsidR="00C430F9" w:rsidRPr="002C0BF6">
        <w:rPr>
          <w:rFonts w:ascii="Arial" w:hAnsi="Arial" w:cs="Arial"/>
          <w:sz w:val="20"/>
          <w:szCs w:val="20"/>
        </w:rPr>
        <w:t>, w</w:t>
      </w:r>
      <w:r w:rsidR="005540C1" w:rsidRPr="002C0BF6">
        <w:rPr>
          <w:rFonts w:ascii="Arial" w:hAnsi="Arial" w:cs="Arial"/>
          <w:sz w:val="20"/>
          <w:szCs w:val="20"/>
        </w:rPr>
        <w:t xml:space="preserve">here </w:t>
      </w:r>
      <w:r w:rsidR="00C430F9" w:rsidRPr="002C0BF6">
        <w:rPr>
          <w:rFonts w:ascii="Arial" w:hAnsi="Arial" w:cs="Arial"/>
          <w:sz w:val="20"/>
          <w:szCs w:val="20"/>
        </w:rPr>
        <w:t xml:space="preserve">the GHG statement includes </w:t>
      </w:r>
      <w:r w:rsidR="005540C1" w:rsidRPr="002C0BF6">
        <w:rPr>
          <w:rFonts w:ascii="Arial" w:hAnsi="Arial" w:cs="Arial"/>
          <w:sz w:val="20"/>
          <w:szCs w:val="20"/>
        </w:rPr>
        <w:t>information</w:t>
      </w:r>
      <w:ins w:id="1699" w:author="Beverley Bahlmann" w:date="2012-03-14T11:54:00Z">
        <w:r w:rsidR="003C4E2A" w:rsidRPr="002C0BF6">
          <w:rPr>
            <w:rFonts w:ascii="Arial" w:hAnsi="Arial" w:cs="Arial"/>
            <w:sz w:val="20"/>
            <w:szCs w:val="20"/>
          </w:rPr>
          <w:t>,</w:t>
        </w:r>
      </w:ins>
      <w:r w:rsidR="008F3017" w:rsidRPr="002C0BF6">
        <w:rPr>
          <w:rFonts w:ascii="Arial" w:hAnsi="Arial" w:cs="Arial"/>
          <w:sz w:val="20"/>
          <w:szCs w:val="20"/>
        </w:rPr>
        <w:t xml:space="preserve"> such as comparatives,</w:t>
      </w:r>
      <w:r w:rsidR="002B37A4" w:rsidRPr="002C0BF6">
        <w:rPr>
          <w:rFonts w:ascii="Arial" w:hAnsi="Arial" w:cs="Arial"/>
          <w:sz w:val="20"/>
          <w:szCs w:val="20"/>
        </w:rPr>
        <w:t xml:space="preserve"> </w:t>
      </w:r>
      <w:r w:rsidR="00C430F9" w:rsidRPr="002C0BF6">
        <w:rPr>
          <w:rFonts w:ascii="Arial" w:hAnsi="Arial" w:cs="Arial"/>
          <w:sz w:val="20"/>
          <w:szCs w:val="20"/>
        </w:rPr>
        <w:t>that</w:t>
      </w:r>
      <w:r w:rsidR="005540C1" w:rsidRPr="002C0BF6">
        <w:rPr>
          <w:rFonts w:ascii="Arial" w:hAnsi="Arial" w:cs="Arial"/>
          <w:sz w:val="20"/>
          <w:szCs w:val="20"/>
        </w:rPr>
        <w:t xml:space="preserve"> is not covered by the practitioner</w:t>
      </w:r>
      <w:r w:rsidR="00B23E35" w:rsidRPr="002C0BF6">
        <w:rPr>
          <w:rFonts w:ascii="Arial" w:hAnsi="Arial" w:cs="Arial"/>
          <w:sz w:val="20"/>
          <w:szCs w:val="20"/>
        </w:rPr>
        <w:t>’</w:t>
      </w:r>
      <w:r w:rsidR="005540C1" w:rsidRPr="002C0BF6">
        <w:rPr>
          <w:rFonts w:ascii="Arial" w:hAnsi="Arial" w:cs="Arial"/>
          <w:sz w:val="20"/>
          <w:szCs w:val="20"/>
        </w:rPr>
        <w:t xml:space="preserve">s conclusion, </w:t>
      </w:r>
      <w:r w:rsidR="00C430F9" w:rsidRPr="002C0BF6">
        <w:rPr>
          <w:rFonts w:ascii="Arial" w:hAnsi="Arial" w:cs="Arial"/>
          <w:sz w:val="20"/>
          <w:szCs w:val="20"/>
        </w:rPr>
        <w:t>that information</w:t>
      </w:r>
      <w:r w:rsidR="005540C1" w:rsidRPr="002C0BF6">
        <w:rPr>
          <w:rFonts w:ascii="Arial" w:hAnsi="Arial" w:cs="Arial"/>
          <w:sz w:val="20"/>
          <w:szCs w:val="20"/>
        </w:rPr>
        <w:t xml:space="preserve"> </w:t>
      </w:r>
      <w:r w:rsidR="002B37A4" w:rsidRPr="002C0BF6">
        <w:rPr>
          <w:rFonts w:ascii="Arial" w:hAnsi="Arial" w:cs="Arial"/>
          <w:sz w:val="20"/>
          <w:szCs w:val="20"/>
        </w:rPr>
        <w:t>is</w:t>
      </w:r>
      <w:r w:rsidR="005540C1" w:rsidRPr="002C0BF6">
        <w:rPr>
          <w:rFonts w:ascii="Arial" w:hAnsi="Arial" w:cs="Arial"/>
          <w:sz w:val="20"/>
          <w:szCs w:val="20"/>
        </w:rPr>
        <w:t xml:space="preserve"> ordinarily </w:t>
      </w:r>
      <w:r w:rsidR="009466A6" w:rsidRPr="002C0BF6">
        <w:rPr>
          <w:rFonts w:ascii="Arial" w:hAnsi="Arial" w:cs="Arial"/>
          <w:sz w:val="20"/>
          <w:szCs w:val="20"/>
        </w:rPr>
        <w:t xml:space="preserve">identified </w:t>
      </w:r>
      <w:r w:rsidR="005540C1" w:rsidRPr="002C0BF6">
        <w:rPr>
          <w:rFonts w:ascii="Arial" w:hAnsi="Arial" w:cs="Arial"/>
          <w:sz w:val="20"/>
          <w:szCs w:val="20"/>
        </w:rPr>
        <w:t>as such in the GHG statement</w:t>
      </w:r>
      <w:ins w:id="1700" w:author="Beverley Bahlmann" w:date="2012-03-13T09:02:00Z">
        <w:r w:rsidR="008E614E" w:rsidRPr="002C0BF6">
          <w:rPr>
            <w:rFonts w:ascii="Arial" w:hAnsi="Arial" w:cs="Arial"/>
            <w:sz w:val="20"/>
            <w:szCs w:val="20"/>
          </w:rPr>
          <w:t xml:space="preserve"> </w:t>
        </w:r>
      </w:ins>
      <w:r w:rsidR="002B37A4" w:rsidRPr="002C0BF6">
        <w:rPr>
          <w:rFonts w:ascii="Arial" w:hAnsi="Arial" w:cs="Arial"/>
          <w:sz w:val="20"/>
          <w:szCs w:val="20"/>
        </w:rPr>
        <w:t>and</w:t>
      </w:r>
      <w:r w:rsidR="002E3F47" w:rsidRPr="002C0BF6">
        <w:rPr>
          <w:rFonts w:ascii="Arial" w:hAnsi="Arial" w:cs="Arial"/>
          <w:sz w:val="20"/>
          <w:szCs w:val="20"/>
        </w:rPr>
        <w:t xml:space="preserve"> in</w:t>
      </w:r>
      <w:r w:rsidR="005540C1" w:rsidRPr="002C0BF6">
        <w:rPr>
          <w:rFonts w:ascii="Arial" w:hAnsi="Arial" w:cs="Arial"/>
          <w:sz w:val="20"/>
          <w:szCs w:val="20"/>
        </w:rPr>
        <w:t xml:space="preserve"> the </w:t>
      </w:r>
      <w:r w:rsidR="00C430F9" w:rsidRPr="002C0BF6">
        <w:rPr>
          <w:rFonts w:ascii="Arial" w:hAnsi="Arial" w:cs="Arial"/>
          <w:sz w:val="20"/>
          <w:szCs w:val="20"/>
        </w:rPr>
        <w:t>practitioner</w:t>
      </w:r>
      <w:r w:rsidR="00B23E35" w:rsidRPr="002C0BF6">
        <w:rPr>
          <w:rFonts w:ascii="Arial" w:hAnsi="Arial" w:cs="Arial"/>
          <w:sz w:val="20"/>
          <w:szCs w:val="20"/>
        </w:rPr>
        <w:t>’</w:t>
      </w:r>
      <w:r w:rsidR="00C430F9" w:rsidRPr="002C0BF6">
        <w:rPr>
          <w:rFonts w:ascii="Arial" w:hAnsi="Arial" w:cs="Arial"/>
          <w:sz w:val="20"/>
          <w:szCs w:val="20"/>
        </w:rPr>
        <w:t>s assurance report.</w:t>
      </w:r>
    </w:p>
    <w:p w:rsidR="009E3154" w:rsidRPr="002C0BF6" w:rsidRDefault="009E3154" w:rsidP="00745241">
      <w:pPr>
        <w:pStyle w:val="IFACNumberedPara"/>
        <w:tabs>
          <w:tab w:val="clear" w:pos="720"/>
        </w:tabs>
        <w:spacing w:before="240"/>
        <w:ind w:left="0" w:firstLine="0"/>
        <w:jc w:val="left"/>
        <w:rPr>
          <w:rFonts w:ascii="Arial" w:hAnsi="Arial" w:cs="Arial"/>
          <w:sz w:val="20"/>
          <w:szCs w:val="20"/>
        </w:rPr>
      </w:pPr>
      <w:r w:rsidRPr="002C0BF6">
        <w:rPr>
          <w:rFonts w:ascii="Arial" w:hAnsi="Arial" w:cs="Arial"/>
          <w:sz w:val="20"/>
          <w:szCs w:val="20"/>
        </w:rPr>
        <w:t xml:space="preserve">Emissions Deductions (Ref: Para. </w:t>
      </w:r>
      <w:r w:rsidR="001F5C28" w:rsidRPr="002C0BF6">
        <w:rPr>
          <w:rFonts w:ascii="Arial" w:hAnsi="Arial" w:cs="Arial"/>
          <w:sz w:val="20"/>
          <w:szCs w:val="20"/>
        </w:rPr>
        <w:t>7</w:t>
      </w:r>
      <w:ins w:id="1701" w:author="Beverley Bahlmann" w:date="2012-03-27T17:52:00Z">
        <w:r w:rsidR="00C249A8" w:rsidRPr="002C0BF6">
          <w:rPr>
            <w:rFonts w:ascii="Arial" w:hAnsi="Arial" w:cs="Arial"/>
            <w:sz w:val="20"/>
            <w:szCs w:val="20"/>
          </w:rPr>
          <w:t>6</w:t>
        </w:r>
      </w:ins>
      <w:del w:id="1702" w:author="Beverley Bahlmann" w:date="2012-03-27T17:52:00Z">
        <w:r w:rsidR="00094E8D" w:rsidRPr="002C0BF6" w:rsidDel="00C249A8">
          <w:rPr>
            <w:rFonts w:ascii="Arial" w:hAnsi="Arial" w:cs="Arial"/>
            <w:sz w:val="20"/>
            <w:szCs w:val="20"/>
          </w:rPr>
          <w:delText>4</w:delText>
        </w:r>
      </w:del>
      <w:r w:rsidRPr="002C0BF6">
        <w:rPr>
          <w:rFonts w:ascii="Arial" w:hAnsi="Arial" w:cs="Arial"/>
          <w:sz w:val="20"/>
          <w:szCs w:val="20"/>
        </w:rPr>
        <w:t>(</w:t>
      </w:r>
      <w:r w:rsidR="00841A43" w:rsidRPr="002C0BF6">
        <w:rPr>
          <w:rFonts w:ascii="Arial" w:hAnsi="Arial" w:cs="Arial"/>
          <w:sz w:val="20"/>
          <w:szCs w:val="20"/>
        </w:rPr>
        <w:t>f</w:t>
      </w:r>
      <w:r w:rsidRPr="002C0BF6">
        <w:rPr>
          <w:rFonts w:ascii="Arial" w:hAnsi="Arial" w:cs="Arial"/>
          <w:sz w:val="20"/>
          <w:szCs w:val="20"/>
        </w:rPr>
        <w:t>))</w:t>
      </w:r>
    </w:p>
    <w:p w:rsidR="009E3154" w:rsidRPr="002C0BF6" w:rsidRDefault="009B1B82" w:rsidP="00745241">
      <w:pPr>
        <w:pStyle w:val="IFACNumberedPara"/>
        <w:tabs>
          <w:tab w:val="clear" w:pos="720"/>
        </w:tabs>
        <w:ind w:left="864" w:hanging="720"/>
        <w:rPr>
          <w:rFonts w:ascii="Arial" w:hAnsi="Arial" w:cs="Arial"/>
          <w:sz w:val="20"/>
          <w:szCs w:val="20"/>
        </w:rPr>
      </w:pPr>
      <w:r w:rsidRPr="002C0BF6">
        <w:rPr>
          <w:rFonts w:ascii="Arial" w:hAnsi="Arial" w:cs="Arial"/>
          <w:sz w:val="20"/>
          <w:szCs w:val="20"/>
        </w:rPr>
        <w:t>A13</w:t>
      </w:r>
      <w:ins w:id="1703" w:author="Beverley Bahlmann" w:date="2012-03-23T15:54:00Z">
        <w:r w:rsidR="00FD2924" w:rsidRPr="002C0BF6">
          <w:rPr>
            <w:rFonts w:ascii="Arial" w:hAnsi="Arial" w:cs="Arial"/>
            <w:sz w:val="20"/>
            <w:szCs w:val="20"/>
          </w:rPr>
          <w:t>6</w:t>
        </w:r>
      </w:ins>
      <w:del w:id="1704" w:author="Beverley Bahlmann" w:date="2012-03-13T16:02:00Z">
        <w:r w:rsidRPr="002C0BF6" w:rsidDel="001703D1">
          <w:rPr>
            <w:rFonts w:ascii="Arial" w:hAnsi="Arial" w:cs="Arial"/>
            <w:sz w:val="20"/>
            <w:szCs w:val="20"/>
          </w:rPr>
          <w:delText>3</w:delText>
        </w:r>
      </w:del>
      <w:r w:rsidRPr="002C0BF6">
        <w:rPr>
          <w:rFonts w:ascii="Arial" w:hAnsi="Arial" w:cs="Arial"/>
          <w:sz w:val="20"/>
          <w:szCs w:val="20"/>
        </w:rPr>
        <w:t>.</w:t>
      </w:r>
      <w:r w:rsidRPr="002C0BF6">
        <w:rPr>
          <w:rFonts w:ascii="Arial" w:hAnsi="Arial" w:cs="Arial"/>
          <w:sz w:val="20"/>
          <w:szCs w:val="20"/>
        </w:rPr>
        <w:tab/>
      </w:r>
      <w:r w:rsidR="009E3154" w:rsidRPr="002C0BF6">
        <w:rPr>
          <w:rFonts w:ascii="Arial" w:hAnsi="Arial" w:cs="Arial"/>
          <w:sz w:val="20"/>
          <w:szCs w:val="20"/>
        </w:rPr>
        <w:t xml:space="preserve">The wording of the statement to be included in the assurance report </w:t>
      </w:r>
      <w:r w:rsidR="008B2AF5" w:rsidRPr="002C0BF6">
        <w:rPr>
          <w:rFonts w:ascii="Arial" w:hAnsi="Arial" w:cs="Arial"/>
          <w:sz w:val="20"/>
          <w:szCs w:val="20"/>
        </w:rPr>
        <w:t xml:space="preserve">when </w:t>
      </w:r>
      <w:r w:rsidR="009E3154" w:rsidRPr="002C0BF6">
        <w:rPr>
          <w:rFonts w:ascii="Arial" w:hAnsi="Arial" w:cs="Arial"/>
          <w:sz w:val="20"/>
          <w:szCs w:val="20"/>
        </w:rPr>
        <w:t xml:space="preserve">the GHG statement includes emissions deductions </w:t>
      </w:r>
      <w:r w:rsidR="00F919F4" w:rsidRPr="002C0BF6">
        <w:rPr>
          <w:rFonts w:ascii="Arial" w:hAnsi="Arial" w:cs="Arial"/>
          <w:sz w:val="20"/>
          <w:szCs w:val="20"/>
        </w:rPr>
        <w:t xml:space="preserve">may </w:t>
      </w:r>
      <w:r w:rsidR="009E3154" w:rsidRPr="002C0BF6">
        <w:rPr>
          <w:rFonts w:ascii="Arial" w:hAnsi="Arial" w:cs="Arial"/>
          <w:sz w:val="20"/>
          <w:szCs w:val="20"/>
        </w:rPr>
        <w:t xml:space="preserve">vary considerably </w:t>
      </w:r>
      <w:r w:rsidR="009725A7" w:rsidRPr="002C0BF6">
        <w:rPr>
          <w:rFonts w:ascii="Arial" w:hAnsi="Arial" w:cs="Arial"/>
          <w:sz w:val="20"/>
          <w:szCs w:val="20"/>
        </w:rPr>
        <w:t>depending on the circumstances.</w:t>
      </w:r>
    </w:p>
    <w:p w:rsidR="002A7095" w:rsidRPr="002C0BF6" w:rsidRDefault="009B1B82" w:rsidP="00745241">
      <w:pPr>
        <w:pStyle w:val="IFACNumberedPara"/>
        <w:tabs>
          <w:tab w:val="clear" w:pos="720"/>
        </w:tabs>
        <w:ind w:left="864" w:hanging="720"/>
        <w:rPr>
          <w:rFonts w:ascii="Arial" w:hAnsi="Arial" w:cs="Arial"/>
          <w:sz w:val="20"/>
          <w:szCs w:val="20"/>
        </w:rPr>
      </w:pPr>
      <w:r w:rsidRPr="002C0BF6">
        <w:rPr>
          <w:rFonts w:ascii="Arial" w:hAnsi="Arial" w:cs="Arial"/>
          <w:sz w:val="20"/>
          <w:szCs w:val="20"/>
        </w:rPr>
        <w:t>A13</w:t>
      </w:r>
      <w:ins w:id="1705" w:author="Beverley Bahlmann" w:date="2012-03-23T15:54:00Z">
        <w:r w:rsidR="00FD2924" w:rsidRPr="002C0BF6">
          <w:rPr>
            <w:rFonts w:ascii="Arial" w:hAnsi="Arial" w:cs="Arial"/>
            <w:sz w:val="20"/>
            <w:szCs w:val="20"/>
          </w:rPr>
          <w:t>7</w:t>
        </w:r>
      </w:ins>
      <w:del w:id="1706" w:author="Beverley Bahlmann" w:date="2012-03-13T16:02:00Z">
        <w:r w:rsidRPr="002C0BF6" w:rsidDel="001703D1">
          <w:rPr>
            <w:rFonts w:ascii="Arial" w:hAnsi="Arial" w:cs="Arial"/>
            <w:sz w:val="20"/>
            <w:szCs w:val="20"/>
          </w:rPr>
          <w:delText>4</w:delText>
        </w:r>
      </w:del>
      <w:r w:rsidRPr="002C0BF6">
        <w:rPr>
          <w:rFonts w:ascii="Arial" w:hAnsi="Arial" w:cs="Arial"/>
          <w:sz w:val="20"/>
          <w:szCs w:val="20"/>
        </w:rPr>
        <w:t>.</w:t>
      </w:r>
      <w:r w:rsidRPr="002C0BF6">
        <w:rPr>
          <w:rFonts w:ascii="Arial" w:hAnsi="Arial" w:cs="Arial"/>
          <w:sz w:val="20"/>
          <w:szCs w:val="20"/>
        </w:rPr>
        <w:tab/>
      </w:r>
      <w:r w:rsidR="00112634" w:rsidRPr="002C0BF6">
        <w:rPr>
          <w:rFonts w:ascii="Arial" w:hAnsi="Arial" w:cs="Arial"/>
          <w:sz w:val="20"/>
          <w:szCs w:val="20"/>
        </w:rPr>
        <w:t>T</w:t>
      </w:r>
      <w:r w:rsidR="002A7095" w:rsidRPr="002C0BF6">
        <w:rPr>
          <w:rFonts w:ascii="Arial" w:hAnsi="Arial" w:cs="Arial"/>
          <w:sz w:val="20"/>
          <w:szCs w:val="20"/>
        </w:rPr>
        <w:t xml:space="preserve">he availability of relevant and reliable information in relation to offsets </w:t>
      </w:r>
      <w:r w:rsidR="001B6E6B" w:rsidRPr="002C0BF6">
        <w:rPr>
          <w:rFonts w:ascii="Arial" w:hAnsi="Arial" w:cs="Arial"/>
          <w:sz w:val="20"/>
          <w:szCs w:val="20"/>
        </w:rPr>
        <w:t xml:space="preserve">and other emissions deductions </w:t>
      </w:r>
      <w:r w:rsidR="002A7095" w:rsidRPr="002C0BF6">
        <w:rPr>
          <w:rFonts w:ascii="Arial" w:hAnsi="Arial" w:cs="Arial"/>
          <w:sz w:val="20"/>
          <w:szCs w:val="20"/>
        </w:rPr>
        <w:t>varies greatly and, therefore, so does the evidence available to practitioners to support entities</w:t>
      </w:r>
      <w:r w:rsidR="00B23E35" w:rsidRPr="002C0BF6">
        <w:rPr>
          <w:rFonts w:ascii="Arial" w:hAnsi="Arial" w:cs="Arial"/>
          <w:sz w:val="20"/>
          <w:szCs w:val="20"/>
        </w:rPr>
        <w:t>’</w:t>
      </w:r>
      <w:r w:rsidR="002A7095" w:rsidRPr="002C0BF6">
        <w:rPr>
          <w:rFonts w:ascii="Arial" w:hAnsi="Arial" w:cs="Arial"/>
          <w:sz w:val="20"/>
          <w:szCs w:val="20"/>
        </w:rPr>
        <w:t xml:space="preserve"> claimed </w:t>
      </w:r>
      <w:r w:rsidR="009025B9" w:rsidRPr="002C0BF6">
        <w:rPr>
          <w:rFonts w:ascii="Arial" w:hAnsi="Arial" w:cs="Arial"/>
          <w:sz w:val="20"/>
          <w:szCs w:val="20"/>
        </w:rPr>
        <w:t xml:space="preserve">emissions </w:t>
      </w:r>
      <w:r w:rsidR="002A7095" w:rsidRPr="002C0BF6">
        <w:rPr>
          <w:rFonts w:ascii="Arial" w:hAnsi="Arial" w:cs="Arial"/>
          <w:sz w:val="20"/>
          <w:szCs w:val="20"/>
        </w:rPr>
        <w:t>deductions</w:t>
      </w:r>
      <w:r w:rsidR="009466A6" w:rsidRPr="002C0BF6">
        <w:rPr>
          <w:rFonts w:ascii="Arial" w:hAnsi="Arial" w:cs="Arial"/>
          <w:sz w:val="20"/>
          <w:szCs w:val="20"/>
        </w:rPr>
        <w:t>.</w:t>
      </w:r>
    </w:p>
    <w:p w:rsidR="002A7095" w:rsidRPr="002C0BF6" w:rsidRDefault="009B1B82" w:rsidP="00745241">
      <w:pPr>
        <w:pStyle w:val="IFACNumberedPara"/>
        <w:tabs>
          <w:tab w:val="clear" w:pos="720"/>
        </w:tabs>
        <w:ind w:left="864" w:hanging="720"/>
        <w:rPr>
          <w:rFonts w:ascii="Arial" w:hAnsi="Arial" w:cs="Arial"/>
          <w:sz w:val="20"/>
          <w:szCs w:val="20"/>
        </w:rPr>
      </w:pPr>
      <w:r w:rsidRPr="002C0BF6">
        <w:rPr>
          <w:rFonts w:ascii="Arial" w:hAnsi="Arial" w:cs="Arial"/>
          <w:sz w:val="20"/>
          <w:szCs w:val="20"/>
        </w:rPr>
        <w:t>A13</w:t>
      </w:r>
      <w:ins w:id="1707" w:author="Beverley Bahlmann" w:date="2012-03-23T15:54:00Z">
        <w:r w:rsidR="00FD2924" w:rsidRPr="002C0BF6">
          <w:rPr>
            <w:rFonts w:ascii="Arial" w:hAnsi="Arial" w:cs="Arial"/>
            <w:sz w:val="20"/>
            <w:szCs w:val="20"/>
          </w:rPr>
          <w:t>8</w:t>
        </w:r>
      </w:ins>
      <w:del w:id="1708" w:author="Beverley Bahlmann" w:date="2012-03-13T16:02:00Z">
        <w:r w:rsidRPr="002C0BF6" w:rsidDel="001703D1">
          <w:rPr>
            <w:rFonts w:ascii="Arial" w:hAnsi="Arial" w:cs="Arial"/>
            <w:sz w:val="20"/>
            <w:szCs w:val="20"/>
          </w:rPr>
          <w:delText>5</w:delText>
        </w:r>
      </w:del>
      <w:r w:rsidRPr="002C0BF6">
        <w:rPr>
          <w:rFonts w:ascii="Arial" w:hAnsi="Arial" w:cs="Arial"/>
          <w:sz w:val="20"/>
          <w:szCs w:val="20"/>
        </w:rPr>
        <w:t>.</w:t>
      </w:r>
      <w:r w:rsidRPr="002C0BF6">
        <w:rPr>
          <w:rFonts w:ascii="Arial" w:hAnsi="Arial" w:cs="Arial"/>
          <w:sz w:val="20"/>
          <w:szCs w:val="20"/>
        </w:rPr>
        <w:tab/>
      </w:r>
      <w:r w:rsidR="002A7095" w:rsidRPr="002C0BF6">
        <w:rPr>
          <w:rFonts w:ascii="Arial" w:hAnsi="Arial" w:cs="Arial"/>
          <w:sz w:val="20"/>
          <w:szCs w:val="20"/>
        </w:rPr>
        <w:t xml:space="preserve">Because of the varied nature of </w:t>
      </w:r>
      <w:r w:rsidR="009025B9" w:rsidRPr="002C0BF6">
        <w:rPr>
          <w:rFonts w:ascii="Arial" w:hAnsi="Arial" w:cs="Arial"/>
          <w:sz w:val="20"/>
          <w:szCs w:val="20"/>
        </w:rPr>
        <w:t xml:space="preserve">emissions </w:t>
      </w:r>
      <w:r w:rsidR="002A7095" w:rsidRPr="002C0BF6">
        <w:rPr>
          <w:rFonts w:ascii="Arial" w:hAnsi="Arial" w:cs="Arial"/>
          <w:sz w:val="20"/>
          <w:szCs w:val="20"/>
        </w:rPr>
        <w:t xml:space="preserve">deductions and the often </w:t>
      </w:r>
      <w:r w:rsidR="00D57F4A" w:rsidRPr="002C0BF6">
        <w:rPr>
          <w:rFonts w:ascii="Arial" w:hAnsi="Arial" w:cs="Arial"/>
          <w:sz w:val="20"/>
          <w:szCs w:val="20"/>
        </w:rPr>
        <w:t xml:space="preserve">reduced </w:t>
      </w:r>
      <w:r w:rsidR="00594355" w:rsidRPr="002C0BF6">
        <w:rPr>
          <w:rFonts w:ascii="Arial" w:hAnsi="Arial" w:cs="Arial"/>
          <w:sz w:val="20"/>
          <w:szCs w:val="20"/>
        </w:rPr>
        <w:t xml:space="preserve">number </w:t>
      </w:r>
      <w:r w:rsidR="00D57F4A" w:rsidRPr="002C0BF6">
        <w:rPr>
          <w:rFonts w:ascii="Arial" w:hAnsi="Arial" w:cs="Arial"/>
          <w:sz w:val="20"/>
          <w:szCs w:val="20"/>
        </w:rPr>
        <w:t xml:space="preserve">and nature </w:t>
      </w:r>
      <w:r w:rsidR="00594355" w:rsidRPr="002C0BF6">
        <w:rPr>
          <w:rFonts w:ascii="Arial" w:hAnsi="Arial" w:cs="Arial"/>
          <w:sz w:val="20"/>
          <w:szCs w:val="20"/>
        </w:rPr>
        <w:t xml:space="preserve">of </w:t>
      </w:r>
      <w:r w:rsidR="002A7095" w:rsidRPr="002C0BF6">
        <w:rPr>
          <w:rFonts w:ascii="Arial" w:hAnsi="Arial" w:cs="Arial"/>
          <w:sz w:val="20"/>
          <w:szCs w:val="20"/>
        </w:rPr>
        <w:t>procedures</w:t>
      </w:r>
      <w:r w:rsidR="00922883" w:rsidRPr="002C0BF6">
        <w:rPr>
          <w:rFonts w:ascii="Arial" w:hAnsi="Arial" w:cs="Arial"/>
          <w:sz w:val="20"/>
          <w:szCs w:val="20"/>
        </w:rPr>
        <w:t xml:space="preserve"> </w:t>
      </w:r>
      <w:r w:rsidR="0029181E" w:rsidRPr="002C0BF6">
        <w:rPr>
          <w:rFonts w:ascii="Arial" w:hAnsi="Arial" w:cs="Arial"/>
          <w:sz w:val="20"/>
          <w:szCs w:val="20"/>
        </w:rPr>
        <w:t>that can b</w:t>
      </w:r>
      <w:r w:rsidR="00983205" w:rsidRPr="002C0BF6">
        <w:rPr>
          <w:rFonts w:ascii="Arial" w:hAnsi="Arial" w:cs="Arial"/>
          <w:sz w:val="20"/>
          <w:szCs w:val="20"/>
        </w:rPr>
        <w:t>e</w:t>
      </w:r>
      <w:r w:rsidR="0029181E" w:rsidRPr="002C0BF6">
        <w:rPr>
          <w:rFonts w:ascii="Arial" w:hAnsi="Arial" w:cs="Arial"/>
          <w:sz w:val="20"/>
          <w:szCs w:val="20"/>
        </w:rPr>
        <w:t xml:space="preserve"> applied </w:t>
      </w:r>
      <w:r w:rsidR="007513AB" w:rsidRPr="002C0BF6">
        <w:rPr>
          <w:rFonts w:ascii="Arial" w:hAnsi="Arial" w:cs="Arial"/>
          <w:sz w:val="20"/>
          <w:szCs w:val="20"/>
        </w:rPr>
        <w:t>to emissions deductions by the practitioner,</w:t>
      </w:r>
      <w:r w:rsidR="007513AB" w:rsidRPr="002C0BF6" w:rsidDel="0029181E">
        <w:rPr>
          <w:rFonts w:ascii="Arial" w:hAnsi="Arial" w:cs="Arial"/>
          <w:sz w:val="20"/>
          <w:szCs w:val="20"/>
        </w:rPr>
        <w:t xml:space="preserve"> </w:t>
      </w:r>
      <w:r w:rsidR="00CA27DB" w:rsidRPr="002C0BF6">
        <w:rPr>
          <w:rFonts w:ascii="Arial" w:hAnsi="Arial" w:cs="Arial"/>
          <w:sz w:val="20"/>
          <w:szCs w:val="20"/>
        </w:rPr>
        <w:t>this ISAE</w:t>
      </w:r>
      <w:r w:rsidR="002A7095" w:rsidRPr="002C0BF6">
        <w:rPr>
          <w:rFonts w:ascii="Arial" w:hAnsi="Arial" w:cs="Arial"/>
          <w:sz w:val="20"/>
          <w:szCs w:val="20"/>
        </w:rPr>
        <w:t xml:space="preserve"> requires identification </w:t>
      </w:r>
      <w:r w:rsidR="00CA27DB" w:rsidRPr="002C0BF6">
        <w:rPr>
          <w:rFonts w:ascii="Arial" w:hAnsi="Arial" w:cs="Arial"/>
          <w:sz w:val="20"/>
          <w:szCs w:val="20"/>
        </w:rPr>
        <w:t xml:space="preserve">in the assurance report </w:t>
      </w:r>
      <w:r w:rsidR="002A7095" w:rsidRPr="002C0BF6">
        <w:rPr>
          <w:rFonts w:ascii="Arial" w:hAnsi="Arial" w:cs="Arial"/>
          <w:sz w:val="20"/>
          <w:szCs w:val="20"/>
        </w:rPr>
        <w:t>of those emissions deductions</w:t>
      </w:r>
      <w:r w:rsidR="007513AB" w:rsidRPr="002C0BF6">
        <w:rPr>
          <w:rFonts w:ascii="Arial" w:hAnsi="Arial" w:cs="Arial"/>
          <w:sz w:val="20"/>
          <w:szCs w:val="20"/>
        </w:rPr>
        <w:t>, if any,</w:t>
      </w:r>
      <w:r w:rsidR="002A7095" w:rsidRPr="002C0BF6">
        <w:rPr>
          <w:rFonts w:ascii="Arial" w:hAnsi="Arial" w:cs="Arial"/>
          <w:sz w:val="20"/>
          <w:szCs w:val="20"/>
        </w:rPr>
        <w:t xml:space="preserve"> </w:t>
      </w:r>
      <w:r w:rsidR="00CA27DB" w:rsidRPr="002C0BF6">
        <w:rPr>
          <w:rFonts w:ascii="Arial" w:hAnsi="Arial" w:cs="Arial"/>
          <w:sz w:val="20"/>
          <w:szCs w:val="20"/>
        </w:rPr>
        <w:t>that are covered by the practitioner</w:t>
      </w:r>
      <w:r w:rsidR="00B23E35" w:rsidRPr="002C0BF6">
        <w:rPr>
          <w:rFonts w:ascii="Arial" w:hAnsi="Arial" w:cs="Arial"/>
          <w:sz w:val="20"/>
          <w:szCs w:val="20"/>
        </w:rPr>
        <w:t>’</w:t>
      </w:r>
      <w:r w:rsidR="00CA27DB" w:rsidRPr="002C0BF6">
        <w:rPr>
          <w:rFonts w:ascii="Arial" w:hAnsi="Arial" w:cs="Arial"/>
          <w:sz w:val="20"/>
          <w:szCs w:val="20"/>
        </w:rPr>
        <w:t>s conclusion</w:t>
      </w:r>
      <w:r w:rsidR="002A7095" w:rsidRPr="002C0BF6">
        <w:rPr>
          <w:rFonts w:ascii="Arial" w:hAnsi="Arial" w:cs="Arial"/>
          <w:sz w:val="20"/>
          <w:szCs w:val="20"/>
        </w:rPr>
        <w:t>, and a statement of the practitioner</w:t>
      </w:r>
      <w:r w:rsidR="00B23E35" w:rsidRPr="002C0BF6">
        <w:rPr>
          <w:rFonts w:ascii="Arial" w:hAnsi="Arial" w:cs="Arial"/>
          <w:sz w:val="20"/>
          <w:szCs w:val="20"/>
        </w:rPr>
        <w:t>’</w:t>
      </w:r>
      <w:r w:rsidR="002A7095" w:rsidRPr="002C0BF6">
        <w:rPr>
          <w:rFonts w:ascii="Arial" w:hAnsi="Arial" w:cs="Arial"/>
          <w:sz w:val="20"/>
          <w:szCs w:val="20"/>
        </w:rPr>
        <w:t>s responsibility with respect to them.</w:t>
      </w:r>
    </w:p>
    <w:p w:rsidR="002A7095" w:rsidRPr="002C0BF6" w:rsidRDefault="009B1B82" w:rsidP="00745241">
      <w:pPr>
        <w:pStyle w:val="IFACNumberedPara"/>
        <w:tabs>
          <w:tab w:val="clear" w:pos="720"/>
        </w:tabs>
        <w:ind w:left="864" w:hanging="720"/>
        <w:rPr>
          <w:rFonts w:ascii="Arial" w:hAnsi="Arial" w:cs="Arial"/>
          <w:sz w:val="20"/>
          <w:szCs w:val="20"/>
        </w:rPr>
      </w:pPr>
      <w:r w:rsidRPr="002C0BF6">
        <w:rPr>
          <w:rFonts w:ascii="Arial" w:hAnsi="Arial" w:cs="Arial"/>
          <w:sz w:val="20"/>
          <w:szCs w:val="20"/>
        </w:rPr>
        <w:t>A13</w:t>
      </w:r>
      <w:ins w:id="1709" w:author="Beverley Bahlmann" w:date="2012-03-23T15:54:00Z">
        <w:r w:rsidR="00FD2924" w:rsidRPr="002C0BF6">
          <w:rPr>
            <w:rFonts w:ascii="Arial" w:hAnsi="Arial" w:cs="Arial"/>
            <w:sz w:val="20"/>
            <w:szCs w:val="20"/>
          </w:rPr>
          <w:t>9</w:t>
        </w:r>
      </w:ins>
      <w:del w:id="1710" w:author="Beverley Bahlmann" w:date="2012-03-13T16:02:00Z">
        <w:r w:rsidRPr="002C0BF6" w:rsidDel="001703D1">
          <w:rPr>
            <w:rFonts w:ascii="Arial" w:hAnsi="Arial" w:cs="Arial"/>
            <w:sz w:val="20"/>
            <w:szCs w:val="20"/>
          </w:rPr>
          <w:delText>6</w:delText>
        </w:r>
      </w:del>
      <w:r w:rsidRPr="002C0BF6">
        <w:rPr>
          <w:rFonts w:ascii="Arial" w:hAnsi="Arial" w:cs="Arial"/>
          <w:sz w:val="20"/>
          <w:szCs w:val="20"/>
        </w:rPr>
        <w:t>.</w:t>
      </w:r>
      <w:r w:rsidRPr="002C0BF6">
        <w:rPr>
          <w:rFonts w:ascii="Arial" w:hAnsi="Arial" w:cs="Arial"/>
          <w:sz w:val="20"/>
          <w:szCs w:val="20"/>
        </w:rPr>
        <w:tab/>
      </w:r>
      <w:r w:rsidR="002A7095" w:rsidRPr="002C0BF6">
        <w:rPr>
          <w:rFonts w:ascii="Arial" w:hAnsi="Arial" w:cs="Arial"/>
          <w:sz w:val="20"/>
          <w:szCs w:val="20"/>
        </w:rPr>
        <w:t xml:space="preserve">A statement </w:t>
      </w:r>
      <w:r w:rsidR="00CA27DB" w:rsidRPr="002C0BF6">
        <w:rPr>
          <w:rFonts w:ascii="Arial" w:hAnsi="Arial" w:cs="Arial"/>
          <w:sz w:val="20"/>
          <w:szCs w:val="20"/>
        </w:rPr>
        <w:t>of the practitioner</w:t>
      </w:r>
      <w:r w:rsidR="00B23E35" w:rsidRPr="002C0BF6">
        <w:rPr>
          <w:rFonts w:ascii="Arial" w:hAnsi="Arial" w:cs="Arial"/>
          <w:sz w:val="20"/>
          <w:szCs w:val="20"/>
        </w:rPr>
        <w:t>’</w:t>
      </w:r>
      <w:r w:rsidR="00CA27DB" w:rsidRPr="002C0BF6">
        <w:rPr>
          <w:rFonts w:ascii="Arial" w:hAnsi="Arial" w:cs="Arial"/>
          <w:sz w:val="20"/>
          <w:szCs w:val="20"/>
        </w:rPr>
        <w:t xml:space="preserve">s responsibility </w:t>
      </w:r>
      <w:r w:rsidR="002A7095" w:rsidRPr="002C0BF6">
        <w:rPr>
          <w:rFonts w:ascii="Arial" w:hAnsi="Arial" w:cs="Arial"/>
          <w:sz w:val="20"/>
          <w:szCs w:val="20"/>
        </w:rPr>
        <w:t xml:space="preserve">with respect to emissions deductions </w:t>
      </w:r>
      <w:r w:rsidR="00CA27DB" w:rsidRPr="002C0BF6">
        <w:rPr>
          <w:rFonts w:ascii="Arial" w:hAnsi="Arial" w:cs="Arial"/>
          <w:sz w:val="20"/>
          <w:szCs w:val="20"/>
        </w:rPr>
        <w:t>may</w:t>
      </w:r>
      <w:r w:rsidR="002A7095" w:rsidRPr="002C0BF6">
        <w:rPr>
          <w:rFonts w:ascii="Arial" w:hAnsi="Arial" w:cs="Arial"/>
          <w:sz w:val="20"/>
          <w:szCs w:val="20"/>
        </w:rPr>
        <w:t xml:space="preserve"> be worded as follows when the emissions deductions are comprised of offsets: </w:t>
      </w:r>
      <w:r w:rsidR="008A7C6F" w:rsidRPr="002C0BF6">
        <w:rPr>
          <w:rFonts w:ascii="Arial" w:hAnsi="Arial" w:cs="Arial"/>
          <w:sz w:val="20"/>
          <w:szCs w:val="20"/>
        </w:rPr>
        <w:t>“</w:t>
      </w:r>
      <w:r w:rsidR="002A7095" w:rsidRPr="002C0BF6">
        <w:rPr>
          <w:rFonts w:ascii="Arial" w:hAnsi="Arial" w:cs="Arial"/>
          <w:sz w:val="20"/>
          <w:szCs w:val="20"/>
        </w:rPr>
        <w:t>The GHG statement includes a deduction from ABC</w:t>
      </w:r>
      <w:r w:rsidR="00B23E35" w:rsidRPr="002C0BF6">
        <w:rPr>
          <w:rFonts w:ascii="Arial" w:hAnsi="Arial" w:cs="Arial"/>
          <w:sz w:val="20"/>
          <w:szCs w:val="20"/>
        </w:rPr>
        <w:t>’</w:t>
      </w:r>
      <w:r w:rsidR="002A7095" w:rsidRPr="002C0BF6">
        <w:rPr>
          <w:rFonts w:ascii="Arial" w:hAnsi="Arial" w:cs="Arial"/>
          <w:sz w:val="20"/>
          <w:szCs w:val="20"/>
        </w:rPr>
        <w:t xml:space="preserve">s emissions for the year of </w:t>
      </w:r>
      <w:proofErr w:type="spellStart"/>
      <w:r w:rsidR="002A7095" w:rsidRPr="002C0BF6">
        <w:rPr>
          <w:rFonts w:ascii="Arial" w:hAnsi="Arial" w:cs="Arial"/>
          <w:sz w:val="20"/>
          <w:szCs w:val="20"/>
        </w:rPr>
        <w:t>yyy</w:t>
      </w:r>
      <w:proofErr w:type="spellEnd"/>
      <w:r w:rsidR="002A7095" w:rsidRPr="002C0BF6">
        <w:rPr>
          <w:rFonts w:ascii="Arial" w:hAnsi="Arial" w:cs="Arial"/>
          <w:sz w:val="20"/>
          <w:szCs w:val="20"/>
        </w:rPr>
        <w:t xml:space="preserve"> </w:t>
      </w:r>
      <w:proofErr w:type="spellStart"/>
      <w:r w:rsidR="002A7095" w:rsidRPr="002C0BF6">
        <w:rPr>
          <w:rFonts w:ascii="Arial" w:hAnsi="Arial" w:cs="Arial"/>
          <w:sz w:val="20"/>
          <w:szCs w:val="20"/>
        </w:rPr>
        <w:t>tonnes</w:t>
      </w:r>
      <w:proofErr w:type="spellEnd"/>
      <w:r w:rsidR="002A7095" w:rsidRPr="002C0BF6">
        <w:rPr>
          <w:rFonts w:ascii="Arial" w:hAnsi="Arial" w:cs="Arial"/>
          <w:sz w:val="20"/>
          <w:szCs w:val="20"/>
        </w:rPr>
        <w:t xml:space="preserve"> of CO</w:t>
      </w:r>
      <w:r w:rsidR="002A7095" w:rsidRPr="002C0BF6">
        <w:rPr>
          <w:rFonts w:ascii="Arial" w:hAnsi="Arial" w:cs="Arial"/>
          <w:sz w:val="20"/>
          <w:szCs w:val="20"/>
          <w:vertAlign w:val="subscript"/>
        </w:rPr>
        <w:t xml:space="preserve">2-e </w:t>
      </w:r>
      <w:r w:rsidR="002A7095" w:rsidRPr="002C0BF6">
        <w:rPr>
          <w:rFonts w:ascii="Arial" w:hAnsi="Arial" w:cs="Arial"/>
          <w:sz w:val="20"/>
          <w:szCs w:val="20"/>
        </w:rPr>
        <w:t xml:space="preserve">relating to offsets. We have performed procedures as to whether these offsets were acquired during the year, and whether the description of them in the GHG statement is a </w:t>
      </w:r>
      <w:r w:rsidR="009E3D8C" w:rsidRPr="002C0BF6">
        <w:rPr>
          <w:rFonts w:ascii="Arial" w:hAnsi="Arial" w:cs="Arial"/>
          <w:sz w:val="20"/>
          <w:szCs w:val="20"/>
        </w:rPr>
        <w:t>reasonable</w:t>
      </w:r>
      <w:r w:rsidR="002A7095" w:rsidRPr="002C0BF6">
        <w:rPr>
          <w:rFonts w:ascii="Arial" w:hAnsi="Arial" w:cs="Arial"/>
          <w:sz w:val="20"/>
          <w:szCs w:val="20"/>
        </w:rPr>
        <w:t xml:space="preserve"> summary of the relevant contracts and related documentation. We have not, however, performed any procedures regarding the external providers of these offsets, and express no opinion about whether the offsets have resulted, or will result, in a reduction of </w:t>
      </w:r>
      <w:proofErr w:type="spellStart"/>
      <w:r w:rsidR="002A7095" w:rsidRPr="002C0BF6">
        <w:rPr>
          <w:rFonts w:ascii="Arial" w:hAnsi="Arial" w:cs="Arial"/>
          <w:sz w:val="20"/>
          <w:szCs w:val="20"/>
        </w:rPr>
        <w:t>yyy</w:t>
      </w:r>
      <w:proofErr w:type="spellEnd"/>
      <w:r w:rsidR="002A7095" w:rsidRPr="002C0BF6">
        <w:rPr>
          <w:rFonts w:ascii="Arial" w:hAnsi="Arial" w:cs="Arial"/>
          <w:sz w:val="20"/>
          <w:szCs w:val="20"/>
        </w:rPr>
        <w:t xml:space="preserve"> </w:t>
      </w:r>
      <w:proofErr w:type="spellStart"/>
      <w:r w:rsidR="002A7095" w:rsidRPr="002C0BF6">
        <w:rPr>
          <w:rFonts w:ascii="Arial" w:hAnsi="Arial" w:cs="Arial"/>
          <w:sz w:val="20"/>
          <w:szCs w:val="20"/>
        </w:rPr>
        <w:t>tonnes</w:t>
      </w:r>
      <w:proofErr w:type="spellEnd"/>
      <w:r w:rsidR="002A7095" w:rsidRPr="002C0BF6">
        <w:rPr>
          <w:rFonts w:ascii="Arial" w:hAnsi="Arial" w:cs="Arial"/>
          <w:sz w:val="20"/>
          <w:szCs w:val="20"/>
        </w:rPr>
        <w:t xml:space="preserve"> of CO</w:t>
      </w:r>
      <w:r w:rsidR="002A7095" w:rsidRPr="002C0BF6">
        <w:rPr>
          <w:rFonts w:ascii="Arial" w:hAnsi="Arial" w:cs="Arial"/>
          <w:sz w:val="20"/>
          <w:szCs w:val="20"/>
          <w:vertAlign w:val="subscript"/>
        </w:rPr>
        <w:t>2-e</w:t>
      </w:r>
      <w:r w:rsidR="00F65309" w:rsidRPr="002C0BF6">
        <w:rPr>
          <w:rFonts w:ascii="Arial" w:hAnsi="Arial" w:cs="Arial"/>
          <w:sz w:val="20"/>
          <w:szCs w:val="20"/>
        </w:rPr>
        <w:t>.</w:t>
      </w:r>
      <w:r w:rsidR="008A7C6F" w:rsidRPr="002C0BF6">
        <w:rPr>
          <w:rFonts w:ascii="Arial" w:hAnsi="Arial" w:cs="Arial"/>
          <w:sz w:val="20"/>
          <w:szCs w:val="20"/>
        </w:rPr>
        <w:t>”</w:t>
      </w:r>
    </w:p>
    <w:p w:rsidR="00CE4E1C" w:rsidRPr="002C0BF6" w:rsidRDefault="00CE4E1C" w:rsidP="00745241">
      <w:pPr>
        <w:pStyle w:val="IFACHeading4"/>
        <w:keepNext/>
        <w:rPr>
          <w:rFonts w:ascii="Arial" w:hAnsi="Arial" w:cs="Arial"/>
          <w:sz w:val="20"/>
          <w:szCs w:val="20"/>
        </w:rPr>
      </w:pPr>
      <w:r w:rsidRPr="002C0BF6">
        <w:rPr>
          <w:rFonts w:ascii="Arial" w:hAnsi="Arial" w:cs="Arial"/>
          <w:sz w:val="20"/>
          <w:szCs w:val="20"/>
        </w:rPr>
        <w:t xml:space="preserve">Use of the Assurance Report </w:t>
      </w:r>
      <w:r w:rsidRPr="002C0BF6">
        <w:rPr>
          <w:rFonts w:ascii="Arial" w:hAnsi="Arial" w:cs="Arial"/>
          <w:i w:val="0"/>
          <w:sz w:val="20"/>
          <w:szCs w:val="20"/>
        </w:rPr>
        <w:t xml:space="preserve">(Ref: Para. </w:t>
      </w:r>
      <w:r w:rsidR="001355B9" w:rsidRPr="002C0BF6">
        <w:rPr>
          <w:rFonts w:ascii="Arial" w:hAnsi="Arial" w:cs="Arial"/>
          <w:i w:val="0"/>
          <w:sz w:val="20"/>
          <w:szCs w:val="20"/>
        </w:rPr>
        <w:t>7</w:t>
      </w:r>
      <w:ins w:id="1711" w:author="Beverley Bahlmann" w:date="2012-03-27T17:52:00Z">
        <w:r w:rsidR="00C249A8" w:rsidRPr="002C0BF6">
          <w:rPr>
            <w:rFonts w:ascii="Arial" w:hAnsi="Arial" w:cs="Arial"/>
            <w:i w:val="0"/>
            <w:sz w:val="20"/>
            <w:szCs w:val="20"/>
          </w:rPr>
          <w:t>6</w:t>
        </w:r>
      </w:ins>
      <w:del w:id="1712" w:author="Beverley Bahlmann" w:date="2012-03-27T17:52:00Z">
        <w:r w:rsidR="00094E8D" w:rsidRPr="002C0BF6" w:rsidDel="00C249A8">
          <w:rPr>
            <w:rFonts w:ascii="Arial" w:hAnsi="Arial" w:cs="Arial"/>
            <w:i w:val="0"/>
            <w:sz w:val="20"/>
            <w:szCs w:val="20"/>
          </w:rPr>
          <w:delText>4</w:delText>
        </w:r>
      </w:del>
      <w:r w:rsidRPr="002C0BF6">
        <w:rPr>
          <w:rFonts w:ascii="Arial" w:hAnsi="Arial" w:cs="Arial"/>
          <w:i w:val="0"/>
          <w:sz w:val="20"/>
          <w:szCs w:val="20"/>
        </w:rPr>
        <w:t>(g</w:t>
      </w:r>
      <w:proofErr w:type="gramStart"/>
      <w:r w:rsidRPr="002C0BF6">
        <w:rPr>
          <w:rFonts w:ascii="Arial" w:hAnsi="Arial" w:cs="Arial"/>
          <w:i w:val="0"/>
          <w:sz w:val="20"/>
          <w:szCs w:val="20"/>
        </w:rPr>
        <w:t>)</w:t>
      </w:r>
      <w:r w:rsidR="001355B9" w:rsidRPr="002C0BF6">
        <w:rPr>
          <w:rFonts w:ascii="Arial" w:hAnsi="Arial" w:cs="Arial"/>
          <w:i w:val="0"/>
          <w:sz w:val="20"/>
          <w:szCs w:val="20"/>
        </w:rPr>
        <w:t>(</w:t>
      </w:r>
      <w:proofErr w:type="gramEnd"/>
      <w:r w:rsidR="001355B9" w:rsidRPr="002C0BF6">
        <w:rPr>
          <w:rFonts w:ascii="Arial" w:hAnsi="Arial" w:cs="Arial"/>
          <w:i w:val="0"/>
          <w:sz w:val="20"/>
          <w:szCs w:val="20"/>
        </w:rPr>
        <w:t>iii)</w:t>
      </w:r>
      <w:r w:rsidRPr="002C0BF6">
        <w:rPr>
          <w:rFonts w:ascii="Arial" w:hAnsi="Arial" w:cs="Arial"/>
          <w:i w:val="0"/>
          <w:sz w:val="20"/>
          <w:szCs w:val="20"/>
        </w:rPr>
        <w:t>)</w:t>
      </w:r>
    </w:p>
    <w:p w:rsidR="00266769" w:rsidRPr="002C0BF6" w:rsidRDefault="009B1B82" w:rsidP="00745241">
      <w:pPr>
        <w:pStyle w:val="IFACNumberedPara"/>
        <w:tabs>
          <w:tab w:val="clear" w:pos="720"/>
        </w:tabs>
        <w:ind w:left="864" w:hanging="720"/>
        <w:rPr>
          <w:rFonts w:ascii="Arial" w:hAnsi="Arial" w:cs="Arial"/>
          <w:sz w:val="20"/>
          <w:szCs w:val="20"/>
        </w:rPr>
      </w:pPr>
      <w:r w:rsidRPr="002C0BF6">
        <w:rPr>
          <w:rFonts w:ascii="Arial" w:hAnsi="Arial" w:cs="Arial"/>
          <w:sz w:val="20"/>
          <w:szCs w:val="20"/>
        </w:rPr>
        <w:t>A1</w:t>
      </w:r>
      <w:ins w:id="1713" w:author="Beverley Bahlmann" w:date="2012-03-23T15:54:00Z">
        <w:r w:rsidR="00FD2924" w:rsidRPr="002C0BF6">
          <w:rPr>
            <w:rFonts w:ascii="Arial" w:hAnsi="Arial" w:cs="Arial"/>
            <w:sz w:val="20"/>
            <w:szCs w:val="20"/>
          </w:rPr>
          <w:t>40</w:t>
        </w:r>
      </w:ins>
      <w:del w:id="1714" w:author="Beverley Bahlmann" w:date="2012-03-23T15:54:00Z">
        <w:r w:rsidRPr="002C0BF6" w:rsidDel="00FD2924">
          <w:rPr>
            <w:rFonts w:ascii="Arial" w:hAnsi="Arial" w:cs="Arial"/>
            <w:sz w:val="20"/>
            <w:szCs w:val="20"/>
          </w:rPr>
          <w:delText>3</w:delText>
        </w:r>
      </w:del>
      <w:del w:id="1715" w:author="Beverley Bahlmann" w:date="2012-03-13T16:02:00Z">
        <w:r w:rsidRPr="002C0BF6" w:rsidDel="001703D1">
          <w:rPr>
            <w:rFonts w:ascii="Arial" w:hAnsi="Arial" w:cs="Arial"/>
            <w:sz w:val="20"/>
            <w:szCs w:val="20"/>
          </w:rPr>
          <w:delText>7</w:delText>
        </w:r>
      </w:del>
      <w:r w:rsidRPr="002C0BF6">
        <w:rPr>
          <w:rFonts w:ascii="Arial" w:hAnsi="Arial" w:cs="Arial"/>
          <w:sz w:val="20"/>
          <w:szCs w:val="20"/>
        </w:rPr>
        <w:t>.</w:t>
      </w:r>
      <w:r w:rsidRPr="002C0BF6">
        <w:rPr>
          <w:rFonts w:ascii="Arial" w:hAnsi="Arial" w:cs="Arial"/>
          <w:sz w:val="20"/>
          <w:szCs w:val="20"/>
        </w:rPr>
        <w:tab/>
      </w:r>
      <w:r w:rsidR="00CE4E1C" w:rsidRPr="002C0BF6">
        <w:rPr>
          <w:rFonts w:ascii="Arial" w:hAnsi="Arial" w:cs="Arial"/>
          <w:sz w:val="20"/>
          <w:szCs w:val="20"/>
        </w:rPr>
        <w:t xml:space="preserve">As well as identifying the addressee of the assurance report, the practitioner may consider it appropriate to include wording in the body of the assurance report that specifies the purpose for which, or the intended users for whom, the report was prepared. </w:t>
      </w:r>
      <w:r w:rsidR="005719C4" w:rsidRPr="002C0BF6">
        <w:rPr>
          <w:rFonts w:ascii="Arial" w:hAnsi="Arial" w:cs="Arial"/>
          <w:sz w:val="20"/>
          <w:szCs w:val="20"/>
        </w:rPr>
        <w:t xml:space="preserve">For example, </w:t>
      </w:r>
      <w:r w:rsidR="00266769" w:rsidRPr="002C0BF6">
        <w:rPr>
          <w:rFonts w:ascii="Arial" w:hAnsi="Arial" w:cs="Arial"/>
          <w:sz w:val="20"/>
          <w:szCs w:val="20"/>
        </w:rPr>
        <w:t xml:space="preserve">when the GHG statement will be lodged on the public record, it may be appropriate for the explanatory notes to the GHG statement </w:t>
      </w:r>
      <w:r w:rsidR="005719C4" w:rsidRPr="002C0BF6">
        <w:rPr>
          <w:rFonts w:ascii="Arial" w:hAnsi="Arial" w:cs="Arial"/>
          <w:sz w:val="20"/>
          <w:szCs w:val="20"/>
        </w:rPr>
        <w:t>and</w:t>
      </w:r>
      <w:r w:rsidR="00266769" w:rsidRPr="002C0BF6">
        <w:rPr>
          <w:rFonts w:ascii="Arial" w:hAnsi="Arial" w:cs="Arial"/>
          <w:sz w:val="20"/>
          <w:szCs w:val="20"/>
        </w:rPr>
        <w:t xml:space="preserve"> the assurance report to include a statement that the report is intended for users who have a reasonable knowledge of GHG related activities, and who have studied the information in the GHG statement with reasonable diligence and understand that the GHG statement is prepared and assured to appropriate levels of materiality.</w:t>
      </w:r>
    </w:p>
    <w:p w:rsidR="00CE4E1C" w:rsidRPr="002C0BF6" w:rsidRDefault="009B1B82" w:rsidP="00745241">
      <w:pPr>
        <w:pStyle w:val="IFACNumberedPara"/>
        <w:tabs>
          <w:tab w:val="clear" w:pos="720"/>
        </w:tabs>
        <w:ind w:left="864" w:hanging="720"/>
        <w:rPr>
          <w:rFonts w:ascii="Arial" w:hAnsi="Arial" w:cs="Arial"/>
          <w:sz w:val="20"/>
          <w:szCs w:val="20"/>
        </w:rPr>
      </w:pPr>
      <w:r w:rsidRPr="002C0BF6">
        <w:rPr>
          <w:rFonts w:ascii="Arial" w:hAnsi="Arial" w:cs="Arial"/>
          <w:sz w:val="20"/>
          <w:szCs w:val="20"/>
        </w:rPr>
        <w:lastRenderedPageBreak/>
        <w:t>A1</w:t>
      </w:r>
      <w:ins w:id="1716" w:author="Beverley Bahlmann" w:date="2012-03-23T15:55:00Z">
        <w:r w:rsidR="00FD2924" w:rsidRPr="002C0BF6">
          <w:rPr>
            <w:rFonts w:ascii="Arial" w:hAnsi="Arial" w:cs="Arial"/>
            <w:sz w:val="20"/>
            <w:szCs w:val="20"/>
          </w:rPr>
          <w:t>41</w:t>
        </w:r>
      </w:ins>
      <w:del w:id="1717" w:author="Beverley Bahlmann" w:date="2012-03-23T15:54:00Z">
        <w:r w:rsidRPr="002C0BF6" w:rsidDel="00FD2924">
          <w:rPr>
            <w:rFonts w:ascii="Arial" w:hAnsi="Arial" w:cs="Arial"/>
            <w:sz w:val="20"/>
            <w:szCs w:val="20"/>
          </w:rPr>
          <w:delText>3</w:delText>
        </w:r>
      </w:del>
      <w:del w:id="1718" w:author="Beverley Bahlmann" w:date="2012-03-13T16:02:00Z">
        <w:r w:rsidRPr="002C0BF6" w:rsidDel="001703D1">
          <w:rPr>
            <w:rFonts w:ascii="Arial" w:hAnsi="Arial" w:cs="Arial"/>
            <w:sz w:val="20"/>
            <w:szCs w:val="20"/>
          </w:rPr>
          <w:delText>8</w:delText>
        </w:r>
      </w:del>
      <w:r w:rsidRPr="002C0BF6">
        <w:rPr>
          <w:rFonts w:ascii="Arial" w:hAnsi="Arial" w:cs="Arial"/>
          <w:sz w:val="20"/>
          <w:szCs w:val="20"/>
        </w:rPr>
        <w:t>.</w:t>
      </w:r>
      <w:r w:rsidRPr="002C0BF6">
        <w:rPr>
          <w:rFonts w:ascii="Arial" w:hAnsi="Arial" w:cs="Arial"/>
          <w:sz w:val="20"/>
          <w:szCs w:val="20"/>
        </w:rPr>
        <w:tab/>
      </w:r>
      <w:r w:rsidR="00CE4E1C" w:rsidRPr="002C0BF6">
        <w:rPr>
          <w:rFonts w:ascii="Arial" w:hAnsi="Arial" w:cs="Arial"/>
          <w:sz w:val="20"/>
          <w:szCs w:val="20"/>
        </w:rPr>
        <w:t>In addition, the practitioner may consider it appropriate to include wording that specifically restricts distribution of the assurance report other than to intended users, its use by others,</w:t>
      </w:r>
      <w:r w:rsidR="009725A7" w:rsidRPr="002C0BF6">
        <w:rPr>
          <w:rFonts w:ascii="Arial" w:hAnsi="Arial" w:cs="Arial"/>
          <w:sz w:val="20"/>
          <w:szCs w:val="20"/>
        </w:rPr>
        <w:t xml:space="preserve"> or its use for other purposes.</w:t>
      </w:r>
    </w:p>
    <w:p w:rsidR="00003F37" w:rsidRPr="002C0BF6" w:rsidRDefault="00003F37" w:rsidP="00745241">
      <w:pPr>
        <w:pStyle w:val="IFACHeading4"/>
        <w:rPr>
          <w:rStyle w:val="Emphasis"/>
          <w:rFonts w:ascii="Arial" w:hAnsi="Arial" w:cs="Arial"/>
          <w:sz w:val="20"/>
          <w:szCs w:val="20"/>
        </w:rPr>
      </w:pPr>
      <w:del w:id="1719" w:author="Beverley Bahlmann" w:date="2012-03-20T16:39:00Z">
        <w:r w:rsidRPr="002C0BF6" w:rsidDel="00E75A15">
          <w:rPr>
            <w:rStyle w:val="Emphasis"/>
            <w:rFonts w:ascii="Arial" w:hAnsi="Arial" w:cs="Arial"/>
            <w:i/>
            <w:sz w:val="20"/>
            <w:szCs w:val="20"/>
          </w:rPr>
          <w:delText xml:space="preserve">Description </w:delText>
        </w:r>
      </w:del>
      <w:ins w:id="1720" w:author="Beverley Bahlmann" w:date="2012-03-20T16:39:00Z">
        <w:r w:rsidR="00E75A15" w:rsidRPr="002C0BF6">
          <w:rPr>
            <w:rStyle w:val="Emphasis"/>
            <w:rFonts w:ascii="Arial" w:hAnsi="Arial" w:cs="Arial"/>
            <w:i/>
            <w:sz w:val="20"/>
            <w:szCs w:val="20"/>
          </w:rPr>
          <w:t xml:space="preserve">Summary </w:t>
        </w:r>
      </w:ins>
      <w:r w:rsidRPr="002C0BF6">
        <w:rPr>
          <w:rStyle w:val="Emphasis"/>
          <w:rFonts w:ascii="Arial" w:hAnsi="Arial" w:cs="Arial"/>
          <w:i/>
          <w:sz w:val="20"/>
          <w:szCs w:val="20"/>
        </w:rPr>
        <w:t>of the Practitioner</w:t>
      </w:r>
      <w:r w:rsidR="00B23E35" w:rsidRPr="002C0BF6">
        <w:rPr>
          <w:rStyle w:val="Emphasis"/>
          <w:rFonts w:ascii="Arial" w:hAnsi="Arial" w:cs="Arial"/>
          <w:i/>
          <w:sz w:val="20"/>
          <w:szCs w:val="20"/>
        </w:rPr>
        <w:t>’</w:t>
      </w:r>
      <w:r w:rsidRPr="002C0BF6">
        <w:rPr>
          <w:rStyle w:val="Emphasis"/>
          <w:rFonts w:ascii="Arial" w:hAnsi="Arial" w:cs="Arial"/>
          <w:i/>
          <w:sz w:val="20"/>
          <w:szCs w:val="20"/>
        </w:rPr>
        <w:t xml:space="preserve">s </w:t>
      </w:r>
      <w:del w:id="1721" w:author="Beverley Bahlmann" w:date="2012-03-20T16:39:00Z">
        <w:r w:rsidRPr="002C0BF6" w:rsidDel="00E75A15">
          <w:rPr>
            <w:rStyle w:val="Emphasis"/>
            <w:rFonts w:ascii="Arial" w:hAnsi="Arial" w:cs="Arial"/>
            <w:i/>
            <w:sz w:val="20"/>
            <w:szCs w:val="20"/>
          </w:rPr>
          <w:delText xml:space="preserve">Responsibility </w:delText>
        </w:r>
      </w:del>
      <w:ins w:id="1722" w:author="Beverley Bahlmann" w:date="2012-03-20T16:39:00Z">
        <w:r w:rsidR="00E75A15" w:rsidRPr="002C0BF6">
          <w:rPr>
            <w:rStyle w:val="Emphasis"/>
            <w:rFonts w:ascii="Arial" w:hAnsi="Arial" w:cs="Arial"/>
            <w:i/>
            <w:sz w:val="20"/>
            <w:szCs w:val="20"/>
          </w:rPr>
          <w:t>Procedures</w:t>
        </w:r>
        <w:r w:rsidR="00E75A15" w:rsidRPr="002C0BF6">
          <w:rPr>
            <w:rStyle w:val="Emphasis"/>
            <w:rFonts w:ascii="Arial" w:hAnsi="Arial" w:cs="Arial"/>
            <w:sz w:val="20"/>
            <w:szCs w:val="20"/>
          </w:rPr>
          <w:t xml:space="preserve"> </w:t>
        </w:r>
      </w:ins>
      <w:r w:rsidRPr="002C0BF6">
        <w:rPr>
          <w:rStyle w:val="Emphasis"/>
          <w:rFonts w:ascii="Arial" w:hAnsi="Arial" w:cs="Arial"/>
          <w:sz w:val="20"/>
          <w:szCs w:val="20"/>
        </w:rPr>
        <w:t xml:space="preserve">(Ref: Para. </w:t>
      </w:r>
      <w:r w:rsidR="00B859F4" w:rsidRPr="002C0BF6">
        <w:rPr>
          <w:rStyle w:val="Emphasis"/>
          <w:rFonts w:ascii="Arial" w:hAnsi="Arial" w:cs="Arial"/>
          <w:sz w:val="20"/>
          <w:szCs w:val="20"/>
        </w:rPr>
        <w:t>7</w:t>
      </w:r>
      <w:ins w:id="1723" w:author="Beverley Bahlmann" w:date="2012-03-27T17:52:00Z">
        <w:r w:rsidR="00C249A8" w:rsidRPr="002C0BF6">
          <w:rPr>
            <w:rStyle w:val="Emphasis"/>
            <w:rFonts w:ascii="Arial" w:hAnsi="Arial" w:cs="Arial"/>
            <w:sz w:val="20"/>
            <w:szCs w:val="20"/>
          </w:rPr>
          <w:t>6</w:t>
        </w:r>
      </w:ins>
      <w:del w:id="1724" w:author="Beverley Bahlmann" w:date="2012-03-27T17:52:00Z">
        <w:r w:rsidR="00094E8D" w:rsidRPr="002C0BF6" w:rsidDel="00C249A8">
          <w:rPr>
            <w:rStyle w:val="Emphasis"/>
            <w:rFonts w:ascii="Arial" w:hAnsi="Arial" w:cs="Arial"/>
            <w:sz w:val="20"/>
            <w:szCs w:val="20"/>
          </w:rPr>
          <w:delText>4</w:delText>
        </w:r>
      </w:del>
      <w:r w:rsidRPr="002C0BF6">
        <w:rPr>
          <w:rStyle w:val="Emphasis"/>
          <w:rFonts w:ascii="Arial" w:hAnsi="Arial" w:cs="Arial"/>
          <w:sz w:val="20"/>
          <w:szCs w:val="20"/>
        </w:rPr>
        <w:t>(h</w:t>
      </w:r>
      <w:proofErr w:type="gramStart"/>
      <w:r w:rsidRPr="002C0BF6">
        <w:rPr>
          <w:rStyle w:val="Emphasis"/>
          <w:rFonts w:ascii="Arial" w:hAnsi="Arial" w:cs="Arial"/>
          <w:sz w:val="20"/>
          <w:szCs w:val="20"/>
        </w:rPr>
        <w:t>)</w:t>
      </w:r>
      <w:r w:rsidR="00484B4F" w:rsidRPr="002C0BF6">
        <w:rPr>
          <w:rStyle w:val="Emphasis"/>
          <w:rFonts w:ascii="Arial" w:hAnsi="Arial" w:cs="Arial"/>
          <w:sz w:val="20"/>
          <w:szCs w:val="20"/>
        </w:rPr>
        <w:t>(</w:t>
      </w:r>
      <w:proofErr w:type="gramEnd"/>
      <w:r w:rsidR="00484B4F" w:rsidRPr="002C0BF6">
        <w:rPr>
          <w:rStyle w:val="Emphasis"/>
          <w:rFonts w:ascii="Arial" w:hAnsi="Arial" w:cs="Arial"/>
          <w:sz w:val="20"/>
          <w:szCs w:val="20"/>
        </w:rPr>
        <w:t>ii)</w:t>
      </w:r>
      <w:r w:rsidRPr="002C0BF6">
        <w:rPr>
          <w:rStyle w:val="Emphasis"/>
          <w:rFonts w:ascii="Arial" w:hAnsi="Arial" w:cs="Arial"/>
          <w:sz w:val="20"/>
          <w:szCs w:val="20"/>
        </w:rPr>
        <w:t>)</w:t>
      </w:r>
    </w:p>
    <w:p w:rsidR="00003F37" w:rsidRPr="002C0BF6" w:rsidRDefault="009B1B82" w:rsidP="00745241">
      <w:pPr>
        <w:pStyle w:val="IFACNumberedPara"/>
        <w:tabs>
          <w:tab w:val="clear" w:pos="720"/>
        </w:tabs>
        <w:ind w:left="864" w:hanging="720"/>
        <w:rPr>
          <w:ins w:id="1725" w:author="Beverley Bahlmann" w:date="2012-03-13T10:07:00Z"/>
          <w:rFonts w:ascii="Arial" w:hAnsi="Arial" w:cs="Arial"/>
          <w:sz w:val="20"/>
          <w:szCs w:val="20"/>
        </w:rPr>
      </w:pPr>
      <w:r w:rsidRPr="002C0BF6">
        <w:rPr>
          <w:rFonts w:ascii="Arial" w:hAnsi="Arial" w:cs="Arial"/>
          <w:sz w:val="20"/>
          <w:szCs w:val="20"/>
        </w:rPr>
        <w:t>A1</w:t>
      </w:r>
      <w:ins w:id="1726" w:author="Beverley Bahlmann" w:date="2012-03-23T15:55:00Z">
        <w:r w:rsidR="00FD2924" w:rsidRPr="002C0BF6">
          <w:rPr>
            <w:rFonts w:ascii="Arial" w:hAnsi="Arial" w:cs="Arial"/>
            <w:sz w:val="20"/>
            <w:szCs w:val="20"/>
          </w:rPr>
          <w:t>42</w:t>
        </w:r>
      </w:ins>
      <w:del w:id="1727" w:author="Beverley Bahlmann" w:date="2012-03-23T15:55:00Z">
        <w:r w:rsidRPr="002C0BF6" w:rsidDel="00FD2924">
          <w:rPr>
            <w:rFonts w:ascii="Arial" w:hAnsi="Arial" w:cs="Arial"/>
            <w:sz w:val="20"/>
            <w:szCs w:val="20"/>
          </w:rPr>
          <w:delText>3</w:delText>
        </w:r>
      </w:del>
      <w:del w:id="1728" w:author="Beverley Bahlmann" w:date="2012-03-13T16:02:00Z">
        <w:r w:rsidRPr="002C0BF6" w:rsidDel="001703D1">
          <w:rPr>
            <w:rFonts w:ascii="Arial" w:hAnsi="Arial" w:cs="Arial"/>
            <w:sz w:val="20"/>
            <w:szCs w:val="20"/>
          </w:rPr>
          <w:delText>9</w:delText>
        </w:r>
      </w:del>
      <w:r w:rsidRPr="002C0BF6">
        <w:rPr>
          <w:rFonts w:ascii="Arial" w:hAnsi="Arial" w:cs="Arial"/>
          <w:sz w:val="20"/>
          <w:szCs w:val="20"/>
        </w:rPr>
        <w:t>.</w:t>
      </w:r>
      <w:r w:rsidRPr="002C0BF6">
        <w:rPr>
          <w:rFonts w:ascii="Arial" w:hAnsi="Arial" w:cs="Arial"/>
          <w:sz w:val="20"/>
          <w:szCs w:val="20"/>
        </w:rPr>
        <w:tab/>
      </w:r>
      <w:r w:rsidR="00003F37" w:rsidRPr="002C0BF6">
        <w:rPr>
          <w:rFonts w:ascii="Arial" w:hAnsi="Arial" w:cs="Arial"/>
          <w:sz w:val="20"/>
          <w:szCs w:val="20"/>
        </w:rPr>
        <w:t xml:space="preserve">The </w:t>
      </w:r>
      <w:r w:rsidR="006A1B62" w:rsidRPr="002C0BF6">
        <w:rPr>
          <w:rFonts w:ascii="Arial" w:hAnsi="Arial" w:cs="Arial"/>
          <w:sz w:val="20"/>
          <w:szCs w:val="20"/>
        </w:rPr>
        <w:t xml:space="preserve">assurance </w:t>
      </w:r>
      <w:r w:rsidR="00003F37" w:rsidRPr="002C0BF6">
        <w:rPr>
          <w:rFonts w:ascii="Arial" w:hAnsi="Arial" w:cs="Arial"/>
          <w:sz w:val="20"/>
          <w:szCs w:val="20"/>
        </w:rPr>
        <w:t xml:space="preserve">report in a reasonable assurance engagement </w:t>
      </w:r>
      <w:del w:id="1729" w:author="Beverley Bahlmann" w:date="2012-03-20T16:39:00Z">
        <w:r w:rsidR="006A1B62" w:rsidRPr="002C0BF6" w:rsidDel="00E75A15">
          <w:rPr>
            <w:rFonts w:ascii="Arial" w:hAnsi="Arial" w:cs="Arial"/>
            <w:sz w:val="20"/>
            <w:szCs w:val="20"/>
          </w:rPr>
          <w:delText>often</w:delText>
        </w:r>
        <w:r w:rsidR="00003F37" w:rsidRPr="002C0BF6" w:rsidDel="00E75A15">
          <w:rPr>
            <w:rFonts w:ascii="Arial" w:hAnsi="Arial" w:cs="Arial"/>
            <w:sz w:val="20"/>
            <w:szCs w:val="20"/>
          </w:rPr>
          <w:delText xml:space="preserve"> </w:delText>
        </w:r>
      </w:del>
      <w:ins w:id="1730" w:author="Beverley Bahlmann" w:date="2012-03-20T16:39:00Z">
        <w:r w:rsidR="00E75A15" w:rsidRPr="002C0BF6">
          <w:rPr>
            <w:rFonts w:ascii="Arial" w:hAnsi="Arial" w:cs="Arial"/>
            <w:sz w:val="20"/>
            <w:szCs w:val="20"/>
          </w:rPr>
          <w:t xml:space="preserve">normally </w:t>
        </w:r>
      </w:ins>
      <w:r w:rsidR="00003F37" w:rsidRPr="002C0BF6">
        <w:rPr>
          <w:rFonts w:ascii="Arial" w:hAnsi="Arial" w:cs="Arial"/>
          <w:sz w:val="20"/>
          <w:szCs w:val="20"/>
        </w:rPr>
        <w:t>follows a standard wording and only briefly describes procedures performed. This is because</w:t>
      </w:r>
      <w:r w:rsidR="00D0044C" w:rsidRPr="002C0BF6">
        <w:rPr>
          <w:rFonts w:ascii="Arial" w:hAnsi="Arial" w:cs="Arial"/>
          <w:sz w:val="20"/>
          <w:szCs w:val="20"/>
        </w:rPr>
        <w:t>,</w:t>
      </w:r>
      <w:r w:rsidR="00003F37" w:rsidRPr="002C0BF6">
        <w:rPr>
          <w:rFonts w:ascii="Arial" w:hAnsi="Arial" w:cs="Arial"/>
          <w:sz w:val="20"/>
          <w:szCs w:val="20"/>
        </w:rPr>
        <w:t xml:space="preserve"> in a reasonable assurance engagement, describing in any level of detail the specific procedures performed would not assist users to understand that, in all cases where an unmodified report is issued, sufficient appropriate evidence has been obtained to enable the practitioner to express a</w:t>
      </w:r>
      <w:ins w:id="1731" w:author="Beverley Bahlmann" w:date="2012-03-13T20:53:00Z">
        <w:r w:rsidR="00F46035" w:rsidRPr="002C0BF6">
          <w:rPr>
            <w:rFonts w:ascii="Arial" w:hAnsi="Arial" w:cs="Arial"/>
            <w:sz w:val="20"/>
            <w:szCs w:val="20"/>
          </w:rPr>
          <w:t>n opinion.</w:t>
        </w:r>
      </w:ins>
      <w:del w:id="1732" w:author="Beverley Bahlmann" w:date="2012-03-13T20:53:00Z">
        <w:r w:rsidR="00003F37" w:rsidRPr="002C0BF6" w:rsidDel="00F46035">
          <w:rPr>
            <w:rFonts w:ascii="Arial" w:hAnsi="Arial" w:cs="Arial"/>
            <w:sz w:val="20"/>
            <w:szCs w:val="20"/>
          </w:rPr>
          <w:delText xml:space="preserve"> </w:delText>
        </w:r>
        <w:r w:rsidR="00E868F5" w:rsidRPr="002C0BF6" w:rsidDel="00F46035">
          <w:rPr>
            <w:rFonts w:ascii="Arial" w:hAnsi="Arial" w:cs="Arial"/>
            <w:sz w:val="20"/>
            <w:szCs w:val="20"/>
          </w:rPr>
          <w:delText>conclusion</w:delText>
        </w:r>
        <w:r w:rsidR="00003F37" w:rsidRPr="002C0BF6" w:rsidDel="00F46035">
          <w:rPr>
            <w:rFonts w:ascii="Arial" w:hAnsi="Arial" w:cs="Arial"/>
            <w:sz w:val="20"/>
            <w:szCs w:val="20"/>
          </w:rPr>
          <w:delText xml:space="preserve"> in </w:delText>
        </w:r>
      </w:del>
      <w:del w:id="1733" w:author="Beverley Bahlmann" w:date="2012-03-12T21:10:00Z">
        <w:r w:rsidR="00003F37" w:rsidRPr="002C0BF6" w:rsidDel="00F63DF4">
          <w:rPr>
            <w:rFonts w:ascii="Arial" w:hAnsi="Arial" w:cs="Arial"/>
            <w:sz w:val="20"/>
            <w:szCs w:val="20"/>
          </w:rPr>
          <w:delText>the posi</w:delText>
        </w:r>
        <w:r w:rsidR="009725A7" w:rsidRPr="002C0BF6" w:rsidDel="00F63DF4">
          <w:rPr>
            <w:rFonts w:ascii="Arial" w:hAnsi="Arial" w:cs="Arial"/>
            <w:sz w:val="20"/>
            <w:szCs w:val="20"/>
          </w:rPr>
          <w:delText>tive form</w:delText>
        </w:r>
      </w:del>
      <w:del w:id="1734" w:author="Beverley Bahlmann" w:date="2012-03-13T20:53:00Z">
        <w:r w:rsidR="009725A7" w:rsidRPr="002C0BF6" w:rsidDel="00F46035">
          <w:rPr>
            <w:rFonts w:ascii="Arial" w:hAnsi="Arial" w:cs="Arial"/>
            <w:sz w:val="20"/>
            <w:szCs w:val="20"/>
          </w:rPr>
          <w:delText>.</w:delText>
        </w:r>
      </w:del>
    </w:p>
    <w:p w:rsidR="00F76B83" w:rsidRPr="002C0BF6" w:rsidRDefault="009B1B82" w:rsidP="00745241">
      <w:pPr>
        <w:pStyle w:val="IFACNumberedPara"/>
        <w:tabs>
          <w:tab w:val="clear" w:pos="720"/>
        </w:tabs>
        <w:ind w:left="900" w:hanging="720"/>
        <w:rPr>
          <w:ins w:id="1735" w:author="Beverley Bahlmann" w:date="2012-03-20T17:07:00Z"/>
          <w:rFonts w:ascii="Arial" w:hAnsi="Arial" w:cs="Arial"/>
          <w:sz w:val="20"/>
          <w:szCs w:val="20"/>
        </w:rPr>
      </w:pPr>
      <w:r w:rsidRPr="002C0BF6">
        <w:rPr>
          <w:rFonts w:ascii="Arial" w:hAnsi="Arial" w:cs="Arial"/>
          <w:sz w:val="20"/>
          <w:szCs w:val="20"/>
        </w:rPr>
        <w:t>A14</w:t>
      </w:r>
      <w:ins w:id="1736" w:author="Beverley Bahlmann" w:date="2012-03-23T15:55:00Z">
        <w:r w:rsidR="00D64AAF" w:rsidRPr="002C0BF6">
          <w:rPr>
            <w:rFonts w:ascii="Arial" w:hAnsi="Arial" w:cs="Arial"/>
            <w:sz w:val="20"/>
            <w:szCs w:val="20"/>
          </w:rPr>
          <w:t>3</w:t>
        </w:r>
      </w:ins>
      <w:del w:id="1737" w:author="Beverley Bahlmann" w:date="2012-03-13T13:10:00Z">
        <w:r w:rsidRPr="002C0BF6" w:rsidDel="001408F9">
          <w:rPr>
            <w:rFonts w:ascii="Arial" w:hAnsi="Arial" w:cs="Arial"/>
            <w:sz w:val="20"/>
            <w:szCs w:val="20"/>
          </w:rPr>
          <w:delText>1</w:delText>
        </w:r>
      </w:del>
      <w:r w:rsidR="008A4648" w:rsidRPr="002C0BF6">
        <w:rPr>
          <w:rFonts w:ascii="Arial" w:hAnsi="Arial" w:cs="Arial"/>
          <w:sz w:val="20"/>
          <w:szCs w:val="20"/>
        </w:rPr>
        <w:t>.</w:t>
      </w:r>
      <w:r w:rsidR="00E12205" w:rsidRPr="002C0BF6">
        <w:rPr>
          <w:rFonts w:ascii="Arial" w:hAnsi="Arial" w:cs="Arial"/>
          <w:sz w:val="20"/>
          <w:szCs w:val="20"/>
        </w:rPr>
        <w:t xml:space="preserve">  </w:t>
      </w:r>
      <w:del w:id="1738" w:author="Beverley Bahlmann" w:date="2012-03-20T17:08:00Z">
        <w:r w:rsidR="007D15C6" w:rsidRPr="002C0BF6" w:rsidDel="00F76B83">
          <w:rPr>
            <w:rFonts w:ascii="Arial" w:hAnsi="Arial" w:cs="Arial"/>
            <w:sz w:val="20"/>
            <w:szCs w:val="20"/>
          </w:rPr>
          <w:delText>The practitioner may determine that the summary of the procedures performed needs to be more detailed in order to provide the intended users of the limited assurance report with relevant information to understand the conclusion expressed in the report</w:delText>
        </w:r>
      </w:del>
      <w:ins w:id="1739" w:author="Beverley Bahlmann" w:date="2012-03-20T17:08:00Z">
        <w:r w:rsidR="00F76B83" w:rsidRPr="002C0BF6">
          <w:rPr>
            <w:rFonts w:ascii="Arial" w:hAnsi="Arial" w:cs="Arial"/>
            <w:sz w:val="20"/>
            <w:szCs w:val="20"/>
          </w:rPr>
          <w:t xml:space="preserve">In a limited assurance engagement, an appreciation of the nature, timing and extent of procedures performed is essential for the intended users to understand the conclusion expressed in a limited assurance report. </w:t>
        </w:r>
      </w:ins>
      <w:ins w:id="1740" w:author="Beverley Bahlmann" w:date="2012-03-27T09:35:00Z">
        <w:r w:rsidR="00362950" w:rsidRPr="002C0BF6">
          <w:rPr>
            <w:rFonts w:ascii="Arial" w:hAnsi="Arial" w:cs="Arial"/>
            <w:sz w:val="20"/>
            <w:szCs w:val="20"/>
          </w:rPr>
          <w:t xml:space="preserve">The </w:t>
        </w:r>
      </w:ins>
      <w:ins w:id="1741" w:author="Beverley Bahlmann" w:date="2012-03-27T09:37:00Z">
        <w:r w:rsidR="00362950" w:rsidRPr="002C0BF6">
          <w:rPr>
            <w:rFonts w:ascii="Arial" w:hAnsi="Arial" w:cs="Arial"/>
            <w:sz w:val="20"/>
            <w:szCs w:val="20"/>
          </w:rPr>
          <w:t>description</w:t>
        </w:r>
      </w:ins>
      <w:ins w:id="1742" w:author="Beverley Bahlmann" w:date="2012-03-27T09:35:00Z">
        <w:r w:rsidR="00362950" w:rsidRPr="002C0BF6">
          <w:rPr>
            <w:rFonts w:ascii="Arial" w:hAnsi="Arial" w:cs="Arial"/>
            <w:sz w:val="20"/>
            <w:szCs w:val="20"/>
          </w:rPr>
          <w:t xml:space="preserve"> of the practitioner</w:t>
        </w:r>
      </w:ins>
      <w:ins w:id="1743" w:author="Beverley Bahlmann" w:date="2012-03-27T09:36:00Z">
        <w:r w:rsidR="00362950" w:rsidRPr="002C0BF6">
          <w:rPr>
            <w:rFonts w:ascii="Arial" w:hAnsi="Arial" w:cs="Arial"/>
            <w:sz w:val="20"/>
            <w:szCs w:val="20"/>
          </w:rPr>
          <w:t>’s procedures</w:t>
        </w:r>
      </w:ins>
      <w:ins w:id="1744" w:author="Beverley Bahlmann" w:date="2012-03-27T09:38:00Z">
        <w:r w:rsidR="00362950" w:rsidRPr="002C0BF6">
          <w:rPr>
            <w:rFonts w:ascii="Arial" w:hAnsi="Arial" w:cs="Arial"/>
            <w:sz w:val="20"/>
            <w:szCs w:val="20"/>
          </w:rPr>
          <w:t xml:space="preserve"> in a limited assurance engagement</w:t>
        </w:r>
      </w:ins>
      <w:ins w:id="1745" w:author="Beverley Bahlmann" w:date="2012-03-27T09:36:00Z">
        <w:r w:rsidR="00362950" w:rsidRPr="002C0BF6">
          <w:rPr>
            <w:rFonts w:ascii="Arial" w:hAnsi="Arial" w:cs="Arial"/>
            <w:sz w:val="20"/>
            <w:szCs w:val="20"/>
          </w:rPr>
          <w:t xml:space="preserve"> is therefore ordinarily more detailed than in a reasonable assurance engagement.  It also may be appropriate to include a description of procedures that were not performed that </w:t>
        </w:r>
      </w:ins>
      <w:ins w:id="1746" w:author="Beverley Bahlmann" w:date="2012-03-20T17:09:00Z">
        <w:r w:rsidR="00F76B83" w:rsidRPr="002C0BF6">
          <w:rPr>
            <w:rFonts w:ascii="Arial" w:hAnsi="Arial" w:cs="Arial"/>
            <w:sz w:val="20"/>
            <w:szCs w:val="20"/>
          </w:rPr>
          <w:t>would ordinarily be performed in a reasonable assurance engagement. However, a complete identification of all such procedures may not be possible bec</w:t>
        </w:r>
      </w:ins>
      <w:ins w:id="1747" w:author="Beverley Bahlmann" w:date="2012-03-20T17:10:00Z">
        <w:r w:rsidR="00F76B83" w:rsidRPr="002C0BF6">
          <w:rPr>
            <w:rFonts w:ascii="Arial" w:hAnsi="Arial" w:cs="Arial"/>
            <w:sz w:val="20"/>
            <w:szCs w:val="20"/>
          </w:rPr>
          <w:t>au</w:t>
        </w:r>
      </w:ins>
      <w:ins w:id="1748" w:author="Beverley Bahlmann" w:date="2012-03-20T17:09:00Z">
        <w:r w:rsidR="00F76B83" w:rsidRPr="002C0BF6">
          <w:rPr>
            <w:rFonts w:ascii="Arial" w:hAnsi="Arial" w:cs="Arial"/>
            <w:sz w:val="20"/>
            <w:szCs w:val="20"/>
          </w:rPr>
          <w:t>se</w:t>
        </w:r>
      </w:ins>
      <w:ins w:id="1749" w:author="Beverley Bahlmann" w:date="2012-03-20T17:11:00Z">
        <w:r w:rsidR="00F76B83" w:rsidRPr="002C0BF6">
          <w:rPr>
            <w:rFonts w:ascii="Arial" w:hAnsi="Arial" w:cs="Arial"/>
            <w:sz w:val="20"/>
            <w:szCs w:val="20"/>
          </w:rPr>
          <w:t xml:space="preserve"> </w:t>
        </w:r>
      </w:ins>
      <w:ins w:id="1750" w:author="Beverley Bahlmann" w:date="2012-03-20T17:09:00Z">
        <w:r w:rsidR="00F76B83" w:rsidRPr="002C0BF6">
          <w:rPr>
            <w:rFonts w:ascii="Arial" w:hAnsi="Arial" w:cs="Arial"/>
            <w:sz w:val="20"/>
            <w:szCs w:val="20"/>
          </w:rPr>
          <w:t>the practitioner</w:t>
        </w:r>
      </w:ins>
      <w:ins w:id="1751" w:author="Beverley Bahlmann" w:date="2012-03-20T17:10:00Z">
        <w:r w:rsidR="00F76B83" w:rsidRPr="002C0BF6">
          <w:rPr>
            <w:rFonts w:ascii="Arial" w:hAnsi="Arial" w:cs="Arial"/>
            <w:sz w:val="20"/>
            <w:szCs w:val="20"/>
          </w:rPr>
          <w:t>’s required understanding</w:t>
        </w:r>
      </w:ins>
      <w:ins w:id="1752" w:author="Beverley Bahlmann" w:date="2012-03-20T17:11:00Z">
        <w:r w:rsidR="00F76B83" w:rsidRPr="002C0BF6">
          <w:rPr>
            <w:rFonts w:ascii="Arial" w:hAnsi="Arial" w:cs="Arial"/>
            <w:sz w:val="20"/>
            <w:szCs w:val="20"/>
          </w:rPr>
          <w:t xml:space="preserve"> and assessment of risks of material misstatement are less than in a reasonable assurance engagement</w:t>
        </w:r>
      </w:ins>
      <w:r w:rsidR="007D15C6" w:rsidRPr="002C0BF6">
        <w:rPr>
          <w:rFonts w:ascii="Arial" w:hAnsi="Arial" w:cs="Arial"/>
          <w:sz w:val="20"/>
          <w:szCs w:val="20"/>
        </w:rPr>
        <w:t xml:space="preserve">. </w:t>
      </w:r>
    </w:p>
    <w:p w:rsidR="00337780" w:rsidRPr="002C0BF6" w:rsidRDefault="00E12205" w:rsidP="00745241">
      <w:pPr>
        <w:pStyle w:val="IFACNumberedPara"/>
        <w:tabs>
          <w:tab w:val="clear" w:pos="720"/>
          <w:tab w:val="left" w:pos="450"/>
        </w:tabs>
        <w:ind w:left="900" w:hanging="756"/>
        <w:rPr>
          <w:rFonts w:ascii="Arial" w:hAnsi="Arial" w:cs="Arial"/>
          <w:sz w:val="20"/>
          <w:szCs w:val="20"/>
        </w:rPr>
      </w:pPr>
      <w:r w:rsidRPr="002C0BF6">
        <w:rPr>
          <w:rFonts w:ascii="Arial" w:hAnsi="Arial" w:cs="Arial"/>
          <w:sz w:val="20"/>
          <w:szCs w:val="20"/>
        </w:rPr>
        <w:t xml:space="preserve">             </w:t>
      </w:r>
      <w:r w:rsidR="007D15C6" w:rsidRPr="002C0BF6">
        <w:rPr>
          <w:rFonts w:ascii="Arial" w:hAnsi="Arial" w:cs="Arial"/>
          <w:sz w:val="20"/>
          <w:szCs w:val="20"/>
        </w:rPr>
        <w:t>Factors to consider in making that determination and the level of detail to be provided include:</w:t>
      </w:r>
    </w:p>
    <w:p w:rsidR="00337780" w:rsidRPr="002C0BF6" w:rsidRDefault="00337780" w:rsidP="00745241">
      <w:pPr>
        <w:pStyle w:val="IFACNumberedPara"/>
        <w:numPr>
          <w:ilvl w:val="0"/>
          <w:numId w:val="73"/>
        </w:numPr>
        <w:ind w:left="1440" w:hanging="540"/>
        <w:rPr>
          <w:rFonts w:ascii="Arial" w:hAnsi="Arial" w:cs="Arial"/>
          <w:sz w:val="20"/>
          <w:szCs w:val="20"/>
        </w:rPr>
      </w:pPr>
      <w:r w:rsidRPr="002C0BF6">
        <w:rPr>
          <w:rFonts w:ascii="Arial" w:hAnsi="Arial" w:cs="Arial"/>
          <w:sz w:val="20"/>
          <w:szCs w:val="20"/>
        </w:rPr>
        <w:t xml:space="preserve">Circumstances specific to the entity (e.g., the differing nature of the entity’s activities compared </w:t>
      </w:r>
      <w:r w:rsidR="00D078B1" w:rsidRPr="002C0BF6">
        <w:rPr>
          <w:rFonts w:ascii="Arial" w:hAnsi="Arial" w:cs="Arial"/>
          <w:sz w:val="20"/>
          <w:szCs w:val="20"/>
        </w:rPr>
        <w:t>to those typical in the sector).</w:t>
      </w:r>
    </w:p>
    <w:p w:rsidR="00337780" w:rsidRPr="002C0BF6" w:rsidRDefault="00337780" w:rsidP="00745241">
      <w:pPr>
        <w:pStyle w:val="IFACNumberedPara"/>
        <w:numPr>
          <w:ilvl w:val="0"/>
          <w:numId w:val="70"/>
        </w:numPr>
        <w:ind w:left="1440" w:hanging="540"/>
        <w:rPr>
          <w:rFonts w:ascii="Arial" w:hAnsi="Arial" w:cs="Arial"/>
          <w:sz w:val="20"/>
          <w:szCs w:val="20"/>
        </w:rPr>
      </w:pPr>
      <w:r w:rsidRPr="002C0BF6">
        <w:rPr>
          <w:rFonts w:ascii="Arial" w:hAnsi="Arial" w:cs="Arial"/>
          <w:sz w:val="20"/>
          <w:szCs w:val="20"/>
        </w:rPr>
        <w:t>Specific engagement circumstances affecting the nature and extent</w:t>
      </w:r>
      <w:r w:rsidR="00D078B1" w:rsidRPr="002C0BF6">
        <w:rPr>
          <w:rFonts w:ascii="Arial" w:hAnsi="Arial" w:cs="Arial"/>
          <w:sz w:val="20"/>
          <w:szCs w:val="20"/>
        </w:rPr>
        <w:t xml:space="preserve"> of the procedures performed.</w:t>
      </w:r>
    </w:p>
    <w:p w:rsidR="00C4274C" w:rsidRPr="002C0BF6" w:rsidRDefault="00E12205" w:rsidP="00745241">
      <w:pPr>
        <w:pStyle w:val="IFACNumberedPara"/>
        <w:numPr>
          <w:ilvl w:val="0"/>
          <w:numId w:val="70"/>
        </w:numPr>
        <w:tabs>
          <w:tab w:val="clear" w:pos="720"/>
          <w:tab w:val="left" w:pos="1260"/>
        </w:tabs>
        <w:ind w:left="1440" w:hanging="540"/>
        <w:rPr>
          <w:rFonts w:ascii="Arial" w:hAnsi="Arial" w:cs="Arial"/>
          <w:sz w:val="20"/>
          <w:szCs w:val="20"/>
        </w:rPr>
      </w:pPr>
      <w:r w:rsidRPr="002C0BF6">
        <w:rPr>
          <w:rFonts w:ascii="Arial" w:hAnsi="Arial" w:cs="Arial"/>
          <w:sz w:val="20"/>
          <w:szCs w:val="20"/>
        </w:rPr>
        <w:t xml:space="preserve">   </w:t>
      </w:r>
      <w:r w:rsidR="00337780" w:rsidRPr="002C0BF6">
        <w:rPr>
          <w:rFonts w:ascii="Arial" w:hAnsi="Arial" w:cs="Arial"/>
          <w:sz w:val="20"/>
          <w:szCs w:val="20"/>
        </w:rPr>
        <w:t xml:space="preserve">The intended users’ expectations of the level of detail to be provided in the report, based on market practice, or applicable laws or regulations. </w:t>
      </w:r>
    </w:p>
    <w:p w:rsidR="001408F9" w:rsidRPr="002C0BF6" w:rsidRDefault="001408F9" w:rsidP="00745241">
      <w:pPr>
        <w:pStyle w:val="IFACHeading4"/>
        <w:ind w:left="900" w:hanging="720"/>
        <w:jc w:val="both"/>
        <w:rPr>
          <w:rStyle w:val="Emphasis"/>
          <w:rFonts w:ascii="Arial" w:hAnsi="Arial" w:cs="Arial"/>
          <w:sz w:val="20"/>
          <w:szCs w:val="20"/>
        </w:rPr>
      </w:pPr>
      <w:r w:rsidRPr="002C0BF6">
        <w:rPr>
          <w:rStyle w:val="Emphasis"/>
          <w:rFonts w:ascii="Arial" w:hAnsi="Arial" w:cs="Arial"/>
          <w:sz w:val="20"/>
          <w:szCs w:val="20"/>
        </w:rPr>
        <w:t>A14</w:t>
      </w:r>
      <w:ins w:id="1753" w:author="Beverley Bahlmann" w:date="2012-03-23T15:55:00Z">
        <w:r w:rsidR="00D64AAF" w:rsidRPr="002C0BF6">
          <w:rPr>
            <w:rStyle w:val="Emphasis"/>
            <w:rFonts w:ascii="Arial" w:hAnsi="Arial" w:cs="Arial"/>
            <w:sz w:val="20"/>
            <w:szCs w:val="20"/>
          </w:rPr>
          <w:t>4</w:t>
        </w:r>
      </w:ins>
      <w:del w:id="1754" w:author="Beverley Bahlmann" w:date="2012-03-13T13:10:00Z">
        <w:r w:rsidRPr="002C0BF6" w:rsidDel="001408F9">
          <w:rPr>
            <w:rStyle w:val="Emphasis"/>
            <w:rFonts w:ascii="Arial" w:hAnsi="Arial" w:cs="Arial"/>
            <w:sz w:val="20"/>
            <w:szCs w:val="20"/>
          </w:rPr>
          <w:delText>0</w:delText>
        </w:r>
      </w:del>
      <w:r w:rsidRPr="002C0BF6">
        <w:rPr>
          <w:rStyle w:val="Emphasis"/>
          <w:rFonts w:ascii="Arial" w:hAnsi="Arial" w:cs="Arial"/>
          <w:sz w:val="20"/>
          <w:szCs w:val="20"/>
        </w:rPr>
        <w:t>.</w:t>
      </w:r>
      <w:r w:rsidRPr="002C0BF6">
        <w:rPr>
          <w:rStyle w:val="Emphasis"/>
          <w:rFonts w:ascii="Arial" w:hAnsi="Arial" w:cs="Arial"/>
          <w:sz w:val="20"/>
          <w:szCs w:val="20"/>
        </w:rPr>
        <w:tab/>
      </w:r>
      <w:del w:id="1755" w:author="Beverley Bahlmann" w:date="2012-03-13T13:30:00Z">
        <w:r w:rsidRPr="002C0BF6" w:rsidDel="00365AC8">
          <w:rPr>
            <w:rStyle w:val="Emphasis"/>
            <w:rFonts w:ascii="Arial" w:hAnsi="Arial" w:cs="Arial"/>
            <w:sz w:val="20"/>
            <w:szCs w:val="20"/>
          </w:rPr>
          <w:delText xml:space="preserve">In a limited assurance engagement, however, the assurance that the practitioner obtains varies depending on the nature and extent of procedures performed in response to assessed </w:delText>
        </w:r>
      </w:del>
      <w:del w:id="1756" w:author="Beverley Bahlmann" w:date="2012-03-13T16:45:00Z">
        <w:r w:rsidR="001F667D" w:rsidRPr="002C0BF6" w:rsidDel="001F667D">
          <w:rPr>
            <w:rStyle w:val="Emphasis"/>
            <w:rFonts w:ascii="Arial" w:hAnsi="Arial" w:cs="Arial"/>
            <w:sz w:val="20"/>
            <w:szCs w:val="20"/>
          </w:rPr>
          <w:delText xml:space="preserve"> </w:delText>
        </w:r>
      </w:del>
      <w:del w:id="1757" w:author="Beverley Bahlmann" w:date="2012-03-20T16:07:00Z">
        <w:r w:rsidR="00DA6921" w:rsidRPr="002C0BF6" w:rsidDel="00DA6921">
          <w:rPr>
            <w:rStyle w:val="Emphasis"/>
            <w:rFonts w:ascii="Arial" w:hAnsi="Arial" w:cs="Arial"/>
            <w:sz w:val="20"/>
            <w:szCs w:val="20"/>
          </w:rPr>
          <w:delText xml:space="preserve">risks. </w:delText>
        </w:r>
      </w:del>
      <w:del w:id="1758" w:author="Beverley Bahlmann" w:date="2012-03-13T13:30:00Z">
        <w:r w:rsidRPr="002C0BF6" w:rsidDel="00365AC8">
          <w:rPr>
            <w:rStyle w:val="Emphasis"/>
            <w:rFonts w:ascii="Arial" w:hAnsi="Arial" w:cs="Arial"/>
            <w:sz w:val="20"/>
            <w:szCs w:val="20"/>
          </w:rPr>
          <w:delText xml:space="preserve"> </w:delText>
        </w:r>
      </w:del>
      <w:del w:id="1759" w:author="Beverley Bahlmann" w:date="2012-03-13T21:27:00Z">
        <w:r w:rsidRPr="002C0BF6" w:rsidDel="007140E1">
          <w:rPr>
            <w:rStyle w:val="Emphasis"/>
            <w:rFonts w:ascii="Arial" w:hAnsi="Arial" w:cs="Arial"/>
            <w:sz w:val="20"/>
            <w:szCs w:val="20"/>
          </w:rPr>
          <w:delText xml:space="preserve">It is </w:delText>
        </w:r>
      </w:del>
      <w:del w:id="1760" w:author="Beverley Bahlmann" w:date="2012-03-13T13:30:00Z">
        <w:r w:rsidRPr="002C0BF6" w:rsidDel="00365AC8">
          <w:rPr>
            <w:rStyle w:val="Emphasis"/>
            <w:rFonts w:ascii="Arial" w:hAnsi="Arial" w:cs="Arial"/>
            <w:sz w:val="20"/>
            <w:szCs w:val="20"/>
          </w:rPr>
          <w:delText xml:space="preserve">therefore </w:delText>
        </w:r>
      </w:del>
      <w:del w:id="1761" w:author="Beverley Bahlmann" w:date="2012-03-13T21:27:00Z">
        <w:r w:rsidRPr="002C0BF6" w:rsidDel="007140E1">
          <w:rPr>
            <w:rStyle w:val="Emphasis"/>
            <w:rFonts w:ascii="Arial" w:hAnsi="Arial" w:cs="Arial"/>
            <w:sz w:val="20"/>
            <w:szCs w:val="20"/>
          </w:rPr>
          <w:delText xml:space="preserve">important </w:delText>
        </w:r>
      </w:del>
      <w:del w:id="1762" w:author="Beverley Bahlmann" w:date="2012-03-13T13:31:00Z">
        <w:r w:rsidRPr="002C0BF6" w:rsidDel="00132924">
          <w:rPr>
            <w:rStyle w:val="Emphasis"/>
            <w:rFonts w:ascii="Arial" w:hAnsi="Arial" w:cs="Arial"/>
            <w:sz w:val="20"/>
            <w:szCs w:val="20"/>
          </w:rPr>
          <w:delText>that,</w:delText>
        </w:r>
      </w:del>
      <w:del w:id="1763" w:author="Beverley Bahlmann" w:date="2012-03-13T21:27:00Z">
        <w:r w:rsidRPr="002C0BF6" w:rsidDel="007140E1">
          <w:rPr>
            <w:rStyle w:val="Emphasis"/>
            <w:rFonts w:ascii="Arial" w:hAnsi="Arial" w:cs="Arial"/>
            <w:sz w:val="20"/>
            <w:szCs w:val="20"/>
          </w:rPr>
          <w:delText xml:space="preserve"> i</w:delText>
        </w:r>
      </w:del>
      <w:ins w:id="1764" w:author="Beverley Bahlmann" w:date="2012-03-13T21:27:00Z">
        <w:r w:rsidR="007140E1" w:rsidRPr="002C0BF6">
          <w:rPr>
            <w:rStyle w:val="Emphasis"/>
            <w:rFonts w:ascii="Arial" w:hAnsi="Arial" w:cs="Arial"/>
            <w:sz w:val="20"/>
            <w:szCs w:val="20"/>
          </w:rPr>
          <w:t>I</w:t>
        </w:r>
      </w:ins>
      <w:r w:rsidRPr="002C0BF6">
        <w:rPr>
          <w:rStyle w:val="Emphasis"/>
          <w:rFonts w:ascii="Arial" w:hAnsi="Arial" w:cs="Arial"/>
          <w:sz w:val="20"/>
          <w:szCs w:val="20"/>
        </w:rPr>
        <w:t xml:space="preserve">n </w:t>
      </w:r>
      <w:ins w:id="1765" w:author="Beverley Bahlmann" w:date="2012-03-13T21:27:00Z">
        <w:r w:rsidR="007140E1" w:rsidRPr="002C0BF6">
          <w:rPr>
            <w:rStyle w:val="Emphasis"/>
            <w:rFonts w:ascii="Arial" w:hAnsi="Arial" w:cs="Arial"/>
            <w:sz w:val="20"/>
            <w:szCs w:val="20"/>
          </w:rPr>
          <w:t xml:space="preserve">describing the procedures performed in </w:t>
        </w:r>
      </w:ins>
      <w:r w:rsidRPr="002C0BF6">
        <w:rPr>
          <w:rStyle w:val="Emphasis"/>
          <w:rFonts w:ascii="Arial" w:hAnsi="Arial" w:cs="Arial"/>
          <w:sz w:val="20"/>
          <w:szCs w:val="20"/>
        </w:rPr>
        <w:t>the</w:t>
      </w:r>
      <w:ins w:id="1766" w:author="Beverley Bahlmann" w:date="2012-03-13T13:30:00Z">
        <w:r w:rsidR="00365AC8" w:rsidRPr="002C0BF6">
          <w:rPr>
            <w:rStyle w:val="Emphasis"/>
            <w:rFonts w:ascii="Arial" w:hAnsi="Arial" w:cs="Arial"/>
            <w:sz w:val="20"/>
            <w:szCs w:val="20"/>
          </w:rPr>
          <w:t xml:space="preserve"> limited</w:t>
        </w:r>
      </w:ins>
      <w:r w:rsidRPr="002C0BF6">
        <w:rPr>
          <w:rStyle w:val="Emphasis"/>
          <w:rFonts w:ascii="Arial" w:hAnsi="Arial" w:cs="Arial"/>
          <w:sz w:val="20"/>
          <w:szCs w:val="20"/>
        </w:rPr>
        <w:t xml:space="preserve"> assurance report</w:t>
      </w:r>
      <w:ins w:id="1767" w:author="Beverley Bahlmann" w:date="2012-04-02T12:09:00Z">
        <w:r w:rsidR="00F65309" w:rsidRPr="002C0BF6">
          <w:rPr>
            <w:rStyle w:val="Emphasis"/>
            <w:rFonts w:ascii="Arial" w:hAnsi="Arial" w:cs="Arial"/>
            <w:sz w:val="20"/>
            <w:szCs w:val="20"/>
          </w:rPr>
          <w:t>,</w:t>
        </w:r>
      </w:ins>
      <w:del w:id="1768" w:author="Beverley Bahlmann" w:date="2012-03-13T21:45:00Z">
        <w:r w:rsidRPr="002C0BF6" w:rsidDel="00FC28F5">
          <w:rPr>
            <w:rStyle w:val="Emphasis"/>
            <w:rFonts w:ascii="Arial" w:hAnsi="Arial" w:cs="Arial"/>
            <w:sz w:val="20"/>
            <w:szCs w:val="20"/>
          </w:rPr>
          <w:delText>:</w:delText>
        </w:r>
      </w:del>
      <w:ins w:id="1769" w:author="Beverley Bahlmann" w:date="2012-03-13T21:44:00Z">
        <w:r w:rsidR="00FC28F5" w:rsidRPr="002C0BF6">
          <w:rPr>
            <w:rFonts w:ascii="Arial" w:hAnsi="Arial" w:cs="Arial"/>
            <w:i w:val="0"/>
            <w:sz w:val="20"/>
            <w:szCs w:val="20"/>
          </w:rPr>
          <w:t xml:space="preserve"> </w:t>
        </w:r>
      </w:ins>
      <w:r w:rsidR="00FC28F5" w:rsidRPr="002C0BF6">
        <w:rPr>
          <w:rStyle w:val="Emphasis"/>
          <w:rFonts w:ascii="Arial" w:hAnsi="Arial" w:cs="Arial"/>
          <w:sz w:val="20"/>
          <w:szCs w:val="20"/>
        </w:rPr>
        <w:t>i</w:t>
      </w:r>
      <w:r w:rsidR="009A36F1" w:rsidRPr="002C0BF6">
        <w:rPr>
          <w:rStyle w:val="Emphasis"/>
          <w:rFonts w:ascii="Arial" w:hAnsi="Arial" w:cs="Arial"/>
          <w:sz w:val="20"/>
          <w:szCs w:val="20"/>
        </w:rPr>
        <w:t xml:space="preserve">t is </w:t>
      </w:r>
      <w:del w:id="1770" w:author="Beverley Bahlmann" w:date="2012-03-20T16:09:00Z">
        <w:r w:rsidR="009A36F1" w:rsidRPr="002C0BF6" w:rsidDel="001D4B9B">
          <w:rPr>
            <w:rStyle w:val="Emphasis"/>
            <w:rFonts w:ascii="Arial" w:hAnsi="Arial" w:cs="Arial"/>
            <w:sz w:val="20"/>
            <w:szCs w:val="20"/>
          </w:rPr>
          <w:delText xml:space="preserve"> </w:delText>
        </w:r>
      </w:del>
      <w:del w:id="1771" w:author="Beverley Bahlmann" w:date="2012-03-13T13:08:00Z">
        <w:r w:rsidR="009A36F1" w:rsidRPr="002C0BF6" w:rsidDel="001408F9">
          <w:rPr>
            <w:rStyle w:val="Emphasis"/>
            <w:rFonts w:ascii="Arial" w:hAnsi="Arial" w:cs="Arial"/>
            <w:sz w:val="20"/>
            <w:szCs w:val="20"/>
          </w:rPr>
          <w:delText xml:space="preserve">therefore </w:delText>
        </w:r>
      </w:del>
      <w:r w:rsidR="009A36F1" w:rsidRPr="002C0BF6">
        <w:rPr>
          <w:rStyle w:val="Emphasis"/>
          <w:rFonts w:ascii="Arial" w:hAnsi="Arial" w:cs="Arial"/>
          <w:sz w:val="20"/>
          <w:szCs w:val="20"/>
        </w:rPr>
        <w:t>important that the</w:t>
      </w:r>
      <w:ins w:id="1772" w:author="Beverley Bahlmann" w:date="2012-03-14T08:02:00Z">
        <w:r w:rsidR="00C4274C" w:rsidRPr="002C0BF6">
          <w:rPr>
            <w:rStyle w:val="Emphasis"/>
            <w:rFonts w:ascii="Arial" w:hAnsi="Arial" w:cs="Arial"/>
            <w:sz w:val="20"/>
            <w:szCs w:val="20"/>
          </w:rPr>
          <w:t>y</w:t>
        </w:r>
      </w:ins>
      <w:r w:rsidR="009A36F1" w:rsidRPr="002C0BF6">
        <w:rPr>
          <w:rStyle w:val="Emphasis"/>
          <w:rFonts w:ascii="Arial" w:hAnsi="Arial" w:cs="Arial"/>
          <w:sz w:val="20"/>
          <w:szCs w:val="20"/>
        </w:rPr>
        <w:t xml:space="preserve"> </w:t>
      </w:r>
      <w:del w:id="1773" w:author="Beverley Bahlmann" w:date="2012-03-13T21:28:00Z">
        <w:r w:rsidR="009A36F1" w:rsidRPr="002C0BF6" w:rsidDel="007140E1">
          <w:rPr>
            <w:rStyle w:val="Emphasis"/>
            <w:rFonts w:ascii="Arial" w:hAnsi="Arial" w:cs="Arial"/>
            <w:sz w:val="20"/>
            <w:szCs w:val="20"/>
          </w:rPr>
          <w:delText>summary be</w:delText>
        </w:r>
      </w:del>
      <w:ins w:id="1774" w:author="Beverley Bahlmann" w:date="2012-03-13T21:28:00Z">
        <w:r w:rsidR="009A36F1" w:rsidRPr="002C0BF6">
          <w:rPr>
            <w:rStyle w:val="Emphasis"/>
            <w:rFonts w:ascii="Arial" w:hAnsi="Arial" w:cs="Arial"/>
            <w:sz w:val="20"/>
            <w:szCs w:val="20"/>
          </w:rPr>
          <w:t xml:space="preserve"> are</w:t>
        </w:r>
      </w:ins>
      <w:r w:rsidR="009A36F1" w:rsidRPr="002C0BF6">
        <w:rPr>
          <w:rStyle w:val="Emphasis"/>
          <w:rFonts w:ascii="Arial" w:hAnsi="Arial" w:cs="Arial"/>
          <w:sz w:val="20"/>
          <w:szCs w:val="20"/>
        </w:rPr>
        <w:t xml:space="preserve"> written in an objective way </w:t>
      </w:r>
      <w:del w:id="1775" w:author="Beverley Bahlmann" w:date="2012-03-13T21:43:00Z">
        <w:r w:rsidR="009A36F1" w:rsidRPr="002C0BF6" w:rsidDel="00FC28F5">
          <w:rPr>
            <w:rStyle w:val="Emphasis"/>
            <w:rFonts w:ascii="Arial" w:hAnsi="Arial" w:cs="Arial"/>
            <w:sz w:val="20"/>
            <w:szCs w:val="20"/>
          </w:rPr>
          <w:delText>that allows intended users to understand the work done as the basis for the practitioner’s conclusion</w:delText>
        </w:r>
      </w:del>
      <w:ins w:id="1776" w:author="Beverley Bahlmann" w:date="2012-03-13T21:29:00Z">
        <w:r w:rsidR="009A36F1" w:rsidRPr="002C0BF6">
          <w:rPr>
            <w:rStyle w:val="Emphasis"/>
            <w:rFonts w:ascii="Arial" w:hAnsi="Arial" w:cs="Arial"/>
            <w:sz w:val="20"/>
            <w:szCs w:val="20"/>
          </w:rPr>
          <w:t xml:space="preserve">but </w:t>
        </w:r>
      </w:ins>
      <w:ins w:id="1777" w:author="Beverley Bahlmann" w:date="2012-03-13T21:45:00Z">
        <w:r w:rsidR="00FC28F5" w:rsidRPr="002C0BF6">
          <w:rPr>
            <w:rStyle w:val="Emphasis"/>
            <w:rFonts w:ascii="Arial" w:hAnsi="Arial" w:cs="Arial"/>
            <w:sz w:val="20"/>
            <w:szCs w:val="20"/>
          </w:rPr>
          <w:t>are</w:t>
        </w:r>
      </w:ins>
      <w:ins w:id="1778" w:author="Beverley Bahlmann" w:date="2012-03-13T21:29:00Z">
        <w:r w:rsidR="009A36F1" w:rsidRPr="002C0BF6">
          <w:rPr>
            <w:rStyle w:val="Emphasis"/>
            <w:rFonts w:ascii="Arial" w:hAnsi="Arial" w:cs="Arial"/>
            <w:sz w:val="20"/>
            <w:szCs w:val="20"/>
          </w:rPr>
          <w:t xml:space="preserve"> not</w:t>
        </w:r>
      </w:ins>
      <w:r w:rsidR="009A36F1" w:rsidRPr="002C0BF6">
        <w:rPr>
          <w:rStyle w:val="Emphasis"/>
          <w:rFonts w:ascii="Arial" w:hAnsi="Arial" w:cs="Arial"/>
          <w:sz w:val="20"/>
          <w:szCs w:val="20"/>
        </w:rPr>
        <w:t xml:space="preserve"> summarized </w:t>
      </w:r>
      <w:del w:id="1779" w:author="Beverley Bahlmann" w:date="2012-03-13T21:30:00Z">
        <w:r w:rsidR="009A36F1" w:rsidRPr="002C0BF6" w:rsidDel="009A36F1">
          <w:rPr>
            <w:rStyle w:val="Emphasis"/>
            <w:rFonts w:ascii="Arial" w:hAnsi="Arial" w:cs="Arial"/>
            <w:sz w:val="20"/>
            <w:szCs w:val="20"/>
          </w:rPr>
          <w:delText xml:space="preserve">but not </w:delText>
        </w:r>
      </w:del>
      <w:r w:rsidR="009A36F1" w:rsidRPr="002C0BF6">
        <w:rPr>
          <w:rStyle w:val="Emphasis"/>
          <w:rFonts w:ascii="Arial" w:hAnsi="Arial" w:cs="Arial"/>
          <w:sz w:val="20"/>
          <w:szCs w:val="20"/>
        </w:rPr>
        <w:t xml:space="preserve">to the extent that they are ambiguous, nor written in a way that is overstated or embellished or that implies that reasonable assurance has been obtained. </w:t>
      </w:r>
      <w:del w:id="1780" w:author="Beverley Bahlmann" w:date="2012-03-13T13:31:00Z">
        <w:r w:rsidRPr="002C0BF6" w:rsidDel="00132924">
          <w:rPr>
            <w:rStyle w:val="Emphasis"/>
            <w:rFonts w:ascii="Arial" w:hAnsi="Arial" w:cs="Arial"/>
            <w:sz w:val="20"/>
            <w:szCs w:val="20"/>
          </w:rPr>
          <w:delText>t</w:delText>
        </w:r>
      </w:del>
      <w:del w:id="1781" w:author="Beverley Bahlmann" w:date="2012-03-13T21:34:00Z">
        <w:r w:rsidRPr="002C0BF6" w:rsidDel="009A36F1">
          <w:rPr>
            <w:rStyle w:val="Emphasis"/>
            <w:rFonts w:ascii="Arial" w:hAnsi="Arial" w:cs="Arial"/>
            <w:sz w:val="20"/>
            <w:szCs w:val="20"/>
          </w:rPr>
          <w:delText xml:space="preserve">he </w:delText>
        </w:r>
      </w:del>
      <w:del w:id="1782" w:author="Beverley Bahlmann" w:date="2012-03-13T21:28:00Z">
        <w:r w:rsidRPr="002C0BF6" w:rsidDel="007140E1">
          <w:rPr>
            <w:rStyle w:val="Emphasis"/>
            <w:rFonts w:ascii="Arial" w:hAnsi="Arial" w:cs="Arial"/>
            <w:sz w:val="20"/>
            <w:szCs w:val="20"/>
          </w:rPr>
          <w:delText>procedures performed</w:delText>
        </w:r>
      </w:del>
      <w:del w:id="1783" w:author="Beverley Bahlmann" w:date="2012-03-13T21:34:00Z">
        <w:r w:rsidRPr="002C0BF6" w:rsidDel="009A36F1">
          <w:rPr>
            <w:rStyle w:val="Emphasis"/>
            <w:rFonts w:ascii="Arial" w:hAnsi="Arial" w:cs="Arial"/>
            <w:sz w:val="20"/>
            <w:szCs w:val="20"/>
          </w:rPr>
          <w:delText xml:space="preserve"> are </w:delText>
        </w:r>
      </w:del>
      <w:r w:rsidRPr="002C0BF6">
        <w:rPr>
          <w:rStyle w:val="Emphasis"/>
          <w:rFonts w:ascii="Arial" w:hAnsi="Arial" w:cs="Arial"/>
          <w:sz w:val="20"/>
          <w:szCs w:val="20"/>
        </w:rPr>
        <w:t>It is also important that the description of the procedures not give the impression that an agreed</w:t>
      </w:r>
      <w:del w:id="1784" w:author="Beverley Bahlmann" w:date="2012-04-02T12:10:00Z">
        <w:r w:rsidRPr="002C0BF6" w:rsidDel="00F65309">
          <w:rPr>
            <w:rStyle w:val="Emphasis"/>
            <w:rFonts w:ascii="Arial" w:hAnsi="Arial" w:cs="Arial"/>
            <w:sz w:val="20"/>
            <w:szCs w:val="20"/>
          </w:rPr>
          <w:delText xml:space="preserve"> </w:delText>
        </w:r>
      </w:del>
      <w:ins w:id="1785" w:author="Beverley Bahlmann" w:date="2012-04-02T12:10:00Z">
        <w:r w:rsidR="00F65309" w:rsidRPr="002C0BF6">
          <w:rPr>
            <w:rStyle w:val="Emphasis"/>
            <w:rFonts w:ascii="Arial" w:hAnsi="Arial" w:cs="Arial"/>
            <w:sz w:val="20"/>
            <w:szCs w:val="20"/>
          </w:rPr>
          <w:t>-</w:t>
        </w:r>
      </w:ins>
      <w:r w:rsidRPr="002C0BF6">
        <w:rPr>
          <w:rStyle w:val="Emphasis"/>
          <w:rFonts w:ascii="Arial" w:hAnsi="Arial" w:cs="Arial"/>
          <w:sz w:val="20"/>
          <w:szCs w:val="20"/>
        </w:rPr>
        <w:t>upon procedures engagement has been undertaken</w:t>
      </w:r>
      <w:ins w:id="1786" w:author="Beverley Bahlmann" w:date="2012-04-02T12:10:00Z">
        <w:r w:rsidR="00F65309" w:rsidRPr="002C0BF6">
          <w:rPr>
            <w:rStyle w:val="Emphasis"/>
            <w:rFonts w:ascii="Arial" w:hAnsi="Arial" w:cs="Arial"/>
            <w:sz w:val="20"/>
            <w:szCs w:val="20"/>
          </w:rPr>
          <w:t>,</w:t>
        </w:r>
      </w:ins>
      <w:r w:rsidRPr="002C0BF6">
        <w:rPr>
          <w:rStyle w:val="Emphasis"/>
          <w:rFonts w:ascii="Arial" w:hAnsi="Arial" w:cs="Arial"/>
          <w:sz w:val="20"/>
          <w:szCs w:val="20"/>
        </w:rPr>
        <w:t xml:space="preserve"> and in most cases will not detail the entire work plan.</w:t>
      </w:r>
    </w:p>
    <w:p w:rsidR="00985FD6" w:rsidRPr="002C0BF6" w:rsidRDefault="00985FD6" w:rsidP="00745241">
      <w:pPr>
        <w:pStyle w:val="IFACHeading4"/>
        <w:rPr>
          <w:rStyle w:val="Emphasis"/>
          <w:rFonts w:ascii="Arial" w:hAnsi="Arial" w:cs="Arial"/>
          <w:i/>
          <w:sz w:val="20"/>
          <w:szCs w:val="20"/>
        </w:rPr>
      </w:pPr>
    </w:p>
    <w:p w:rsidR="00281BD3" w:rsidRPr="002C0BF6" w:rsidRDefault="005562A2" w:rsidP="00745241">
      <w:pPr>
        <w:pStyle w:val="IFACHeading4"/>
        <w:rPr>
          <w:rStyle w:val="Emphasis"/>
          <w:rFonts w:ascii="Arial" w:hAnsi="Arial" w:cs="Arial"/>
          <w:sz w:val="20"/>
          <w:szCs w:val="20"/>
        </w:rPr>
      </w:pPr>
      <w:r w:rsidRPr="002C0BF6">
        <w:rPr>
          <w:rStyle w:val="Emphasis"/>
          <w:rFonts w:ascii="Arial" w:hAnsi="Arial" w:cs="Arial"/>
          <w:i/>
          <w:sz w:val="20"/>
          <w:szCs w:val="20"/>
        </w:rPr>
        <w:lastRenderedPageBreak/>
        <w:t>T</w:t>
      </w:r>
      <w:r w:rsidR="00281BD3" w:rsidRPr="002C0BF6">
        <w:rPr>
          <w:rStyle w:val="Emphasis"/>
          <w:rFonts w:ascii="Arial" w:hAnsi="Arial" w:cs="Arial"/>
          <w:i/>
          <w:sz w:val="20"/>
          <w:szCs w:val="20"/>
        </w:rPr>
        <w:t>he Practitioner</w:t>
      </w:r>
      <w:r w:rsidR="00B23E35" w:rsidRPr="002C0BF6">
        <w:rPr>
          <w:rStyle w:val="Emphasis"/>
          <w:rFonts w:ascii="Arial" w:hAnsi="Arial" w:cs="Arial"/>
          <w:i/>
          <w:sz w:val="20"/>
          <w:szCs w:val="20"/>
        </w:rPr>
        <w:t>’</w:t>
      </w:r>
      <w:r w:rsidR="00281BD3" w:rsidRPr="002C0BF6">
        <w:rPr>
          <w:rStyle w:val="Emphasis"/>
          <w:rFonts w:ascii="Arial" w:hAnsi="Arial" w:cs="Arial"/>
          <w:i/>
          <w:sz w:val="20"/>
          <w:szCs w:val="20"/>
        </w:rPr>
        <w:t xml:space="preserve">s </w:t>
      </w:r>
      <w:r w:rsidRPr="002C0BF6">
        <w:rPr>
          <w:rStyle w:val="Emphasis"/>
          <w:rFonts w:ascii="Arial" w:hAnsi="Arial" w:cs="Arial"/>
          <w:i/>
          <w:sz w:val="20"/>
          <w:szCs w:val="20"/>
        </w:rPr>
        <w:t>Signature</w:t>
      </w:r>
      <w:r w:rsidRPr="002C0BF6">
        <w:rPr>
          <w:rStyle w:val="Emphasis"/>
          <w:rFonts w:ascii="Arial" w:hAnsi="Arial" w:cs="Arial"/>
          <w:sz w:val="20"/>
          <w:szCs w:val="20"/>
        </w:rPr>
        <w:t xml:space="preserve"> </w:t>
      </w:r>
      <w:r w:rsidR="00281BD3" w:rsidRPr="002C0BF6">
        <w:rPr>
          <w:rStyle w:val="Emphasis"/>
          <w:rFonts w:ascii="Arial" w:hAnsi="Arial" w:cs="Arial"/>
          <w:sz w:val="20"/>
          <w:szCs w:val="20"/>
        </w:rPr>
        <w:t>(Ref: Para. 7</w:t>
      </w:r>
      <w:ins w:id="1787" w:author="Beverley Bahlmann" w:date="2012-03-27T17:54:00Z">
        <w:r w:rsidR="00C249A8" w:rsidRPr="002C0BF6">
          <w:rPr>
            <w:rStyle w:val="Emphasis"/>
            <w:rFonts w:ascii="Arial" w:hAnsi="Arial" w:cs="Arial"/>
            <w:sz w:val="20"/>
            <w:szCs w:val="20"/>
          </w:rPr>
          <w:t>6</w:t>
        </w:r>
      </w:ins>
      <w:del w:id="1788" w:author="Beverley Bahlmann" w:date="2012-03-27T17:54:00Z">
        <w:r w:rsidR="00094E8D" w:rsidRPr="002C0BF6" w:rsidDel="00C249A8">
          <w:rPr>
            <w:rStyle w:val="Emphasis"/>
            <w:rFonts w:ascii="Arial" w:hAnsi="Arial" w:cs="Arial"/>
            <w:sz w:val="20"/>
            <w:szCs w:val="20"/>
          </w:rPr>
          <w:delText>4</w:delText>
        </w:r>
      </w:del>
      <w:r w:rsidR="00281BD3" w:rsidRPr="002C0BF6">
        <w:rPr>
          <w:rStyle w:val="Emphasis"/>
          <w:rFonts w:ascii="Arial" w:hAnsi="Arial" w:cs="Arial"/>
          <w:sz w:val="20"/>
          <w:szCs w:val="20"/>
        </w:rPr>
        <w:t>(k))</w:t>
      </w:r>
    </w:p>
    <w:p w:rsidR="00281BD3" w:rsidRPr="002C0BF6" w:rsidRDefault="009B1B82" w:rsidP="00745241">
      <w:pPr>
        <w:pStyle w:val="IFACNumberedPara"/>
        <w:tabs>
          <w:tab w:val="clear" w:pos="720"/>
        </w:tabs>
        <w:ind w:left="864" w:hanging="720"/>
        <w:rPr>
          <w:rFonts w:ascii="Arial" w:hAnsi="Arial" w:cs="Arial"/>
          <w:sz w:val="20"/>
          <w:szCs w:val="20"/>
        </w:rPr>
      </w:pPr>
      <w:r w:rsidRPr="002C0BF6">
        <w:rPr>
          <w:rFonts w:ascii="Arial" w:hAnsi="Arial" w:cs="Arial"/>
          <w:sz w:val="20"/>
          <w:szCs w:val="20"/>
        </w:rPr>
        <w:t>A14</w:t>
      </w:r>
      <w:ins w:id="1789" w:author="Beverley Bahlmann" w:date="2012-03-23T15:55:00Z">
        <w:r w:rsidR="00D64AAF" w:rsidRPr="002C0BF6">
          <w:rPr>
            <w:rFonts w:ascii="Arial" w:hAnsi="Arial" w:cs="Arial"/>
            <w:sz w:val="20"/>
            <w:szCs w:val="20"/>
          </w:rPr>
          <w:t>5</w:t>
        </w:r>
      </w:ins>
      <w:del w:id="1790" w:author="Beverley Bahlmann" w:date="2012-03-13T16:04:00Z">
        <w:r w:rsidRPr="002C0BF6" w:rsidDel="001703D1">
          <w:rPr>
            <w:rFonts w:ascii="Arial" w:hAnsi="Arial" w:cs="Arial"/>
            <w:sz w:val="20"/>
            <w:szCs w:val="20"/>
          </w:rPr>
          <w:delText>2</w:delText>
        </w:r>
      </w:del>
      <w:r w:rsidRPr="002C0BF6">
        <w:rPr>
          <w:rFonts w:ascii="Arial" w:hAnsi="Arial" w:cs="Arial"/>
          <w:sz w:val="20"/>
          <w:szCs w:val="20"/>
        </w:rPr>
        <w:t>.</w:t>
      </w:r>
      <w:r w:rsidRPr="002C0BF6">
        <w:rPr>
          <w:rFonts w:ascii="Arial" w:hAnsi="Arial" w:cs="Arial"/>
          <w:sz w:val="20"/>
          <w:szCs w:val="20"/>
        </w:rPr>
        <w:tab/>
      </w:r>
      <w:r w:rsidR="00FB6C9C" w:rsidRPr="002C0BF6">
        <w:rPr>
          <w:rFonts w:ascii="Arial" w:hAnsi="Arial" w:cs="Arial"/>
          <w:sz w:val="20"/>
          <w:szCs w:val="20"/>
        </w:rPr>
        <w:t>The practitioner</w:t>
      </w:r>
      <w:r w:rsidR="00B23E35" w:rsidRPr="002C0BF6">
        <w:rPr>
          <w:rFonts w:ascii="Arial" w:hAnsi="Arial" w:cs="Arial"/>
          <w:sz w:val="20"/>
          <w:szCs w:val="20"/>
        </w:rPr>
        <w:t>’</w:t>
      </w:r>
      <w:r w:rsidR="00FB6C9C" w:rsidRPr="002C0BF6">
        <w:rPr>
          <w:rFonts w:ascii="Arial" w:hAnsi="Arial" w:cs="Arial"/>
          <w:sz w:val="20"/>
          <w:szCs w:val="20"/>
        </w:rPr>
        <w:t>s signature is either in the name of the practitioner</w:t>
      </w:r>
      <w:r w:rsidR="00B23E35" w:rsidRPr="002C0BF6">
        <w:rPr>
          <w:rFonts w:ascii="Arial" w:hAnsi="Arial" w:cs="Arial"/>
          <w:sz w:val="20"/>
          <w:szCs w:val="20"/>
        </w:rPr>
        <w:t>’</w:t>
      </w:r>
      <w:r w:rsidR="00FB6C9C" w:rsidRPr="002C0BF6">
        <w:rPr>
          <w:rFonts w:ascii="Arial" w:hAnsi="Arial" w:cs="Arial"/>
          <w:sz w:val="20"/>
          <w:szCs w:val="20"/>
        </w:rPr>
        <w:t>s firm, the personal name of the practitioner</w:t>
      </w:r>
      <w:ins w:id="1791" w:author="Beverley Bahlmann" w:date="2012-04-02T12:10:00Z">
        <w:r w:rsidR="00F65309" w:rsidRPr="002C0BF6">
          <w:rPr>
            <w:rFonts w:ascii="Arial" w:hAnsi="Arial" w:cs="Arial"/>
            <w:sz w:val="20"/>
            <w:szCs w:val="20"/>
          </w:rPr>
          <w:t>,</w:t>
        </w:r>
      </w:ins>
      <w:r w:rsidR="00FB6C9C" w:rsidRPr="002C0BF6">
        <w:rPr>
          <w:rFonts w:ascii="Arial" w:hAnsi="Arial" w:cs="Arial"/>
          <w:sz w:val="20"/>
          <w:szCs w:val="20"/>
        </w:rPr>
        <w:t xml:space="preserve"> or both, as appropriate for the particular jurisdiction. In addition to the practitioner</w:t>
      </w:r>
      <w:r w:rsidR="00B23E35" w:rsidRPr="002C0BF6">
        <w:rPr>
          <w:rFonts w:ascii="Arial" w:hAnsi="Arial" w:cs="Arial"/>
          <w:sz w:val="20"/>
          <w:szCs w:val="20"/>
        </w:rPr>
        <w:t>’</w:t>
      </w:r>
      <w:r w:rsidR="00FB6C9C" w:rsidRPr="002C0BF6">
        <w:rPr>
          <w:rFonts w:ascii="Arial" w:hAnsi="Arial" w:cs="Arial"/>
          <w:sz w:val="20"/>
          <w:szCs w:val="20"/>
        </w:rPr>
        <w:t xml:space="preserve">s signature, in certain jurisdictions, the practitioner may be required to declare in the </w:t>
      </w:r>
      <w:r w:rsidR="005562A2" w:rsidRPr="002C0BF6">
        <w:rPr>
          <w:rFonts w:ascii="Arial" w:hAnsi="Arial" w:cs="Arial"/>
          <w:sz w:val="20"/>
          <w:szCs w:val="20"/>
        </w:rPr>
        <w:t xml:space="preserve">assurance </w:t>
      </w:r>
      <w:r w:rsidR="00FB6C9C" w:rsidRPr="002C0BF6">
        <w:rPr>
          <w:rFonts w:ascii="Arial" w:hAnsi="Arial" w:cs="Arial"/>
          <w:sz w:val="20"/>
          <w:szCs w:val="20"/>
        </w:rPr>
        <w:t>report the practitioner</w:t>
      </w:r>
      <w:r w:rsidR="00B23E35" w:rsidRPr="002C0BF6">
        <w:rPr>
          <w:rFonts w:ascii="Arial" w:hAnsi="Arial" w:cs="Arial"/>
          <w:sz w:val="20"/>
          <w:szCs w:val="20"/>
        </w:rPr>
        <w:t>’</w:t>
      </w:r>
      <w:r w:rsidR="00FB6C9C" w:rsidRPr="002C0BF6">
        <w:rPr>
          <w:rFonts w:ascii="Arial" w:hAnsi="Arial" w:cs="Arial"/>
          <w:sz w:val="20"/>
          <w:szCs w:val="20"/>
        </w:rPr>
        <w:t>s professional designation or the fact that the practitioner or firm, as appropriate, has been recognized by the appropriate licensing authority in that jurisdiction.</w:t>
      </w:r>
    </w:p>
    <w:p w:rsidR="00D86A48" w:rsidRPr="002C0BF6" w:rsidRDefault="00560812" w:rsidP="00745241">
      <w:pPr>
        <w:pStyle w:val="IFACHeading4"/>
        <w:keepNext/>
        <w:rPr>
          <w:rFonts w:ascii="Arial" w:hAnsi="Arial" w:cs="Arial"/>
          <w:sz w:val="20"/>
          <w:szCs w:val="20"/>
        </w:rPr>
      </w:pPr>
      <w:r w:rsidRPr="002C0BF6">
        <w:rPr>
          <w:rFonts w:ascii="Arial" w:hAnsi="Arial" w:cs="Arial"/>
          <w:sz w:val="20"/>
          <w:szCs w:val="20"/>
        </w:rPr>
        <w:t xml:space="preserve">Emphasis of Matter </w:t>
      </w:r>
      <w:r w:rsidR="00B3211A" w:rsidRPr="002C0BF6">
        <w:rPr>
          <w:rFonts w:ascii="Arial" w:hAnsi="Arial" w:cs="Arial"/>
          <w:sz w:val="20"/>
          <w:szCs w:val="20"/>
        </w:rPr>
        <w:t xml:space="preserve">Paragraphs </w:t>
      </w:r>
      <w:r w:rsidRPr="002C0BF6">
        <w:rPr>
          <w:rFonts w:ascii="Arial" w:hAnsi="Arial" w:cs="Arial"/>
          <w:sz w:val="20"/>
          <w:szCs w:val="20"/>
        </w:rPr>
        <w:t xml:space="preserve">and </w:t>
      </w:r>
      <w:r w:rsidR="00D86A48" w:rsidRPr="002C0BF6">
        <w:rPr>
          <w:rFonts w:ascii="Arial" w:hAnsi="Arial" w:cs="Arial"/>
          <w:sz w:val="20"/>
          <w:szCs w:val="20"/>
        </w:rPr>
        <w:t xml:space="preserve">Other Matter Paragraphs </w:t>
      </w:r>
      <w:r w:rsidR="00D86A48" w:rsidRPr="002C0BF6">
        <w:rPr>
          <w:rFonts w:ascii="Arial" w:hAnsi="Arial" w:cs="Arial"/>
          <w:i w:val="0"/>
          <w:sz w:val="20"/>
          <w:szCs w:val="20"/>
        </w:rPr>
        <w:t xml:space="preserve">(Ref: Para. </w:t>
      </w:r>
      <w:r w:rsidR="00173DFD" w:rsidRPr="002C0BF6">
        <w:rPr>
          <w:rFonts w:ascii="Arial" w:hAnsi="Arial" w:cs="Arial"/>
          <w:i w:val="0"/>
          <w:sz w:val="20"/>
          <w:szCs w:val="20"/>
        </w:rPr>
        <w:t>7</w:t>
      </w:r>
      <w:ins w:id="1792" w:author="Beverley Bahlmann" w:date="2012-03-27T17:54:00Z">
        <w:r w:rsidR="00C249A8" w:rsidRPr="002C0BF6">
          <w:rPr>
            <w:rFonts w:ascii="Arial" w:hAnsi="Arial" w:cs="Arial"/>
            <w:i w:val="0"/>
            <w:sz w:val="20"/>
            <w:szCs w:val="20"/>
          </w:rPr>
          <w:t>7</w:t>
        </w:r>
      </w:ins>
      <w:del w:id="1793" w:author="Beverley Bahlmann" w:date="2012-03-27T17:54:00Z">
        <w:r w:rsidR="00094E8D" w:rsidRPr="002C0BF6" w:rsidDel="00C249A8">
          <w:rPr>
            <w:rFonts w:ascii="Arial" w:hAnsi="Arial" w:cs="Arial"/>
            <w:i w:val="0"/>
            <w:sz w:val="20"/>
            <w:szCs w:val="20"/>
          </w:rPr>
          <w:delText>5</w:delText>
        </w:r>
      </w:del>
      <w:r w:rsidR="00D86A48" w:rsidRPr="002C0BF6">
        <w:rPr>
          <w:rFonts w:ascii="Arial" w:hAnsi="Arial" w:cs="Arial"/>
          <w:i w:val="0"/>
          <w:sz w:val="20"/>
          <w:szCs w:val="20"/>
        </w:rPr>
        <w:t>)</w:t>
      </w:r>
    </w:p>
    <w:p w:rsidR="00560812" w:rsidRPr="002C0BF6" w:rsidRDefault="009B1B82" w:rsidP="00745241">
      <w:pPr>
        <w:pStyle w:val="IFACNumberedPara"/>
        <w:tabs>
          <w:tab w:val="clear" w:pos="720"/>
        </w:tabs>
        <w:ind w:left="864" w:hanging="720"/>
        <w:rPr>
          <w:rFonts w:ascii="Arial" w:hAnsi="Arial" w:cs="Arial"/>
          <w:sz w:val="20"/>
          <w:szCs w:val="20"/>
        </w:rPr>
      </w:pPr>
      <w:r w:rsidRPr="002C0BF6">
        <w:rPr>
          <w:rFonts w:ascii="Arial" w:hAnsi="Arial" w:cs="Arial"/>
          <w:sz w:val="20"/>
          <w:szCs w:val="20"/>
        </w:rPr>
        <w:t>A14</w:t>
      </w:r>
      <w:ins w:id="1794" w:author="Beverley Bahlmann" w:date="2012-03-23T15:55:00Z">
        <w:r w:rsidR="00D64AAF" w:rsidRPr="002C0BF6">
          <w:rPr>
            <w:rFonts w:ascii="Arial" w:hAnsi="Arial" w:cs="Arial"/>
            <w:sz w:val="20"/>
            <w:szCs w:val="20"/>
          </w:rPr>
          <w:t>6</w:t>
        </w:r>
      </w:ins>
      <w:del w:id="1795" w:author="Beverley Bahlmann" w:date="2012-03-13T16:04:00Z">
        <w:r w:rsidRPr="002C0BF6" w:rsidDel="001703D1">
          <w:rPr>
            <w:rFonts w:ascii="Arial" w:hAnsi="Arial" w:cs="Arial"/>
            <w:sz w:val="20"/>
            <w:szCs w:val="20"/>
          </w:rPr>
          <w:delText>3</w:delText>
        </w:r>
      </w:del>
      <w:r w:rsidRPr="002C0BF6">
        <w:rPr>
          <w:rFonts w:ascii="Arial" w:hAnsi="Arial" w:cs="Arial"/>
          <w:sz w:val="20"/>
          <w:szCs w:val="20"/>
        </w:rPr>
        <w:t>.</w:t>
      </w:r>
      <w:r w:rsidRPr="002C0BF6">
        <w:rPr>
          <w:rFonts w:ascii="Arial" w:hAnsi="Arial" w:cs="Arial"/>
          <w:sz w:val="20"/>
          <w:szCs w:val="20"/>
        </w:rPr>
        <w:tab/>
      </w:r>
      <w:r w:rsidR="00D86A48" w:rsidRPr="002C0BF6">
        <w:rPr>
          <w:rFonts w:ascii="Arial" w:hAnsi="Arial" w:cs="Arial"/>
          <w:sz w:val="20"/>
          <w:szCs w:val="20"/>
        </w:rPr>
        <w:t xml:space="preserve">A widespread use of </w:t>
      </w:r>
      <w:r w:rsidR="00484B4F" w:rsidRPr="002C0BF6">
        <w:rPr>
          <w:rFonts w:ascii="Arial" w:hAnsi="Arial" w:cs="Arial"/>
          <w:sz w:val="20"/>
          <w:szCs w:val="20"/>
        </w:rPr>
        <w:t>Emphasis of M</w:t>
      </w:r>
      <w:r w:rsidR="00D86A48" w:rsidRPr="002C0BF6">
        <w:rPr>
          <w:rFonts w:ascii="Arial" w:hAnsi="Arial" w:cs="Arial"/>
          <w:sz w:val="20"/>
          <w:szCs w:val="20"/>
        </w:rPr>
        <w:t xml:space="preserve">atter or </w:t>
      </w:r>
      <w:r w:rsidR="00484B4F" w:rsidRPr="002C0BF6">
        <w:rPr>
          <w:rFonts w:ascii="Arial" w:hAnsi="Arial" w:cs="Arial"/>
          <w:sz w:val="20"/>
          <w:szCs w:val="20"/>
        </w:rPr>
        <w:t>O</w:t>
      </w:r>
      <w:r w:rsidR="00D86A48" w:rsidRPr="002C0BF6">
        <w:rPr>
          <w:rFonts w:ascii="Arial" w:hAnsi="Arial" w:cs="Arial"/>
          <w:sz w:val="20"/>
          <w:szCs w:val="20"/>
        </w:rPr>
        <w:t xml:space="preserve">ther </w:t>
      </w:r>
      <w:r w:rsidR="00484B4F" w:rsidRPr="002C0BF6">
        <w:rPr>
          <w:rFonts w:ascii="Arial" w:hAnsi="Arial" w:cs="Arial"/>
          <w:sz w:val="20"/>
          <w:szCs w:val="20"/>
        </w:rPr>
        <w:t>M</w:t>
      </w:r>
      <w:r w:rsidR="00D86A48" w:rsidRPr="002C0BF6">
        <w:rPr>
          <w:rFonts w:ascii="Arial" w:hAnsi="Arial" w:cs="Arial"/>
          <w:sz w:val="20"/>
          <w:szCs w:val="20"/>
        </w:rPr>
        <w:t>atter paragraphs diminishes the effectiveness of the practitioner</w:t>
      </w:r>
      <w:r w:rsidR="00B23E35" w:rsidRPr="002C0BF6">
        <w:rPr>
          <w:rFonts w:ascii="Arial" w:hAnsi="Arial" w:cs="Arial"/>
          <w:sz w:val="20"/>
          <w:szCs w:val="20"/>
        </w:rPr>
        <w:t>’</w:t>
      </w:r>
      <w:r w:rsidR="00D86A48" w:rsidRPr="002C0BF6">
        <w:rPr>
          <w:rFonts w:ascii="Arial" w:hAnsi="Arial" w:cs="Arial"/>
          <w:sz w:val="20"/>
          <w:szCs w:val="20"/>
        </w:rPr>
        <w:t>s</w:t>
      </w:r>
      <w:r w:rsidR="009725A7" w:rsidRPr="002C0BF6">
        <w:rPr>
          <w:rFonts w:ascii="Arial" w:hAnsi="Arial" w:cs="Arial"/>
          <w:sz w:val="20"/>
          <w:szCs w:val="20"/>
        </w:rPr>
        <w:t xml:space="preserve"> communication of such matters.</w:t>
      </w:r>
    </w:p>
    <w:p w:rsidR="00560812" w:rsidRPr="002C0BF6" w:rsidRDefault="009B1B82" w:rsidP="00745241">
      <w:pPr>
        <w:pStyle w:val="IFACNumberedPara"/>
        <w:tabs>
          <w:tab w:val="clear" w:pos="720"/>
        </w:tabs>
        <w:ind w:left="864" w:hanging="720"/>
        <w:rPr>
          <w:rFonts w:ascii="Arial" w:hAnsi="Arial" w:cs="Arial"/>
          <w:sz w:val="20"/>
          <w:szCs w:val="20"/>
        </w:rPr>
      </w:pPr>
      <w:r w:rsidRPr="002C0BF6">
        <w:rPr>
          <w:rFonts w:ascii="Arial" w:hAnsi="Arial" w:cs="Arial"/>
          <w:sz w:val="20"/>
          <w:szCs w:val="20"/>
        </w:rPr>
        <w:t>A14</w:t>
      </w:r>
      <w:ins w:id="1796" w:author="Beverley Bahlmann" w:date="2012-03-23T15:55:00Z">
        <w:r w:rsidR="00D64AAF" w:rsidRPr="002C0BF6">
          <w:rPr>
            <w:rFonts w:ascii="Arial" w:hAnsi="Arial" w:cs="Arial"/>
            <w:sz w:val="20"/>
            <w:szCs w:val="20"/>
          </w:rPr>
          <w:t>7</w:t>
        </w:r>
      </w:ins>
      <w:del w:id="1797" w:author="Beverley Bahlmann" w:date="2012-03-13T16:04:00Z">
        <w:r w:rsidRPr="002C0BF6" w:rsidDel="001703D1">
          <w:rPr>
            <w:rFonts w:ascii="Arial" w:hAnsi="Arial" w:cs="Arial"/>
            <w:sz w:val="20"/>
            <w:szCs w:val="20"/>
          </w:rPr>
          <w:delText>4</w:delText>
        </w:r>
      </w:del>
      <w:r w:rsidRPr="002C0BF6">
        <w:rPr>
          <w:rFonts w:ascii="Arial" w:hAnsi="Arial" w:cs="Arial"/>
          <w:sz w:val="20"/>
          <w:szCs w:val="20"/>
        </w:rPr>
        <w:t>.</w:t>
      </w:r>
      <w:r w:rsidRPr="002C0BF6">
        <w:rPr>
          <w:rFonts w:ascii="Arial" w:hAnsi="Arial" w:cs="Arial"/>
          <w:sz w:val="20"/>
          <w:szCs w:val="20"/>
        </w:rPr>
        <w:tab/>
      </w:r>
      <w:r w:rsidR="00D86A48" w:rsidRPr="002C0BF6">
        <w:rPr>
          <w:rFonts w:ascii="Arial" w:hAnsi="Arial" w:cs="Arial"/>
          <w:sz w:val="20"/>
          <w:szCs w:val="20"/>
        </w:rPr>
        <w:t xml:space="preserve">An </w:t>
      </w:r>
      <w:r w:rsidR="00484B4F" w:rsidRPr="002C0BF6">
        <w:rPr>
          <w:rFonts w:ascii="Arial" w:hAnsi="Arial" w:cs="Arial"/>
          <w:sz w:val="20"/>
          <w:szCs w:val="20"/>
        </w:rPr>
        <w:t>E</w:t>
      </w:r>
      <w:r w:rsidR="00D86A48" w:rsidRPr="002C0BF6">
        <w:rPr>
          <w:rFonts w:ascii="Arial" w:hAnsi="Arial" w:cs="Arial"/>
          <w:sz w:val="20"/>
          <w:szCs w:val="20"/>
        </w:rPr>
        <w:t xml:space="preserve">mphasis of </w:t>
      </w:r>
      <w:r w:rsidR="00484B4F" w:rsidRPr="002C0BF6">
        <w:rPr>
          <w:rFonts w:ascii="Arial" w:hAnsi="Arial" w:cs="Arial"/>
          <w:sz w:val="20"/>
          <w:szCs w:val="20"/>
        </w:rPr>
        <w:t>M</w:t>
      </w:r>
      <w:r w:rsidR="00D86A48" w:rsidRPr="002C0BF6">
        <w:rPr>
          <w:rFonts w:ascii="Arial" w:hAnsi="Arial" w:cs="Arial"/>
          <w:sz w:val="20"/>
          <w:szCs w:val="20"/>
        </w:rPr>
        <w:t xml:space="preserve">atter paragraph may be appropriate when, for example, different criteria have been used </w:t>
      </w:r>
      <w:r w:rsidR="005562A2" w:rsidRPr="002C0BF6">
        <w:rPr>
          <w:rFonts w:ascii="Arial" w:hAnsi="Arial" w:cs="Arial"/>
          <w:sz w:val="20"/>
          <w:szCs w:val="20"/>
        </w:rPr>
        <w:t xml:space="preserve">or the criteria have been revised, updated or interpreted differently </w:t>
      </w:r>
      <w:r w:rsidR="00D86A48" w:rsidRPr="002C0BF6">
        <w:rPr>
          <w:rFonts w:ascii="Arial" w:hAnsi="Arial" w:cs="Arial"/>
          <w:sz w:val="20"/>
          <w:szCs w:val="20"/>
        </w:rPr>
        <w:t xml:space="preserve">than in </w:t>
      </w:r>
      <w:r w:rsidR="005562A2" w:rsidRPr="002C0BF6">
        <w:rPr>
          <w:rFonts w:ascii="Arial" w:hAnsi="Arial" w:cs="Arial"/>
          <w:sz w:val="20"/>
          <w:szCs w:val="20"/>
        </w:rPr>
        <w:t>prior periods</w:t>
      </w:r>
      <w:r w:rsidR="00D86A48" w:rsidRPr="002C0BF6">
        <w:rPr>
          <w:rFonts w:ascii="Arial" w:hAnsi="Arial" w:cs="Arial"/>
          <w:sz w:val="20"/>
          <w:szCs w:val="20"/>
        </w:rPr>
        <w:t xml:space="preserve"> and this has had a fundamental effect on reported emissions, or a system breakdown for part of the period being accounted for means that extrapolation was used to estimate emissions for that time</w:t>
      </w:r>
      <w:r w:rsidR="003530C9" w:rsidRPr="002C0BF6">
        <w:rPr>
          <w:rFonts w:ascii="Arial" w:hAnsi="Arial" w:cs="Arial"/>
          <w:sz w:val="20"/>
          <w:szCs w:val="20"/>
        </w:rPr>
        <w:t xml:space="preserve"> and this has been stated in the GHG statement</w:t>
      </w:r>
      <w:r w:rsidR="00476455" w:rsidRPr="002C0BF6">
        <w:rPr>
          <w:rFonts w:ascii="Arial" w:hAnsi="Arial" w:cs="Arial"/>
          <w:sz w:val="20"/>
          <w:szCs w:val="20"/>
        </w:rPr>
        <w:t>.</w:t>
      </w:r>
    </w:p>
    <w:p w:rsidR="00D86A48" w:rsidRPr="002C0BF6" w:rsidRDefault="009B1B82" w:rsidP="00745241">
      <w:pPr>
        <w:pStyle w:val="IFACNumberedPara"/>
        <w:tabs>
          <w:tab w:val="clear" w:pos="720"/>
        </w:tabs>
        <w:ind w:left="864" w:hanging="720"/>
        <w:rPr>
          <w:rFonts w:ascii="Arial" w:hAnsi="Arial" w:cs="Arial"/>
          <w:sz w:val="20"/>
          <w:szCs w:val="20"/>
        </w:rPr>
      </w:pPr>
      <w:r w:rsidRPr="002C0BF6">
        <w:rPr>
          <w:rFonts w:ascii="Arial" w:hAnsi="Arial" w:cs="Arial"/>
          <w:sz w:val="20"/>
          <w:szCs w:val="20"/>
        </w:rPr>
        <w:t>A14</w:t>
      </w:r>
      <w:ins w:id="1798" w:author="Beverley Bahlmann" w:date="2012-03-23T15:55:00Z">
        <w:r w:rsidR="00D64AAF" w:rsidRPr="002C0BF6">
          <w:rPr>
            <w:rFonts w:ascii="Arial" w:hAnsi="Arial" w:cs="Arial"/>
            <w:sz w:val="20"/>
            <w:szCs w:val="20"/>
          </w:rPr>
          <w:t>8</w:t>
        </w:r>
      </w:ins>
      <w:del w:id="1799" w:author="Beverley Bahlmann" w:date="2012-03-13T16:04:00Z">
        <w:r w:rsidRPr="002C0BF6" w:rsidDel="001703D1">
          <w:rPr>
            <w:rFonts w:ascii="Arial" w:hAnsi="Arial" w:cs="Arial"/>
            <w:sz w:val="20"/>
            <w:szCs w:val="20"/>
          </w:rPr>
          <w:delText>5</w:delText>
        </w:r>
      </w:del>
      <w:r w:rsidRPr="002C0BF6">
        <w:rPr>
          <w:rFonts w:ascii="Arial" w:hAnsi="Arial" w:cs="Arial"/>
          <w:sz w:val="20"/>
          <w:szCs w:val="20"/>
        </w:rPr>
        <w:t>.</w:t>
      </w:r>
      <w:r w:rsidRPr="002C0BF6">
        <w:rPr>
          <w:rFonts w:ascii="Arial" w:hAnsi="Arial" w:cs="Arial"/>
          <w:sz w:val="20"/>
          <w:szCs w:val="20"/>
        </w:rPr>
        <w:tab/>
      </w:r>
      <w:r w:rsidR="00D86A48" w:rsidRPr="002C0BF6">
        <w:rPr>
          <w:rFonts w:ascii="Arial" w:hAnsi="Arial" w:cs="Arial"/>
          <w:sz w:val="20"/>
          <w:szCs w:val="20"/>
        </w:rPr>
        <w:t xml:space="preserve">An </w:t>
      </w:r>
      <w:r w:rsidR="00484B4F" w:rsidRPr="002C0BF6">
        <w:rPr>
          <w:rFonts w:ascii="Arial" w:hAnsi="Arial" w:cs="Arial"/>
          <w:sz w:val="20"/>
          <w:szCs w:val="20"/>
        </w:rPr>
        <w:t>O</w:t>
      </w:r>
      <w:r w:rsidR="00D86A48" w:rsidRPr="002C0BF6">
        <w:rPr>
          <w:rFonts w:ascii="Arial" w:hAnsi="Arial" w:cs="Arial"/>
          <w:sz w:val="20"/>
          <w:szCs w:val="20"/>
        </w:rPr>
        <w:t xml:space="preserve">ther </w:t>
      </w:r>
      <w:r w:rsidR="00484B4F" w:rsidRPr="002C0BF6">
        <w:rPr>
          <w:rFonts w:ascii="Arial" w:hAnsi="Arial" w:cs="Arial"/>
          <w:sz w:val="20"/>
          <w:szCs w:val="20"/>
        </w:rPr>
        <w:t>M</w:t>
      </w:r>
      <w:r w:rsidR="00D86A48" w:rsidRPr="002C0BF6">
        <w:rPr>
          <w:rFonts w:ascii="Arial" w:hAnsi="Arial" w:cs="Arial"/>
          <w:sz w:val="20"/>
          <w:szCs w:val="20"/>
        </w:rPr>
        <w:t xml:space="preserve">atter paragraph may be appropriate when, for example, the scope of the engagement has changed significantly from the </w:t>
      </w:r>
      <w:r w:rsidR="005562A2" w:rsidRPr="002C0BF6">
        <w:rPr>
          <w:rFonts w:ascii="Arial" w:hAnsi="Arial" w:cs="Arial"/>
          <w:sz w:val="20"/>
          <w:szCs w:val="20"/>
        </w:rPr>
        <w:t xml:space="preserve">prior </w:t>
      </w:r>
      <w:r w:rsidR="00D86A48" w:rsidRPr="002C0BF6">
        <w:rPr>
          <w:rFonts w:ascii="Arial" w:hAnsi="Arial" w:cs="Arial"/>
          <w:sz w:val="20"/>
          <w:szCs w:val="20"/>
        </w:rPr>
        <w:t>period</w:t>
      </w:r>
      <w:r w:rsidR="003530C9" w:rsidRPr="002C0BF6">
        <w:rPr>
          <w:rFonts w:ascii="Arial" w:hAnsi="Arial" w:cs="Arial"/>
          <w:sz w:val="20"/>
          <w:szCs w:val="20"/>
        </w:rPr>
        <w:t xml:space="preserve"> and this has not been stated in the GHG statement</w:t>
      </w:r>
      <w:r w:rsidR="00D86A48" w:rsidRPr="002C0BF6">
        <w:rPr>
          <w:rFonts w:ascii="Arial" w:hAnsi="Arial" w:cs="Arial"/>
          <w:sz w:val="20"/>
          <w:szCs w:val="20"/>
        </w:rPr>
        <w:t>.</w:t>
      </w:r>
    </w:p>
    <w:p w:rsidR="00D86A48" w:rsidRPr="002C0BF6" w:rsidRDefault="009B1B82" w:rsidP="00745241">
      <w:pPr>
        <w:pStyle w:val="IFACNumberedPara"/>
        <w:tabs>
          <w:tab w:val="clear" w:pos="720"/>
        </w:tabs>
        <w:ind w:left="864" w:hanging="720"/>
        <w:rPr>
          <w:rFonts w:ascii="Arial" w:hAnsi="Arial" w:cs="Arial"/>
          <w:sz w:val="20"/>
          <w:szCs w:val="20"/>
        </w:rPr>
      </w:pPr>
      <w:r w:rsidRPr="002C0BF6">
        <w:rPr>
          <w:rFonts w:ascii="Arial" w:hAnsi="Arial" w:cs="Arial"/>
          <w:sz w:val="20"/>
          <w:szCs w:val="20"/>
        </w:rPr>
        <w:t>A14</w:t>
      </w:r>
      <w:ins w:id="1800" w:author="Beverley Bahlmann" w:date="2012-03-23T15:55:00Z">
        <w:r w:rsidR="00D64AAF" w:rsidRPr="002C0BF6">
          <w:rPr>
            <w:rFonts w:ascii="Arial" w:hAnsi="Arial" w:cs="Arial"/>
            <w:sz w:val="20"/>
            <w:szCs w:val="20"/>
          </w:rPr>
          <w:t>9</w:t>
        </w:r>
      </w:ins>
      <w:del w:id="1801" w:author="Beverley Bahlmann" w:date="2012-03-13T16:04:00Z">
        <w:r w:rsidRPr="002C0BF6" w:rsidDel="001703D1">
          <w:rPr>
            <w:rFonts w:ascii="Arial" w:hAnsi="Arial" w:cs="Arial"/>
            <w:sz w:val="20"/>
            <w:szCs w:val="20"/>
          </w:rPr>
          <w:delText>6</w:delText>
        </w:r>
      </w:del>
      <w:r w:rsidRPr="002C0BF6">
        <w:rPr>
          <w:rFonts w:ascii="Arial" w:hAnsi="Arial" w:cs="Arial"/>
          <w:sz w:val="20"/>
          <w:szCs w:val="20"/>
        </w:rPr>
        <w:t>.</w:t>
      </w:r>
      <w:r w:rsidRPr="002C0BF6">
        <w:rPr>
          <w:rFonts w:ascii="Arial" w:hAnsi="Arial" w:cs="Arial"/>
          <w:sz w:val="20"/>
          <w:szCs w:val="20"/>
        </w:rPr>
        <w:tab/>
      </w:r>
      <w:r w:rsidR="00D86A48" w:rsidRPr="002C0BF6">
        <w:rPr>
          <w:rFonts w:ascii="Arial" w:hAnsi="Arial" w:cs="Arial"/>
          <w:sz w:val="20"/>
          <w:szCs w:val="20"/>
        </w:rPr>
        <w:t xml:space="preserve">The content of an </w:t>
      </w:r>
      <w:r w:rsidR="00484B4F" w:rsidRPr="002C0BF6">
        <w:rPr>
          <w:rFonts w:ascii="Arial" w:hAnsi="Arial" w:cs="Arial"/>
          <w:sz w:val="20"/>
          <w:szCs w:val="20"/>
        </w:rPr>
        <w:t>E</w:t>
      </w:r>
      <w:r w:rsidR="00D86A48" w:rsidRPr="002C0BF6">
        <w:rPr>
          <w:rFonts w:ascii="Arial" w:hAnsi="Arial" w:cs="Arial"/>
          <w:sz w:val="20"/>
          <w:szCs w:val="20"/>
        </w:rPr>
        <w:t xml:space="preserve">mphasis of </w:t>
      </w:r>
      <w:r w:rsidR="00484B4F" w:rsidRPr="002C0BF6">
        <w:rPr>
          <w:rFonts w:ascii="Arial" w:hAnsi="Arial" w:cs="Arial"/>
          <w:sz w:val="20"/>
          <w:szCs w:val="20"/>
        </w:rPr>
        <w:t>M</w:t>
      </w:r>
      <w:r w:rsidR="00D86A48" w:rsidRPr="002C0BF6">
        <w:rPr>
          <w:rFonts w:ascii="Arial" w:hAnsi="Arial" w:cs="Arial"/>
          <w:sz w:val="20"/>
          <w:szCs w:val="20"/>
        </w:rPr>
        <w:t>atter paragraph includes a clear reference to the matter being emphasized and to where relevant disclosures that fully describe the matter can be found in the GHG statement</w:t>
      </w:r>
      <w:r w:rsidR="005562A2" w:rsidRPr="002C0BF6">
        <w:rPr>
          <w:rFonts w:ascii="Arial" w:hAnsi="Arial" w:cs="Arial"/>
          <w:sz w:val="20"/>
          <w:szCs w:val="20"/>
        </w:rPr>
        <w:t>. It also indicates that the practitioner’s conclusion is not modified in respect of the matter emphasized</w:t>
      </w:r>
      <w:r w:rsidR="00D86A48" w:rsidRPr="002C0BF6">
        <w:rPr>
          <w:rFonts w:ascii="Arial" w:hAnsi="Arial" w:cs="Arial"/>
          <w:sz w:val="20"/>
          <w:szCs w:val="20"/>
        </w:rPr>
        <w:t>.</w:t>
      </w:r>
      <w:r w:rsidR="00F03919" w:rsidRPr="002C0BF6">
        <w:t xml:space="preserve"> </w:t>
      </w:r>
      <w:r w:rsidR="00F03919" w:rsidRPr="002C0BF6">
        <w:rPr>
          <w:rFonts w:ascii="Arial" w:hAnsi="Arial" w:cs="Arial"/>
          <w:sz w:val="20"/>
          <w:szCs w:val="20"/>
        </w:rPr>
        <w:t>(</w:t>
      </w:r>
      <w:del w:id="1802" w:author="Beverley Bahlmann" w:date="2012-04-02T12:11:00Z">
        <w:r w:rsidR="00F03919" w:rsidRPr="002C0BF6" w:rsidDel="00F65309">
          <w:rPr>
            <w:rFonts w:ascii="Arial" w:hAnsi="Arial" w:cs="Arial"/>
            <w:sz w:val="20"/>
            <w:szCs w:val="20"/>
          </w:rPr>
          <w:delText xml:space="preserve">Ref: </w:delText>
        </w:r>
      </w:del>
      <w:ins w:id="1803" w:author="Beverley Bahlmann" w:date="2012-04-02T12:11:00Z">
        <w:r w:rsidR="00F65309" w:rsidRPr="002C0BF6">
          <w:rPr>
            <w:rFonts w:ascii="Arial" w:hAnsi="Arial" w:cs="Arial"/>
            <w:sz w:val="20"/>
            <w:szCs w:val="20"/>
          </w:rPr>
          <w:t xml:space="preserve">See also </w:t>
        </w:r>
      </w:ins>
      <w:del w:id="1804" w:author="Beverley Bahlmann" w:date="2012-04-02T12:11:00Z">
        <w:r w:rsidR="00F03919" w:rsidRPr="002C0BF6" w:rsidDel="00F65309">
          <w:rPr>
            <w:rFonts w:ascii="Arial" w:hAnsi="Arial" w:cs="Arial"/>
            <w:sz w:val="20"/>
            <w:szCs w:val="20"/>
          </w:rPr>
          <w:delText>P</w:delText>
        </w:r>
      </w:del>
      <w:ins w:id="1805" w:author="Beverley Bahlmann" w:date="2012-04-02T12:11:00Z">
        <w:r w:rsidR="00F65309" w:rsidRPr="002C0BF6">
          <w:rPr>
            <w:rFonts w:ascii="Arial" w:hAnsi="Arial" w:cs="Arial"/>
            <w:sz w:val="20"/>
            <w:szCs w:val="20"/>
          </w:rPr>
          <w:t>p</w:t>
        </w:r>
      </w:ins>
      <w:r w:rsidR="00F03919" w:rsidRPr="002C0BF6">
        <w:rPr>
          <w:rFonts w:ascii="Arial" w:hAnsi="Arial" w:cs="Arial"/>
          <w:sz w:val="20"/>
          <w:szCs w:val="20"/>
        </w:rPr>
        <w:t>ara</w:t>
      </w:r>
      <w:ins w:id="1806" w:author="Beverley Bahlmann" w:date="2012-04-02T12:11:00Z">
        <w:r w:rsidR="00F65309" w:rsidRPr="002C0BF6">
          <w:rPr>
            <w:rFonts w:ascii="Arial" w:hAnsi="Arial" w:cs="Arial"/>
            <w:sz w:val="20"/>
            <w:szCs w:val="20"/>
          </w:rPr>
          <w:t>graph</w:t>
        </w:r>
      </w:ins>
      <w:del w:id="1807" w:author="Beverley Bahlmann" w:date="2012-04-02T12:11:00Z">
        <w:r w:rsidR="00F03919" w:rsidRPr="002C0BF6" w:rsidDel="00F65309">
          <w:rPr>
            <w:rFonts w:ascii="Arial" w:hAnsi="Arial" w:cs="Arial"/>
            <w:sz w:val="20"/>
            <w:szCs w:val="20"/>
          </w:rPr>
          <w:delText>.</w:delText>
        </w:r>
      </w:del>
      <w:r w:rsidR="00F03919" w:rsidRPr="002C0BF6">
        <w:rPr>
          <w:rFonts w:ascii="Arial" w:hAnsi="Arial" w:cs="Arial"/>
          <w:sz w:val="20"/>
          <w:szCs w:val="20"/>
        </w:rPr>
        <w:t xml:space="preserve"> A12</w:t>
      </w:r>
      <w:ins w:id="1808" w:author="Beverley Bahlmann" w:date="2012-03-27T17:57:00Z">
        <w:r w:rsidR="00C249A8" w:rsidRPr="002C0BF6">
          <w:rPr>
            <w:rFonts w:ascii="Arial" w:hAnsi="Arial" w:cs="Arial"/>
            <w:sz w:val="20"/>
            <w:szCs w:val="20"/>
          </w:rPr>
          <w:t>5</w:t>
        </w:r>
      </w:ins>
      <w:del w:id="1809" w:author="Beverley Bahlmann" w:date="2012-03-27T17:57:00Z">
        <w:r w:rsidR="00F03919" w:rsidRPr="002C0BF6" w:rsidDel="00C249A8">
          <w:rPr>
            <w:rFonts w:ascii="Arial" w:hAnsi="Arial" w:cs="Arial"/>
            <w:sz w:val="20"/>
            <w:szCs w:val="20"/>
          </w:rPr>
          <w:delText>0</w:delText>
        </w:r>
      </w:del>
      <w:r w:rsidR="00F03919" w:rsidRPr="002C0BF6">
        <w:rPr>
          <w:rFonts w:ascii="Arial" w:hAnsi="Arial" w:cs="Arial"/>
          <w:sz w:val="20"/>
          <w:szCs w:val="20"/>
        </w:rPr>
        <w:t>)</w:t>
      </w:r>
    </w:p>
    <w:p w:rsidR="00D86A48" w:rsidRPr="002C0BF6" w:rsidRDefault="009B1B82" w:rsidP="00745241">
      <w:pPr>
        <w:pStyle w:val="IFACNumberedPara"/>
        <w:tabs>
          <w:tab w:val="clear" w:pos="720"/>
        </w:tabs>
        <w:ind w:left="864" w:hanging="720"/>
        <w:rPr>
          <w:rFonts w:ascii="Arial" w:hAnsi="Arial" w:cs="Arial"/>
          <w:sz w:val="20"/>
          <w:szCs w:val="20"/>
        </w:rPr>
      </w:pPr>
      <w:r w:rsidRPr="002C0BF6">
        <w:rPr>
          <w:rFonts w:ascii="Arial" w:hAnsi="Arial" w:cs="Arial"/>
          <w:sz w:val="20"/>
          <w:szCs w:val="20"/>
        </w:rPr>
        <w:t>A1</w:t>
      </w:r>
      <w:ins w:id="1810" w:author="Beverley Bahlmann" w:date="2012-03-23T15:55:00Z">
        <w:r w:rsidR="00D64AAF" w:rsidRPr="002C0BF6">
          <w:rPr>
            <w:rFonts w:ascii="Arial" w:hAnsi="Arial" w:cs="Arial"/>
            <w:sz w:val="20"/>
            <w:szCs w:val="20"/>
          </w:rPr>
          <w:t>50</w:t>
        </w:r>
      </w:ins>
      <w:del w:id="1811" w:author="Beverley Bahlmann" w:date="2012-03-23T15:55:00Z">
        <w:r w:rsidRPr="002C0BF6" w:rsidDel="00D64AAF">
          <w:rPr>
            <w:rFonts w:ascii="Arial" w:hAnsi="Arial" w:cs="Arial"/>
            <w:sz w:val="20"/>
            <w:szCs w:val="20"/>
          </w:rPr>
          <w:delText>4</w:delText>
        </w:r>
      </w:del>
      <w:del w:id="1812" w:author="Beverley Bahlmann" w:date="2012-03-13T16:04:00Z">
        <w:r w:rsidRPr="002C0BF6" w:rsidDel="001703D1">
          <w:rPr>
            <w:rFonts w:ascii="Arial" w:hAnsi="Arial" w:cs="Arial"/>
            <w:sz w:val="20"/>
            <w:szCs w:val="20"/>
          </w:rPr>
          <w:delText>7</w:delText>
        </w:r>
      </w:del>
      <w:r w:rsidRPr="002C0BF6">
        <w:rPr>
          <w:rFonts w:ascii="Arial" w:hAnsi="Arial" w:cs="Arial"/>
          <w:sz w:val="20"/>
          <w:szCs w:val="20"/>
        </w:rPr>
        <w:t>.</w:t>
      </w:r>
      <w:r w:rsidRPr="002C0BF6">
        <w:rPr>
          <w:rFonts w:ascii="Arial" w:hAnsi="Arial" w:cs="Arial"/>
          <w:sz w:val="20"/>
          <w:szCs w:val="20"/>
        </w:rPr>
        <w:tab/>
      </w:r>
      <w:r w:rsidR="00D86A48" w:rsidRPr="002C0BF6">
        <w:rPr>
          <w:rFonts w:ascii="Arial" w:hAnsi="Arial" w:cs="Arial"/>
          <w:sz w:val="20"/>
          <w:szCs w:val="20"/>
        </w:rPr>
        <w:t xml:space="preserve">The content of an </w:t>
      </w:r>
      <w:r w:rsidR="00484B4F" w:rsidRPr="002C0BF6">
        <w:rPr>
          <w:rFonts w:ascii="Arial" w:hAnsi="Arial" w:cs="Arial"/>
          <w:sz w:val="20"/>
          <w:szCs w:val="20"/>
        </w:rPr>
        <w:t>O</w:t>
      </w:r>
      <w:r w:rsidR="00D86A48" w:rsidRPr="002C0BF6">
        <w:rPr>
          <w:rFonts w:ascii="Arial" w:hAnsi="Arial" w:cs="Arial"/>
          <w:sz w:val="20"/>
          <w:szCs w:val="20"/>
        </w:rPr>
        <w:t xml:space="preserve">ther </w:t>
      </w:r>
      <w:r w:rsidR="00484B4F" w:rsidRPr="002C0BF6">
        <w:rPr>
          <w:rFonts w:ascii="Arial" w:hAnsi="Arial" w:cs="Arial"/>
          <w:sz w:val="20"/>
          <w:szCs w:val="20"/>
        </w:rPr>
        <w:t>M</w:t>
      </w:r>
      <w:r w:rsidR="00D86A48" w:rsidRPr="002C0BF6">
        <w:rPr>
          <w:rFonts w:ascii="Arial" w:hAnsi="Arial" w:cs="Arial"/>
          <w:sz w:val="20"/>
          <w:szCs w:val="20"/>
        </w:rPr>
        <w:t xml:space="preserve">atter paragraph reflects clearly that such other matter is not required to be presented and disclosed in the GHG statement. Paragraph </w:t>
      </w:r>
      <w:r w:rsidR="00F51E9F" w:rsidRPr="002C0BF6">
        <w:rPr>
          <w:rFonts w:ascii="Arial" w:hAnsi="Arial" w:cs="Arial"/>
          <w:sz w:val="20"/>
          <w:szCs w:val="20"/>
        </w:rPr>
        <w:t>7</w:t>
      </w:r>
      <w:ins w:id="1813" w:author="Beverley Bahlmann" w:date="2012-03-27T17:55:00Z">
        <w:r w:rsidR="00C249A8" w:rsidRPr="002C0BF6">
          <w:rPr>
            <w:rFonts w:ascii="Arial" w:hAnsi="Arial" w:cs="Arial"/>
            <w:sz w:val="20"/>
            <w:szCs w:val="20"/>
          </w:rPr>
          <w:t>7</w:t>
        </w:r>
      </w:ins>
      <w:del w:id="1814" w:author="Beverley Bahlmann" w:date="2012-03-27T17:55:00Z">
        <w:r w:rsidR="00D306D6" w:rsidRPr="002C0BF6" w:rsidDel="00C249A8">
          <w:rPr>
            <w:rFonts w:ascii="Arial" w:hAnsi="Arial" w:cs="Arial"/>
            <w:sz w:val="20"/>
            <w:szCs w:val="20"/>
          </w:rPr>
          <w:delText>5</w:delText>
        </w:r>
      </w:del>
      <w:r w:rsidR="00F51E9F" w:rsidRPr="002C0BF6">
        <w:rPr>
          <w:rFonts w:ascii="Arial" w:hAnsi="Arial" w:cs="Arial"/>
          <w:sz w:val="20"/>
          <w:szCs w:val="20"/>
        </w:rPr>
        <w:t xml:space="preserve"> </w:t>
      </w:r>
      <w:r w:rsidR="00D86A48" w:rsidRPr="002C0BF6">
        <w:rPr>
          <w:rFonts w:ascii="Arial" w:hAnsi="Arial" w:cs="Arial"/>
          <w:sz w:val="20"/>
          <w:szCs w:val="20"/>
        </w:rPr>
        <w:t xml:space="preserve">limits the use of an </w:t>
      </w:r>
      <w:r w:rsidR="00484B4F" w:rsidRPr="002C0BF6">
        <w:rPr>
          <w:rFonts w:ascii="Arial" w:hAnsi="Arial" w:cs="Arial"/>
          <w:sz w:val="20"/>
          <w:szCs w:val="20"/>
        </w:rPr>
        <w:t>O</w:t>
      </w:r>
      <w:r w:rsidR="00D86A48" w:rsidRPr="002C0BF6">
        <w:rPr>
          <w:rFonts w:ascii="Arial" w:hAnsi="Arial" w:cs="Arial"/>
          <w:sz w:val="20"/>
          <w:szCs w:val="20"/>
        </w:rPr>
        <w:t xml:space="preserve">ther </w:t>
      </w:r>
      <w:r w:rsidR="00484B4F" w:rsidRPr="002C0BF6">
        <w:rPr>
          <w:rFonts w:ascii="Arial" w:hAnsi="Arial" w:cs="Arial"/>
          <w:sz w:val="20"/>
          <w:szCs w:val="20"/>
        </w:rPr>
        <w:t>M</w:t>
      </w:r>
      <w:r w:rsidR="00D86A48" w:rsidRPr="002C0BF6">
        <w:rPr>
          <w:rFonts w:ascii="Arial" w:hAnsi="Arial" w:cs="Arial"/>
          <w:sz w:val="20"/>
          <w:szCs w:val="20"/>
        </w:rPr>
        <w:t>atter paragraph to matters relevant to users</w:t>
      </w:r>
      <w:r w:rsidR="00B23E35" w:rsidRPr="002C0BF6">
        <w:rPr>
          <w:rFonts w:ascii="Arial" w:hAnsi="Arial" w:cs="Arial"/>
          <w:sz w:val="20"/>
          <w:szCs w:val="20"/>
        </w:rPr>
        <w:t>’</w:t>
      </w:r>
      <w:r w:rsidR="00D86A48" w:rsidRPr="002C0BF6">
        <w:rPr>
          <w:rFonts w:ascii="Arial" w:hAnsi="Arial" w:cs="Arial"/>
          <w:sz w:val="20"/>
          <w:szCs w:val="20"/>
        </w:rPr>
        <w:t xml:space="preserve"> understanding of the engagement, the practitioner</w:t>
      </w:r>
      <w:r w:rsidR="00B23E35" w:rsidRPr="002C0BF6">
        <w:rPr>
          <w:rFonts w:ascii="Arial" w:hAnsi="Arial" w:cs="Arial"/>
          <w:sz w:val="20"/>
          <w:szCs w:val="20"/>
        </w:rPr>
        <w:t>’</w:t>
      </w:r>
      <w:r w:rsidR="00D86A48" w:rsidRPr="002C0BF6">
        <w:rPr>
          <w:rFonts w:ascii="Arial" w:hAnsi="Arial" w:cs="Arial"/>
          <w:sz w:val="20"/>
          <w:szCs w:val="20"/>
        </w:rPr>
        <w:t>s responsibilities or the assurance report, that the practitioner considers it necessary to commu</w:t>
      </w:r>
      <w:r w:rsidR="009725A7" w:rsidRPr="002C0BF6">
        <w:rPr>
          <w:rFonts w:ascii="Arial" w:hAnsi="Arial" w:cs="Arial"/>
          <w:sz w:val="20"/>
          <w:szCs w:val="20"/>
        </w:rPr>
        <w:t>nicate in the assurance report.</w:t>
      </w:r>
      <w:r w:rsidR="00F03919" w:rsidRPr="002C0BF6">
        <w:t xml:space="preserve"> </w:t>
      </w:r>
      <w:r w:rsidR="00F03919" w:rsidRPr="002C0BF6">
        <w:rPr>
          <w:rFonts w:ascii="Arial" w:hAnsi="Arial" w:cs="Arial"/>
          <w:sz w:val="20"/>
          <w:szCs w:val="20"/>
        </w:rPr>
        <w:t>(</w:t>
      </w:r>
      <w:del w:id="1815" w:author="Beverley Bahlmann" w:date="2012-04-02T12:11:00Z">
        <w:r w:rsidR="00F03919" w:rsidRPr="002C0BF6" w:rsidDel="00F65309">
          <w:rPr>
            <w:rFonts w:ascii="Arial" w:hAnsi="Arial" w:cs="Arial"/>
            <w:sz w:val="20"/>
            <w:szCs w:val="20"/>
          </w:rPr>
          <w:delText>Ref:</w:delText>
        </w:r>
      </w:del>
      <w:ins w:id="1816" w:author="Beverley Bahlmann" w:date="2012-04-02T12:11:00Z">
        <w:r w:rsidR="00F65309" w:rsidRPr="002C0BF6">
          <w:rPr>
            <w:rFonts w:ascii="Arial" w:hAnsi="Arial" w:cs="Arial"/>
            <w:sz w:val="20"/>
            <w:szCs w:val="20"/>
          </w:rPr>
          <w:t>See also</w:t>
        </w:r>
      </w:ins>
      <w:r w:rsidR="00F03919" w:rsidRPr="002C0BF6">
        <w:rPr>
          <w:rFonts w:ascii="Arial" w:hAnsi="Arial" w:cs="Arial"/>
          <w:sz w:val="20"/>
          <w:szCs w:val="20"/>
        </w:rPr>
        <w:t xml:space="preserve"> </w:t>
      </w:r>
      <w:del w:id="1817" w:author="Beverley Bahlmann" w:date="2012-04-02T12:12:00Z">
        <w:r w:rsidR="00F03919" w:rsidRPr="002C0BF6" w:rsidDel="00F65309">
          <w:rPr>
            <w:rFonts w:ascii="Arial" w:hAnsi="Arial" w:cs="Arial"/>
            <w:sz w:val="20"/>
            <w:szCs w:val="20"/>
          </w:rPr>
          <w:delText>P</w:delText>
        </w:r>
      </w:del>
      <w:ins w:id="1818" w:author="Beverley Bahlmann" w:date="2012-04-02T12:12:00Z">
        <w:r w:rsidR="00F65309" w:rsidRPr="002C0BF6">
          <w:rPr>
            <w:rFonts w:ascii="Arial" w:hAnsi="Arial" w:cs="Arial"/>
            <w:sz w:val="20"/>
            <w:szCs w:val="20"/>
          </w:rPr>
          <w:t>p</w:t>
        </w:r>
      </w:ins>
      <w:r w:rsidR="00F03919" w:rsidRPr="002C0BF6">
        <w:rPr>
          <w:rFonts w:ascii="Arial" w:hAnsi="Arial" w:cs="Arial"/>
          <w:sz w:val="20"/>
          <w:szCs w:val="20"/>
        </w:rPr>
        <w:t>ara</w:t>
      </w:r>
      <w:ins w:id="1819" w:author="Beverley Bahlmann" w:date="2012-04-02T12:12:00Z">
        <w:r w:rsidR="00F65309" w:rsidRPr="002C0BF6">
          <w:rPr>
            <w:rFonts w:ascii="Arial" w:hAnsi="Arial" w:cs="Arial"/>
            <w:sz w:val="20"/>
            <w:szCs w:val="20"/>
          </w:rPr>
          <w:t>graph</w:t>
        </w:r>
      </w:ins>
      <w:del w:id="1820" w:author="Beverley Bahlmann" w:date="2012-04-02T12:12:00Z">
        <w:r w:rsidR="00F03919" w:rsidRPr="002C0BF6" w:rsidDel="00F65309">
          <w:rPr>
            <w:rFonts w:ascii="Arial" w:hAnsi="Arial" w:cs="Arial"/>
            <w:sz w:val="20"/>
            <w:szCs w:val="20"/>
          </w:rPr>
          <w:delText>.</w:delText>
        </w:r>
      </w:del>
      <w:r w:rsidR="00F03919" w:rsidRPr="002C0BF6">
        <w:rPr>
          <w:rFonts w:ascii="Arial" w:hAnsi="Arial" w:cs="Arial"/>
          <w:sz w:val="20"/>
          <w:szCs w:val="20"/>
        </w:rPr>
        <w:t xml:space="preserve"> A1</w:t>
      </w:r>
      <w:ins w:id="1821" w:author="Beverley Bahlmann" w:date="2012-03-27T17:56:00Z">
        <w:r w:rsidR="00C249A8" w:rsidRPr="002C0BF6">
          <w:rPr>
            <w:rFonts w:ascii="Arial" w:hAnsi="Arial" w:cs="Arial"/>
            <w:sz w:val="20"/>
            <w:szCs w:val="20"/>
          </w:rPr>
          <w:t>24</w:t>
        </w:r>
      </w:ins>
      <w:del w:id="1822" w:author="Beverley Bahlmann" w:date="2012-03-27T17:56:00Z">
        <w:r w:rsidR="00F03919" w:rsidRPr="002C0BF6" w:rsidDel="00C249A8">
          <w:rPr>
            <w:rFonts w:ascii="Arial" w:hAnsi="Arial" w:cs="Arial"/>
            <w:sz w:val="20"/>
            <w:szCs w:val="20"/>
          </w:rPr>
          <w:delText>19</w:delText>
        </w:r>
      </w:del>
      <w:r w:rsidR="00F03919" w:rsidRPr="002C0BF6">
        <w:rPr>
          <w:rFonts w:ascii="Arial" w:hAnsi="Arial" w:cs="Arial"/>
          <w:sz w:val="20"/>
          <w:szCs w:val="20"/>
        </w:rPr>
        <w:t>)</w:t>
      </w:r>
    </w:p>
    <w:p w:rsidR="00093025" w:rsidRPr="002C0BF6" w:rsidRDefault="009B1B82" w:rsidP="00745241">
      <w:pPr>
        <w:pStyle w:val="IFACNumberedPara"/>
        <w:tabs>
          <w:tab w:val="clear" w:pos="720"/>
        </w:tabs>
        <w:ind w:left="864" w:hanging="720"/>
        <w:rPr>
          <w:rFonts w:ascii="Arial" w:hAnsi="Arial" w:cs="Arial"/>
          <w:sz w:val="20"/>
          <w:szCs w:val="20"/>
        </w:rPr>
      </w:pPr>
      <w:r w:rsidRPr="002C0BF6">
        <w:rPr>
          <w:rFonts w:ascii="Arial" w:hAnsi="Arial" w:cs="Arial"/>
          <w:sz w:val="20"/>
          <w:szCs w:val="20"/>
        </w:rPr>
        <w:t>A1</w:t>
      </w:r>
      <w:ins w:id="1823" w:author="Beverley Bahlmann" w:date="2012-03-23T15:56:00Z">
        <w:r w:rsidR="00D64AAF" w:rsidRPr="002C0BF6">
          <w:rPr>
            <w:rFonts w:ascii="Arial" w:hAnsi="Arial" w:cs="Arial"/>
            <w:sz w:val="20"/>
            <w:szCs w:val="20"/>
          </w:rPr>
          <w:t>51</w:t>
        </w:r>
      </w:ins>
      <w:del w:id="1824" w:author="Beverley Bahlmann" w:date="2012-03-23T15:56:00Z">
        <w:r w:rsidRPr="002C0BF6" w:rsidDel="00D64AAF">
          <w:rPr>
            <w:rFonts w:ascii="Arial" w:hAnsi="Arial" w:cs="Arial"/>
            <w:sz w:val="20"/>
            <w:szCs w:val="20"/>
          </w:rPr>
          <w:delText>4</w:delText>
        </w:r>
      </w:del>
      <w:del w:id="1825" w:author="Beverley Bahlmann" w:date="2012-03-13T16:04:00Z">
        <w:r w:rsidRPr="002C0BF6" w:rsidDel="001703D1">
          <w:rPr>
            <w:rFonts w:ascii="Arial" w:hAnsi="Arial" w:cs="Arial"/>
            <w:sz w:val="20"/>
            <w:szCs w:val="20"/>
          </w:rPr>
          <w:delText>8</w:delText>
        </w:r>
      </w:del>
      <w:r w:rsidRPr="002C0BF6">
        <w:rPr>
          <w:rFonts w:ascii="Arial" w:hAnsi="Arial" w:cs="Arial"/>
          <w:sz w:val="20"/>
          <w:szCs w:val="20"/>
        </w:rPr>
        <w:t>.</w:t>
      </w:r>
      <w:r w:rsidRPr="002C0BF6">
        <w:rPr>
          <w:rFonts w:ascii="Arial" w:hAnsi="Arial" w:cs="Arial"/>
          <w:sz w:val="20"/>
          <w:szCs w:val="20"/>
        </w:rPr>
        <w:tab/>
      </w:r>
      <w:r w:rsidR="006C6A26" w:rsidRPr="002C0BF6">
        <w:rPr>
          <w:rFonts w:ascii="Arial" w:hAnsi="Arial" w:cs="Arial"/>
          <w:sz w:val="20"/>
          <w:szCs w:val="20"/>
        </w:rPr>
        <w:t>Including the practitioner</w:t>
      </w:r>
      <w:r w:rsidR="00B23E35" w:rsidRPr="002C0BF6">
        <w:rPr>
          <w:rFonts w:ascii="Arial" w:hAnsi="Arial" w:cs="Arial"/>
          <w:sz w:val="20"/>
          <w:szCs w:val="20"/>
        </w:rPr>
        <w:t>’</w:t>
      </w:r>
      <w:r w:rsidR="006C6A26" w:rsidRPr="002C0BF6">
        <w:rPr>
          <w:rFonts w:ascii="Arial" w:hAnsi="Arial" w:cs="Arial"/>
          <w:sz w:val="20"/>
          <w:szCs w:val="20"/>
        </w:rPr>
        <w:t>s recommendations on matters such as improvements to the entity</w:t>
      </w:r>
      <w:r w:rsidR="00B23E35" w:rsidRPr="002C0BF6">
        <w:rPr>
          <w:rFonts w:ascii="Arial" w:hAnsi="Arial" w:cs="Arial"/>
          <w:sz w:val="20"/>
          <w:szCs w:val="20"/>
        </w:rPr>
        <w:t>’</w:t>
      </w:r>
      <w:r w:rsidR="006C6A26" w:rsidRPr="002C0BF6">
        <w:rPr>
          <w:rFonts w:ascii="Arial" w:hAnsi="Arial" w:cs="Arial"/>
          <w:sz w:val="20"/>
          <w:szCs w:val="20"/>
        </w:rPr>
        <w:t xml:space="preserve">s information system in the assurance report may imply that those matters have not been appropriately dealt with in preparing the GHG statement. Such recommendations may be communicated, for example, in a management letter or in discussion with those charged with governance. Considerations relevant to deciding whether to include recommendations in the assurance report include whether their nature is relevant to the information needs of intended users, and whether they are worded appropriately to ensure they will not be misunderstood as a qualification of the </w:t>
      </w:r>
      <w:r w:rsidR="005562A2" w:rsidRPr="002C0BF6">
        <w:rPr>
          <w:rFonts w:ascii="Arial" w:hAnsi="Arial" w:cs="Arial"/>
          <w:sz w:val="20"/>
          <w:szCs w:val="20"/>
        </w:rPr>
        <w:t xml:space="preserve">practitioner’s conclusion on the </w:t>
      </w:r>
      <w:r w:rsidR="006C6A26" w:rsidRPr="002C0BF6">
        <w:rPr>
          <w:rFonts w:ascii="Arial" w:hAnsi="Arial" w:cs="Arial"/>
          <w:sz w:val="20"/>
          <w:szCs w:val="20"/>
        </w:rPr>
        <w:t>GHG statement</w:t>
      </w:r>
      <w:r w:rsidR="00631CD2" w:rsidRPr="002C0BF6">
        <w:rPr>
          <w:rFonts w:ascii="Arial" w:hAnsi="Arial" w:cs="Arial"/>
          <w:sz w:val="20"/>
          <w:szCs w:val="20"/>
        </w:rPr>
        <w:t>.</w:t>
      </w:r>
    </w:p>
    <w:p w:rsidR="00E434B9" w:rsidRPr="002C0BF6" w:rsidRDefault="009B1B82" w:rsidP="00745241">
      <w:pPr>
        <w:pStyle w:val="IFACNumberedPara"/>
        <w:tabs>
          <w:tab w:val="clear" w:pos="720"/>
        </w:tabs>
        <w:ind w:left="864" w:hanging="720"/>
        <w:rPr>
          <w:rFonts w:ascii="Arial" w:hAnsi="Arial" w:cs="Arial"/>
          <w:sz w:val="20"/>
          <w:szCs w:val="20"/>
        </w:rPr>
      </w:pPr>
      <w:r w:rsidRPr="002C0BF6">
        <w:rPr>
          <w:rFonts w:ascii="Arial" w:hAnsi="Arial" w:cs="Arial"/>
          <w:sz w:val="20"/>
          <w:szCs w:val="20"/>
        </w:rPr>
        <w:t>A1</w:t>
      </w:r>
      <w:ins w:id="1826" w:author="Beverley Bahlmann" w:date="2012-03-23T15:56:00Z">
        <w:r w:rsidR="00D64AAF" w:rsidRPr="002C0BF6">
          <w:rPr>
            <w:rFonts w:ascii="Arial" w:hAnsi="Arial" w:cs="Arial"/>
            <w:sz w:val="20"/>
            <w:szCs w:val="20"/>
          </w:rPr>
          <w:t>52</w:t>
        </w:r>
      </w:ins>
      <w:del w:id="1827" w:author="Beverley Bahlmann" w:date="2012-03-23T15:56:00Z">
        <w:r w:rsidRPr="002C0BF6" w:rsidDel="00D64AAF">
          <w:rPr>
            <w:rFonts w:ascii="Arial" w:hAnsi="Arial" w:cs="Arial"/>
            <w:sz w:val="20"/>
            <w:szCs w:val="20"/>
          </w:rPr>
          <w:delText>4</w:delText>
        </w:r>
      </w:del>
      <w:del w:id="1828" w:author="Beverley Bahlmann" w:date="2012-03-13T16:04:00Z">
        <w:r w:rsidRPr="002C0BF6" w:rsidDel="001703D1">
          <w:rPr>
            <w:rFonts w:ascii="Arial" w:hAnsi="Arial" w:cs="Arial"/>
            <w:sz w:val="20"/>
            <w:szCs w:val="20"/>
          </w:rPr>
          <w:delText>9</w:delText>
        </w:r>
      </w:del>
      <w:r w:rsidRPr="002C0BF6">
        <w:rPr>
          <w:rFonts w:ascii="Arial" w:hAnsi="Arial" w:cs="Arial"/>
          <w:sz w:val="20"/>
          <w:szCs w:val="20"/>
        </w:rPr>
        <w:t>.</w:t>
      </w:r>
      <w:r w:rsidRPr="002C0BF6">
        <w:rPr>
          <w:rFonts w:ascii="Arial" w:hAnsi="Arial" w:cs="Arial"/>
          <w:sz w:val="20"/>
          <w:szCs w:val="20"/>
        </w:rPr>
        <w:tab/>
      </w:r>
      <w:r w:rsidR="00D86A48" w:rsidRPr="002C0BF6">
        <w:rPr>
          <w:rFonts w:ascii="Arial" w:hAnsi="Arial" w:cs="Arial"/>
          <w:sz w:val="20"/>
          <w:szCs w:val="20"/>
        </w:rPr>
        <w:t xml:space="preserve">An </w:t>
      </w:r>
      <w:r w:rsidR="00484B4F" w:rsidRPr="002C0BF6">
        <w:rPr>
          <w:rFonts w:ascii="Arial" w:hAnsi="Arial" w:cs="Arial"/>
          <w:sz w:val="20"/>
          <w:szCs w:val="20"/>
        </w:rPr>
        <w:t>O</w:t>
      </w:r>
      <w:r w:rsidR="00D86A48" w:rsidRPr="002C0BF6">
        <w:rPr>
          <w:rFonts w:ascii="Arial" w:hAnsi="Arial" w:cs="Arial"/>
          <w:sz w:val="20"/>
          <w:szCs w:val="20"/>
        </w:rPr>
        <w:t xml:space="preserve">ther </w:t>
      </w:r>
      <w:r w:rsidR="00484B4F" w:rsidRPr="002C0BF6">
        <w:rPr>
          <w:rFonts w:ascii="Arial" w:hAnsi="Arial" w:cs="Arial"/>
          <w:sz w:val="20"/>
          <w:szCs w:val="20"/>
        </w:rPr>
        <w:t>M</w:t>
      </w:r>
      <w:r w:rsidR="00D86A48" w:rsidRPr="002C0BF6">
        <w:rPr>
          <w:rFonts w:ascii="Arial" w:hAnsi="Arial" w:cs="Arial"/>
          <w:sz w:val="20"/>
          <w:szCs w:val="20"/>
        </w:rPr>
        <w:t>atter paragraph does not include information that the practitioner is prohibited from providing by law</w:t>
      </w:r>
      <w:r w:rsidR="00CD1AA6" w:rsidRPr="002C0BF6">
        <w:rPr>
          <w:rFonts w:ascii="Arial" w:hAnsi="Arial" w:cs="Arial"/>
          <w:sz w:val="20"/>
          <w:szCs w:val="20"/>
        </w:rPr>
        <w:t>s</w:t>
      </w:r>
      <w:r w:rsidR="00D86A48" w:rsidRPr="002C0BF6">
        <w:rPr>
          <w:rFonts w:ascii="Arial" w:hAnsi="Arial" w:cs="Arial"/>
          <w:sz w:val="20"/>
          <w:szCs w:val="20"/>
        </w:rPr>
        <w:t>, regulation</w:t>
      </w:r>
      <w:r w:rsidR="00CD1AA6" w:rsidRPr="002C0BF6">
        <w:rPr>
          <w:rFonts w:ascii="Arial" w:hAnsi="Arial" w:cs="Arial"/>
          <w:sz w:val="20"/>
          <w:szCs w:val="20"/>
        </w:rPr>
        <w:t>s</w:t>
      </w:r>
      <w:r w:rsidR="00D86A48" w:rsidRPr="002C0BF6">
        <w:rPr>
          <w:rFonts w:ascii="Arial" w:hAnsi="Arial" w:cs="Arial"/>
          <w:sz w:val="20"/>
          <w:szCs w:val="20"/>
        </w:rPr>
        <w:t xml:space="preserve"> or other professional standards, for example, ethical standards relating to confidentiality of information. An </w:t>
      </w:r>
      <w:r w:rsidR="00484B4F" w:rsidRPr="002C0BF6">
        <w:rPr>
          <w:rFonts w:ascii="Arial" w:hAnsi="Arial" w:cs="Arial"/>
          <w:sz w:val="20"/>
          <w:szCs w:val="20"/>
        </w:rPr>
        <w:t>O</w:t>
      </w:r>
      <w:r w:rsidR="00D86A48" w:rsidRPr="002C0BF6">
        <w:rPr>
          <w:rFonts w:ascii="Arial" w:hAnsi="Arial" w:cs="Arial"/>
          <w:sz w:val="20"/>
          <w:szCs w:val="20"/>
        </w:rPr>
        <w:t xml:space="preserve">ther </w:t>
      </w:r>
      <w:r w:rsidR="00484B4F" w:rsidRPr="002C0BF6">
        <w:rPr>
          <w:rFonts w:ascii="Arial" w:hAnsi="Arial" w:cs="Arial"/>
          <w:sz w:val="20"/>
          <w:szCs w:val="20"/>
        </w:rPr>
        <w:t>M</w:t>
      </w:r>
      <w:r w:rsidR="00D86A48" w:rsidRPr="002C0BF6">
        <w:rPr>
          <w:rFonts w:ascii="Arial" w:hAnsi="Arial" w:cs="Arial"/>
          <w:sz w:val="20"/>
          <w:szCs w:val="20"/>
        </w:rPr>
        <w:t>atter paragraph also does not include information that is required to be provided by management.</w:t>
      </w:r>
    </w:p>
    <w:p w:rsidR="00F802E1" w:rsidRPr="002C0BF6" w:rsidRDefault="009E3154" w:rsidP="00745241">
      <w:pPr>
        <w:jc w:val="right"/>
        <w:rPr>
          <w:rFonts w:ascii="Arial" w:hAnsi="Arial" w:cs="Arial"/>
          <w:b/>
          <w:sz w:val="20"/>
          <w:szCs w:val="20"/>
        </w:rPr>
      </w:pPr>
      <w:r w:rsidRPr="002C0BF6">
        <w:rPr>
          <w:rFonts w:ascii="Arial" w:hAnsi="Arial" w:cs="Arial"/>
          <w:b/>
          <w:sz w:val="20"/>
          <w:szCs w:val="20"/>
        </w:rPr>
        <w:br w:type="page"/>
      </w:r>
      <w:r w:rsidR="00F802E1" w:rsidRPr="002C0BF6">
        <w:rPr>
          <w:rFonts w:ascii="Arial" w:hAnsi="Arial" w:cs="Arial"/>
          <w:b/>
          <w:sz w:val="20"/>
          <w:szCs w:val="20"/>
        </w:rPr>
        <w:lastRenderedPageBreak/>
        <w:t xml:space="preserve">Appendix </w:t>
      </w:r>
      <w:r w:rsidR="005D7A87" w:rsidRPr="002C0BF6">
        <w:rPr>
          <w:rFonts w:ascii="Arial" w:hAnsi="Arial" w:cs="Arial"/>
          <w:b/>
          <w:sz w:val="20"/>
          <w:szCs w:val="20"/>
        </w:rPr>
        <w:t>1</w:t>
      </w:r>
    </w:p>
    <w:p w:rsidR="00F802E1" w:rsidRPr="002C0BF6" w:rsidRDefault="00F802E1" w:rsidP="00745241">
      <w:pPr>
        <w:spacing w:after="420"/>
        <w:jc w:val="right"/>
        <w:rPr>
          <w:rFonts w:ascii="Arial" w:hAnsi="Arial" w:cs="Arial"/>
          <w:sz w:val="16"/>
          <w:szCs w:val="16"/>
        </w:rPr>
      </w:pPr>
      <w:r w:rsidRPr="002C0BF6">
        <w:rPr>
          <w:rFonts w:ascii="Arial" w:hAnsi="Arial" w:cs="Arial"/>
          <w:sz w:val="16"/>
          <w:szCs w:val="16"/>
        </w:rPr>
        <w:t xml:space="preserve">(Ref: Para. </w:t>
      </w:r>
      <w:r w:rsidR="00A969EC" w:rsidRPr="002C0BF6">
        <w:rPr>
          <w:rFonts w:ascii="Arial" w:hAnsi="Arial" w:cs="Arial"/>
          <w:sz w:val="16"/>
          <w:szCs w:val="16"/>
        </w:rPr>
        <w:t>A</w:t>
      </w:r>
      <w:ins w:id="1829" w:author="Beverley Bahlmann" w:date="2012-03-27T17:58:00Z">
        <w:r w:rsidR="00C249A8" w:rsidRPr="002C0BF6">
          <w:rPr>
            <w:rFonts w:ascii="Arial" w:hAnsi="Arial" w:cs="Arial"/>
            <w:sz w:val="16"/>
            <w:szCs w:val="16"/>
          </w:rPr>
          <w:t>8</w:t>
        </w:r>
      </w:ins>
      <w:del w:id="1830" w:author="Beverley Bahlmann" w:date="2012-03-27T17:58:00Z">
        <w:r w:rsidR="00A969EC" w:rsidRPr="002C0BF6" w:rsidDel="00C249A8">
          <w:rPr>
            <w:rFonts w:ascii="Arial" w:hAnsi="Arial" w:cs="Arial"/>
            <w:sz w:val="16"/>
            <w:szCs w:val="16"/>
          </w:rPr>
          <w:delText>7</w:delText>
        </w:r>
      </w:del>
      <w:r w:rsidR="009B2BD9" w:rsidRPr="002C0BF6">
        <w:rPr>
          <w:rFonts w:ascii="Arial" w:hAnsi="Arial" w:cs="Arial"/>
          <w:sz w:val="16"/>
          <w:szCs w:val="16"/>
        </w:rPr>
        <w:t>–</w:t>
      </w:r>
      <w:r w:rsidR="00DD32BD" w:rsidRPr="002C0BF6">
        <w:rPr>
          <w:rFonts w:ascii="Arial" w:hAnsi="Arial" w:cs="Arial"/>
          <w:sz w:val="16"/>
          <w:szCs w:val="16"/>
        </w:rPr>
        <w:t>A1</w:t>
      </w:r>
      <w:ins w:id="1831" w:author="Beverley Bahlmann" w:date="2012-03-27T17:58:00Z">
        <w:r w:rsidR="00C249A8" w:rsidRPr="002C0BF6">
          <w:rPr>
            <w:rFonts w:ascii="Arial" w:hAnsi="Arial" w:cs="Arial"/>
            <w:sz w:val="16"/>
            <w:szCs w:val="16"/>
          </w:rPr>
          <w:t>4</w:t>
        </w:r>
      </w:ins>
      <w:del w:id="1832" w:author="Beverley Bahlmann" w:date="2012-03-27T17:58:00Z">
        <w:r w:rsidR="00A969EC" w:rsidRPr="002C0BF6" w:rsidDel="00C249A8">
          <w:rPr>
            <w:rFonts w:ascii="Arial" w:hAnsi="Arial" w:cs="Arial"/>
            <w:sz w:val="16"/>
            <w:szCs w:val="16"/>
          </w:rPr>
          <w:delText>3</w:delText>
        </w:r>
      </w:del>
      <w:r w:rsidRPr="002C0BF6">
        <w:rPr>
          <w:rFonts w:ascii="Arial" w:hAnsi="Arial" w:cs="Arial"/>
          <w:sz w:val="16"/>
          <w:szCs w:val="16"/>
        </w:rPr>
        <w:t>)</w:t>
      </w:r>
    </w:p>
    <w:p w:rsidR="00F802E1" w:rsidRPr="002C0BF6" w:rsidRDefault="00F802E1" w:rsidP="00745241">
      <w:pPr>
        <w:jc w:val="center"/>
        <w:rPr>
          <w:rFonts w:ascii="Arial" w:hAnsi="Arial" w:cs="Arial"/>
          <w:b/>
        </w:rPr>
      </w:pPr>
      <w:r w:rsidRPr="002C0BF6">
        <w:rPr>
          <w:rFonts w:ascii="Arial" w:hAnsi="Arial" w:cs="Arial"/>
          <w:b/>
        </w:rPr>
        <w:t>Emissions, Removals and Emissions Deductions</w:t>
      </w:r>
    </w:p>
    <w:p w:rsidR="001D56D8" w:rsidRPr="002C0BF6" w:rsidRDefault="008324A5" w:rsidP="00745241">
      <w:pPr>
        <w:pStyle w:val="Header"/>
        <w:tabs>
          <w:tab w:val="right" w:pos="9180"/>
        </w:tabs>
        <w:spacing w:before="60" w:after="60" w:line="240" w:lineRule="auto"/>
        <w:jc w:val="center"/>
        <w:rPr>
          <w:rFonts w:ascii="Arial" w:hAnsi="Arial" w:cs="Arial"/>
          <w:sz w:val="20"/>
          <w:szCs w:val="20"/>
        </w:rPr>
      </w:pPr>
      <w:r w:rsidRPr="002C0BF6">
        <w:rPr>
          <w:rFonts w:ascii="Arial" w:hAnsi="Arial" w:cs="Arial"/>
          <w:noProof/>
          <w:sz w:val="20"/>
          <w:szCs w:val="20"/>
          <w:lang w:bidi="ar-SA"/>
        </w:rPr>
        <w:drawing>
          <wp:inline distT="0" distB="0" distL="0" distR="0" wp14:anchorId="68B1EED8" wp14:editId="0D24C3E4">
            <wp:extent cx="5939936" cy="4202349"/>
            <wp:effectExtent l="0" t="0" r="3810" b="825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iagram fo ISAE 3410 use.jpg"/>
                    <pic:cNvPicPr/>
                  </pic:nvPicPr>
                  <pic:blipFill rotWithShape="1">
                    <a:blip r:embed="rId9">
                      <a:extLst>
                        <a:ext uri="{28A0092B-C50C-407E-A947-70E740481C1C}">
                          <a14:useLocalDpi xmlns:a14="http://schemas.microsoft.com/office/drawing/2010/main" val="0"/>
                        </a:ext>
                      </a:extLst>
                    </a:blip>
                    <a:srcRect t="-1" b="461"/>
                    <a:stretch/>
                  </pic:blipFill>
                  <pic:spPr bwMode="auto">
                    <a:xfrm>
                      <a:off x="0" y="0"/>
                      <a:ext cx="5944870" cy="4205840"/>
                    </a:xfrm>
                    <a:prstGeom prst="rect">
                      <a:avLst/>
                    </a:prstGeom>
                    <a:ln>
                      <a:noFill/>
                    </a:ln>
                    <a:extLst>
                      <a:ext uri="{53640926-AAD7-44D8-BBD7-CCE9431645EC}">
                        <a14:shadowObscured xmlns:a14="http://schemas.microsoft.com/office/drawing/2010/main"/>
                      </a:ext>
                    </a:extLst>
                  </pic:spPr>
                </pic:pic>
              </a:graphicData>
            </a:graphic>
          </wp:inline>
        </w:drawing>
      </w:r>
    </w:p>
    <w:p w:rsidR="00F802E1" w:rsidRPr="002C0BF6" w:rsidRDefault="00F802E1" w:rsidP="00745241">
      <w:pPr>
        <w:pStyle w:val="Header"/>
        <w:tabs>
          <w:tab w:val="right" w:pos="9180"/>
        </w:tabs>
        <w:spacing w:before="60"/>
        <w:ind w:left="806" w:hanging="446"/>
        <w:rPr>
          <w:rFonts w:ascii="Arial" w:hAnsi="Arial" w:cs="Arial"/>
          <w:sz w:val="20"/>
          <w:szCs w:val="20"/>
        </w:rPr>
      </w:pPr>
      <w:r w:rsidRPr="002C0BF6">
        <w:rPr>
          <w:rFonts w:ascii="Arial" w:hAnsi="Arial" w:cs="Arial"/>
          <w:sz w:val="20"/>
          <w:szCs w:val="20"/>
        </w:rPr>
        <w:t>A =</w:t>
      </w:r>
      <w:r w:rsidRPr="002C0BF6">
        <w:rPr>
          <w:rFonts w:ascii="Arial" w:hAnsi="Arial" w:cs="Arial"/>
          <w:sz w:val="20"/>
          <w:szCs w:val="20"/>
        </w:rPr>
        <w:tab/>
        <w:t xml:space="preserve">Direct, or Scope 1, emissions (see paragraph </w:t>
      </w:r>
      <w:r w:rsidR="00DD32BD" w:rsidRPr="002C0BF6">
        <w:rPr>
          <w:rFonts w:ascii="Arial" w:hAnsi="Arial" w:cs="Arial"/>
          <w:sz w:val="20"/>
          <w:szCs w:val="20"/>
        </w:rPr>
        <w:t>A</w:t>
      </w:r>
      <w:ins w:id="1833" w:author="Beverley Bahlmann" w:date="2012-03-27T17:58:00Z">
        <w:r w:rsidR="00E30FF9" w:rsidRPr="002C0BF6">
          <w:rPr>
            <w:rFonts w:ascii="Arial" w:hAnsi="Arial" w:cs="Arial"/>
            <w:sz w:val="20"/>
            <w:szCs w:val="20"/>
          </w:rPr>
          <w:t>8</w:t>
        </w:r>
      </w:ins>
      <w:del w:id="1834" w:author="Beverley Bahlmann" w:date="2012-03-27T17:58:00Z">
        <w:r w:rsidR="00226E21" w:rsidRPr="002C0BF6" w:rsidDel="00E30FF9">
          <w:rPr>
            <w:rFonts w:ascii="Arial" w:hAnsi="Arial" w:cs="Arial"/>
            <w:sz w:val="20"/>
            <w:szCs w:val="20"/>
          </w:rPr>
          <w:delText>7</w:delText>
        </w:r>
      </w:del>
      <w:r w:rsidRPr="002C0BF6">
        <w:rPr>
          <w:rFonts w:ascii="Arial" w:hAnsi="Arial" w:cs="Arial"/>
          <w:sz w:val="20"/>
          <w:szCs w:val="20"/>
        </w:rPr>
        <w:t>).</w:t>
      </w:r>
    </w:p>
    <w:p w:rsidR="00F802E1" w:rsidRPr="002C0BF6" w:rsidRDefault="00F802E1" w:rsidP="00745241">
      <w:pPr>
        <w:pStyle w:val="Header"/>
        <w:tabs>
          <w:tab w:val="right" w:pos="9180"/>
        </w:tabs>
        <w:spacing w:before="60"/>
        <w:ind w:left="806" w:hanging="446"/>
        <w:rPr>
          <w:rFonts w:ascii="Arial" w:hAnsi="Arial" w:cs="Arial"/>
          <w:spacing w:val="-4"/>
          <w:sz w:val="20"/>
          <w:szCs w:val="20"/>
        </w:rPr>
      </w:pPr>
      <w:r w:rsidRPr="002C0BF6">
        <w:rPr>
          <w:rFonts w:ascii="Arial" w:hAnsi="Arial" w:cs="Arial"/>
          <w:spacing w:val="-4"/>
          <w:sz w:val="20"/>
          <w:szCs w:val="20"/>
        </w:rPr>
        <w:t>B =</w:t>
      </w:r>
      <w:r w:rsidRPr="002C0BF6">
        <w:rPr>
          <w:rFonts w:ascii="Arial" w:hAnsi="Arial" w:cs="Arial"/>
          <w:spacing w:val="-4"/>
          <w:sz w:val="20"/>
          <w:szCs w:val="20"/>
        </w:rPr>
        <w:tab/>
      </w:r>
      <w:r w:rsidR="00442B16" w:rsidRPr="002C0BF6">
        <w:rPr>
          <w:rFonts w:ascii="Arial" w:hAnsi="Arial" w:cs="Arial"/>
          <w:spacing w:val="-4"/>
          <w:sz w:val="20"/>
          <w:szCs w:val="20"/>
        </w:rPr>
        <w:t xml:space="preserve">Removals </w:t>
      </w:r>
      <w:r w:rsidR="00384AFE" w:rsidRPr="002C0BF6">
        <w:rPr>
          <w:rFonts w:ascii="Arial" w:hAnsi="Arial" w:cs="Arial"/>
          <w:spacing w:val="-4"/>
          <w:sz w:val="20"/>
          <w:szCs w:val="20"/>
        </w:rPr>
        <w:t>(</w:t>
      </w:r>
      <w:r w:rsidR="00527424" w:rsidRPr="002C0BF6">
        <w:rPr>
          <w:rFonts w:ascii="Arial" w:hAnsi="Arial" w:cs="Arial"/>
          <w:spacing w:val="-4"/>
          <w:sz w:val="20"/>
          <w:szCs w:val="20"/>
        </w:rPr>
        <w:t>e</w:t>
      </w:r>
      <w:r w:rsidRPr="002C0BF6">
        <w:rPr>
          <w:rFonts w:ascii="Arial" w:hAnsi="Arial" w:cs="Arial"/>
          <w:spacing w:val="-4"/>
          <w:sz w:val="20"/>
          <w:szCs w:val="20"/>
        </w:rPr>
        <w:t>missions that are generated within the entity</w:t>
      </w:r>
      <w:r w:rsidR="00B23E35" w:rsidRPr="002C0BF6">
        <w:rPr>
          <w:rFonts w:ascii="Arial" w:hAnsi="Arial" w:cs="Arial"/>
          <w:spacing w:val="-4"/>
          <w:sz w:val="20"/>
          <w:szCs w:val="20"/>
        </w:rPr>
        <w:t>’</w:t>
      </w:r>
      <w:r w:rsidRPr="002C0BF6">
        <w:rPr>
          <w:rFonts w:ascii="Arial" w:hAnsi="Arial" w:cs="Arial"/>
          <w:spacing w:val="-4"/>
          <w:sz w:val="20"/>
          <w:szCs w:val="20"/>
        </w:rPr>
        <w:t>s boundary but captured and stored within that boundary rather than released into the atmosphere.</w:t>
      </w:r>
      <w:r w:rsidR="00043406" w:rsidRPr="002C0BF6">
        <w:rPr>
          <w:rFonts w:ascii="Arial" w:hAnsi="Arial" w:cs="Arial"/>
          <w:spacing w:val="-4"/>
          <w:sz w:val="20"/>
          <w:szCs w:val="20"/>
        </w:rPr>
        <w:t xml:space="preserve"> </w:t>
      </w:r>
      <w:r w:rsidRPr="002C0BF6">
        <w:rPr>
          <w:rFonts w:ascii="Arial" w:hAnsi="Arial" w:cs="Arial"/>
          <w:spacing w:val="-4"/>
          <w:sz w:val="20"/>
          <w:szCs w:val="20"/>
        </w:rPr>
        <w:t xml:space="preserve">They are </w:t>
      </w:r>
      <w:r w:rsidR="005562A2" w:rsidRPr="002C0BF6">
        <w:rPr>
          <w:rFonts w:ascii="Arial" w:hAnsi="Arial" w:cs="Arial"/>
          <w:spacing w:val="-4"/>
          <w:sz w:val="20"/>
          <w:szCs w:val="20"/>
        </w:rPr>
        <w:t xml:space="preserve">commonly </w:t>
      </w:r>
      <w:r w:rsidRPr="002C0BF6">
        <w:rPr>
          <w:rFonts w:ascii="Arial" w:hAnsi="Arial" w:cs="Arial"/>
          <w:spacing w:val="-4"/>
          <w:sz w:val="20"/>
          <w:szCs w:val="20"/>
        </w:rPr>
        <w:t xml:space="preserve">accounted for on a gross basis, </w:t>
      </w:r>
      <w:r w:rsidR="00AB1EE7" w:rsidRPr="002C0BF6">
        <w:rPr>
          <w:rFonts w:ascii="Arial" w:hAnsi="Arial" w:cs="Arial"/>
          <w:spacing w:val="-4"/>
          <w:sz w:val="20"/>
          <w:szCs w:val="20"/>
        </w:rPr>
        <w:t>that is,</w:t>
      </w:r>
      <w:r w:rsidRPr="002C0BF6">
        <w:rPr>
          <w:rFonts w:ascii="Arial" w:hAnsi="Arial" w:cs="Arial"/>
          <w:spacing w:val="-4"/>
          <w:sz w:val="20"/>
          <w:szCs w:val="20"/>
        </w:rPr>
        <w:t xml:space="preserve"> as a Scope 1 emission and a removal</w:t>
      </w:r>
      <w:r w:rsidR="00384AFE" w:rsidRPr="002C0BF6">
        <w:rPr>
          <w:rFonts w:ascii="Arial" w:hAnsi="Arial" w:cs="Arial"/>
          <w:spacing w:val="-4"/>
          <w:sz w:val="20"/>
          <w:szCs w:val="20"/>
        </w:rPr>
        <w:t xml:space="preserve">) (see paragraph </w:t>
      </w:r>
      <w:r w:rsidR="00E82E28" w:rsidRPr="002C0BF6">
        <w:rPr>
          <w:rFonts w:ascii="Arial" w:hAnsi="Arial" w:cs="Arial"/>
          <w:spacing w:val="-4"/>
          <w:sz w:val="20"/>
          <w:szCs w:val="20"/>
        </w:rPr>
        <w:t>A1</w:t>
      </w:r>
      <w:ins w:id="1835" w:author="Beverley Bahlmann" w:date="2012-03-27T17:59:00Z">
        <w:r w:rsidR="00E30FF9" w:rsidRPr="002C0BF6">
          <w:rPr>
            <w:rFonts w:ascii="Arial" w:hAnsi="Arial" w:cs="Arial"/>
            <w:spacing w:val="-4"/>
            <w:sz w:val="20"/>
            <w:szCs w:val="20"/>
          </w:rPr>
          <w:t>4</w:t>
        </w:r>
      </w:ins>
      <w:del w:id="1836" w:author="Beverley Bahlmann" w:date="2012-03-27T17:59:00Z">
        <w:r w:rsidR="00226E21" w:rsidRPr="002C0BF6" w:rsidDel="00E30FF9">
          <w:rPr>
            <w:rFonts w:ascii="Arial" w:hAnsi="Arial" w:cs="Arial"/>
            <w:spacing w:val="-4"/>
            <w:sz w:val="20"/>
            <w:szCs w:val="20"/>
          </w:rPr>
          <w:delText>3</w:delText>
        </w:r>
      </w:del>
      <w:r w:rsidR="00384AFE" w:rsidRPr="002C0BF6">
        <w:rPr>
          <w:rFonts w:ascii="Arial" w:hAnsi="Arial" w:cs="Arial"/>
          <w:spacing w:val="-4"/>
          <w:sz w:val="20"/>
          <w:szCs w:val="20"/>
        </w:rPr>
        <w:t>)</w:t>
      </w:r>
      <w:r w:rsidRPr="002C0BF6">
        <w:rPr>
          <w:rFonts w:ascii="Arial" w:hAnsi="Arial" w:cs="Arial"/>
          <w:spacing w:val="-4"/>
          <w:sz w:val="20"/>
          <w:szCs w:val="20"/>
        </w:rPr>
        <w:t>.</w:t>
      </w:r>
    </w:p>
    <w:p w:rsidR="00F802E1" w:rsidRPr="002C0BF6" w:rsidRDefault="00F802E1" w:rsidP="00745241">
      <w:pPr>
        <w:pStyle w:val="Header"/>
        <w:tabs>
          <w:tab w:val="right" w:pos="9180"/>
        </w:tabs>
        <w:spacing w:before="60"/>
        <w:ind w:left="806" w:hanging="446"/>
        <w:rPr>
          <w:rFonts w:ascii="Arial" w:hAnsi="Arial" w:cs="Arial"/>
          <w:sz w:val="20"/>
          <w:szCs w:val="20"/>
        </w:rPr>
      </w:pPr>
      <w:r w:rsidRPr="002C0BF6">
        <w:rPr>
          <w:rFonts w:ascii="Arial" w:hAnsi="Arial" w:cs="Arial"/>
          <w:sz w:val="20"/>
          <w:szCs w:val="20"/>
        </w:rPr>
        <w:t>C =</w:t>
      </w:r>
      <w:r w:rsidRPr="002C0BF6">
        <w:rPr>
          <w:rFonts w:ascii="Arial" w:hAnsi="Arial" w:cs="Arial"/>
          <w:sz w:val="20"/>
          <w:szCs w:val="20"/>
        </w:rPr>
        <w:tab/>
        <w:t xml:space="preserve">Removals </w:t>
      </w:r>
      <w:r w:rsidR="00BF508C" w:rsidRPr="002C0BF6">
        <w:rPr>
          <w:rFonts w:ascii="Arial" w:hAnsi="Arial" w:cs="Arial"/>
          <w:sz w:val="20"/>
          <w:szCs w:val="20"/>
        </w:rPr>
        <w:t xml:space="preserve">(GHGs the entity has removed from the atmosphere) </w:t>
      </w:r>
      <w:r w:rsidRPr="002C0BF6">
        <w:rPr>
          <w:rFonts w:ascii="Arial" w:hAnsi="Arial" w:cs="Arial"/>
          <w:sz w:val="20"/>
          <w:szCs w:val="20"/>
        </w:rPr>
        <w:t xml:space="preserve">(see </w:t>
      </w:r>
      <w:r w:rsidR="00532650" w:rsidRPr="002C0BF6">
        <w:rPr>
          <w:rFonts w:ascii="Arial" w:hAnsi="Arial" w:cs="Arial"/>
          <w:sz w:val="20"/>
          <w:szCs w:val="20"/>
        </w:rPr>
        <w:t xml:space="preserve">paragraph </w:t>
      </w:r>
      <w:r w:rsidR="008E7B56" w:rsidRPr="002C0BF6">
        <w:rPr>
          <w:rFonts w:ascii="Arial" w:hAnsi="Arial" w:cs="Arial"/>
          <w:sz w:val="20"/>
          <w:szCs w:val="20"/>
        </w:rPr>
        <w:t>A1</w:t>
      </w:r>
      <w:ins w:id="1837" w:author="Beverley Bahlmann" w:date="2012-03-27T17:59:00Z">
        <w:r w:rsidR="00E30FF9" w:rsidRPr="002C0BF6">
          <w:rPr>
            <w:rFonts w:ascii="Arial" w:hAnsi="Arial" w:cs="Arial"/>
            <w:sz w:val="20"/>
            <w:szCs w:val="20"/>
          </w:rPr>
          <w:t>4</w:t>
        </w:r>
      </w:ins>
      <w:del w:id="1838" w:author="Beverley Bahlmann" w:date="2012-03-27T17:59:00Z">
        <w:r w:rsidR="00226E21" w:rsidRPr="002C0BF6" w:rsidDel="00E30FF9">
          <w:rPr>
            <w:rFonts w:ascii="Arial" w:hAnsi="Arial" w:cs="Arial"/>
            <w:sz w:val="20"/>
            <w:szCs w:val="20"/>
          </w:rPr>
          <w:delText>3</w:delText>
        </w:r>
      </w:del>
      <w:r w:rsidRPr="002C0BF6">
        <w:rPr>
          <w:rFonts w:ascii="Arial" w:hAnsi="Arial" w:cs="Arial"/>
          <w:sz w:val="20"/>
          <w:szCs w:val="20"/>
        </w:rPr>
        <w:t>).</w:t>
      </w:r>
    </w:p>
    <w:p w:rsidR="00F802E1" w:rsidRPr="002C0BF6" w:rsidRDefault="00F802E1" w:rsidP="00745241">
      <w:pPr>
        <w:pStyle w:val="Header"/>
        <w:tabs>
          <w:tab w:val="right" w:pos="9180"/>
        </w:tabs>
        <w:spacing w:before="60"/>
        <w:ind w:left="806" w:hanging="446"/>
        <w:rPr>
          <w:rFonts w:ascii="Arial" w:hAnsi="Arial" w:cs="Arial"/>
          <w:spacing w:val="-4"/>
          <w:sz w:val="20"/>
          <w:szCs w:val="20"/>
        </w:rPr>
      </w:pPr>
      <w:r w:rsidRPr="002C0BF6">
        <w:rPr>
          <w:rFonts w:ascii="Arial" w:hAnsi="Arial" w:cs="Arial"/>
          <w:spacing w:val="-4"/>
          <w:sz w:val="20"/>
          <w:szCs w:val="20"/>
        </w:rPr>
        <w:t>D =</w:t>
      </w:r>
      <w:r w:rsidRPr="002C0BF6">
        <w:rPr>
          <w:rFonts w:ascii="Arial" w:hAnsi="Arial" w:cs="Arial"/>
          <w:spacing w:val="-4"/>
          <w:sz w:val="20"/>
          <w:szCs w:val="20"/>
        </w:rPr>
        <w:tab/>
        <w:t xml:space="preserve">Actions the entity takes to lower its emissions. Such actions might reduce Scope 1 emissions (for example, using more fuel efficient vehicles), Scope 2 emissions (for example, installing solar panels to reduce the quantity of purchased electricity), or Scope 3 emissions (for example, reducing business travel or selling products that require less energy to use). The entity might discuss such actions in the explanatory notes to the GHG statement, but they only </w:t>
      </w:r>
      <w:r w:rsidR="00D0044C" w:rsidRPr="002C0BF6">
        <w:rPr>
          <w:rFonts w:ascii="Arial" w:hAnsi="Arial" w:cs="Arial"/>
          <w:spacing w:val="-4"/>
          <w:sz w:val="20"/>
          <w:szCs w:val="20"/>
        </w:rPr>
        <w:t>a</w:t>
      </w:r>
      <w:r w:rsidRPr="002C0BF6">
        <w:rPr>
          <w:rFonts w:ascii="Arial" w:hAnsi="Arial" w:cs="Arial"/>
          <w:spacing w:val="-4"/>
          <w:sz w:val="20"/>
          <w:szCs w:val="20"/>
        </w:rPr>
        <w:t>ffect the quantification of emissions on the face of the entity</w:t>
      </w:r>
      <w:r w:rsidR="00B23E35" w:rsidRPr="002C0BF6">
        <w:rPr>
          <w:rFonts w:ascii="Arial" w:hAnsi="Arial" w:cs="Arial"/>
          <w:spacing w:val="-4"/>
          <w:sz w:val="20"/>
          <w:szCs w:val="20"/>
        </w:rPr>
        <w:t>’</w:t>
      </w:r>
      <w:r w:rsidRPr="002C0BF6">
        <w:rPr>
          <w:rFonts w:ascii="Arial" w:hAnsi="Arial" w:cs="Arial"/>
          <w:spacing w:val="-4"/>
          <w:sz w:val="20"/>
          <w:szCs w:val="20"/>
        </w:rPr>
        <w:t>s GHG statement to the extent that reported emissions are lower than they would otherwise be or they constitute an emissions deduction in accordance with the app</w:t>
      </w:r>
      <w:r w:rsidR="00484B4F" w:rsidRPr="002C0BF6">
        <w:rPr>
          <w:rFonts w:ascii="Arial" w:hAnsi="Arial" w:cs="Arial"/>
          <w:spacing w:val="-4"/>
          <w:sz w:val="20"/>
          <w:szCs w:val="20"/>
        </w:rPr>
        <w:t>licable criteria (see paragraph</w:t>
      </w:r>
      <w:r w:rsidRPr="002C0BF6">
        <w:rPr>
          <w:rFonts w:ascii="Arial" w:hAnsi="Arial" w:cs="Arial"/>
          <w:spacing w:val="-4"/>
          <w:sz w:val="20"/>
          <w:szCs w:val="20"/>
        </w:rPr>
        <w:t xml:space="preserve"> </w:t>
      </w:r>
      <w:r w:rsidR="00E57720" w:rsidRPr="002C0BF6">
        <w:rPr>
          <w:rFonts w:ascii="Arial" w:hAnsi="Arial" w:cs="Arial"/>
          <w:spacing w:val="-4"/>
          <w:sz w:val="20"/>
          <w:szCs w:val="20"/>
        </w:rPr>
        <w:t>A</w:t>
      </w:r>
      <w:r w:rsidR="0016693F" w:rsidRPr="002C0BF6">
        <w:rPr>
          <w:rFonts w:ascii="Arial" w:hAnsi="Arial" w:cs="Arial"/>
          <w:spacing w:val="-4"/>
          <w:sz w:val="20"/>
          <w:szCs w:val="20"/>
        </w:rPr>
        <w:t>1</w:t>
      </w:r>
      <w:ins w:id="1839" w:author="Beverley Bahlmann" w:date="2012-03-27T17:59:00Z">
        <w:r w:rsidR="00E30FF9" w:rsidRPr="002C0BF6">
          <w:rPr>
            <w:rFonts w:ascii="Arial" w:hAnsi="Arial" w:cs="Arial"/>
            <w:spacing w:val="-4"/>
            <w:sz w:val="20"/>
            <w:szCs w:val="20"/>
          </w:rPr>
          <w:t>1</w:t>
        </w:r>
      </w:ins>
      <w:del w:id="1840" w:author="Beverley Bahlmann" w:date="2012-03-27T17:59:00Z">
        <w:r w:rsidR="0016693F" w:rsidRPr="002C0BF6" w:rsidDel="00E30FF9">
          <w:rPr>
            <w:rFonts w:ascii="Arial" w:hAnsi="Arial" w:cs="Arial"/>
            <w:spacing w:val="-4"/>
            <w:sz w:val="20"/>
            <w:szCs w:val="20"/>
          </w:rPr>
          <w:delText>0</w:delText>
        </w:r>
      </w:del>
      <w:r w:rsidR="004B49AE" w:rsidRPr="002C0BF6">
        <w:rPr>
          <w:rFonts w:ascii="Arial" w:hAnsi="Arial" w:cs="Arial"/>
          <w:spacing w:val="-4"/>
          <w:sz w:val="20"/>
          <w:szCs w:val="20"/>
        </w:rPr>
        <w:t>).</w:t>
      </w:r>
    </w:p>
    <w:p w:rsidR="00F802E1" w:rsidRPr="002C0BF6" w:rsidRDefault="00E95635" w:rsidP="00745241">
      <w:pPr>
        <w:pStyle w:val="Header"/>
        <w:tabs>
          <w:tab w:val="right" w:pos="9180"/>
        </w:tabs>
        <w:spacing w:before="60"/>
        <w:ind w:left="806" w:hanging="446"/>
        <w:rPr>
          <w:rFonts w:ascii="Arial" w:hAnsi="Arial" w:cs="Arial"/>
          <w:sz w:val="20"/>
          <w:szCs w:val="20"/>
        </w:rPr>
      </w:pPr>
      <w:r w:rsidRPr="002C0BF6">
        <w:rPr>
          <w:rFonts w:ascii="Arial" w:hAnsi="Arial" w:cs="Arial"/>
          <w:sz w:val="20"/>
          <w:szCs w:val="20"/>
        </w:rPr>
        <w:t>E</w:t>
      </w:r>
      <w:r w:rsidR="00F802E1" w:rsidRPr="002C0BF6">
        <w:rPr>
          <w:rFonts w:ascii="Arial" w:hAnsi="Arial" w:cs="Arial"/>
          <w:sz w:val="20"/>
          <w:szCs w:val="20"/>
        </w:rPr>
        <w:t xml:space="preserve"> =</w:t>
      </w:r>
      <w:r w:rsidR="00F802E1" w:rsidRPr="002C0BF6">
        <w:rPr>
          <w:rFonts w:ascii="Arial" w:hAnsi="Arial" w:cs="Arial"/>
          <w:sz w:val="20"/>
          <w:szCs w:val="20"/>
        </w:rPr>
        <w:tab/>
        <w:t xml:space="preserve">Scope 2 emissions (see paragraph </w:t>
      </w:r>
      <w:r w:rsidR="00E57720" w:rsidRPr="002C0BF6">
        <w:rPr>
          <w:rFonts w:ascii="Arial" w:hAnsi="Arial" w:cs="Arial"/>
          <w:sz w:val="20"/>
          <w:szCs w:val="20"/>
        </w:rPr>
        <w:t>A</w:t>
      </w:r>
      <w:ins w:id="1841" w:author="Beverley Bahlmann" w:date="2012-03-27T17:59:00Z">
        <w:r w:rsidR="00E30FF9" w:rsidRPr="002C0BF6">
          <w:rPr>
            <w:rFonts w:ascii="Arial" w:hAnsi="Arial" w:cs="Arial"/>
            <w:sz w:val="20"/>
            <w:szCs w:val="20"/>
          </w:rPr>
          <w:t>9</w:t>
        </w:r>
      </w:ins>
      <w:del w:id="1842" w:author="Beverley Bahlmann" w:date="2012-03-27T17:59:00Z">
        <w:r w:rsidR="0016693F" w:rsidRPr="002C0BF6" w:rsidDel="00E30FF9">
          <w:rPr>
            <w:rFonts w:ascii="Arial" w:hAnsi="Arial" w:cs="Arial"/>
            <w:sz w:val="20"/>
            <w:szCs w:val="20"/>
          </w:rPr>
          <w:delText>8</w:delText>
        </w:r>
      </w:del>
      <w:r w:rsidR="00F802E1" w:rsidRPr="002C0BF6">
        <w:rPr>
          <w:rFonts w:ascii="Arial" w:hAnsi="Arial" w:cs="Arial"/>
          <w:sz w:val="20"/>
          <w:szCs w:val="20"/>
        </w:rPr>
        <w:t>).</w:t>
      </w:r>
    </w:p>
    <w:p w:rsidR="00F802E1" w:rsidRPr="002C0BF6" w:rsidRDefault="00E95635" w:rsidP="00745241">
      <w:pPr>
        <w:pStyle w:val="Header"/>
        <w:tabs>
          <w:tab w:val="right" w:pos="9180"/>
        </w:tabs>
        <w:spacing w:before="60"/>
        <w:ind w:left="806" w:hanging="446"/>
        <w:rPr>
          <w:rFonts w:ascii="Arial" w:hAnsi="Arial" w:cs="Arial"/>
          <w:sz w:val="20"/>
          <w:szCs w:val="20"/>
        </w:rPr>
      </w:pPr>
      <w:r w:rsidRPr="002C0BF6">
        <w:rPr>
          <w:rFonts w:ascii="Arial" w:hAnsi="Arial" w:cs="Arial"/>
          <w:sz w:val="20"/>
          <w:szCs w:val="20"/>
        </w:rPr>
        <w:t>F</w:t>
      </w:r>
      <w:r w:rsidR="00F802E1" w:rsidRPr="002C0BF6">
        <w:rPr>
          <w:rFonts w:ascii="Arial" w:hAnsi="Arial" w:cs="Arial"/>
          <w:sz w:val="20"/>
          <w:szCs w:val="20"/>
        </w:rPr>
        <w:t xml:space="preserve"> =</w:t>
      </w:r>
      <w:r w:rsidR="00F802E1" w:rsidRPr="002C0BF6">
        <w:rPr>
          <w:rFonts w:ascii="Arial" w:hAnsi="Arial" w:cs="Arial"/>
          <w:sz w:val="20"/>
          <w:szCs w:val="20"/>
        </w:rPr>
        <w:tab/>
        <w:t xml:space="preserve">Scope 3 emissions (see paragraph </w:t>
      </w:r>
      <w:r w:rsidR="00E57720" w:rsidRPr="002C0BF6">
        <w:rPr>
          <w:rFonts w:ascii="Arial" w:hAnsi="Arial" w:cs="Arial"/>
          <w:sz w:val="20"/>
          <w:szCs w:val="20"/>
        </w:rPr>
        <w:t>A</w:t>
      </w:r>
      <w:ins w:id="1843" w:author="Beverley Bahlmann" w:date="2012-03-27T17:59:00Z">
        <w:r w:rsidR="00E30FF9" w:rsidRPr="002C0BF6">
          <w:rPr>
            <w:rFonts w:ascii="Arial" w:hAnsi="Arial" w:cs="Arial"/>
            <w:sz w:val="20"/>
            <w:szCs w:val="20"/>
          </w:rPr>
          <w:t>10</w:t>
        </w:r>
      </w:ins>
      <w:del w:id="1844" w:author="Beverley Bahlmann" w:date="2012-03-27T17:59:00Z">
        <w:r w:rsidR="0016693F" w:rsidRPr="002C0BF6" w:rsidDel="00E30FF9">
          <w:rPr>
            <w:rFonts w:ascii="Arial" w:hAnsi="Arial" w:cs="Arial"/>
            <w:sz w:val="20"/>
            <w:szCs w:val="20"/>
          </w:rPr>
          <w:delText>9</w:delText>
        </w:r>
      </w:del>
      <w:r w:rsidR="00F802E1" w:rsidRPr="002C0BF6">
        <w:rPr>
          <w:rFonts w:ascii="Arial" w:hAnsi="Arial" w:cs="Arial"/>
          <w:sz w:val="20"/>
          <w:szCs w:val="20"/>
        </w:rPr>
        <w:t>).</w:t>
      </w:r>
      <w:r w:rsidR="00043406" w:rsidRPr="002C0BF6">
        <w:rPr>
          <w:rFonts w:ascii="Arial" w:hAnsi="Arial" w:cs="Arial"/>
          <w:sz w:val="20"/>
          <w:szCs w:val="20"/>
        </w:rPr>
        <w:t xml:space="preserve"> </w:t>
      </w:r>
    </w:p>
    <w:p w:rsidR="00F802E1" w:rsidRPr="002C0BF6" w:rsidRDefault="00E95635" w:rsidP="00745241">
      <w:pPr>
        <w:pStyle w:val="Header"/>
        <w:tabs>
          <w:tab w:val="right" w:pos="9180"/>
        </w:tabs>
        <w:spacing w:before="60"/>
        <w:ind w:left="806" w:hanging="446"/>
        <w:rPr>
          <w:rFonts w:ascii="Arial" w:hAnsi="Arial" w:cs="Arial"/>
          <w:sz w:val="20"/>
          <w:szCs w:val="20"/>
        </w:rPr>
      </w:pPr>
      <w:r w:rsidRPr="002C0BF6">
        <w:rPr>
          <w:rFonts w:ascii="Arial" w:hAnsi="Arial" w:cs="Arial"/>
          <w:sz w:val="20"/>
          <w:szCs w:val="20"/>
        </w:rPr>
        <w:t>G</w:t>
      </w:r>
      <w:r w:rsidR="00F802E1" w:rsidRPr="002C0BF6">
        <w:rPr>
          <w:rFonts w:ascii="Arial" w:hAnsi="Arial" w:cs="Arial"/>
          <w:sz w:val="20"/>
          <w:szCs w:val="20"/>
        </w:rPr>
        <w:t xml:space="preserve"> =</w:t>
      </w:r>
      <w:r w:rsidR="00F802E1" w:rsidRPr="002C0BF6">
        <w:rPr>
          <w:rFonts w:ascii="Arial" w:hAnsi="Arial" w:cs="Arial"/>
          <w:sz w:val="20"/>
          <w:szCs w:val="20"/>
        </w:rPr>
        <w:tab/>
      </w:r>
      <w:r w:rsidR="003E4F14" w:rsidRPr="002C0BF6">
        <w:rPr>
          <w:rFonts w:ascii="Arial" w:hAnsi="Arial" w:cs="Arial"/>
          <w:sz w:val="20"/>
          <w:szCs w:val="20"/>
        </w:rPr>
        <w:t>Emissions deductions, including p</w:t>
      </w:r>
      <w:r w:rsidR="00F802E1" w:rsidRPr="002C0BF6">
        <w:rPr>
          <w:rFonts w:ascii="Arial" w:hAnsi="Arial" w:cs="Arial"/>
          <w:sz w:val="20"/>
          <w:szCs w:val="20"/>
        </w:rPr>
        <w:t>urchased offsets (see paragraph</w:t>
      </w:r>
      <w:r w:rsidR="00484B4F" w:rsidRPr="002C0BF6">
        <w:rPr>
          <w:rFonts w:ascii="Arial" w:hAnsi="Arial" w:cs="Arial"/>
          <w:sz w:val="20"/>
          <w:szCs w:val="20"/>
        </w:rPr>
        <w:t>s</w:t>
      </w:r>
      <w:r w:rsidR="00F802E1" w:rsidRPr="002C0BF6">
        <w:rPr>
          <w:rFonts w:ascii="Arial" w:hAnsi="Arial" w:cs="Arial"/>
          <w:sz w:val="20"/>
          <w:szCs w:val="20"/>
        </w:rPr>
        <w:t xml:space="preserve"> </w:t>
      </w:r>
      <w:r w:rsidR="00E57720" w:rsidRPr="002C0BF6">
        <w:rPr>
          <w:rFonts w:ascii="Arial" w:hAnsi="Arial" w:cs="Arial"/>
          <w:sz w:val="20"/>
          <w:szCs w:val="20"/>
        </w:rPr>
        <w:t>A</w:t>
      </w:r>
      <w:r w:rsidR="0016693F" w:rsidRPr="002C0BF6">
        <w:rPr>
          <w:rFonts w:ascii="Arial" w:hAnsi="Arial" w:cs="Arial"/>
          <w:sz w:val="20"/>
          <w:szCs w:val="20"/>
        </w:rPr>
        <w:t>1</w:t>
      </w:r>
      <w:ins w:id="1845" w:author="Beverley Bahlmann" w:date="2012-03-27T17:59:00Z">
        <w:r w:rsidR="00E30FF9" w:rsidRPr="002C0BF6">
          <w:rPr>
            <w:rFonts w:ascii="Arial" w:hAnsi="Arial" w:cs="Arial"/>
            <w:sz w:val="20"/>
            <w:szCs w:val="20"/>
          </w:rPr>
          <w:t>1</w:t>
        </w:r>
      </w:ins>
      <w:del w:id="1846" w:author="Beverley Bahlmann" w:date="2012-03-27T17:59:00Z">
        <w:r w:rsidR="0016693F" w:rsidRPr="002C0BF6" w:rsidDel="00E30FF9">
          <w:rPr>
            <w:rFonts w:ascii="Arial" w:hAnsi="Arial" w:cs="Arial"/>
            <w:sz w:val="20"/>
            <w:szCs w:val="20"/>
          </w:rPr>
          <w:delText>0</w:delText>
        </w:r>
      </w:del>
      <w:r w:rsidR="009B2BD9" w:rsidRPr="002C0BF6">
        <w:rPr>
          <w:rFonts w:ascii="Arial" w:hAnsi="Arial" w:cs="Arial"/>
          <w:sz w:val="20"/>
          <w:szCs w:val="20"/>
        </w:rPr>
        <w:t>–</w:t>
      </w:r>
      <w:r w:rsidR="00E57720" w:rsidRPr="002C0BF6">
        <w:rPr>
          <w:rFonts w:ascii="Arial" w:hAnsi="Arial" w:cs="Arial"/>
          <w:sz w:val="20"/>
          <w:szCs w:val="20"/>
        </w:rPr>
        <w:t>A</w:t>
      </w:r>
      <w:r w:rsidR="0016693F" w:rsidRPr="002C0BF6">
        <w:rPr>
          <w:rFonts w:ascii="Arial" w:hAnsi="Arial" w:cs="Arial"/>
          <w:sz w:val="20"/>
          <w:szCs w:val="20"/>
        </w:rPr>
        <w:t>1</w:t>
      </w:r>
      <w:ins w:id="1847" w:author="Beverley Bahlmann" w:date="2012-03-27T17:59:00Z">
        <w:r w:rsidR="00E30FF9" w:rsidRPr="002C0BF6">
          <w:rPr>
            <w:rFonts w:ascii="Arial" w:hAnsi="Arial" w:cs="Arial"/>
            <w:sz w:val="20"/>
            <w:szCs w:val="20"/>
          </w:rPr>
          <w:t>3</w:t>
        </w:r>
      </w:ins>
      <w:del w:id="1848" w:author="Beverley Bahlmann" w:date="2012-03-27T17:59:00Z">
        <w:r w:rsidR="0016693F" w:rsidRPr="002C0BF6" w:rsidDel="00E30FF9">
          <w:rPr>
            <w:rFonts w:ascii="Arial" w:hAnsi="Arial" w:cs="Arial"/>
            <w:sz w:val="20"/>
            <w:szCs w:val="20"/>
          </w:rPr>
          <w:delText>2</w:delText>
        </w:r>
      </w:del>
      <w:r w:rsidR="00F802E1" w:rsidRPr="002C0BF6">
        <w:rPr>
          <w:rFonts w:ascii="Arial" w:hAnsi="Arial" w:cs="Arial"/>
          <w:sz w:val="20"/>
          <w:szCs w:val="20"/>
        </w:rPr>
        <w:t>)</w:t>
      </w:r>
      <w:r w:rsidR="003E4F14" w:rsidRPr="002C0BF6">
        <w:rPr>
          <w:rFonts w:ascii="Arial" w:hAnsi="Arial" w:cs="Arial"/>
          <w:sz w:val="20"/>
          <w:szCs w:val="20"/>
        </w:rPr>
        <w:t>.</w:t>
      </w:r>
    </w:p>
    <w:p w:rsidR="009E3154" w:rsidRPr="002C0BF6" w:rsidRDefault="009E3154" w:rsidP="00745241">
      <w:pPr>
        <w:pageBreakBefore/>
        <w:jc w:val="right"/>
        <w:rPr>
          <w:rFonts w:ascii="Arial" w:hAnsi="Arial" w:cs="Arial"/>
          <w:b/>
          <w:sz w:val="20"/>
          <w:szCs w:val="20"/>
        </w:rPr>
      </w:pPr>
      <w:r w:rsidRPr="002C0BF6">
        <w:rPr>
          <w:rFonts w:ascii="Arial" w:hAnsi="Arial" w:cs="Arial"/>
          <w:b/>
          <w:sz w:val="20"/>
          <w:szCs w:val="20"/>
        </w:rPr>
        <w:lastRenderedPageBreak/>
        <w:t>Appendix</w:t>
      </w:r>
      <w:r w:rsidR="00972428" w:rsidRPr="002C0BF6">
        <w:rPr>
          <w:rFonts w:ascii="Arial" w:hAnsi="Arial" w:cs="Arial"/>
          <w:b/>
          <w:sz w:val="20"/>
          <w:szCs w:val="20"/>
        </w:rPr>
        <w:t xml:space="preserve"> </w:t>
      </w:r>
      <w:r w:rsidR="005D7A87" w:rsidRPr="002C0BF6">
        <w:rPr>
          <w:rFonts w:ascii="Arial" w:hAnsi="Arial" w:cs="Arial"/>
          <w:b/>
          <w:sz w:val="20"/>
          <w:szCs w:val="20"/>
        </w:rPr>
        <w:t>2</w:t>
      </w:r>
    </w:p>
    <w:p w:rsidR="009E3154" w:rsidRPr="002C0BF6" w:rsidRDefault="009E3154" w:rsidP="00745241">
      <w:pPr>
        <w:spacing w:after="120"/>
        <w:jc w:val="right"/>
        <w:rPr>
          <w:rFonts w:ascii="Arial" w:hAnsi="Arial" w:cs="Arial"/>
          <w:sz w:val="20"/>
          <w:szCs w:val="20"/>
        </w:rPr>
      </w:pPr>
      <w:r w:rsidRPr="002C0BF6">
        <w:rPr>
          <w:rFonts w:ascii="Arial" w:hAnsi="Arial" w:cs="Arial"/>
          <w:sz w:val="20"/>
          <w:szCs w:val="20"/>
        </w:rPr>
        <w:t xml:space="preserve">(Ref: Para. </w:t>
      </w:r>
      <w:r w:rsidR="00C611A1" w:rsidRPr="002C0BF6">
        <w:rPr>
          <w:rFonts w:ascii="Arial" w:hAnsi="Arial" w:cs="Arial"/>
          <w:sz w:val="20"/>
          <w:szCs w:val="20"/>
        </w:rPr>
        <w:t>A1</w:t>
      </w:r>
      <w:ins w:id="1849" w:author="Beverley Bahlmann" w:date="2012-03-27T17:59:00Z">
        <w:r w:rsidR="00E30FF9" w:rsidRPr="002C0BF6">
          <w:rPr>
            <w:rFonts w:ascii="Arial" w:hAnsi="Arial" w:cs="Arial"/>
            <w:sz w:val="20"/>
            <w:szCs w:val="20"/>
          </w:rPr>
          <w:t>34</w:t>
        </w:r>
      </w:ins>
      <w:del w:id="1850" w:author="Beverley Bahlmann" w:date="2012-03-13T16:46:00Z">
        <w:r w:rsidR="00094E8D" w:rsidRPr="002C0BF6" w:rsidDel="00880CA5">
          <w:rPr>
            <w:rFonts w:ascii="Arial" w:hAnsi="Arial" w:cs="Arial"/>
            <w:sz w:val="20"/>
            <w:szCs w:val="20"/>
          </w:rPr>
          <w:delText>31</w:delText>
        </w:r>
      </w:del>
      <w:r w:rsidRPr="002C0BF6">
        <w:rPr>
          <w:rFonts w:ascii="Arial" w:hAnsi="Arial" w:cs="Arial"/>
          <w:sz w:val="20"/>
          <w:szCs w:val="20"/>
        </w:rPr>
        <w:t>)</w:t>
      </w:r>
    </w:p>
    <w:p w:rsidR="009E3154" w:rsidRPr="002C0BF6" w:rsidRDefault="00ED5A97" w:rsidP="00745241">
      <w:pPr>
        <w:spacing w:after="120"/>
        <w:jc w:val="left"/>
        <w:rPr>
          <w:rFonts w:ascii="Arial" w:hAnsi="Arial" w:cs="Arial"/>
          <w:b/>
        </w:rPr>
      </w:pPr>
      <w:r w:rsidRPr="002C0BF6">
        <w:rPr>
          <w:rFonts w:ascii="Arial" w:hAnsi="Arial" w:cs="Arial"/>
          <w:b/>
        </w:rPr>
        <w:t xml:space="preserve">Illustrations of </w:t>
      </w:r>
      <w:r w:rsidR="009E3154" w:rsidRPr="002C0BF6">
        <w:rPr>
          <w:rFonts w:ascii="Arial" w:hAnsi="Arial" w:cs="Arial"/>
          <w:b/>
        </w:rPr>
        <w:t>Assurance Report</w:t>
      </w:r>
      <w:r w:rsidR="001D56D8" w:rsidRPr="002C0BF6">
        <w:rPr>
          <w:rFonts w:ascii="Arial" w:hAnsi="Arial" w:cs="Arial"/>
          <w:b/>
        </w:rPr>
        <w:t>s</w:t>
      </w:r>
      <w:r w:rsidR="00C20230" w:rsidRPr="002C0BF6">
        <w:rPr>
          <w:rFonts w:ascii="Arial" w:hAnsi="Arial" w:cs="Arial"/>
          <w:b/>
        </w:rPr>
        <w:t xml:space="preserve"> </w:t>
      </w:r>
      <w:r w:rsidR="005D7A87" w:rsidRPr="002C0BF6">
        <w:rPr>
          <w:rFonts w:ascii="Arial" w:hAnsi="Arial" w:cs="Arial"/>
          <w:b/>
        </w:rPr>
        <w:t xml:space="preserve">on </w:t>
      </w:r>
      <w:r w:rsidR="00C20230" w:rsidRPr="002C0BF6">
        <w:rPr>
          <w:rFonts w:ascii="Arial" w:hAnsi="Arial" w:cs="Arial"/>
          <w:b/>
        </w:rPr>
        <w:t>GHG Statements</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60"/>
      </w:tblGrid>
      <w:tr w:rsidR="009D7301" w:rsidRPr="002C0BF6" w:rsidTr="00415E4B">
        <w:tc>
          <w:tcPr>
            <w:tcW w:w="9360" w:type="dxa"/>
          </w:tcPr>
          <w:p w:rsidR="009D7301" w:rsidRPr="002C0BF6" w:rsidRDefault="009D7301" w:rsidP="00745241">
            <w:pPr>
              <w:spacing w:before="120"/>
              <w:rPr>
                <w:rFonts w:ascii="Arial" w:hAnsi="Arial" w:cs="Arial"/>
                <w:b/>
                <w:bCs/>
                <w:kern w:val="0"/>
                <w:sz w:val="20"/>
                <w:szCs w:val="20"/>
                <w:u w:val="single"/>
                <w:lang w:bidi="ar-SA"/>
              </w:rPr>
            </w:pPr>
            <w:r w:rsidRPr="002C0BF6">
              <w:rPr>
                <w:rFonts w:ascii="Arial" w:hAnsi="Arial" w:cs="Arial"/>
                <w:b/>
                <w:sz w:val="20"/>
                <w:szCs w:val="20"/>
                <w:u w:val="single"/>
              </w:rPr>
              <w:t>Illustration</w:t>
            </w:r>
            <w:r w:rsidRPr="002C0BF6">
              <w:rPr>
                <w:rFonts w:ascii="Arial" w:hAnsi="Arial" w:cs="Arial"/>
                <w:sz w:val="20"/>
                <w:szCs w:val="20"/>
                <w:u w:val="single"/>
              </w:rPr>
              <w:t xml:space="preserve"> </w:t>
            </w:r>
            <w:r w:rsidRPr="002C0BF6">
              <w:rPr>
                <w:rFonts w:ascii="Arial" w:hAnsi="Arial" w:cs="Arial"/>
                <w:b/>
                <w:bCs/>
                <w:kern w:val="0"/>
                <w:sz w:val="20"/>
                <w:szCs w:val="20"/>
                <w:u w:val="single"/>
                <w:lang w:bidi="ar-SA"/>
              </w:rPr>
              <w:t xml:space="preserve">1: </w:t>
            </w:r>
          </w:p>
          <w:p w:rsidR="009D7301" w:rsidRPr="002C0BF6" w:rsidRDefault="009D7301" w:rsidP="00745241">
            <w:pPr>
              <w:spacing w:before="120"/>
              <w:rPr>
                <w:rFonts w:ascii="Arial" w:hAnsi="Arial" w:cs="Arial"/>
                <w:b/>
                <w:bCs/>
                <w:kern w:val="0"/>
                <w:sz w:val="20"/>
                <w:szCs w:val="20"/>
                <w:lang w:bidi="ar-SA"/>
              </w:rPr>
            </w:pPr>
            <w:r w:rsidRPr="002C0BF6">
              <w:rPr>
                <w:rFonts w:ascii="Arial" w:hAnsi="Arial" w:cs="Arial"/>
                <w:b/>
                <w:bCs/>
                <w:kern w:val="0"/>
                <w:sz w:val="20"/>
                <w:szCs w:val="20"/>
                <w:lang w:bidi="ar-SA"/>
              </w:rPr>
              <w:t>Circumstances include the following:</w:t>
            </w:r>
          </w:p>
          <w:p w:rsidR="009D7301" w:rsidRPr="002C0BF6" w:rsidRDefault="007A7804" w:rsidP="00745241">
            <w:pPr>
              <w:pStyle w:val="ListBullet2"/>
              <w:numPr>
                <w:ilvl w:val="0"/>
                <w:numId w:val="0"/>
              </w:numPr>
              <w:spacing w:after="0"/>
              <w:ind w:left="547" w:hanging="547"/>
              <w:rPr>
                <w:rFonts w:ascii="Arial" w:hAnsi="Arial" w:cs="Arial"/>
                <w:b/>
                <w:bCs/>
                <w:sz w:val="20"/>
                <w:szCs w:val="20"/>
              </w:rPr>
            </w:pPr>
            <w:r w:rsidRPr="002C0BF6">
              <w:rPr>
                <w:rFonts w:ascii="Arial" w:hAnsi="Arial" w:cs="Arial"/>
                <w:i/>
                <w:sz w:val="20"/>
                <w:szCs w:val="20"/>
              </w:rPr>
              <w:t>•</w:t>
            </w:r>
            <w:r w:rsidR="00EB6A65" w:rsidRPr="002C0BF6">
              <w:rPr>
                <w:rFonts w:ascii="Arial" w:hAnsi="Arial" w:cs="Arial"/>
                <w:i/>
                <w:sz w:val="20"/>
                <w:szCs w:val="20"/>
              </w:rPr>
              <w:t xml:space="preserve"> </w:t>
            </w:r>
            <w:r w:rsidR="009B1B82" w:rsidRPr="002C0BF6">
              <w:rPr>
                <w:rFonts w:ascii="Arial" w:hAnsi="Arial" w:cs="Arial"/>
                <w:bCs/>
                <w:sz w:val="20"/>
                <w:szCs w:val="20"/>
              </w:rPr>
              <w:tab/>
            </w:r>
            <w:r w:rsidR="009D7301" w:rsidRPr="002C0BF6">
              <w:rPr>
                <w:rFonts w:ascii="Arial" w:hAnsi="Arial" w:cs="Arial"/>
                <w:b/>
                <w:bCs/>
                <w:sz w:val="20"/>
                <w:szCs w:val="20"/>
              </w:rPr>
              <w:t>Reasonable assurance engagement.</w:t>
            </w:r>
          </w:p>
          <w:p w:rsidR="009D7301" w:rsidRPr="002C0BF6" w:rsidRDefault="007A7804" w:rsidP="00745241">
            <w:pPr>
              <w:pStyle w:val="ListBullet2"/>
              <w:numPr>
                <w:ilvl w:val="0"/>
                <w:numId w:val="0"/>
              </w:numPr>
              <w:spacing w:after="0"/>
              <w:ind w:left="547" w:hanging="547"/>
              <w:rPr>
                <w:rFonts w:ascii="Arial" w:hAnsi="Arial" w:cs="Arial"/>
                <w:b/>
                <w:bCs/>
                <w:sz w:val="20"/>
                <w:szCs w:val="20"/>
              </w:rPr>
            </w:pPr>
            <w:r w:rsidRPr="002C0BF6">
              <w:rPr>
                <w:rFonts w:ascii="Arial" w:hAnsi="Arial" w:cs="Arial"/>
                <w:i/>
                <w:sz w:val="20"/>
                <w:szCs w:val="20"/>
              </w:rPr>
              <w:t>•</w:t>
            </w:r>
            <w:r w:rsidR="009B1B82" w:rsidRPr="002C0BF6">
              <w:rPr>
                <w:rFonts w:ascii="Arial" w:hAnsi="Arial" w:cs="Arial"/>
                <w:bCs/>
                <w:sz w:val="20"/>
                <w:szCs w:val="20"/>
              </w:rPr>
              <w:tab/>
            </w:r>
            <w:r w:rsidR="009D7301" w:rsidRPr="002C0BF6">
              <w:rPr>
                <w:rFonts w:ascii="Arial" w:hAnsi="Arial" w:cs="Arial"/>
                <w:b/>
                <w:bCs/>
                <w:sz w:val="20"/>
                <w:szCs w:val="20"/>
              </w:rPr>
              <w:t>The entity</w:t>
            </w:r>
            <w:r w:rsidR="00B23E35" w:rsidRPr="002C0BF6">
              <w:rPr>
                <w:rFonts w:ascii="Arial" w:hAnsi="Arial" w:cs="Arial"/>
                <w:b/>
                <w:bCs/>
                <w:sz w:val="20"/>
                <w:szCs w:val="20"/>
              </w:rPr>
              <w:t>’</w:t>
            </w:r>
            <w:r w:rsidR="009D7301" w:rsidRPr="002C0BF6">
              <w:rPr>
                <w:rFonts w:ascii="Arial" w:hAnsi="Arial" w:cs="Arial"/>
                <w:b/>
                <w:bCs/>
                <w:sz w:val="20"/>
                <w:szCs w:val="20"/>
              </w:rPr>
              <w:t>s GHG statement contains no Scope 3 emissions.</w:t>
            </w:r>
          </w:p>
          <w:p w:rsidR="009D7301" w:rsidRPr="002C0BF6" w:rsidRDefault="007A7804" w:rsidP="00745241">
            <w:pPr>
              <w:pStyle w:val="ListBullet2"/>
              <w:numPr>
                <w:ilvl w:val="0"/>
                <w:numId w:val="0"/>
              </w:numPr>
              <w:ind w:left="547" w:hanging="547"/>
              <w:rPr>
                <w:rFonts w:ascii="Arial" w:hAnsi="Arial" w:cs="Arial"/>
                <w:bCs/>
                <w:sz w:val="20"/>
                <w:szCs w:val="20"/>
              </w:rPr>
            </w:pPr>
            <w:r w:rsidRPr="002C0BF6">
              <w:rPr>
                <w:rFonts w:ascii="Arial" w:hAnsi="Arial" w:cs="Arial"/>
                <w:i/>
                <w:sz w:val="20"/>
                <w:szCs w:val="20"/>
              </w:rPr>
              <w:t>•</w:t>
            </w:r>
            <w:r w:rsidR="009B1B82" w:rsidRPr="002C0BF6">
              <w:rPr>
                <w:rFonts w:ascii="Arial" w:hAnsi="Arial" w:cs="Arial"/>
                <w:bCs/>
                <w:sz w:val="20"/>
                <w:szCs w:val="20"/>
              </w:rPr>
              <w:tab/>
            </w:r>
            <w:r w:rsidR="009D7301" w:rsidRPr="002C0BF6">
              <w:rPr>
                <w:rFonts w:ascii="Arial" w:hAnsi="Arial" w:cs="Arial"/>
                <w:b/>
                <w:bCs/>
                <w:sz w:val="20"/>
                <w:szCs w:val="20"/>
              </w:rPr>
              <w:t>The entity</w:t>
            </w:r>
            <w:r w:rsidR="00B23E35" w:rsidRPr="002C0BF6">
              <w:rPr>
                <w:rFonts w:ascii="Arial" w:hAnsi="Arial" w:cs="Arial"/>
                <w:b/>
                <w:bCs/>
                <w:sz w:val="20"/>
                <w:szCs w:val="20"/>
              </w:rPr>
              <w:t>’</w:t>
            </w:r>
            <w:r w:rsidR="009D7301" w:rsidRPr="002C0BF6">
              <w:rPr>
                <w:rFonts w:ascii="Arial" w:hAnsi="Arial" w:cs="Arial"/>
                <w:b/>
                <w:bCs/>
                <w:sz w:val="20"/>
                <w:szCs w:val="20"/>
              </w:rPr>
              <w:t>s GHG statement contains no emissions deductions.</w:t>
            </w:r>
          </w:p>
          <w:p w:rsidR="009427B3" w:rsidRPr="002C0BF6" w:rsidRDefault="007A7804" w:rsidP="00745241">
            <w:pPr>
              <w:pStyle w:val="ListBullet2"/>
              <w:numPr>
                <w:ilvl w:val="0"/>
                <w:numId w:val="0"/>
              </w:numPr>
              <w:ind w:left="547" w:hanging="547"/>
              <w:rPr>
                <w:rFonts w:ascii="Arial" w:hAnsi="Arial" w:cs="Arial"/>
                <w:bCs/>
                <w:sz w:val="20"/>
                <w:szCs w:val="20"/>
              </w:rPr>
            </w:pPr>
            <w:r w:rsidRPr="002C0BF6">
              <w:rPr>
                <w:rFonts w:ascii="Arial" w:hAnsi="Arial" w:cs="Arial"/>
                <w:i/>
                <w:sz w:val="20"/>
                <w:szCs w:val="20"/>
              </w:rPr>
              <w:t>•</w:t>
            </w:r>
            <w:r w:rsidR="009B1B82" w:rsidRPr="002C0BF6">
              <w:rPr>
                <w:rFonts w:ascii="Arial" w:hAnsi="Arial" w:cs="Arial"/>
                <w:bCs/>
                <w:sz w:val="20"/>
                <w:szCs w:val="20"/>
              </w:rPr>
              <w:tab/>
            </w:r>
            <w:r w:rsidR="009427B3" w:rsidRPr="002C0BF6">
              <w:rPr>
                <w:rFonts w:ascii="Arial" w:hAnsi="Arial" w:cs="Arial"/>
                <w:b/>
                <w:bCs/>
                <w:sz w:val="20"/>
                <w:szCs w:val="20"/>
              </w:rPr>
              <w:t xml:space="preserve">The GHG statement contains no comparative information. </w:t>
            </w:r>
          </w:p>
        </w:tc>
      </w:tr>
    </w:tbl>
    <w:p w:rsidR="009427B3" w:rsidRPr="002C0BF6" w:rsidRDefault="00F51BC1" w:rsidP="00745241">
      <w:pPr>
        <w:spacing w:before="220"/>
        <w:rPr>
          <w:rFonts w:ascii="Arial" w:hAnsi="Arial" w:cs="Arial"/>
          <w:i/>
          <w:sz w:val="20"/>
          <w:szCs w:val="20"/>
        </w:rPr>
      </w:pPr>
      <w:r w:rsidRPr="002C0BF6">
        <w:rPr>
          <w:rFonts w:ascii="Arial" w:hAnsi="Arial" w:cs="Arial"/>
          <w:i/>
          <w:sz w:val="20"/>
          <w:szCs w:val="20"/>
        </w:rPr>
        <w:t>The following illustrative report is for guidance only and is not intended to be exhaustive or applicable to all situations.</w:t>
      </w:r>
    </w:p>
    <w:p w:rsidR="009E3154" w:rsidRPr="002C0BF6" w:rsidRDefault="00F51BC1" w:rsidP="00745241">
      <w:pPr>
        <w:spacing w:before="120"/>
        <w:rPr>
          <w:rFonts w:ascii="Arial" w:hAnsi="Arial" w:cs="Arial"/>
          <w:sz w:val="20"/>
          <w:szCs w:val="20"/>
        </w:rPr>
      </w:pPr>
      <w:r w:rsidRPr="002C0BF6">
        <w:rPr>
          <w:rFonts w:ascii="Arial" w:hAnsi="Arial" w:cs="Arial"/>
          <w:sz w:val="20"/>
          <w:szCs w:val="20"/>
        </w:rPr>
        <w:t xml:space="preserve">INDEPENDENT </w:t>
      </w:r>
      <w:ins w:id="1851" w:author="Beverley Bahlmann" w:date="2012-03-20T16:40:00Z">
        <w:r w:rsidR="00E75A15" w:rsidRPr="002C0BF6">
          <w:rPr>
            <w:rFonts w:ascii="Arial" w:hAnsi="Arial" w:cs="Arial"/>
            <w:sz w:val="20"/>
            <w:szCs w:val="20"/>
          </w:rPr>
          <w:t xml:space="preserve">PRACTITIONER’S </w:t>
        </w:r>
      </w:ins>
      <w:r w:rsidRPr="002C0BF6">
        <w:rPr>
          <w:rFonts w:ascii="Arial" w:hAnsi="Arial" w:cs="Arial"/>
          <w:sz w:val="20"/>
          <w:szCs w:val="20"/>
        </w:rPr>
        <w:t>REASONABLE ASSURANCE</w:t>
      </w:r>
      <w:r w:rsidRPr="002C0BF6">
        <w:rPr>
          <w:rFonts w:ascii="Arial" w:hAnsi="Arial" w:cs="Arial"/>
          <w:i/>
          <w:sz w:val="20"/>
          <w:szCs w:val="20"/>
        </w:rPr>
        <w:t xml:space="preserve"> </w:t>
      </w:r>
      <w:r w:rsidRPr="002C0BF6">
        <w:rPr>
          <w:rFonts w:ascii="Arial" w:hAnsi="Arial" w:cs="Arial"/>
          <w:sz w:val="20"/>
          <w:szCs w:val="20"/>
        </w:rPr>
        <w:t>REPORT ON ABC’S GREENHOUSE GAS (GHG) STATEMENT</w:t>
      </w:r>
    </w:p>
    <w:p w:rsidR="00D0044C" w:rsidRPr="002C0BF6" w:rsidRDefault="00F51BC1" w:rsidP="00745241">
      <w:pPr>
        <w:tabs>
          <w:tab w:val="left" w:pos="2385"/>
        </w:tabs>
        <w:spacing w:before="120"/>
        <w:rPr>
          <w:rFonts w:ascii="Arial" w:hAnsi="Arial" w:cs="Arial"/>
          <w:sz w:val="20"/>
          <w:szCs w:val="20"/>
        </w:rPr>
      </w:pPr>
      <w:r w:rsidRPr="002C0BF6">
        <w:rPr>
          <w:rFonts w:ascii="Arial" w:hAnsi="Arial" w:cs="Arial"/>
          <w:sz w:val="20"/>
          <w:szCs w:val="20"/>
        </w:rPr>
        <w:t>[Appropriate Addressee]</w:t>
      </w:r>
    </w:p>
    <w:p w:rsidR="009E3154" w:rsidRPr="002C0BF6" w:rsidRDefault="00F51BC1" w:rsidP="00745241">
      <w:pPr>
        <w:tabs>
          <w:tab w:val="left" w:pos="2385"/>
        </w:tabs>
        <w:spacing w:before="120"/>
        <w:rPr>
          <w:rFonts w:ascii="Arial" w:hAnsi="Arial" w:cs="Arial"/>
          <w:i/>
          <w:sz w:val="20"/>
          <w:szCs w:val="20"/>
        </w:rPr>
      </w:pPr>
      <w:r w:rsidRPr="002C0BF6">
        <w:rPr>
          <w:rFonts w:ascii="Arial" w:hAnsi="Arial" w:cs="Arial"/>
          <w:b/>
          <w:sz w:val="20"/>
          <w:szCs w:val="20"/>
        </w:rPr>
        <w:t xml:space="preserve">Report on GHG Statement </w:t>
      </w:r>
      <w:r w:rsidRPr="002C0BF6">
        <w:rPr>
          <w:rFonts w:ascii="Arial" w:hAnsi="Arial" w:cs="Arial"/>
          <w:sz w:val="20"/>
          <w:szCs w:val="20"/>
        </w:rPr>
        <w:t>(</w:t>
      </w:r>
      <w:r w:rsidRPr="002C0BF6">
        <w:rPr>
          <w:rFonts w:ascii="Arial" w:hAnsi="Arial" w:cs="Arial"/>
          <w:i/>
          <w:sz w:val="20"/>
          <w:szCs w:val="20"/>
        </w:rPr>
        <w:t>this heading is not needed if this is the only section</w:t>
      </w:r>
      <w:r w:rsidRPr="002C0BF6">
        <w:rPr>
          <w:rFonts w:ascii="Arial" w:hAnsi="Arial" w:cs="Arial"/>
          <w:sz w:val="20"/>
          <w:szCs w:val="20"/>
        </w:rPr>
        <w:t>)</w:t>
      </w:r>
    </w:p>
    <w:p w:rsidR="00ED7F28" w:rsidRPr="002C0BF6" w:rsidRDefault="00F51BC1" w:rsidP="00745241">
      <w:pPr>
        <w:spacing w:before="120"/>
        <w:rPr>
          <w:rFonts w:ascii="Arial" w:hAnsi="Arial" w:cs="Arial"/>
          <w:sz w:val="20"/>
          <w:szCs w:val="20"/>
        </w:rPr>
      </w:pPr>
      <w:r w:rsidRPr="002C0BF6">
        <w:rPr>
          <w:rFonts w:ascii="Arial" w:hAnsi="Arial" w:cs="Arial"/>
          <w:sz w:val="20"/>
          <w:szCs w:val="20"/>
        </w:rPr>
        <w:t>We have undertaken a reasonable assurance engagement of the accompanying GHG statement of ABC for the year ended December 31, 20X1, comprising the Emissions Inventory and the Explanatory Notes on pages xx–</w:t>
      </w:r>
      <w:proofErr w:type="spellStart"/>
      <w:r w:rsidRPr="002C0BF6">
        <w:rPr>
          <w:rFonts w:ascii="Arial" w:hAnsi="Arial" w:cs="Arial"/>
          <w:sz w:val="20"/>
          <w:szCs w:val="20"/>
        </w:rPr>
        <w:t>yy</w:t>
      </w:r>
      <w:proofErr w:type="spellEnd"/>
      <w:r w:rsidRPr="002C0BF6">
        <w:rPr>
          <w:rFonts w:ascii="Arial" w:hAnsi="Arial" w:cs="Arial"/>
          <w:sz w:val="20"/>
          <w:szCs w:val="20"/>
        </w:rPr>
        <w:t>.</w:t>
      </w:r>
      <w:r w:rsidR="00ED7F28" w:rsidRPr="002C0BF6">
        <w:rPr>
          <w:rFonts w:ascii="Arial" w:hAnsi="Arial" w:cs="Arial"/>
          <w:sz w:val="20"/>
          <w:szCs w:val="20"/>
        </w:rPr>
        <w:t xml:space="preserve"> [This engagement was conducted by a multidisciplinary team including assurance practitioners, engineers and environmental scientists.]</w:t>
      </w:r>
      <w:r w:rsidR="00ED7F28" w:rsidRPr="002C0BF6">
        <w:rPr>
          <w:rFonts w:ascii="Arial" w:eastAsia="Calibri" w:hAnsi="Arial" w:cs="Arial"/>
          <w:kern w:val="0"/>
          <w:sz w:val="20"/>
          <w:szCs w:val="20"/>
          <w:vertAlign w:val="superscript"/>
          <w:lang w:bidi="ar-SA"/>
        </w:rPr>
        <w:t xml:space="preserve"> </w:t>
      </w:r>
      <w:r w:rsidR="00ED7F28" w:rsidRPr="002C0BF6">
        <w:rPr>
          <w:rFonts w:ascii="Arial" w:eastAsia="Calibri" w:hAnsi="Arial" w:cs="Arial"/>
          <w:kern w:val="0"/>
          <w:sz w:val="20"/>
          <w:szCs w:val="20"/>
          <w:vertAlign w:val="superscript"/>
          <w:lang w:bidi="ar-SA"/>
        </w:rPr>
        <w:footnoteReference w:id="27"/>
      </w:r>
    </w:p>
    <w:p w:rsidR="009E3154" w:rsidRPr="002C0BF6" w:rsidRDefault="009E3154" w:rsidP="00745241">
      <w:pPr>
        <w:pStyle w:val="IFACHeading4"/>
        <w:spacing w:before="220"/>
        <w:rPr>
          <w:rFonts w:ascii="Arial" w:hAnsi="Arial" w:cs="Arial"/>
          <w:sz w:val="20"/>
          <w:szCs w:val="20"/>
        </w:rPr>
      </w:pPr>
      <w:r w:rsidRPr="002C0BF6">
        <w:rPr>
          <w:rFonts w:ascii="Arial" w:hAnsi="Arial" w:cs="Arial"/>
          <w:sz w:val="20"/>
          <w:szCs w:val="20"/>
        </w:rPr>
        <w:t>ABC</w:t>
      </w:r>
      <w:r w:rsidR="00B23E35" w:rsidRPr="002C0BF6">
        <w:rPr>
          <w:rFonts w:ascii="Arial" w:hAnsi="Arial" w:cs="Arial"/>
          <w:sz w:val="20"/>
          <w:szCs w:val="20"/>
        </w:rPr>
        <w:t>’</w:t>
      </w:r>
      <w:r w:rsidRPr="002C0BF6">
        <w:rPr>
          <w:rFonts w:ascii="Arial" w:hAnsi="Arial" w:cs="Arial"/>
          <w:sz w:val="20"/>
          <w:szCs w:val="20"/>
        </w:rPr>
        <w:t>s Responsibility for the GHG Statement</w:t>
      </w:r>
    </w:p>
    <w:p w:rsidR="009E3154" w:rsidRPr="002C0BF6" w:rsidRDefault="009E3154" w:rsidP="00745241">
      <w:pPr>
        <w:spacing w:before="120"/>
        <w:rPr>
          <w:rFonts w:ascii="Arial" w:hAnsi="Arial" w:cs="Arial"/>
          <w:sz w:val="20"/>
          <w:szCs w:val="20"/>
        </w:rPr>
      </w:pPr>
      <w:r w:rsidRPr="002C0BF6">
        <w:rPr>
          <w:rFonts w:ascii="Arial" w:hAnsi="Arial" w:cs="Arial"/>
          <w:sz w:val="20"/>
          <w:szCs w:val="20"/>
        </w:rPr>
        <w:t>ABC is responsible for the preparation of the GHG statement in accordance with [</w:t>
      </w:r>
      <w:r w:rsidRPr="002C0BF6">
        <w:rPr>
          <w:rFonts w:ascii="Arial" w:hAnsi="Arial" w:cs="Arial"/>
          <w:i/>
          <w:sz w:val="20"/>
          <w:szCs w:val="20"/>
        </w:rPr>
        <w:t>applicable criteria</w:t>
      </w:r>
      <w:r w:rsidRPr="002C0BF6">
        <w:rPr>
          <w:rStyle w:val="FootnoteReference"/>
          <w:rFonts w:ascii="Arial" w:hAnsi="Arial" w:cs="Arial"/>
          <w:sz w:val="20"/>
          <w:szCs w:val="20"/>
        </w:rPr>
        <w:footnoteReference w:id="28"/>
      </w:r>
      <w:r w:rsidRPr="002C0BF6">
        <w:rPr>
          <w:rFonts w:ascii="Arial" w:hAnsi="Arial" w:cs="Arial"/>
          <w:sz w:val="20"/>
          <w:szCs w:val="20"/>
        </w:rPr>
        <w:t xml:space="preserve">], applied as explained in Note 1 to the </w:t>
      </w:r>
      <w:del w:id="1853" w:author="Beverley Bahlmann" w:date="2012-03-12T16:03:00Z">
        <w:r w:rsidRPr="002C0BF6" w:rsidDel="00E51E0A">
          <w:rPr>
            <w:rFonts w:ascii="Arial" w:hAnsi="Arial" w:cs="Arial"/>
            <w:sz w:val="20"/>
            <w:szCs w:val="20"/>
          </w:rPr>
          <w:delText>Emissions Inventory</w:delText>
        </w:r>
      </w:del>
      <w:ins w:id="1854" w:author="Beverley Bahlmann" w:date="2012-03-12T16:03:00Z">
        <w:r w:rsidR="00E51E0A" w:rsidRPr="002C0BF6">
          <w:rPr>
            <w:rFonts w:ascii="Arial" w:hAnsi="Arial" w:cs="Arial"/>
            <w:sz w:val="20"/>
            <w:szCs w:val="20"/>
          </w:rPr>
          <w:t>GHG statement</w:t>
        </w:r>
      </w:ins>
      <w:r w:rsidRPr="002C0BF6">
        <w:rPr>
          <w:rFonts w:ascii="Arial" w:hAnsi="Arial" w:cs="Arial"/>
          <w:sz w:val="20"/>
          <w:szCs w:val="20"/>
        </w:rPr>
        <w:t>. This responsibility includes the design, implementation and maintenance of internal control relevant to the preparation of a GHG statement that is free from material misstatement, whether due to fraud or error.</w:t>
      </w:r>
    </w:p>
    <w:p w:rsidR="00660F5C" w:rsidRPr="002C0BF6" w:rsidRDefault="009427B3" w:rsidP="00745241">
      <w:pPr>
        <w:spacing w:before="120"/>
        <w:rPr>
          <w:rFonts w:ascii="Arial" w:hAnsi="Arial" w:cs="Arial"/>
          <w:sz w:val="20"/>
          <w:szCs w:val="20"/>
        </w:rPr>
      </w:pPr>
      <w:r w:rsidRPr="002C0BF6">
        <w:rPr>
          <w:rFonts w:ascii="Arial" w:eastAsia="Calibri" w:hAnsi="Arial" w:cs="Arial"/>
          <w:kern w:val="0"/>
          <w:sz w:val="20"/>
          <w:szCs w:val="20"/>
          <w:lang w:bidi="ar-SA"/>
        </w:rPr>
        <w:t>[As discussed in Note 1 to the GHG statement</w:t>
      </w:r>
      <w:ins w:id="1855" w:author="Beverley Bahlmann" w:date="2012-04-02T12:13:00Z">
        <w:r w:rsidR="00F65309" w:rsidRPr="002C0BF6">
          <w:rPr>
            <w:rFonts w:ascii="Arial" w:eastAsia="Calibri" w:hAnsi="Arial" w:cs="Arial"/>
            <w:kern w:val="0"/>
            <w:sz w:val="20"/>
            <w:szCs w:val="20"/>
            <w:lang w:bidi="ar-SA"/>
          </w:rPr>
          <w:t>,</w:t>
        </w:r>
      </w:ins>
      <w:r w:rsidRPr="002C0BF6">
        <w:rPr>
          <w:rFonts w:ascii="Arial" w:eastAsia="Calibri" w:hAnsi="Arial" w:cs="Arial"/>
          <w:kern w:val="0"/>
          <w:sz w:val="20"/>
          <w:szCs w:val="20"/>
          <w:lang w:bidi="ar-SA"/>
        </w:rPr>
        <w:t>]</w:t>
      </w:r>
      <w:del w:id="1856" w:author="Beverley Bahlmann" w:date="2012-04-02T12:13:00Z">
        <w:r w:rsidRPr="002C0BF6" w:rsidDel="00F65309">
          <w:rPr>
            <w:rFonts w:ascii="Arial" w:eastAsia="Calibri" w:hAnsi="Arial" w:cs="Arial"/>
            <w:kern w:val="0"/>
            <w:sz w:val="20"/>
            <w:szCs w:val="20"/>
            <w:lang w:bidi="ar-SA"/>
          </w:rPr>
          <w:delText>,</w:delText>
        </w:r>
      </w:del>
      <w:r w:rsidRPr="002C0BF6">
        <w:rPr>
          <w:rFonts w:ascii="Arial" w:eastAsia="Calibri" w:hAnsi="Arial" w:cs="Arial"/>
          <w:kern w:val="0"/>
          <w:sz w:val="20"/>
          <w:szCs w:val="20"/>
          <w:vertAlign w:val="superscript"/>
          <w:lang w:bidi="ar-SA"/>
        </w:rPr>
        <w:footnoteReference w:id="29"/>
      </w:r>
      <w:r w:rsidRPr="002C0BF6">
        <w:rPr>
          <w:rFonts w:ascii="Arial" w:eastAsia="Calibri" w:hAnsi="Arial" w:cs="Arial"/>
          <w:kern w:val="0"/>
          <w:sz w:val="20"/>
          <w:szCs w:val="20"/>
          <w:lang w:bidi="ar-SA"/>
        </w:rPr>
        <w:t xml:space="preserve"> </w:t>
      </w:r>
      <w:r w:rsidR="00B53483" w:rsidRPr="002C0BF6">
        <w:rPr>
          <w:rFonts w:ascii="Arial" w:hAnsi="Arial" w:cs="Arial"/>
          <w:sz w:val="20"/>
          <w:szCs w:val="20"/>
        </w:rPr>
        <w:t xml:space="preserve">GHG quantification is subject to </w:t>
      </w:r>
      <w:r w:rsidR="00F57D8C" w:rsidRPr="002C0BF6">
        <w:rPr>
          <w:rFonts w:ascii="Arial" w:hAnsi="Arial" w:cs="Arial"/>
          <w:sz w:val="20"/>
          <w:szCs w:val="20"/>
        </w:rPr>
        <w:t xml:space="preserve">inherent </w:t>
      </w:r>
      <w:r w:rsidR="00B53483" w:rsidRPr="002C0BF6">
        <w:rPr>
          <w:rFonts w:ascii="Arial" w:hAnsi="Arial" w:cs="Arial"/>
          <w:sz w:val="20"/>
          <w:szCs w:val="20"/>
        </w:rPr>
        <w:t>uncertainty because of incomplete scientific knowledge</w:t>
      </w:r>
      <w:r w:rsidR="00F57D8C" w:rsidRPr="002C0BF6">
        <w:rPr>
          <w:rFonts w:ascii="Arial" w:hAnsi="Arial" w:cs="Arial"/>
          <w:sz w:val="20"/>
          <w:szCs w:val="20"/>
        </w:rPr>
        <w:t xml:space="preserve"> used to determine emissions factors and the values needed to combine emissions of different gases</w:t>
      </w:r>
      <w:r w:rsidR="00B53483" w:rsidRPr="002C0BF6">
        <w:rPr>
          <w:rFonts w:ascii="Arial" w:hAnsi="Arial" w:cs="Arial"/>
          <w:sz w:val="20"/>
          <w:szCs w:val="20"/>
        </w:rPr>
        <w:t xml:space="preserve">. </w:t>
      </w:r>
    </w:p>
    <w:p w:rsidR="009E3154" w:rsidRPr="002C0BF6" w:rsidRDefault="00E75A15" w:rsidP="00745241">
      <w:pPr>
        <w:pStyle w:val="IFACHeading4"/>
        <w:spacing w:before="120"/>
        <w:rPr>
          <w:rFonts w:ascii="Arial" w:hAnsi="Arial" w:cs="Arial"/>
          <w:sz w:val="20"/>
          <w:szCs w:val="20"/>
        </w:rPr>
      </w:pPr>
      <w:ins w:id="1857" w:author="Beverley Bahlmann" w:date="2012-03-20T16:41:00Z">
        <w:r w:rsidRPr="002C0BF6">
          <w:rPr>
            <w:rFonts w:ascii="Arial" w:hAnsi="Arial" w:cs="Arial"/>
            <w:sz w:val="20"/>
            <w:szCs w:val="20"/>
          </w:rPr>
          <w:t xml:space="preserve">Our </w:t>
        </w:r>
      </w:ins>
      <w:r w:rsidR="009E3154" w:rsidRPr="002C0BF6">
        <w:rPr>
          <w:rFonts w:ascii="Arial" w:hAnsi="Arial" w:cs="Arial"/>
          <w:sz w:val="20"/>
          <w:szCs w:val="20"/>
        </w:rPr>
        <w:t>Independence</w:t>
      </w:r>
      <w:r w:rsidR="009427B3" w:rsidRPr="002C0BF6">
        <w:rPr>
          <w:rFonts w:ascii="Arial" w:hAnsi="Arial" w:cs="Arial"/>
          <w:sz w:val="20"/>
          <w:szCs w:val="20"/>
        </w:rPr>
        <w:t xml:space="preserve"> and</w:t>
      </w:r>
      <w:r w:rsidR="009E3154" w:rsidRPr="002C0BF6">
        <w:rPr>
          <w:rFonts w:ascii="Arial" w:hAnsi="Arial" w:cs="Arial"/>
          <w:sz w:val="20"/>
          <w:szCs w:val="20"/>
        </w:rPr>
        <w:t xml:space="preserve"> Quality Control</w:t>
      </w:r>
    </w:p>
    <w:p w:rsidR="009E3154" w:rsidRPr="002C0BF6" w:rsidRDefault="009E3154" w:rsidP="00745241">
      <w:pPr>
        <w:tabs>
          <w:tab w:val="left" w:pos="7560"/>
        </w:tabs>
        <w:spacing w:before="120"/>
        <w:rPr>
          <w:rFonts w:ascii="Arial" w:hAnsi="Arial" w:cs="Arial"/>
          <w:sz w:val="20"/>
          <w:szCs w:val="20"/>
        </w:rPr>
      </w:pPr>
      <w:r w:rsidRPr="002C0BF6">
        <w:rPr>
          <w:rFonts w:ascii="Arial" w:hAnsi="Arial" w:cs="Arial"/>
          <w:sz w:val="20"/>
          <w:szCs w:val="20"/>
        </w:rPr>
        <w:t xml:space="preserve">We have complied with the </w:t>
      </w:r>
      <w:r w:rsidRPr="002C0BF6">
        <w:rPr>
          <w:rFonts w:ascii="Arial" w:hAnsi="Arial" w:cs="Arial"/>
          <w:i/>
          <w:sz w:val="20"/>
          <w:szCs w:val="20"/>
        </w:rPr>
        <w:t>Code of Ethics for Professional Accountants</w:t>
      </w:r>
      <w:r w:rsidR="0086610D" w:rsidRPr="002C0BF6">
        <w:rPr>
          <w:rFonts w:ascii="Arial" w:hAnsi="Arial" w:cs="Arial"/>
          <w:sz w:val="20"/>
          <w:szCs w:val="20"/>
        </w:rPr>
        <w:t xml:space="preserve"> issued by the International Ethics Standards Board for Accountants</w:t>
      </w:r>
      <w:r w:rsidRPr="002C0BF6">
        <w:rPr>
          <w:rFonts w:ascii="Arial" w:hAnsi="Arial" w:cs="Arial"/>
          <w:sz w:val="20"/>
          <w:szCs w:val="20"/>
        </w:rPr>
        <w:t xml:space="preserve">, which includes independence and other requirements founded on </w:t>
      </w:r>
      <w:r w:rsidRPr="002C0BF6">
        <w:rPr>
          <w:rFonts w:ascii="Arial" w:hAnsi="Arial" w:cs="Arial"/>
          <w:sz w:val="20"/>
          <w:szCs w:val="20"/>
        </w:rPr>
        <w:lastRenderedPageBreak/>
        <w:t>fundamental principles of integrity, objectivity, professional competence and due care, confidentiality and professional behavior.</w:t>
      </w:r>
    </w:p>
    <w:p w:rsidR="009E3154" w:rsidRPr="002C0BF6" w:rsidRDefault="009E3154" w:rsidP="00745241">
      <w:pPr>
        <w:spacing w:before="120"/>
        <w:rPr>
          <w:rFonts w:ascii="Arial" w:hAnsi="Arial" w:cs="Arial"/>
          <w:sz w:val="20"/>
          <w:szCs w:val="20"/>
        </w:rPr>
      </w:pPr>
      <w:r w:rsidRPr="002C0BF6">
        <w:rPr>
          <w:rFonts w:ascii="Arial" w:hAnsi="Arial" w:cs="Arial"/>
          <w:sz w:val="20"/>
          <w:szCs w:val="20"/>
        </w:rPr>
        <w:t>In accordance with International Standard on Quality Control 1,</w:t>
      </w:r>
      <w:r w:rsidR="00B879B8" w:rsidRPr="002C0BF6">
        <w:rPr>
          <w:rStyle w:val="FootnoteReference"/>
          <w:rFonts w:ascii="Arial" w:hAnsi="Arial" w:cs="Arial"/>
          <w:sz w:val="20"/>
          <w:szCs w:val="20"/>
        </w:rPr>
        <w:footnoteReference w:id="30"/>
      </w:r>
      <w:r w:rsidRPr="002C0BF6">
        <w:rPr>
          <w:rFonts w:ascii="Arial" w:hAnsi="Arial" w:cs="Arial"/>
          <w:sz w:val="20"/>
          <w:szCs w:val="20"/>
        </w:rPr>
        <w:t xml:space="preserve"> [</w:t>
      </w:r>
      <w:r w:rsidRPr="002C0BF6">
        <w:rPr>
          <w:rFonts w:ascii="Arial" w:hAnsi="Arial" w:cs="Arial"/>
          <w:i/>
          <w:sz w:val="20"/>
          <w:szCs w:val="20"/>
        </w:rPr>
        <w:t>name of firm</w:t>
      </w:r>
      <w:r w:rsidRPr="002C0BF6">
        <w:rPr>
          <w:rFonts w:ascii="Arial" w:hAnsi="Arial" w:cs="Arial"/>
          <w:sz w:val="20"/>
          <w:szCs w:val="20"/>
        </w:rPr>
        <w:t xml:space="preserve">] maintains a comprehensive system of quality control including documented policies and procedures regarding compliance with ethical requirements, professional standards and applicable legal and regulatory requirements. </w:t>
      </w:r>
    </w:p>
    <w:p w:rsidR="009E3154" w:rsidRPr="002C0BF6" w:rsidRDefault="009E3154" w:rsidP="00745241">
      <w:pPr>
        <w:pStyle w:val="IFACHeading4"/>
        <w:keepNext/>
        <w:spacing w:before="120"/>
        <w:rPr>
          <w:rFonts w:ascii="Arial" w:hAnsi="Arial" w:cs="Arial"/>
          <w:sz w:val="20"/>
          <w:szCs w:val="20"/>
        </w:rPr>
      </w:pPr>
      <w:r w:rsidRPr="002C0BF6">
        <w:rPr>
          <w:rFonts w:ascii="Arial" w:hAnsi="Arial" w:cs="Arial"/>
          <w:sz w:val="20"/>
          <w:szCs w:val="20"/>
        </w:rPr>
        <w:t>Our Responsibilit</w:t>
      </w:r>
      <w:r w:rsidR="0043181E" w:rsidRPr="002C0BF6">
        <w:rPr>
          <w:rFonts w:ascii="Arial" w:hAnsi="Arial" w:cs="Arial"/>
          <w:sz w:val="20"/>
          <w:szCs w:val="20"/>
        </w:rPr>
        <w:t>y</w:t>
      </w:r>
    </w:p>
    <w:p w:rsidR="009E3154" w:rsidRPr="002C0BF6" w:rsidRDefault="009E3154" w:rsidP="00745241">
      <w:pPr>
        <w:spacing w:before="120"/>
        <w:rPr>
          <w:rFonts w:ascii="Arial" w:hAnsi="Arial" w:cs="Arial"/>
          <w:sz w:val="20"/>
          <w:szCs w:val="20"/>
        </w:rPr>
      </w:pPr>
      <w:r w:rsidRPr="002C0BF6">
        <w:rPr>
          <w:rFonts w:ascii="Arial" w:hAnsi="Arial" w:cs="Arial"/>
          <w:sz w:val="20"/>
          <w:szCs w:val="20"/>
        </w:rPr>
        <w:t xml:space="preserve">Our responsibility is to express an opinion on the </w:t>
      </w:r>
      <w:r w:rsidR="001C1681" w:rsidRPr="002C0BF6">
        <w:rPr>
          <w:rFonts w:ascii="Arial" w:hAnsi="Arial" w:cs="Arial"/>
          <w:sz w:val="20"/>
          <w:szCs w:val="20"/>
        </w:rPr>
        <w:t xml:space="preserve">GHG statement </w:t>
      </w:r>
      <w:r w:rsidRPr="002C0BF6">
        <w:rPr>
          <w:rFonts w:ascii="Arial" w:hAnsi="Arial" w:cs="Arial"/>
          <w:sz w:val="20"/>
          <w:szCs w:val="20"/>
        </w:rPr>
        <w:t>based on</w:t>
      </w:r>
      <w:r w:rsidR="00682DD3" w:rsidRPr="002C0BF6">
        <w:rPr>
          <w:rFonts w:ascii="Arial" w:hAnsi="Arial" w:cs="Arial"/>
          <w:sz w:val="20"/>
          <w:szCs w:val="20"/>
        </w:rPr>
        <w:t xml:space="preserve"> the evidence we have obtained</w:t>
      </w:r>
      <w:r w:rsidRPr="002C0BF6">
        <w:rPr>
          <w:rFonts w:ascii="Arial" w:hAnsi="Arial" w:cs="Arial"/>
          <w:sz w:val="20"/>
          <w:szCs w:val="20"/>
        </w:rPr>
        <w:t xml:space="preserve">. We conducted our </w:t>
      </w:r>
      <w:r w:rsidR="007B1669" w:rsidRPr="002C0BF6">
        <w:rPr>
          <w:rFonts w:ascii="Arial" w:hAnsi="Arial" w:cs="Arial"/>
          <w:sz w:val="20"/>
          <w:szCs w:val="20"/>
        </w:rPr>
        <w:t>reasonable a</w:t>
      </w:r>
      <w:r w:rsidRPr="002C0BF6">
        <w:rPr>
          <w:rFonts w:ascii="Arial" w:hAnsi="Arial" w:cs="Arial"/>
          <w:sz w:val="20"/>
          <w:szCs w:val="20"/>
        </w:rPr>
        <w:t xml:space="preserve">ssurance engagement in accordance with International Standard on Assurance Engagements </w:t>
      </w:r>
      <w:r w:rsidR="001D51B2" w:rsidRPr="002C0BF6">
        <w:rPr>
          <w:rFonts w:ascii="Arial" w:hAnsi="Arial" w:cs="Arial"/>
          <w:sz w:val="20"/>
          <w:szCs w:val="20"/>
        </w:rPr>
        <w:t>3410</w:t>
      </w:r>
      <w:r w:rsidR="00B879B8" w:rsidRPr="002C0BF6">
        <w:rPr>
          <w:rFonts w:ascii="Arial" w:hAnsi="Arial" w:cs="Arial"/>
          <w:sz w:val="20"/>
          <w:szCs w:val="20"/>
        </w:rPr>
        <w:t xml:space="preserve">, </w:t>
      </w:r>
      <w:r w:rsidRPr="002C0BF6">
        <w:rPr>
          <w:rFonts w:ascii="Arial" w:hAnsi="Arial" w:cs="Arial"/>
          <w:i/>
          <w:sz w:val="20"/>
          <w:szCs w:val="20"/>
        </w:rPr>
        <w:t xml:space="preserve">Assurance </w:t>
      </w:r>
      <w:r w:rsidR="00C370A3" w:rsidRPr="002C0BF6">
        <w:rPr>
          <w:rFonts w:ascii="Arial" w:hAnsi="Arial" w:cs="Arial"/>
          <w:i/>
          <w:sz w:val="20"/>
          <w:szCs w:val="20"/>
        </w:rPr>
        <w:t xml:space="preserve">Engagements </w:t>
      </w:r>
      <w:r w:rsidRPr="002C0BF6">
        <w:rPr>
          <w:rFonts w:ascii="Arial" w:hAnsi="Arial" w:cs="Arial"/>
          <w:i/>
          <w:sz w:val="20"/>
          <w:szCs w:val="20"/>
        </w:rPr>
        <w:t>on Greenhouse Gas Statement</w:t>
      </w:r>
      <w:r w:rsidR="00C370A3" w:rsidRPr="002C0BF6">
        <w:rPr>
          <w:rFonts w:ascii="Arial" w:hAnsi="Arial" w:cs="Arial"/>
          <w:i/>
          <w:sz w:val="20"/>
          <w:szCs w:val="20"/>
        </w:rPr>
        <w:t>s</w:t>
      </w:r>
      <w:ins w:id="1858" w:author="Beverley Bahlmann" w:date="2012-03-20T16:16:00Z">
        <w:r w:rsidR="00343DFC" w:rsidRPr="002C0BF6">
          <w:rPr>
            <w:rFonts w:ascii="Arial" w:hAnsi="Arial" w:cs="Arial"/>
            <w:i/>
            <w:sz w:val="20"/>
            <w:szCs w:val="20"/>
          </w:rPr>
          <w:t xml:space="preserve"> </w:t>
        </w:r>
        <w:r w:rsidR="00343DFC" w:rsidRPr="002C0BF6">
          <w:rPr>
            <w:rFonts w:ascii="Arial" w:hAnsi="Arial" w:cs="Arial"/>
            <w:sz w:val="20"/>
            <w:szCs w:val="20"/>
          </w:rPr>
          <w:t>(</w:t>
        </w:r>
      </w:ins>
      <w:ins w:id="1859" w:author="Beverley Bahlmann" w:date="2012-04-02T12:15:00Z">
        <w:r w:rsidR="00F65309" w:rsidRPr="002C0BF6">
          <w:rPr>
            <w:rFonts w:ascii="Arial" w:hAnsi="Arial" w:cs="Arial"/>
            <w:sz w:val="20"/>
            <w:szCs w:val="20"/>
          </w:rPr>
          <w:t>“</w:t>
        </w:r>
      </w:ins>
      <w:ins w:id="1860" w:author="Beverley Bahlmann" w:date="2012-03-20T16:16:00Z">
        <w:r w:rsidR="00343DFC" w:rsidRPr="002C0BF6">
          <w:rPr>
            <w:rFonts w:ascii="Arial" w:hAnsi="Arial" w:cs="Arial"/>
            <w:sz w:val="20"/>
            <w:szCs w:val="20"/>
          </w:rPr>
          <w:t>ISAE 3410</w:t>
        </w:r>
      </w:ins>
      <w:ins w:id="1861" w:author="Beverley Bahlmann" w:date="2012-04-02T12:15:00Z">
        <w:r w:rsidR="00F65309" w:rsidRPr="002C0BF6">
          <w:rPr>
            <w:rFonts w:ascii="Arial" w:hAnsi="Arial" w:cs="Arial"/>
            <w:sz w:val="20"/>
            <w:szCs w:val="20"/>
          </w:rPr>
          <w:t>”</w:t>
        </w:r>
      </w:ins>
      <w:ins w:id="1862" w:author="Beverley Bahlmann" w:date="2012-03-20T16:16:00Z">
        <w:r w:rsidR="00343DFC" w:rsidRPr="002C0BF6">
          <w:rPr>
            <w:rFonts w:ascii="Arial" w:hAnsi="Arial" w:cs="Arial"/>
            <w:sz w:val="20"/>
            <w:szCs w:val="20"/>
          </w:rPr>
          <w:t>)</w:t>
        </w:r>
      </w:ins>
      <w:r w:rsidRPr="002C0BF6">
        <w:rPr>
          <w:rFonts w:ascii="Arial" w:hAnsi="Arial" w:cs="Arial"/>
          <w:sz w:val="20"/>
          <w:szCs w:val="20"/>
        </w:rPr>
        <w:t xml:space="preserve">, issued by the International Auditing and Assurance Standards Board. That standard requires that we plan and perform this engagement to obtain </w:t>
      </w:r>
      <w:r w:rsidR="007B1669" w:rsidRPr="002C0BF6">
        <w:rPr>
          <w:rFonts w:ascii="Arial" w:hAnsi="Arial" w:cs="Arial"/>
          <w:sz w:val="20"/>
          <w:szCs w:val="20"/>
        </w:rPr>
        <w:t>reasonable a</w:t>
      </w:r>
      <w:r w:rsidRPr="002C0BF6">
        <w:rPr>
          <w:rFonts w:ascii="Arial" w:hAnsi="Arial" w:cs="Arial"/>
          <w:sz w:val="20"/>
          <w:szCs w:val="20"/>
        </w:rPr>
        <w:t xml:space="preserve">ssurance about whether the </w:t>
      </w:r>
      <w:r w:rsidR="001C1681" w:rsidRPr="002C0BF6">
        <w:rPr>
          <w:rFonts w:ascii="Arial" w:hAnsi="Arial" w:cs="Arial"/>
          <w:sz w:val="20"/>
          <w:szCs w:val="20"/>
        </w:rPr>
        <w:t xml:space="preserve">GHG statement </w:t>
      </w:r>
      <w:r w:rsidRPr="002C0BF6">
        <w:rPr>
          <w:rFonts w:ascii="Arial" w:hAnsi="Arial" w:cs="Arial"/>
          <w:sz w:val="20"/>
          <w:szCs w:val="20"/>
        </w:rPr>
        <w:t>is free from material misstatement</w:t>
      </w:r>
      <w:ins w:id="1863" w:author="Beverley Bahlmann" w:date="2012-03-20T16:16:00Z">
        <w:r w:rsidR="00343DFC" w:rsidRPr="002C0BF6">
          <w:rPr>
            <w:rFonts w:ascii="Arial" w:hAnsi="Arial" w:cs="Arial"/>
            <w:sz w:val="20"/>
            <w:szCs w:val="20"/>
          </w:rPr>
          <w:t>.</w:t>
        </w:r>
      </w:ins>
      <w:del w:id="1864" w:author="Beverley Bahlmann" w:date="2012-03-20T16:16:00Z">
        <w:r w:rsidR="00343DFC" w:rsidRPr="002C0BF6" w:rsidDel="00343DFC">
          <w:rPr>
            <w:rFonts w:ascii="Arial" w:hAnsi="Arial" w:cs="Arial"/>
            <w:sz w:val="20"/>
            <w:szCs w:val="20"/>
          </w:rPr>
          <w:delText>, whether due to fraud or error</w:delText>
        </w:r>
        <w:r w:rsidR="00E95EAC" w:rsidRPr="002C0BF6" w:rsidDel="00343DFC">
          <w:rPr>
            <w:rFonts w:ascii="Arial" w:hAnsi="Arial" w:cs="Arial"/>
            <w:sz w:val="20"/>
            <w:szCs w:val="20"/>
          </w:rPr>
          <w:delText>.</w:delText>
        </w:r>
      </w:del>
    </w:p>
    <w:p w:rsidR="009E3154" w:rsidRPr="002C0BF6" w:rsidRDefault="009E3154" w:rsidP="00745241">
      <w:pPr>
        <w:spacing w:before="120"/>
        <w:rPr>
          <w:rFonts w:ascii="Arial" w:hAnsi="Arial" w:cs="Arial"/>
          <w:sz w:val="20"/>
          <w:szCs w:val="20"/>
        </w:rPr>
      </w:pPr>
      <w:r w:rsidRPr="002C0BF6">
        <w:rPr>
          <w:rFonts w:ascii="Arial" w:hAnsi="Arial" w:cs="Arial"/>
          <w:sz w:val="20"/>
          <w:szCs w:val="20"/>
        </w:rPr>
        <w:t xml:space="preserve">A </w:t>
      </w:r>
      <w:r w:rsidR="007B1669" w:rsidRPr="002C0BF6">
        <w:rPr>
          <w:rFonts w:ascii="Arial" w:hAnsi="Arial" w:cs="Arial"/>
          <w:sz w:val="20"/>
          <w:szCs w:val="20"/>
        </w:rPr>
        <w:t>reasonable a</w:t>
      </w:r>
      <w:r w:rsidRPr="002C0BF6">
        <w:rPr>
          <w:rFonts w:ascii="Arial" w:hAnsi="Arial" w:cs="Arial"/>
          <w:sz w:val="20"/>
          <w:szCs w:val="20"/>
        </w:rPr>
        <w:t xml:space="preserve">ssurance engagement </w:t>
      </w:r>
      <w:r w:rsidR="00AD7B72" w:rsidRPr="002C0BF6">
        <w:rPr>
          <w:rFonts w:ascii="Arial" w:hAnsi="Arial" w:cs="Arial"/>
          <w:sz w:val="20"/>
          <w:szCs w:val="20"/>
        </w:rPr>
        <w:t>in accordance with ISAE 3410</w:t>
      </w:r>
      <w:r w:rsidR="00377E3F" w:rsidRPr="002C0BF6">
        <w:rPr>
          <w:rFonts w:ascii="Arial" w:hAnsi="Arial" w:cs="Arial"/>
          <w:sz w:val="20"/>
          <w:szCs w:val="20"/>
        </w:rPr>
        <w:t xml:space="preserve"> </w:t>
      </w:r>
      <w:r w:rsidRPr="002C0BF6">
        <w:rPr>
          <w:rFonts w:ascii="Arial" w:hAnsi="Arial" w:cs="Arial"/>
          <w:sz w:val="20"/>
          <w:szCs w:val="20"/>
        </w:rPr>
        <w:t xml:space="preserve">involves performing procedures to obtain evidence about the quantification of emissions and </w:t>
      </w:r>
      <w:r w:rsidR="0033381B" w:rsidRPr="002C0BF6">
        <w:rPr>
          <w:rFonts w:ascii="Arial" w:hAnsi="Arial" w:cs="Arial"/>
          <w:sz w:val="20"/>
          <w:szCs w:val="20"/>
        </w:rPr>
        <w:t>related</w:t>
      </w:r>
      <w:r w:rsidRPr="002C0BF6">
        <w:rPr>
          <w:rFonts w:ascii="Arial" w:hAnsi="Arial" w:cs="Arial"/>
          <w:sz w:val="20"/>
          <w:szCs w:val="20"/>
        </w:rPr>
        <w:t xml:space="preserve"> information </w:t>
      </w:r>
      <w:r w:rsidR="002C273E" w:rsidRPr="002C0BF6">
        <w:rPr>
          <w:rFonts w:ascii="Arial" w:hAnsi="Arial" w:cs="Arial"/>
          <w:sz w:val="20"/>
          <w:szCs w:val="20"/>
        </w:rPr>
        <w:t xml:space="preserve">in </w:t>
      </w:r>
      <w:r w:rsidRPr="002C0BF6">
        <w:rPr>
          <w:rFonts w:ascii="Arial" w:hAnsi="Arial" w:cs="Arial"/>
          <w:sz w:val="20"/>
          <w:szCs w:val="20"/>
        </w:rPr>
        <w:t xml:space="preserve">the </w:t>
      </w:r>
      <w:r w:rsidR="00B146B0" w:rsidRPr="002C0BF6">
        <w:rPr>
          <w:rFonts w:ascii="Arial" w:hAnsi="Arial" w:cs="Arial"/>
          <w:sz w:val="20"/>
          <w:szCs w:val="20"/>
        </w:rPr>
        <w:t xml:space="preserve">GHG </w:t>
      </w:r>
      <w:r w:rsidRPr="002C0BF6">
        <w:rPr>
          <w:rFonts w:ascii="Arial" w:hAnsi="Arial" w:cs="Arial"/>
          <w:sz w:val="20"/>
          <w:szCs w:val="20"/>
        </w:rPr>
        <w:t xml:space="preserve">statement. The </w:t>
      </w:r>
      <w:r w:rsidR="00D37932" w:rsidRPr="002C0BF6">
        <w:rPr>
          <w:rFonts w:ascii="Arial" w:hAnsi="Arial" w:cs="Arial"/>
          <w:sz w:val="20"/>
          <w:szCs w:val="20"/>
        </w:rPr>
        <w:t xml:space="preserve">nature, timing and extent of </w:t>
      </w:r>
      <w:r w:rsidRPr="002C0BF6">
        <w:rPr>
          <w:rFonts w:ascii="Arial" w:hAnsi="Arial" w:cs="Arial"/>
          <w:sz w:val="20"/>
          <w:szCs w:val="20"/>
        </w:rPr>
        <w:t>procedures selected depend</w:t>
      </w:r>
      <w:del w:id="1865" w:author="Beverley Bahlmann" w:date="2012-04-02T12:13:00Z">
        <w:r w:rsidR="00D37932" w:rsidRPr="002C0BF6" w:rsidDel="00F65309">
          <w:rPr>
            <w:rFonts w:ascii="Arial" w:hAnsi="Arial" w:cs="Arial"/>
            <w:sz w:val="20"/>
            <w:szCs w:val="20"/>
          </w:rPr>
          <w:delText>s</w:delText>
        </w:r>
      </w:del>
      <w:r w:rsidRPr="002C0BF6">
        <w:rPr>
          <w:rFonts w:ascii="Arial" w:hAnsi="Arial" w:cs="Arial"/>
          <w:sz w:val="20"/>
          <w:szCs w:val="20"/>
        </w:rPr>
        <w:t xml:space="preserve"> on the practitioner</w:t>
      </w:r>
      <w:r w:rsidR="00B23E35" w:rsidRPr="002C0BF6">
        <w:rPr>
          <w:rFonts w:ascii="Arial" w:hAnsi="Arial" w:cs="Arial"/>
          <w:sz w:val="20"/>
          <w:szCs w:val="20"/>
        </w:rPr>
        <w:t>’</w:t>
      </w:r>
      <w:r w:rsidRPr="002C0BF6">
        <w:rPr>
          <w:rFonts w:ascii="Arial" w:hAnsi="Arial" w:cs="Arial"/>
          <w:sz w:val="20"/>
          <w:szCs w:val="20"/>
        </w:rPr>
        <w:t>s judgment, including the assessment of the risks of material misstatement, whether due to fraud or error</w:t>
      </w:r>
      <w:r w:rsidR="00A40270" w:rsidRPr="002C0BF6">
        <w:rPr>
          <w:rFonts w:ascii="Arial" w:hAnsi="Arial" w:cs="Arial"/>
          <w:sz w:val="20"/>
          <w:szCs w:val="20"/>
        </w:rPr>
        <w:t>, in</w:t>
      </w:r>
      <w:r w:rsidR="00404DFA" w:rsidRPr="002C0BF6">
        <w:rPr>
          <w:rFonts w:ascii="Arial" w:hAnsi="Arial" w:cs="Arial"/>
          <w:sz w:val="20"/>
          <w:szCs w:val="20"/>
        </w:rPr>
        <w:t xml:space="preserve"> </w:t>
      </w:r>
      <w:r w:rsidR="00A64C11" w:rsidRPr="002C0BF6">
        <w:rPr>
          <w:rFonts w:ascii="Arial" w:hAnsi="Arial" w:cs="Arial"/>
          <w:sz w:val="20"/>
          <w:szCs w:val="20"/>
        </w:rPr>
        <w:t xml:space="preserve">the </w:t>
      </w:r>
      <w:r w:rsidR="00404DFA" w:rsidRPr="002C0BF6">
        <w:rPr>
          <w:rFonts w:ascii="Arial" w:hAnsi="Arial" w:cs="Arial"/>
          <w:sz w:val="20"/>
          <w:szCs w:val="20"/>
        </w:rPr>
        <w:t>GHG statement</w:t>
      </w:r>
      <w:r w:rsidRPr="002C0BF6">
        <w:rPr>
          <w:rFonts w:ascii="Arial" w:hAnsi="Arial" w:cs="Arial"/>
          <w:sz w:val="20"/>
          <w:szCs w:val="20"/>
        </w:rPr>
        <w:t xml:space="preserve">. In making those risk </w:t>
      </w:r>
      <w:proofErr w:type="gramStart"/>
      <w:r w:rsidRPr="002C0BF6">
        <w:rPr>
          <w:rFonts w:ascii="Arial" w:hAnsi="Arial" w:cs="Arial"/>
          <w:sz w:val="20"/>
          <w:szCs w:val="20"/>
        </w:rPr>
        <w:t>assessments,</w:t>
      </w:r>
      <w:proofErr w:type="gramEnd"/>
      <w:r w:rsidRPr="002C0BF6">
        <w:rPr>
          <w:rFonts w:ascii="Arial" w:hAnsi="Arial" w:cs="Arial"/>
          <w:sz w:val="20"/>
          <w:szCs w:val="20"/>
        </w:rPr>
        <w:t xml:space="preserve"> we considered internal control relevant to </w:t>
      </w:r>
      <w:r w:rsidR="00510EEA" w:rsidRPr="002C0BF6">
        <w:rPr>
          <w:rFonts w:ascii="Arial" w:hAnsi="Arial" w:cs="Arial"/>
          <w:sz w:val="20"/>
          <w:szCs w:val="20"/>
        </w:rPr>
        <w:t>ABC</w:t>
      </w:r>
      <w:r w:rsidR="00B23E35" w:rsidRPr="002C0BF6">
        <w:rPr>
          <w:rFonts w:ascii="Arial" w:hAnsi="Arial" w:cs="Arial"/>
          <w:sz w:val="20"/>
          <w:szCs w:val="20"/>
        </w:rPr>
        <w:t>’</w:t>
      </w:r>
      <w:r w:rsidR="00510EEA" w:rsidRPr="002C0BF6">
        <w:rPr>
          <w:rFonts w:ascii="Arial" w:hAnsi="Arial" w:cs="Arial"/>
          <w:sz w:val="20"/>
          <w:szCs w:val="20"/>
        </w:rPr>
        <w:t>s</w:t>
      </w:r>
      <w:r w:rsidRPr="002C0BF6">
        <w:rPr>
          <w:rFonts w:ascii="Arial" w:hAnsi="Arial" w:cs="Arial"/>
          <w:sz w:val="20"/>
          <w:szCs w:val="20"/>
        </w:rPr>
        <w:t xml:space="preserve"> preparation of the GHG statement. </w:t>
      </w:r>
      <w:r w:rsidR="001D3F6E" w:rsidRPr="002C0BF6">
        <w:rPr>
          <w:rFonts w:ascii="Arial" w:hAnsi="Arial" w:cs="Arial"/>
          <w:sz w:val="20"/>
          <w:szCs w:val="20"/>
        </w:rPr>
        <w:t xml:space="preserve">A </w:t>
      </w:r>
      <w:r w:rsidR="00AD1761" w:rsidRPr="002C0BF6">
        <w:rPr>
          <w:rFonts w:ascii="Arial" w:hAnsi="Arial" w:cs="Arial"/>
          <w:sz w:val="20"/>
          <w:szCs w:val="20"/>
        </w:rPr>
        <w:t xml:space="preserve">reasonable </w:t>
      </w:r>
      <w:r w:rsidR="001D3F6E" w:rsidRPr="002C0BF6">
        <w:rPr>
          <w:rFonts w:ascii="Arial" w:hAnsi="Arial" w:cs="Arial"/>
          <w:sz w:val="20"/>
          <w:szCs w:val="20"/>
        </w:rPr>
        <w:t xml:space="preserve">assurance </w:t>
      </w:r>
      <w:r w:rsidRPr="002C0BF6">
        <w:rPr>
          <w:rFonts w:ascii="Arial" w:hAnsi="Arial" w:cs="Arial"/>
          <w:sz w:val="20"/>
          <w:szCs w:val="20"/>
        </w:rPr>
        <w:t>engagement also include</w:t>
      </w:r>
      <w:r w:rsidR="001D3F6E" w:rsidRPr="002C0BF6">
        <w:rPr>
          <w:rFonts w:ascii="Arial" w:hAnsi="Arial" w:cs="Arial"/>
          <w:sz w:val="20"/>
          <w:szCs w:val="20"/>
        </w:rPr>
        <w:t>s</w:t>
      </w:r>
      <w:r w:rsidRPr="002C0BF6">
        <w:rPr>
          <w:rFonts w:ascii="Arial" w:hAnsi="Arial" w:cs="Arial"/>
          <w:sz w:val="20"/>
          <w:szCs w:val="20"/>
        </w:rPr>
        <w:t>:</w:t>
      </w:r>
    </w:p>
    <w:p w:rsidR="009E3154" w:rsidRPr="002C0BF6" w:rsidRDefault="00F926A9" w:rsidP="00745241">
      <w:pPr>
        <w:spacing w:before="120"/>
        <w:ind w:left="547" w:hanging="547"/>
        <w:rPr>
          <w:rFonts w:ascii="Arial" w:hAnsi="Arial" w:cs="Arial"/>
          <w:sz w:val="20"/>
          <w:szCs w:val="20"/>
        </w:rPr>
      </w:pPr>
      <w:r w:rsidRPr="002C0BF6">
        <w:rPr>
          <w:rFonts w:ascii="Arial" w:hAnsi="Arial" w:cs="Arial"/>
          <w:i/>
          <w:sz w:val="20"/>
          <w:szCs w:val="20"/>
        </w:rPr>
        <w:t>•</w:t>
      </w:r>
      <w:r w:rsidR="009B1B82" w:rsidRPr="002C0BF6">
        <w:rPr>
          <w:rFonts w:ascii="Arial" w:hAnsi="Arial" w:cs="Arial"/>
          <w:sz w:val="20"/>
          <w:szCs w:val="20"/>
        </w:rPr>
        <w:tab/>
      </w:r>
      <w:r w:rsidR="009E3154" w:rsidRPr="002C0BF6">
        <w:rPr>
          <w:rFonts w:ascii="Arial" w:hAnsi="Arial" w:cs="Arial"/>
          <w:sz w:val="20"/>
          <w:szCs w:val="20"/>
        </w:rPr>
        <w:t>Assessing the suitability in the circumstances of ABC</w:t>
      </w:r>
      <w:r w:rsidR="00B23E35" w:rsidRPr="002C0BF6">
        <w:rPr>
          <w:rFonts w:ascii="Arial" w:hAnsi="Arial" w:cs="Arial"/>
          <w:sz w:val="20"/>
          <w:szCs w:val="20"/>
        </w:rPr>
        <w:t>’</w:t>
      </w:r>
      <w:r w:rsidR="009E3154" w:rsidRPr="002C0BF6">
        <w:rPr>
          <w:rFonts w:ascii="Arial" w:hAnsi="Arial" w:cs="Arial"/>
          <w:sz w:val="20"/>
          <w:szCs w:val="20"/>
        </w:rPr>
        <w:t>s use of [</w:t>
      </w:r>
      <w:r w:rsidR="009E3154" w:rsidRPr="002C0BF6">
        <w:rPr>
          <w:rFonts w:ascii="Arial" w:hAnsi="Arial" w:cs="Arial"/>
          <w:i/>
          <w:sz w:val="20"/>
          <w:szCs w:val="20"/>
        </w:rPr>
        <w:t>applicable criteria</w:t>
      </w:r>
      <w:r w:rsidR="009E3154" w:rsidRPr="002C0BF6">
        <w:rPr>
          <w:rFonts w:ascii="Arial" w:hAnsi="Arial" w:cs="Arial"/>
          <w:sz w:val="20"/>
          <w:szCs w:val="20"/>
        </w:rPr>
        <w:t xml:space="preserve">], applied as explained in Note 1 to the </w:t>
      </w:r>
      <w:del w:id="1866" w:author="Beverley Bahlmann" w:date="2012-03-12T16:03:00Z">
        <w:r w:rsidR="009E3154" w:rsidRPr="002C0BF6" w:rsidDel="00E51E0A">
          <w:rPr>
            <w:rFonts w:ascii="Arial" w:hAnsi="Arial" w:cs="Arial"/>
            <w:sz w:val="20"/>
            <w:szCs w:val="20"/>
          </w:rPr>
          <w:delText>Emissions Inventory</w:delText>
        </w:r>
      </w:del>
      <w:ins w:id="1867" w:author="Beverley Bahlmann" w:date="2012-03-12T16:03:00Z">
        <w:r w:rsidR="00E51E0A" w:rsidRPr="002C0BF6">
          <w:rPr>
            <w:rFonts w:ascii="Arial" w:hAnsi="Arial" w:cs="Arial"/>
            <w:sz w:val="20"/>
            <w:szCs w:val="20"/>
          </w:rPr>
          <w:t>GHG statement</w:t>
        </w:r>
      </w:ins>
      <w:r w:rsidR="009E3154" w:rsidRPr="002C0BF6">
        <w:rPr>
          <w:rFonts w:ascii="Arial" w:hAnsi="Arial" w:cs="Arial"/>
          <w:sz w:val="20"/>
          <w:szCs w:val="20"/>
        </w:rPr>
        <w:t xml:space="preserve">, as the basis for preparing the GHG statement; </w:t>
      </w:r>
    </w:p>
    <w:p w:rsidR="009E3154" w:rsidRPr="002C0BF6" w:rsidRDefault="00F926A9" w:rsidP="00745241">
      <w:pPr>
        <w:spacing w:before="120"/>
        <w:ind w:left="547" w:hanging="547"/>
        <w:rPr>
          <w:rFonts w:ascii="Arial" w:hAnsi="Arial" w:cs="Arial"/>
          <w:sz w:val="20"/>
          <w:szCs w:val="20"/>
        </w:rPr>
      </w:pPr>
      <w:r w:rsidRPr="002C0BF6">
        <w:rPr>
          <w:rFonts w:ascii="Arial" w:hAnsi="Arial" w:cs="Arial"/>
          <w:i/>
          <w:sz w:val="20"/>
          <w:szCs w:val="20"/>
        </w:rPr>
        <w:t>•</w:t>
      </w:r>
      <w:r w:rsidR="009B1B82" w:rsidRPr="002C0BF6">
        <w:rPr>
          <w:rFonts w:ascii="Arial" w:hAnsi="Arial" w:cs="Arial"/>
          <w:sz w:val="20"/>
          <w:szCs w:val="20"/>
        </w:rPr>
        <w:tab/>
      </w:r>
      <w:r w:rsidR="009E3154" w:rsidRPr="002C0BF6">
        <w:rPr>
          <w:rFonts w:ascii="Arial" w:hAnsi="Arial" w:cs="Arial"/>
          <w:sz w:val="20"/>
          <w:szCs w:val="20"/>
        </w:rPr>
        <w:t>Evaluating the appropriateness of quantification methods and reporting policies used</w:t>
      </w:r>
      <w:ins w:id="1868" w:author="Beverley Bahlmann" w:date="2012-04-02T12:14:00Z">
        <w:r w:rsidR="00F65309" w:rsidRPr="002C0BF6">
          <w:rPr>
            <w:rFonts w:ascii="Arial" w:hAnsi="Arial" w:cs="Arial"/>
            <w:sz w:val="20"/>
            <w:szCs w:val="20"/>
          </w:rPr>
          <w:t>,</w:t>
        </w:r>
      </w:ins>
      <w:r w:rsidR="009E3154" w:rsidRPr="002C0BF6">
        <w:rPr>
          <w:rFonts w:ascii="Arial" w:hAnsi="Arial" w:cs="Arial"/>
          <w:sz w:val="20"/>
          <w:szCs w:val="20"/>
        </w:rPr>
        <w:t xml:space="preserve"> and the </w:t>
      </w:r>
      <w:r w:rsidR="009E3D8C" w:rsidRPr="002C0BF6">
        <w:rPr>
          <w:rFonts w:ascii="Arial" w:hAnsi="Arial" w:cs="Arial"/>
          <w:sz w:val="20"/>
          <w:szCs w:val="20"/>
        </w:rPr>
        <w:t>reasonable</w:t>
      </w:r>
      <w:r w:rsidR="009E3154" w:rsidRPr="002C0BF6">
        <w:rPr>
          <w:rFonts w:ascii="Arial" w:hAnsi="Arial" w:cs="Arial"/>
          <w:sz w:val="20"/>
          <w:szCs w:val="20"/>
        </w:rPr>
        <w:t>ness of estimates made by ABC; and</w:t>
      </w:r>
    </w:p>
    <w:p w:rsidR="009E3154" w:rsidRPr="002C0BF6" w:rsidRDefault="00F926A9" w:rsidP="00745241">
      <w:pPr>
        <w:spacing w:before="120"/>
        <w:ind w:left="547" w:hanging="547"/>
        <w:rPr>
          <w:rFonts w:ascii="Arial" w:hAnsi="Arial" w:cs="Arial"/>
          <w:sz w:val="20"/>
          <w:szCs w:val="20"/>
        </w:rPr>
      </w:pPr>
      <w:r w:rsidRPr="002C0BF6">
        <w:rPr>
          <w:rFonts w:ascii="Arial" w:hAnsi="Arial" w:cs="Arial"/>
          <w:i/>
          <w:sz w:val="20"/>
          <w:szCs w:val="20"/>
        </w:rPr>
        <w:t>•</w:t>
      </w:r>
      <w:r w:rsidR="009B1B82" w:rsidRPr="002C0BF6">
        <w:rPr>
          <w:rFonts w:ascii="Arial" w:hAnsi="Arial" w:cs="Arial"/>
          <w:sz w:val="20"/>
          <w:szCs w:val="20"/>
        </w:rPr>
        <w:tab/>
      </w:r>
      <w:r w:rsidR="009E3154" w:rsidRPr="002C0BF6">
        <w:rPr>
          <w:rFonts w:ascii="Arial" w:hAnsi="Arial" w:cs="Arial"/>
          <w:sz w:val="20"/>
          <w:szCs w:val="20"/>
        </w:rPr>
        <w:t>Evaluating the overall presentation of the GHG statement.</w:t>
      </w:r>
    </w:p>
    <w:p w:rsidR="009E3154" w:rsidRPr="002C0BF6" w:rsidRDefault="009E3154" w:rsidP="00745241">
      <w:pPr>
        <w:tabs>
          <w:tab w:val="center" w:pos="4514"/>
        </w:tabs>
        <w:spacing w:before="120"/>
        <w:rPr>
          <w:rFonts w:ascii="Arial" w:hAnsi="Arial" w:cs="Arial"/>
          <w:sz w:val="20"/>
          <w:szCs w:val="20"/>
        </w:rPr>
      </w:pPr>
      <w:r w:rsidRPr="002C0BF6">
        <w:rPr>
          <w:rFonts w:ascii="Arial" w:hAnsi="Arial" w:cs="Arial"/>
          <w:sz w:val="20"/>
          <w:szCs w:val="20"/>
        </w:rPr>
        <w:t>We believe that the evidence we have obtained is sufficient and appropriate to p</w:t>
      </w:r>
      <w:r w:rsidR="001B0D10" w:rsidRPr="002C0BF6">
        <w:rPr>
          <w:rFonts w:ascii="Arial" w:hAnsi="Arial" w:cs="Arial"/>
          <w:sz w:val="20"/>
          <w:szCs w:val="20"/>
        </w:rPr>
        <w:t>rovide a basis for our opinion.</w:t>
      </w:r>
    </w:p>
    <w:p w:rsidR="009E3154" w:rsidRPr="002C0BF6" w:rsidRDefault="009E3154" w:rsidP="00745241">
      <w:pPr>
        <w:pStyle w:val="IFACHeading4"/>
        <w:spacing w:before="120"/>
        <w:rPr>
          <w:rFonts w:ascii="Arial" w:hAnsi="Arial" w:cs="Arial"/>
          <w:sz w:val="20"/>
          <w:szCs w:val="20"/>
        </w:rPr>
      </w:pPr>
      <w:r w:rsidRPr="002C0BF6">
        <w:rPr>
          <w:rFonts w:ascii="Arial" w:hAnsi="Arial" w:cs="Arial"/>
          <w:sz w:val="20"/>
          <w:szCs w:val="20"/>
        </w:rPr>
        <w:t>Opinion</w:t>
      </w:r>
    </w:p>
    <w:p w:rsidR="009E3154" w:rsidRPr="002C0BF6" w:rsidRDefault="009E3154" w:rsidP="00745241">
      <w:pPr>
        <w:spacing w:before="120"/>
        <w:rPr>
          <w:rFonts w:ascii="Arial" w:hAnsi="Arial" w:cs="Arial"/>
          <w:spacing w:val="-4"/>
          <w:sz w:val="20"/>
          <w:szCs w:val="20"/>
        </w:rPr>
      </w:pPr>
      <w:r w:rsidRPr="002C0BF6">
        <w:rPr>
          <w:rFonts w:ascii="Arial" w:hAnsi="Arial" w:cs="Arial"/>
          <w:spacing w:val="-4"/>
          <w:sz w:val="20"/>
          <w:szCs w:val="20"/>
        </w:rPr>
        <w:t xml:space="preserve">In our opinion, the </w:t>
      </w:r>
      <w:r w:rsidR="009B3870" w:rsidRPr="002C0BF6">
        <w:rPr>
          <w:rFonts w:ascii="Arial" w:hAnsi="Arial" w:cs="Arial"/>
          <w:spacing w:val="-4"/>
          <w:sz w:val="20"/>
          <w:szCs w:val="20"/>
        </w:rPr>
        <w:t xml:space="preserve">GHG statement </w:t>
      </w:r>
      <w:r w:rsidR="002A75C9" w:rsidRPr="002C0BF6">
        <w:rPr>
          <w:rFonts w:ascii="Arial" w:hAnsi="Arial" w:cs="Arial"/>
          <w:spacing w:val="-4"/>
          <w:sz w:val="20"/>
          <w:szCs w:val="20"/>
        </w:rPr>
        <w:t xml:space="preserve">for the year </w:t>
      </w:r>
      <w:r w:rsidR="00AD7B72" w:rsidRPr="002C0BF6">
        <w:rPr>
          <w:rFonts w:ascii="Arial" w:hAnsi="Arial" w:cs="Arial"/>
          <w:spacing w:val="-4"/>
          <w:sz w:val="20"/>
          <w:szCs w:val="20"/>
        </w:rPr>
        <w:t xml:space="preserve">ended </w:t>
      </w:r>
      <w:r w:rsidR="002A75C9" w:rsidRPr="002C0BF6">
        <w:rPr>
          <w:rFonts w:ascii="Arial" w:hAnsi="Arial" w:cs="Arial"/>
          <w:spacing w:val="-4"/>
          <w:sz w:val="20"/>
          <w:szCs w:val="20"/>
        </w:rPr>
        <w:t xml:space="preserve">December 31, 20X1 </w:t>
      </w:r>
      <w:r w:rsidRPr="002C0BF6">
        <w:rPr>
          <w:rFonts w:ascii="Arial" w:hAnsi="Arial" w:cs="Arial"/>
          <w:spacing w:val="-4"/>
          <w:sz w:val="20"/>
          <w:szCs w:val="20"/>
        </w:rPr>
        <w:t>is prepared, in all material respects, in accordance with the [</w:t>
      </w:r>
      <w:r w:rsidRPr="002C0BF6">
        <w:rPr>
          <w:rFonts w:ascii="Arial" w:hAnsi="Arial" w:cs="Arial"/>
          <w:i/>
          <w:spacing w:val="-4"/>
          <w:sz w:val="20"/>
          <w:szCs w:val="20"/>
        </w:rPr>
        <w:t>applicable criteria</w:t>
      </w:r>
      <w:r w:rsidRPr="002C0BF6">
        <w:rPr>
          <w:rFonts w:ascii="Arial" w:hAnsi="Arial" w:cs="Arial"/>
          <w:spacing w:val="-4"/>
          <w:sz w:val="20"/>
          <w:szCs w:val="20"/>
        </w:rPr>
        <w:t xml:space="preserve">] applied as explained in Note 1 to the </w:t>
      </w:r>
      <w:del w:id="1869" w:author="Beverley Bahlmann" w:date="2012-03-12T16:03:00Z">
        <w:r w:rsidRPr="002C0BF6" w:rsidDel="00E51E0A">
          <w:rPr>
            <w:rFonts w:ascii="Arial" w:hAnsi="Arial" w:cs="Arial"/>
            <w:spacing w:val="-4"/>
            <w:sz w:val="20"/>
            <w:szCs w:val="20"/>
          </w:rPr>
          <w:delText>Emissions Inventory</w:delText>
        </w:r>
      </w:del>
      <w:ins w:id="1870" w:author="Beverley Bahlmann" w:date="2012-03-12T16:03:00Z">
        <w:r w:rsidR="00E51E0A" w:rsidRPr="002C0BF6">
          <w:rPr>
            <w:rFonts w:ascii="Arial" w:hAnsi="Arial" w:cs="Arial"/>
            <w:spacing w:val="-4"/>
            <w:sz w:val="20"/>
            <w:szCs w:val="20"/>
          </w:rPr>
          <w:t>GHG statement</w:t>
        </w:r>
      </w:ins>
      <w:r w:rsidRPr="002C0BF6">
        <w:rPr>
          <w:rFonts w:ascii="Arial" w:hAnsi="Arial" w:cs="Arial"/>
          <w:spacing w:val="-4"/>
          <w:sz w:val="20"/>
          <w:szCs w:val="20"/>
        </w:rPr>
        <w:t xml:space="preserve">. </w:t>
      </w:r>
    </w:p>
    <w:p w:rsidR="009E3154" w:rsidRPr="002C0BF6" w:rsidRDefault="009E3154" w:rsidP="00745241">
      <w:pPr>
        <w:keepNext/>
        <w:tabs>
          <w:tab w:val="left" w:pos="2385"/>
        </w:tabs>
        <w:spacing w:before="120"/>
        <w:jc w:val="left"/>
        <w:rPr>
          <w:rFonts w:ascii="Arial" w:hAnsi="Arial" w:cs="Arial"/>
          <w:b/>
          <w:i/>
          <w:spacing w:val="-4"/>
          <w:sz w:val="20"/>
          <w:szCs w:val="20"/>
        </w:rPr>
      </w:pPr>
      <w:r w:rsidRPr="002C0BF6">
        <w:rPr>
          <w:rFonts w:ascii="Arial" w:hAnsi="Arial" w:cs="Arial"/>
          <w:b/>
          <w:spacing w:val="-4"/>
          <w:sz w:val="20"/>
          <w:szCs w:val="20"/>
        </w:rPr>
        <w:t xml:space="preserve">Report on Other Legal and Regulatory Requirements </w:t>
      </w:r>
      <w:r w:rsidRPr="002C0BF6">
        <w:rPr>
          <w:rFonts w:ascii="Arial" w:hAnsi="Arial" w:cs="Arial"/>
          <w:i/>
          <w:spacing w:val="-4"/>
          <w:sz w:val="20"/>
          <w:szCs w:val="20"/>
        </w:rPr>
        <w:t>(applicable for some engagements only)</w:t>
      </w:r>
    </w:p>
    <w:p w:rsidR="009E3154" w:rsidRPr="002C0BF6" w:rsidRDefault="00D85DDE" w:rsidP="00745241">
      <w:pPr>
        <w:spacing w:before="120" w:line="240" w:lineRule="exact"/>
        <w:rPr>
          <w:rFonts w:ascii="Arial" w:hAnsi="Arial" w:cs="Arial"/>
          <w:sz w:val="20"/>
          <w:szCs w:val="20"/>
        </w:rPr>
      </w:pPr>
      <w:r w:rsidRPr="002C0BF6">
        <w:rPr>
          <w:rFonts w:ascii="Arial" w:hAnsi="Arial" w:cs="Arial"/>
          <w:sz w:val="20"/>
          <w:szCs w:val="20"/>
        </w:rPr>
        <w:t>[</w:t>
      </w:r>
      <w:r w:rsidR="009E3154" w:rsidRPr="002C0BF6">
        <w:rPr>
          <w:rFonts w:ascii="Arial" w:hAnsi="Arial" w:cs="Arial"/>
          <w:sz w:val="20"/>
          <w:szCs w:val="20"/>
        </w:rPr>
        <w:t xml:space="preserve">Form and content of this section </w:t>
      </w:r>
      <w:ins w:id="1871" w:author="Beverley Bahlmann" w:date="2012-03-20T16:48:00Z">
        <w:r w:rsidR="009510FF" w:rsidRPr="002C0BF6">
          <w:rPr>
            <w:rFonts w:ascii="Arial" w:hAnsi="Arial" w:cs="Arial"/>
            <w:sz w:val="20"/>
            <w:szCs w:val="20"/>
          </w:rPr>
          <w:t xml:space="preserve">of the assurance report </w:t>
        </w:r>
      </w:ins>
      <w:r w:rsidR="009E3154" w:rsidRPr="002C0BF6">
        <w:rPr>
          <w:rFonts w:ascii="Arial" w:hAnsi="Arial" w:cs="Arial"/>
          <w:sz w:val="20"/>
          <w:szCs w:val="20"/>
        </w:rPr>
        <w:t>will vary depending on the nature of the practitioner</w:t>
      </w:r>
      <w:r w:rsidR="00B23E35" w:rsidRPr="002C0BF6">
        <w:rPr>
          <w:rFonts w:ascii="Arial" w:hAnsi="Arial" w:cs="Arial"/>
          <w:sz w:val="20"/>
          <w:szCs w:val="20"/>
        </w:rPr>
        <w:t>’</w:t>
      </w:r>
      <w:r w:rsidR="009E3154" w:rsidRPr="002C0BF6">
        <w:rPr>
          <w:rFonts w:ascii="Arial" w:hAnsi="Arial" w:cs="Arial"/>
          <w:sz w:val="20"/>
          <w:szCs w:val="20"/>
        </w:rPr>
        <w:t>s other reporting responsibilities.</w:t>
      </w:r>
      <w:r w:rsidRPr="002C0BF6">
        <w:rPr>
          <w:rFonts w:ascii="Arial" w:hAnsi="Arial" w:cs="Arial"/>
          <w:sz w:val="20"/>
          <w:szCs w:val="20"/>
        </w:rPr>
        <w:t>]</w:t>
      </w:r>
    </w:p>
    <w:p w:rsidR="009E3154" w:rsidRPr="002C0BF6" w:rsidRDefault="009E3154" w:rsidP="00745241">
      <w:pPr>
        <w:spacing w:before="120" w:line="240" w:lineRule="exact"/>
        <w:jc w:val="left"/>
        <w:rPr>
          <w:rFonts w:ascii="Arial" w:hAnsi="Arial" w:cs="Arial"/>
          <w:sz w:val="20"/>
          <w:szCs w:val="20"/>
        </w:rPr>
      </w:pPr>
      <w:r w:rsidRPr="002C0BF6">
        <w:rPr>
          <w:rFonts w:ascii="Arial" w:hAnsi="Arial" w:cs="Arial"/>
          <w:sz w:val="20"/>
          <w:szCs w:val="20"/>
        </w:rPr>
        <w:t>[Practitioner</w:t>
      </w:r>
      <w:r w:rsidR="00B23E35" w:rsidRPr="002C0BF6">
        <w:rPr>
          <w:rFonts w:ascii="Arial" w:hAnsi="Arial" w:cs="Arial"/>
          <w:sz w:val="20"/>
          <w:szCs w:val="20"/>
        </w:rPr>
        <w:t>’</w:t>
      </w:r>
      <w:r w:rsidRPr="002C0BF6">
        <w:rPr>
          <w:rFonts w:ascii="Arial" w:hAnsi="Arial" w:cs="Arial"/>
          <w:sz w:val="20"/>
          <w:szCs w:val="20"/>
        </w:rPr>
        <w:t>s signature]</w:t>
      </w:r>
    </w:p>
    <w:p w:rsidR="009E3154" w:rsidRPr="002C0BF6" w:rsidRDefault="009E3154" w:rsidP="00745241">
      <w:pPr>
        <w:spacing w:before="120" w:line="240" w:lineRule="exact"/>
        <w:jc w:val="left"/>
        <w:rPr>
          <w:rFonts w:ascii="Arial" w:hAnsi="Arial" w:cs="Arial"/>
          <w:sz w:val="20"/>
          <w:szCs w:val="20"/>
        </w:rPr>
      </w:pPr>
      <w:r w:rsidRPr="002C0BF6">
        <w:rPr>
          <w:rFonts w:ascii="Arial" w:hAnsi="Arial" w:cs="Arial"/>
          <w:sz w:val="20"/>
          <w:szCs w:val="20"/>
        </w:rPr>
        <w:t>[Date of the assurance report]</w:t>
      </w:r>
    </w:p>
    <w:p w:rsidR="002B2C5B" w:rsidRPr="002C0BF6" w:rsidRDefault="009E3154" w:rsidP="00745241">
      <w:pPr>
        <w:spacing w:before="120" w:line="240" w:lineRule="exact"/>
        <w:rPr>
          <w:rFonts w:ascii="Arial" w:hAnsi="Arial" w:cs="Arial"/>
          <w:sz w:val="20"/>
          <w:szCs w:val="20"/>
        </w:rPr>
      </w:pPr>
      <w:r w:rsidRPr="002C0BF6">
        <w:rPr>
          <w:rFonts w:ascii="Arial" w:hAnsi="Arial" w:cs="Arial"/>
          <w:sz w:val="20"/>
          <w:szCs w:val="20"/>
        </w:rPr>
        <w:t>[Practitioner</w:t>
      </w:r>
      <w:r w:rsidR="00B23E35" w:rsidRPr="002C0BF6">
        <w:rPr>
          <w:rFonts w:ascii="Arial" w:hAnsi="Arial" w:cs="Arial"/>
          <w:sz w:val="20"/>
          <w:szCs w:val="20"/>
        </w:rPr>
        <w:t>’</w:t>
      </w:r>
      <w:r w:rsidRPr="002C0BF6">
        <w:rPr>
          <w:rFonts w:ascii="Arial" w:hAnsi="Arial" w:cs="Arial"/>
          <w:sz w:val="20"/>
          <w:szCs w:val="20"/>
        </w:rPr>
        <w:t>s address]</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60"/>
      </w:tblGrid>
      <w:tr w:rsidR="009D7301" w:rsidRPr="002C0BF6" w:rsidTr="00415E4B">
        <w:tc>
          <w:tcPr>
            <w:tcW w:w="9360" w:type="dxa"/>
          </w:tcPr>
          <w:p w:rsidR="009D7301" w:rsidRPr="002C0BF6" w:rsidRDefault="008567F9" w:rsidP="00745241">
            <w:pPr>
              <w:pageBreakBefore/>
              <w:spacing w:before="120"/>
              <w:rPr>
                <w:rFonts w:ascii="Arial" w:hAnsi="Arial" w:cs="Arial"/>
                <w:b/>
                <w:bCs/>
                <w:kern w:val="0"/>
                <w:sz w:val="20"/>
                <w:szCs w:val="20"/>
                <w:u w:val="single"/>
                <w:lang w:bidi="ar-SA"/>
              </w:rPr>
            </w:pPr>
            <w:r w:rsidRPr="002C0BF6">
              <w:rPr>
                <w:rFonts w:ascii="Arial" w:hAnsi="Arial" w:cs="Arial"/>
                <w:i/>
                <w:sz w:val="20"/>
                <w:szCs w:val="20"/>
              </w:rPr>
              <w:lastRenderedPageBreak/>
              <w:br w:type="page"/>
            </w:r>
            <w:r w:rsidR="009D7301" w:rsidRPr="002C0BF6">
              <w:rPr>
                <w:rFonts w:ascii="Arial" w:hAnsi="Arial" w:cs="Arial"/>
                <w:b/>
                <w:sz w:val="20"/>
                <w:szCs w:val="20"/>
                <w:u w:val="single"/>
              </w:rPr>
              <w:t>Illustration</w:t>
            </w:r>
            <w:r w:rsidR="009D7301" w:rsidRPr="002C0BF6">
              <w:rPr>
                <w:rFonts w:ascii="Arial" w:hAnsi="Arial" w:cs="Arial"/>
                <w:sz w:val="20"/>
                <w:szCs w:val="20"/>
                <w:u w:val="single"/>
              </w:rPr>
              <w:t xml:space="preserve"> </w:t>
            </w:r>
            <w:r w:rsidR="009D7301" w:rsidRPr="002C0BF6">
              <w:rPr>
                <w:rFonts w:ascii="Arial" w:hAnsi="Arial" w:cs="Arial"/>
                <w:b/>
                <w:bCs/>
                <w:kern w:val="0"/>
                <w:sz w:val="20"/>
                <w:szCs w:val="20"/>
                <w:u w:val="single"/>
                <w:lang w:bidi="ar-SA"/>
              </w:rPr>
              <w:t xml:space="preserve">2: </w:t>
            </w:r>
          </w:p>
          <w:p w:rsidR="009D7301" w:rsidRPr="002C0BF6" w:rsidRDefault="009D7301" w:rsidP="00745241">
            <w:pPr>
              <w:pageBreakBefore/>
              <w:spacing w:before="120"/>
              <w:rPr>
                <w:rFonts w:ascii="Arial" w:hAnsi="Arial" w:cs="Arial"/>
                <w:b/>
                <w:bCs/>
                <w:kern w:val="0"/>
                <w:sz w:val="20"/>
                <w:szCs w:val="20"/>
                <w:lang w:bidi="ar-SA"/>
              </w:rPr>
            </w:pPr>
            <w:r w:rsidRPr="002C0BF6">
              <w:rPr>
                <w:rFonts w:ascii="Arial" w:hAnsi="Arial" w:cs="Arial"/>
                <w:b/>
                <w:bCs/>
                <w:kern w:val="0"/>
                <w:sz w:val="20"/>
                <w:szCs w:val="20"/>
                <w:lang w:bidi="ar-SA"/>
              </w:rPr>
              <w:t>Circumstances include the following:</w:t>
            </w:r>
          </w:p>
          <w:p w:rsidR="009D7301" w:rsidRPr="002C0BF6" w:rsidRDefault="00F926A9" w:rsidP="00745241">
            <w:pPr>
              <w:pStyle w:val="ListBullet2"/>
              <w:pageBreakBefore/>
              <w:numPr>
                <w:ilvl w:val="0"/>
                <w:numId w:val="0"/>
              </w:numPr>
              <w:spacing w:after="0"/>
              <w:ind w:left="547" w:hanging="547"/>
              <w:rPr>
                <w:rFonts w:ascii="Arial" w:hAnsi="Arial" w:cs="Arial"/>
                <w:b/>
                <w:bCs/>
                <w:sz w:val="20"/>
                <w:szCs w:val="20"/>
              </w:rPr>
            </w:pPr>
            <w:r w:rsidRPr="002C0BF6">
              <w:rPr>
                <w:rFonts w:ascii="Arial" w:hAnsi="Arial" w:cs="Arial"/>
                <w:i/>
                <w:sz w:val="20"/>
                <w:szCs w:val="20"/>
              </w:rPr>
              <w:t>•</w:t>
            </w:r>
            <w:r w:rsidR="009B1B82" w:rsidRPr="002C0BF6">
              <w:rPr>
                <w:rFonts w:ascii="Arial" w:hAnsi="Arial" w:cs="Arial"/>
                <w:bCs/>
                <w:sz w:val="20"/>
                <w:szCs w:val="20"/>
              </w:rPr>
              <w:tab/>
            </w:r>
            <w:r w:rsidR="009D7301" w:rsidRPr="002C0BF6">
              <w:rPr>
                <w:rFonts w:ascii="Arial" w:hAnsi="Arial" w:cs="Arial"/>
                <w:b/>
                <w:bCs/>
                <w:sz w:val="20"/>
                <w:szCs w:val="20"/>
              </w:rPr>
              <w:t>Limited assurance engagement.</w:t>
            </w:r>
          </w:p>
          <w:p w:rsidR="009D7301" w:rsidRPr="002C0BF6" w:rsidRDefault="00F926A9" w:rsidP="00745241">
            <w:pPr>
              <w:pStyle w:val="ListBullet2"/>
              <w:pageBreakBefore/>
              <w:numPr>
                <w:ilvl w:val="0"/>
                <w:numId w:val="0"/>
              </w:numPr>
              <w:spacing w:after="0"/>
              <w:ind w:left="547" w:hanging="547"/>
              <w:rPr>
                <w:rFonts w:ascii="Arial" w:hAnsi="Arial" w:cs="Arial"/>
                <w:b/>
                <w:bCs/>
                <w:sz w:val="20"/>
                <w:szCs w:val="20"/>
              </w:rPr>
            </w:pPr>
            <w:r w:rsidRPr="002C0BF6">
              <w:rPr>
                <w:rFonts w:ascii="Arial" w:hAnsi="Arial" w:cs="Arial"/>
                <w:i/>
                <w:sz w:val="20"/>
                <w:szCs w:val="20"/>
              </w:rPr>
              <w:t>•</w:t>
            </w:r>
            <w:r w:rsidR="009B1B82" w:rsidRPr="002C0BF6">
              <w:rPr>
                <w:rFonts w:ascii="Arial" w:hAnsi="Arial" w:cs="Arial"/>
                <w:bCs/>
                <w:sz w:val="20"/>
                <w:szCs w:val="20"/>
              </w:rPr>
              <w:tab/>
            </w:r>
            <w:r w:rsidR="009D7301" w:rsidRPr="002C0BF6">
              <w:rPr>
                <w:rFonts w:ascii="Arial" w:hAnsi="Arial" w:cs="Arial"/>
                <w:b/>
                <w:bCs/>
                <w:sz w:val="20"/>
                <w:szCs w:val="20"/>
              </w:rPr>
              <w:t>The entity</w:t>
            </w:r>
            <w:r w:rsidR="00B23E35" w:rsidRPr="002C0BF6">
              <w:rPr>
                <w:rFonts w:ascii="Arial" w:hAnsi="Arial" w:cs="Arial"/>
                <w:b/>
                <w:bCs/>
                <w:sz w:val="20"/>
                <w:szCs w:val="20"/>
              </w:rPr>
              <w:t>’</w:t>
            </w:r>
            <w:r w:rsidR="009D7301" w:rsidRPr="002C0BF6">
              <w:rPr>
                <w:rFonts w:ascii="Arial" w:hAnsi="Arial" w:cs="Arial"/>
                <w:b/>
                <w:bCs/>
                <w:sz w:val="20"/>
                <w:szCs w:val="20"/>
              </w:rPr>
              <w:t>s GHG statement contains no Scope 3 emissions.</w:t>
            </w:r>
          </w:p>
          <w:p w:rsidR="009D7301" w:rsidRPr="002C0BF6" w:rsidRDefault="00F926A9" w:rsidP="00745241">
            <w:pPr>
              <w:pStyle w:val="ListBullet2"/>
              <w:pageBreakBefore/>
              <w:numPr>
                <w:ilvl w:val="0"/>
                <w:numId w:val="0"/>
              </w:numPr>
              <w:ind w:left="547" w:hanging="547"/>
              <w:rPr>
                <w:rFonts w:ascii="Arial" w:hAnsi="Arial" w:cs="Arial"/>
                <w:sz w:val="20"/>
                <w:szCs w:val="20"/>
              </w:rPr>
            </w:pPr>
            <w:r w:rsidRPr="002C0BF6">
              <w:rPr>
                <w:rFonts w:ascii="Arial" w:hAnsi="Arial" w:cs="Arial"/>
                <w:i/>
                <w:sz w:val="20"/>
                <w:szCs w:val="20"/>
              </w:rPr>
              <w:t>•</w:t>
            </w:r>
            <w:r w:rsidR="009B1B82" w:rsidRPr="002C0BF6">
              <w:rPr>
                <w:rFonts w:ascii="Arial" w:hAnsi="Arial" w:cs="Arial"/>
                <w:sz w:val="20"/>
                <w:szCs w:val="20"/>
              </w:rPr>
              <w:tab/>
            </w:r>
            <w:r w:rsidR="009D7301" w:rsidRPr="002C0BF6">
              <w:rPr>
                <w:rFonts w:ascii="Arial" w:hAnsi="Arial" w:cs="Arial"/>
                <w:b/>
                <w:bCs/>
                <w:sz w:val="20"/>
                <w:szCs w:val="20"/>
              </w:rPr>
              <w:t>The entity</w:t>
            </w:r>
            <w:r w:rsidR="00B23E35" w:rsidRPr="002C0BF6">
              <w:rPr>
                <w:rFonts w:ascii="Arial" w:hAnsi="Arial" w:cs="Arial"/>
                <w:b/>
                <w:bCs/>
                <w:sz w:val="20"/>
                <w:szCs w:val="20"/>
              </w:rPr>
              <w:t>’</w:t>
            </w:r>
            <w:r w:rsidR="009D7301" w:rsidRPr="002C0BF6">
              <w:rPr>
                <w:rFonts w:ascii="Arial" w:hAnsi="Arial" w:cs="Arial"/>
                <w:b/>
                <w:bCs/>
                <w:sz w:val="20"/>
                <w:szCs w:val="20"/>
              </w:rPr>
              <w:t>s GHG statement contains no emissions deductions.</w:t>
            </w:r>
          </w:p>
          <w:p w:rsidR="00191513" w:rsidRPr="002C0BF6" w:rsidRDefault="00F926A9" w:rsidP="00745241">
            <w:pPr>
              <w:pStyle w:val="ListBullet2"/>
              <w:pageBreakBefore/>
              <w:numPr>
                <w:ilvl w:val="0"/>
                <w:numId w:val="0"/>
              </w:numPr>
              <w:ind w:left="547" w:hanging="547"/>
              <w:rPr>
                <w:rFonts w:ascii="Arial" w:hAnsi="Arial" w:cs="Arial"/>
                <w:sz w:val="20"/>
                <w:szCs w:val="20"/>
              </w:rPr>
            </w:pPr>
            <w:r w:rsidRPr="002C0BF6">
              <w:rPr>
                <w:rFonts w:ascii="Arial" w:hAnsi="Arial" w:cs="Arial"/>
                <w:i/>
                <w:sz w:val="20"/>
                <w:szCs w:val="20"/>
              </w:rPr>
              <w:t>•</w:t>
            </w:r>
            <w:r w:rsidR="009B1B82" w:rsidRPr="002C0BF6">
              <w:rPr>
                <w:rFonts w:ascii="Arial" w:hAnsi="Arial" w:cs="Arial"/>
                <w:sz w:val="20"/>
                <w:szCs w:val="20"/>
              </w:rPr>
              <w:tab/>
            </w:r>
            <w:r w:rsidR="004E3EF8" w:rsidRPr="002C0BF6">
              <w:rPr>
                <w:rFonts w:ascii="Arial" w:hAnsi="Arial" w:cs="Arial"/>
                <w:b/>
                <w:bCs/>
                <w:sz w:val="20"/>
                <w:szCs w:val="20"/>
              </w:rPr>
              <w:t>The GHG statement contains no comparative information</w:t>
            </w:r>
          </w:p>
        </w:tc>
      </w:tr>
    </w:tbl>
    <w:p w:rsidR="00B0627B" w:rsidRPr="002C0BF6" w:rsidRDefault="00B0627B" w:rsidP="00745241">
      <w:pPr>
        <w:spacing w:before="240" w:after="200" w:line="276" w:lineRule="auto"/>
        <w:jc w:val="left"/>
        <w:rPr>
          <w:rFonts w:ascii="Arial" w:eastAsia="Calibri" w:hAnsi="Arial" w:cs="Arial"/>
          <w:i/>
          <w:kern w:val="0"/>
          <w:sz w:val="20"/>
          <w:szCs w:val="20"/>
        </w:rPr>
      </w:pPr>
      <w:r w:rsidRPr="002C0BF6">
        <w:rPr>
          <w:rFonts w:ascii="Arial" w:eastAsia="Calibri" w:hAnsi="Arial" w:cs="Arial"/>
          <w:i/>
          <w:kern w:val="0"/>
          <w:sz w:val="20"/>
          <w:szCs w:val="20"/>
        </w:rPr>
        <w:t>The following illustrative report is for guidance only and is not intended to be exhaustive or applicable to all situations.</w:t>
      </w:r>
    </w:p>
    <w:p w:rsidR="00191513" w:rsidRPr="002C0BF6" w:rsidRDefault="00191513" w:rsidP="00745241">
      <w:pPr>
        <w:spacing w:before="240" w:after="200" w:line="276" w:lineRule="auto"/>
        <w:jc w:val="left"/>
        <w:rPr>
          <w:rFonts w:ascii="Arial" w:eastAsia="Calibri" w:hAnsi="Arial" w:cs="Arial"/>
          <w:kern w:val="0"/>
          <w:sz w:val="20"/>
          <w:szCs w:val="20"/>
        </w:rPr>
      </w:pPr>
      <w:r w:rsidRPr="002C0BF6">
        <w:rPr>
          <w:rFonts w:ascii="Arial" w:eastAsia="Calibri" w:hAnsi="Arial" w:cs="Arial"/>
          <w:kern w:val="0"/>
          <w:sz w:val="20"/>
          <w:szCs w:val="20"/>
        </w:rPr>
        <w:t xml:space="preserve">INDEPENDENT </w:t>
      </w:r>
      <w:ins w:id="1872" w:author="Beverley Bahlmann" w:date="2012-03-20T16:41:00Z">
        <w:r w:rsidR="00E75A15" w:rsidRPr="002C0BF6">
          <w:rPr>
            <w:rFonts w:ascii="Arial" w:eastAsia="Calibri" w:hAnsi="Arial" w:cs="Arial"/>
            <w:kern w:val="0"/>
            <w:sz w:val="20"/>
            <w:szCs w:val="20"/>
          </w:rPr>
          <w:t xml:space="preserve">PRACTITIONER’S </w:t>
        </w:r>
      </w:ins>
      <w:r w:rsidRPr="002C0BF6">
        <w:rPr>
          <w:rFonts w:ascii="Arial" w:eastAsia="Calibri" w:hAnsi="Arial" w:cs="Arial"/>
          <w:kern w:val="0"/>
          <w:sz w:val="20"/>
          <w:szCs w:val="20"/>
        </w:rPr>
        <w:t>LIMITED ASSURANCE</w:t>
      </w:r>
      <w:r w:rsidRPr="002C0BF6">
        <w:rPr>
          <w:rFonts w:ascii="Arial" w:eastAsia="Calibri" w:hAnsi="Arial" w:cs="Arial"/>
          <w:i/>
          <w:kern w:val="0"/>
          <w:sz w:val="20"/>
          <w:szCs w:val="20"/>
        </w:rPr>
        <w:t xml:space="preserve"> </w:t>
      </w:r>
      <w:r w:rsidRPr="002C0BF6">
        <w:rPr>
          <w:rFonts w:ascii="Arial" w:eastAsia="Calibri" w:hAnsi="Arial" w:cs="Arial"/>
          <w:kern w:val="0"/>
          <w:sz w:val="20"/>
          <w:szCs w:val="20"/>
        </w:rPr>
        <w:t>REPORT ON ABC’S GREENHOUSE GAS (GHG) STATEMENT</w:t>
      </w:r>
    </w:p>
    <w:p w:rsidR="00191513" w:rsidRPr="002C0BF6" w:rsidRDefault="00191513" w:rsidP="00745241">
      <w:pPr>
        <w:spacing w:after="200" w:line="276" w:lineRule="auto"/>
        <w:jc w:val="left"/>
        <w:rPr>
          <w:rFonts w:ascii="Arial" w:eastAsia="Calibri" w:hAnsi="Arial" w:cs="Arial"/>
          <w:kern w:val="0"/>
          <w:sz w:val="20"/>
          <w:szCs w:val="20"/>
        </w:rPr>
      </w:pPr>
      <w:r w:rsidRPr="002C0BF6">
        <w:rPr>
          <w:rFonts w:ascii="Arial" w:eastAsia="Calibri" w:hAnsi="Arial" w:cs="Arial"/>
          <w:kern w:val="0"/>
          <w:sz w:val="20"/>
          <w:szCs w:val="20"/>
        </w:rPr>
        <w:t>[Appropriate Addressee]</w:t>
      </w:r>
      <w:r w:rsidRPr="002C0BF6">
        <w:rPr>
          <w:rFonts w:ascii="Arial" w:eastAsia="Calibri" w:hAnsi="Arial" w:cs="Arial"/>
          <w:i/>
          <w:kern w:val="0"/>
          <w:sz w:val="20"/>
          <w:szCs w:val="20"/>
          <w:u w:val="single"/>
        </w:rPr>
        <w:t xml:space="preserve"> </w:t>
      </w:r>
    </w:p>
    <w:p w:rsidR="00191513" w:rsidRPr="002C0BF6" w:rsidRDefault="00191513" w:rsidP="00745241">
      <w:pPr>
        <w:spacing w:after="200" w:line="276" w:lineRule="auto"/>
        <w:jc w:val="left"/>
        <w:rPr>
          <w:rFonts w:ascii="Arial" w:eastAsia="Calibri" w:hAnsi="Arial" w:cs="Arial"/>
          <w:i/>
          <w:kern w:val="0"/>
          <w:sz w:val="20"/>
          <w:szCs w:val="20"/>
        </w:rPr>
      </w:pPr>
      <w:r w:rsidRPr="002C0BF6">
        <w:rPr>
          <w:rFonts w:ascii="Arial" w:eastAsia="Calibri" w:hAnsi="Arial" w:cs="Arial"/>
          <w:b/>
          <w:kern w:val="0"/>
          <w:sz w:val="20"/>
          <w:szCs w:val="20"/>
        </w:rPr>
        <w:t xml:space="preserve">Report on GHG Statement </w:t>
      </w:r>
      <w:r w:rsidRPr="002C0BF6">
        <w:rPr>
          <w:rFonts w:ascii="Arial" w:eastAsia="Calibri" w:hAnsi="Arial" w:cs="Arial"/>
          <w:kern w:val="0"/>
          <w:sz w:val="20"/>
          <w:szCs w:val="20"/>
        </w:rPr>
        <w:t>(</w:t>
      </w:r>
      <w:r w:rsidRPr="002C0BF6">
        <w:rPr>
          <w:rFonts w:ascii="Arial" w:eastAsia="Calibri" w:hAnsi="Arial" w:cs="Arial"/>
          <w:i/>
          <w:kern w:val="0"/>
          <w:sz w:val="20"/>
          <w:szCs w:val="20"/>
        </w:rPr>
        <w:t>this heading is not needed if this is the only section</w:t>
      </w:r>
      <w:r w:rsidRPr="002C0BF6">
        <w:rPr>
          <w:rFonts w:ascii="Arial" w:eastAsia="Calibri" w:hAnsi="Arial" w:cs="Arial"/>
          <w:kern w:val="0"/>
          <w:sz w:val="20"/>
          <w:szCs w:val="20"/>
        </w:rPr>
        <w:t>)</w:t>
      </w:r>
    </w:p>
    <w:p w:rsidR="00ED7F28" w:rsidRPr="002C0BF6" w:rsidRDefault="00191513" w:rsidP="00745241">
      <w:pPr>
        <w:spacing w:before="120"/>
        <w:rPr>
          <w:rFonts w:ascii="Arial" w:hAnsi="Arial" w:cs="Arial"/>
          <w:sz w:val="20"/>
          <w:szCs w:val="20"/>
        </w:rPr>
      </w:pPr>
      <w:r w:rsidRPr="002C0BF6">
        <w:rPr>
          <w:rFonts w:ascii="Arial" w:eastAsia="Calibri" w:hAnsi="Arial" w:cs="Arial"/>
          <w:kern w:val="0"/>
          <w:sz w:val="20"/>
          <w:szCs w:val="20"/>
        </w:rPr>
        <w:t xml:space="preserve">We have undertaken a limited assurance engagement of the accompanying GHG statement of ABC for the year ended December 31, 20X1, comprising the Emissions Inventory </w:t>
      </w:r>
      <w:r w:rsidR="00ED7F28" w:rsidRPr="002C0BF6">
        <w:rPr>
          <w:rFonts w:ascii="Arial" w:eastAsia="Calibri" w:hAnsi="Arial" w:cs="Arial"/>
          <w:kern w:val="0"/>
          <w:sz w:val="20"/>
          <w:szCs w:val="20"/>
        </w:rPr>
        <w:t>[</w:t>
      </w:r>
      <w:r w:rsidRPr="002C0BF6">
        <w:rPr>
          <w:rFonts w:ascii="Arial" w:eastAsia="Calibri" w:hAnsi="Arial" w:cs="Arial"/>
          <w:kern w:val="0"/>
          <w:sz w:val="20"/>
          <w:szCs w:val="20"/>
        </w:rPr>
        <w:t>and the Explanatory Notes on pages xx–</w:t>
      </w:r>
      <w:proofErr w:type="spellStart"/>
      <w:r w:rsidRPr="002C0BF6">
        <w:rPr>
          <w:rFonts w:ascii="Arial" w:eastAsia="Calibri" w:hAnsi="Arial" w:cs="Arial"/>
          <w:kern w:val="0"/>
          <w:sz w:val="20"/>
          <w:szCs w:val="20"/>
        </w:rPr>
        <w:t>yy</w:t>
      </w:r>
      <w:proofErr w:type="spellEnd"/>
      <w:r w:rsidRPr="002C0BF6">
        <w:rPr>
          <w:rFonts w:ascii="Arial" w:eastAsia="Calibri" w:hAnsi="Arial" w:cs="Arial"/>
          <w:kern w:val="0"/>
          <w:sz w:val="20"/>
          <w:szCs w:val="20"/>
        </w:rPr>
        <w:t>].</w:t>
      </w:r>
      <w:r w:rsidR="00ED7F28" w:rsidRPr="002C0BF6">
        <w:rPr>
          <w:rFonts w:ascii="Arial" w:eastAsia="Calibri" w:hAnsi="Arial" w:cs="Arial"/>
          <w:kern w:val="0"/>
          <w:sz w:val="20"/>
          <w:szCs w:val="20"/>
        </w:rPr>
        <w:t xml:space="preserve"> [</w:t>
      </w:r>
      <w:r w:rsidR="00ED7F28" w:rsidRPr="002C0BF6">
        <w:rPr>
          <w:rFonts w:ascii="Arial" w:hAnsi="Arial" w:cs="Arial"/>
          <w:sz w:val="20"/>
          <w:szCs w:val="20"/>
        </w:rPr>
        <w:t>This engagement was conducted by a multidisciplinary team including assurance practitioners, engineers and environmental scientists.</w:t>
      </w:r>
      <w:ins w:id="1873" w:author="Beverley Bahlmann" w:date="2012-04-02T12:15:00Z">
        <w:r w:rsidR="00F65309" w:rsidRPr="002C0BF6">
          <w:rPr>
            <w:rFonts w:ascii="Arial" w:hAnsi="Arial" w:cs="Arial"/>
            <w:sz w:val="20"/>
            <w:szCs w:val="20"/>
          </w:rPr>
          <w:t>]</w:t>
        </w:r>
      </w:ins>
      <w:r w:rsidR="00ED7F28" w:rsidRPr="002C0BF6">
        <w:rPr>
          <w:rFonts w:ascii="Arial" w:eastAsia="Calibri" w:hAnsi="Arial" w:cs="Arial"/>
          <w:kern w:val="0"/>
          <w:sz w:val="20"/>
          <w:szCs w:val="20"/>
          <w:vertAlign w:val="superscript"/>
          <w:lang w:bidi="ar-SA"/>
        </w:rPr>
        <w:footnoteReference w:id="31"/>
      </w:r>
    </w:p>
    <w:p w:rsidR="00191513" w:rsidRPr="002C0BF6" w:rsidRDefault="00191513" w:rsidP="00745241">
      <w:pPr>
        <w:spacing w:before="120" w:after="200" w:line="276" w:lineRule="auto"/>
        <w:rPr>
          <w:rFonts w:ascii="Arial" w:eastAsia="Calibri" w:hAnsi="Arial" w:cs="Arial"/>
          <w:i/>
          <w:kern w:val="0"/>
          <w:sz w:val="20"/>
          <w:szCs w:val="20"/>
        </w:rPr>
      </w:pPr>
      <w:r w:rsidRPr="002C0BF6">
        <w:rPr>
          <w:rFonts w:ascii="Arial" w:eastAsia="Calibri" w:hAnsi="Arial" w:cs="Arial"/>
          <w:i/>
          <w:kern w:val="0"/>
          <w:sz w:val="20"/>
          <w:szCs w:val="20"/>
        </w:rPr>
        <w:t>ABC’s Responsibility for the GHG Statement</w:t>
      </w:r>
    </w:p>
    <w:p w:rsidR="00191513" w:rsidRPr="002C0BF6" w:rsidRDefault="00191513" w:rsidP="00745241">
      <w:pPr>
        <w:spacing w:after="200" w:line="276" w:lineRule="auto"/>
        <w:rPr>
          <w:rFonts w:ascii="Arial" w:eastAsia="Calibri" w:hAnsi="Arial" w:cs="Arial"/>
          <w:kern w:val="0"/>
          <w:sz w:val="20"/>
          <w:szCs w:val="20"/>
        </w:rPr>
      </w:pPr>
      <w:r w:rsidRPr="002C0BF6">
        <w:rPr>
          <w:rFonts w:ascii="Arial" w:eastAsia="Calibri" w:hAnsi="Arial" w:cs="Arial"/>
          <w:kern w:val="0"/>
          <w:sz w:val="20"/>
          <w:szCs w:val="20"/>
        </w:rPr>
        <w:t>ABC is responsible for the preparation of the GHG statement in accordance with [</w:t>
      </w:r>
      <w:r w:rsidRPr="002C0BF6">
        <w:rPr>
          <w:rFonts w:ascii="Arial" w:eastAsia="Calibri" w:hAnsi="Arial" w:cs="Arial"/>
          <w:i/>
          <w:kern w:val="0"/>
          <w:sz w:val="20"/>
          <w:szCs w:val="20"/>
        </w:rPr>
        <w:t>applicable criteria</w:t>
      </w:r>
      <w:r w:rsidRPr="002C0BF6">
        <w:rPr>
          <w:rFonts w:ascii="Arial" w:eastAsia="Calibri" w:hAnsi="Arial" w:cs="Arial"/>
          <w:kern w:val="0"/>
          <w:sz w:val="20"/>
          <w:szCs w:val="20"/>
          <w:vertAlign w:val="superscript"/>
        </w:rPr>
        <w:footnoteReference w:id="32"/>
      </w:r>
      <w:r w:rsidRPr="002C0BF6">
        <w:rPr>
          <w:rFonts w:ascii="Arial" w:eastAsia="Calibri" w:hAnsi="Arial" w:cs="Arial"/>
          <w:kern w:val="0"/>
          <w:sz w:val="20"/>
          <w:szCs w:val="20"/>
        </w:rPr>
        <w:t xml:space="preserve">], applied as explained in Note 1 to the </w:t>
      </w:r>
      <w:del w:id="1875" w:author="Beverley Bahlmann" w:date="2012-03-12T16:03:00Z">
        <w:r w:rsidRPr="002C0BF6" w:rsidDel="00E51E0A">
          <w:rPr>
            <w:rFonts w:ascii="Arial" w:eastAsia="Calibri" w:hAnsi="Arial" w:cs="Arial"/>
            <w:kern w:val="0"/>
            <w:sz w:val="20"/>
            <w:szCs w:val="20"/>
          </w:rPr>
          <w:delText>Emissions Inventory</w:delText>
        </w:r>
      </w:del>
      <w:ins w:id="1876" w:author="Beverley Bahlmann" w:date="2012-03-12T16:03:00Z">
        <w:r w:rsidR="00E51E0A" w:rsidRPr="002C0BF6">
          <w:rPr>
            <w:rFonts w:ascii="Arial" w:eastAsia="Calibri" w:hAnsi="Arial" w:cs="Arial"/>
            <w:kern w:val="0"/>
            <w:sz w:val="20"/>
            <w:szCs w:val="20"/>
          </w:rPr>
          <w:t>GHG statement</w:t>
        </w:r>
      </w:ins>
      <w:r w:rsidRPr="002C0BF6">
        <w:rPr>
          <w:rFonts w:ascii="Arial" w:eastAsia="Calibri" w:hAnsi="Arial" w:cs="Arial"/>
          <w:kern w:val="0"/>
          <w:sz w:val="20"/>
          <w:szCs w:val="20"/>
        </w:rPr>
        <w:t>. This responsibility includes the design, implementation and maintenance of internal control relevant to the preparation of a GHG statement that is free from material misstatement, whether due to fraud or error.</w:t>
      </w:r>
    </w:p>
    <w:p w:rsidR="00191513" w:rsidRPr="002C0BF6" w:rsidRDefault="00191513" w:rsidP="00745241">
      <w:pPr>
        <w:spacing w:after="200" w:line="276" w:lineRule="auto"/>
        <w:rPr>
          <w:rFonts w:ascii="Arial" w:eastAsia="Calibri" w:hAnsi="Arial" w:cs="Arial"/>
          <w:kern w:val="0"/>
          <w:sz w:val="20"/>
          <w:szCs w:val="20"/>
        </w:rPr>
      </w:pPr>
      <w:r w:rsidRPr="002C0BF6">
        <w:rPr>
          <w:rFonts w:ascii="Arial" w:eastAsia="Calibri" w:hAnsi="Arial" w:cs="Arial"/>
          <w:kern w:val="0"/>
          <w:sz w:val="20"/>
          <w:szCs w:val="20"/>
        </w:rPr>
        <w:t>[As discussed in Note 1 to the GHG statement</w:t>
      </w:r>
      <w:ins w:id="1877" w:author="Beverley Bahlmann" w:date="2012-04-02T12:15:00Z">
        <w:r w:rsidR="00F65309" w:rsidRPr="002C0BF6">
          <w:rPr>
            <w:rFonts w:ascii="Arial" w:eastAsia="Calibri" w:hAnsi="Arial" w:cs="Arial"/>
            <w:kern w:val="0"/>
            <w:sz w:val="20"/>
            <w:szCs w:val="20"/>
          </w:rPr>
          <w:t>,</w:t>
        </w:r>
      </w:ins>
      <w:r w:rsidRPr="002C0BF6">
        <w:rPr>
          <w:rFonts w:ascii="Arial" w:eastAsia="Calibri" w:hAnsi="Arial" w:cs="Arial"/>
          <w:kern w:val="0"/>
          <w:sz w:val="20"/>
          <w:szCs w:val="20"/>
        </w:rPr>
        <w:t>]</w:t>
      </w:r>
      <w:del w:id="1878" w:author="Beverley Bahlmann" w:date="2012-04-02T12:15:00Z">
        <w:r w:rsidRPr="002C0BF6" w:rsidDel="00F65309">
          <w:rPr>
            <w:rFonts w:ascii="Arial" w:eastAsia="Calibri" w:hAnsi="Arial" w:cs="Arial"/>
            <w:kern w:val="0"/>
            <w:sz w:val="20"/>
            <w:szCs w:val="20"/>
          </w:rPr>
          <w:delText>,</w:delText>
        </w:r>
      </w:del>
      <w:r w:rsidRPr="002C0BF6">
        <w:rPr>
          <w:rFonts w:ascii="Arial" w:eastAsia="Calibri" w:hAnsi="Arial" w:cs="Arial"/>
          <w:kern w:val="0"/>
          <w:sz w:val="20"/>
          <w:szCs w:val="20"/>
          <w:vertAlign w:val="superscript"/>
        </w:rPr>
        <w:footnoteReference w:id="33"/>
      </w:r>
      <w:r w:rsidRPr="002C0BF6">
        <w:rPr>
          <w:rFonts w:ascii="Arial" w:eastAsia="Calibri" w:hAnsi="Arial" w:cs="Arial"/>
          <w:kern w:val="0"/>
          <w:sz w:val="20"/>
          <w:szCs w:val="20"/>
        </w:rPr>
        <w:t xml:space="preserve"> GHG quantification is subject to inherent uncertainty because of incomplete scientific knowledge used to determine emissions factors and the values needed to combine emissions of different gases. </w:t>
      </w:r>
    </w:p>
    <w:p w:rsidR="00191513" w:rsidRPr="002C0BF6" w:rsidRDefault="00E75A15" w:rsidP="00745241">
      <w:pPr>
        <w:spacing w:after="200" w:line="276" w:lineRule="auto"/>
        <w:rPr>
          <w:rFonts w:ascii="Arial" w:eastAsia="Calibri" w:hAnsi="Arial" w:cs="Arial"/>
          <w:i/>
          <w:kern w:val="0"/>
          <w:sz w:val="20"/>
          <w:szCs w:val="20"/>
        </w:rPr>
      </w:pPr>
      <w:ins w:id="1879" w:author="Beverley Bahlmann" w:date="2012-03-20T16:42:00Z">
        <w:r w:rsidRPr="002C0BF6">
          <w:rPr>
            <w:rFonts w:ascii="Arial" w:eastAsia="Calibri" w:hAnsi="Arial" w:cs="Arial"/>
            <w:i/>
            <w:kern w:val="0"/>
            <w:sz w:val="20"/>
            <w:szCs w:val="20"/>
          </w:rPr>
          <w:t xml:space="preserve">Our </w:t>
        </w:r>
      </w:ins>
      <w:r w:rsidR="00191513" w:rsidRPr="002C0BF6">
        <w:rPr>
          <w:rFonts w:ascii="Arial" w:eastAsia="Calibri" w:hAnsi="Arial" w:cs="Arial"/>
          <w:i/>
          <w:kern w:val="0"/>
          <w:sz w:val="20"/>
          <w:szCs w:val="20"/>
        </w:rPr>
        <w:t xml:space="preserve">Independence and Quality Control </w:t>
      </w:r>
    </w:p>
    <w:p w:rsidR="00191513" w:rsidRPr="002C0BF6" w:rsidRDefault="00191513" w:rsidP="00745241">
      <w:pPr>
        <w:spacing w:after="200" w:line="276" w:lineRule="auto"/>
        <w:rPr>
          <w:rFonts w:ascii="Arial" w:eastAsia="Calibri" w:hAnsi="Arial" w:cs="Arial"/>
          <w:kern w:val="0"/>
          <w:sz w:val="20"/>
          <w:szCs w:val="20"/>
        </w:rPr>
      </w:pPr>
      <w:r w:rsidRPr="002C0BF6">
        <w:rPr>
          <w:rFonts w:ascii="Arial" w:eastAsia="Calibri" w:hAnsi="Arial" w:cs="Arial"/>
          <w:kern w:val="0"/>
          <w:sz w:val="20"/>
          <w:szCs w:val="20"/>
        </w:rPr>
        <w:t xml:space="preserve">We have complied with the </w:t>
      </w:r>
      <w:r w:rsidRPr="002C0BF6">
        <w:rPr>
          <w:rFonts w:ascii="Arial" w:eastAsia="Calibri" w:hAnsi="Arial" w:cs="Arial"/>
          <w:i/>
          <w:kern w:val="0"/>
          <w:sz w:val="20"/>
          <w:szCs w:val="20"/>
        </w:rPr>
        <w:t>Code of Ethics for Professional Accountants</w:t>
      </w:r>
      <w:r w:rsidRPr="002C0BF6">
        <w:rPr>
          <w:rFonts w:ascii="Arial" w:eastAsia="Calibri" w:hAnsi="Arial" w:cs="Arial"/>
          <w:kern w:val="0"/>
          <w:sz w:val="20"/>
          <w:szCs w:val="20"/>
        </w:rPr>
        <w:t xml:space="preserve"> issued by the International Ethics Standards Board for Accountants, which includes independence and other requirements founded on fundamental principles of integrity, objectivity, professional competence and due care, confidentiality and professional behavior.</w:t>
      </w:r>
    </w:p>
    <w:p w:rsidR="00191513" w:rsidRPr="002C0BF6" w:rsidRDefault="00191513" w:rsidP="00745241">
      <w:pPr>
        <w:spacing w:after="200" w:line="276" w:lineRule="auto"/>
        <w:rPr>
          <w:rFonts w:ascii="Arial" w:eastAsia="Calibri" w:hAnsi="Arial" w:cs="Arial"/>
          <w:kern w:val="0"/>
          <w:sz w:val="20"/>
          <w:szCs w:val="20"/>
        </w:rPr>
      </w:pPr>
      <w:r w:rsidRPr="002C0BF6">
        <w:rPr>
          <w:rFonts w:ascii="Arial" w:eastAsia="Calibri" w:hAnsi="Arial" w:cs="Arial"/>
          <w:kern w:val="0"/>
          <w:sz w:val="20"/>
          <w:szCs w:val="20"/>
        </w:rPr>
        <w:t>In accordance with International Standard on Quality Control 1,</w:t>
      </w:r>
      <w:r w:rsidRPr="002C0BF6">
        <w:rPr>
          <w:rFonts w:ascii="Arial" w:eastAsia="Calibri" w:hAnsi="Arial" w:cs="Arial"/>
          <w:kern w:val="0"/>
          <w:sz w:val="20"/>
          <w:szCs w:val="20"/>
          <w:vertAlign w:val="superscript"/>
        </w:rPr>
        <w:footnoteReference w:id="34"/>
      </w:r>
      <w:r w:rsidRPr="002C0BF6">
        <w:rPr>
          <w:rFonts w:ascii="Arial" w:eastAsia="Calibri" w:hAnsi="Arial" w:cs="Arial"/>
          <w:kern w:val="0"/>
          <w:sz w:val="20"/>
          <w:szCs w:val="20"/>
        </w:rPr>
        <w:t xml:space="preserve"> [</w:t>
      </w:r>
      <w:r w:rsidRPr="002C0BF6">
        <w:rPr>
          <w:rFonts w:ascii="Arial" w:eastAsia="Calibri" w:hAnsi="Arial" w:cs="Arial"/>
          <w:i/>
          <w:kern w:val="0"/>
          <w:sz w:val="20"/>
          <w:szCs w:val="20"/>
        </w:rPr>
        <w:t>name of firm</w:t>
      </w:r>
      <w:r w:rsidRPr="002C0BF6">
        <w:rPr>
          <w:rFonts w:ascii="Arial" w:eastAsia="Calibri" w:hAnsi="Arial" w:cs="Arial"/>
          <w:kern w:val="0"/>
          <w:sz w:val="20"/>
          <w:szCs w:val="20"/>
        </w:rPr>
        <w:t xml:space="preserve">] maintains a comprehensive system of quality control including documented policies and procedures regarding </w:t>
      </w:r>
      <w:r w:rsidRPr="002C0BF6">
        <w:rPr>
          <w:rFonts w:ascii="Arial" w:eastAsia="Calibri" w:hAnsi="Arial" w:cs="Arial"/>
          <w:kern w:val="0"/>
          <w:sz w:val="20"/>
          <w:szCs w:val="20"/>
        </w:rPr>
        <w:lastRenderedPageBreak/>
        <w:t xml:space="preserve">compliance with ethical requirements, professional standards and applicable legal and regulatory requirements. </w:t>
      </w:r>
    </w:p>
    <w:p w:rsidR="00191513" w:rsidRPr="002C0BF6" w:rsidRDefault="00191513" w:rsidP="00745241">
      <w:pPr>
        <w:spacing w:after="200" w:line="276" w:lineRule="auto"/>
        <w:rPr>
          <w:rFonts w:ascii="Arial" w:eastAsia="Calibri" w:hAnsi="Arial" w:cs="Arial"/>
          <w:i/>
          <w:kern w:val="0"/>
          <w:sz w:val="20"/>
          <w:szCs w:val="20"/>
        </w:rPr>
      </w:pPr>
      <w:r w:rsidRPr="002C0BF6">
        <w:rPr>
          <w:rFonts w:ascii="Arial" w:eastAsia="Calibri" w:hAnsi="Arial" w:cs="Arial"/>
          <w:i/>
          <w:kern w:val="0"/>
          <w:sz w:val="20"/>
          <w:szCs w:val="20"/>
        </w:rPr>
        <w:t>Our Responsibility</w:t>
      </w:r>
    </w:p>
    <w:p w:rsidR="00191513" w:rsidRPr="002C0BF6" w:rsidRDefault="00191513" w:rsidP="00745241">
      <w:pPr>
        <w:spacing w:after="200" w:line="276" w:lineRule="auto"/>
        <w:rPr>
          <w:rFonts w:ascii="Arial" w:eastAsia="Calibri" w:hAnsi="Arial" w:cs="Arial"/>
          <w:kern w:val="0"/>
          <w:sz w:val="20"/>
          <w:szCs w:val="20"/>
        </w:rPr>
      </w:pPr>
      <w:r w:rsidRPr="002C0BF6">
        <w:rPr>
          <w:rFonts w:ascii="Arial" w:eastAsia="Calibri" w:hAnsi="Arial" w:cs="Arial"/>
          <w:kern w:val="0"/>
          <w:sz w:val="20"/>
          <w:szCs w:val="20"/>
        </w:rPr>
        <w:t xml:space="preserve">Our responsibility is to express a limited assurance conclusion on the GHG statement based on the procedures we have performed and the evidence we have obtained. We conducted our limited assurance engagement in accordance with International Standard on Assurance Engagements 3410, </w:t>
      </w:r>
      <w:r w:rsidRPr="002C0BF6">
        <w:rPr>
          <w:rFonts w:ascii="Arial" w:eastAsia="Calibri" w:hAnsi="Arial" w:cs="Arial"/>
          <w:i/>
          <w:kern w:val="0"/>
          <w:sz w:val="20"/>
          <w:szCs w:val="20"/>
        </w:rPr>
        <w:t>Assurance Engagements on Greenhouse Gas Statements</w:t>
      </w:r>
      <w:r w:rsidRPr="002C0BF6">
        <w:rPr>
          <w:rFonts w:ascii="Arial" w:eastAsia="Calibri" w:hAnsi="Arial" w:cs="Arial"/>
          <w:kern w:val="0"/>
          <w:sz w:val="20"/>
          <w:szCs w:val="20"/>
        </w:rPr>
        <w:t xml:space="preserve"> (“ISAE 3410”), issued by the International Auditing and Assurance Standards Board. That standard requires that we plan and perform this engagement to obtain limited assurance about whether the GHG statement is free from material misstatement</w:t>
      </w:r>
      <w:del w:id="1880" w:author="Beverley Bahlmann" w:date="2012-03-20T16:17:00Z">
        <w:r w:rsidR="00343DFC" w:rsidRPr="002C0BF6" w:rsidDel="00343DFC">
          <w:rPr>
            <w:rFonts w:ascii="Arial" w:eastAsia="Calibri" w:hAnsi="Arial" w:cs="Arial"/>
            <w:kern w:val="0"/>
            <w:sz w:val="20"/>
            <w:szCs w:val="20"/>
          </w:rPr>
          <w:delText>, whether due to fraud or error</w:delText>
        </w:r>
      </w:del>
      <w:r w:rsidR="00EA06F3" w:rsidRPr="002C0BF6">
        <w:rPr>
          <w:rFonts w:ascii="Arial" w:eastAsia="Calibri" w:hAnsi="Arial" w:cs="Arial"/>
          <w:kern w:val="0"/>
          <w:sz w:val="20"/>
          <w:szCs w:val="20"/>
        </w:rPr>
        <w:t>.</w:t>
      </w:r>
    </w:p>
    <w:p w:rsidR="00191513" w:rsidRPr="002C0BF6" w:rsidRDefault="00191513" w:rsidP="00745241">
      <w:pPr>
        <w:spacing w:before="120" w:after="200" w:line="276" w:lineRule="auto"/>
        <w:rPr>
          <w:rFonts w:ascii="Arial" w:eastAsia="Calibri" w:hAnsi="Arial" w:cs="Arial"/>
          <w:kern w:val="0"/>
          <w:sz w:val="20"/>
          <w:szCs w:val="20"/>
        </w:rPr>
      </w:pPr>
      <w:r w:rsidRPr="002C0BF6">
        <w:rPr>
          <w:rFonts w:ascii="Arial" w:eastAsia="Calibri" w:hAnsi="Arial" w:cs="Arial"/>
          <w:kern w:val="0"/>
          <w:sz w:val="20"/>
          <w:szCs w:val="20"/>
        </w:rPr>
        <w:t>A limited assurance engagement undertaken in accordance with ISAE 3410 involves assessing the suitability in the circumstances of ABC’s use of [applicable criteria] as the basis for the preparation of the GHG statement, assessing the risks of material misstatement of the GHG statement</w:t>
      </w:r>
      <w:ins w:id="1881" w:author="Beverley Bahlmann" w:date="2012-03-20T16:18:00Z">
        <w:r w:rsidR="00343DFC" w:rsidRPr="002C0BF6">
          <w:rPr>
            <w:rFonts w:ascii="Arial" w:eastAsia="Calibri" w:hAnsi="Arial" w:cs="Arial"/>
            <w:kern w:val="0"/>
            <w:sz w:val="20"/>
            <w:szCs w:val="20"/>
          </w:rPr>
          <w:t xml:space="preserve"> whether due to fraud or error</w:t>
        </w:r>
      </w:ins>
      <w:r w:rsidR="00B95043" w:rsidRPr="002C0BF6">
        <w:rPr>
          <w:rFonts w:ascii="Arial" w:eastAsia="Calibri" w:hAnsi="Arial" w:cs="Arial"/>
          <w:kern w:val="0"/>
          <w:sz w:val="20"/>
          <w:szCs w:val="20"/>
        </w:rPr>
        <w:t>,</w:t>
      </w:r>
      <w:r w:rsidR="00417164" w:rsidRPr="002C0BF6">
        <w:rPr>
          <w:rFonts w:ascii="Arial" w:eastAsia="Calibri" w:hAnsi="Arial" w:cs="Arial"/>
          <w:kern w:val="0"/>
          <w:sz w:val="20"/>
          <w:szCs w:val="20"/>
        </w:rPr>
        <w:t xml:space="preserve"> </w:t>
      </w:r>
      <w:r w:rsidRPr="002C0BF6">
        <w:rPr>
          <w:rFonts w:ascii="Arial" w:eastAsia="Calibri" w:hAnsi="Arial" w:cs="Arial"/>
          <w:kern w:val="0"/>
          <w:sz w:val="20"/>
          <w:szCs w:val="20"/>
        </w:rPr>
        <w:t>responding to the assessed risks as necessary in the circumstances</w:t>
      </w:r>
      <w:ins w:id="1882" w:author="Beverley Bahlmann" w:date="2012-04-02T12:16:00Z">
        <w:r w:rsidR="00F65309" w:rsidRPr="002C0BF6">
          <w:rPr>
            <w:rFonts w:ascii="Arial" w:eastAsia="Calibri" w:hAnsi="Arial" w:cs="Arial"/>
            <w:kern w:val="0"/>
            <w:sz w:val="20"/>
            <w:szCs w:val="20"/>
          </w:rPr>
          <w:t>,</w:t>
        </w:r>
      </w:ins>
      <w:r w:rsidRPr="002C0BF6">
        <w:rPr>
          <w:rFonts w:ascii="Arial" w:eastAsia="Calibri" w:hAnsi="Arial" w:cs="Arial"/>
          <w:kern w:val="0"/>
          <w:sz w:val="20"/>
          <w:szCs w:val="20"/>
        </w:rPr>
        <w:t xml:space="preserve"> and evaluating the overall presentation of the GHG statement. A limited assurance engagement is substantially less in scope than a reasonable assurance engagement in relation to both the </w:t>
      </w:r>
      <w:del w:id="1883" w:author="Beverley Bahlmann" w:date="2012-03-20T16:19:00Z">
        <w:r w:rsidR="00343DFC" w:rsidRPr="002C0BF6" w:rsidDel="00343DFC">
          <w:rPr>
            <w:rFonts w:ascii="Arial" w:eastAsia="Calibri" w:hAnsi="Arial" w:cs="Arial"/>
            <w:kern w:val="0"/>
            <w:sz w:val="20"/>
            <w:szCs w:val="20"/>
          </w:rPr>
          <w:delText xml:space="preserve">assessment of </w:delText>
        </w:r>
      </w:del>
      <w:r w:rsidR="00343DFC" w:rsidRPr="002C0BF6">
        <w:rPr>
          <w:rFonts w:ascii="Arial" w:eastAsia="Calibri" w:hAnsi="Arial" w:cs="Arial"/>
          <w:kern w:val="0"/>
          <w:sz w:val="20"/>
          <w:szCs w:val="20"/>
        </w:rPr>
        <w:t>risk</w:t>
      </w:r>
      <w:del w:id="1884" w:author="Beverley Bahlmann" w:date="2012-03-20T16:19:00Z">
        <w:r w:rsidR="00343DFC" w:rsidRPr="002C0BF6" w:rsidDel="00343DFC">
          <w:rPr>
            <w:rFonts w:ascii="Arial" w:eastAsia="Calibri" w:hAnsi="Arial" w:cs="Arial"/>
            <w:kern w:val="0"/>
            <w:sz w:val="20"/>
            <w:szCs w:val="20"/>
          </w:rPr>
          <w:delText>s</w:delText>
        </w:r>
      </w:del>
      <w:ins w:id="1885" w:author="Beverley Bahlmann" w:date="2012-03-20T16:19:00Z">
        <w:r w:rsidR="00343DFC" w:rsidRPr="002C0BF6">
          <w:rPr>
            <w:rFonts w:ascii="Arial" w:eastAsia="Calibri" w:hAnsi="Arial" w:cs="Arial"/>
            <w:kern w:val="0"/>
            <w:sz w:val="20"/>
            <w:szCs w:val="20"/>
          </w:rPr>
          <w:t xml:space="preserve"> assessment procedures</w:t>
        </w:r>
      </w:ins>
      <w:ins w:id="1886" w:author="Beverley Bahlmann" w:date="2012-03-20T16:20:00Z">
        <w:r w:rsidR="00343DFC" w:rsidRPr="002C0BF6">
          <w:rPr>
            <w:rFonts w:ascii="Arial" w:eastAsia="Calibri" w:hAnsi="Arial" w:cs="Arial"/>
            <w:kern w:val="0"/>
            <w:sz w:val="20"/>
            <w:szCs w:val="20"/>
          </w:rPr>
          <w:t>,</w:t>
        </w:r>
      </w:ins>
      <w:r w:rsidR="00343DFC" w:rsidRPr="002C0BF6">
        <w:rPr>
          <w:rFonts w:ascii="Arial" w:eastAsia="Calibri" w:hAnsi="Arial" w:cs="Arial"/>
          <w:kern w:val="0"/>
          <w:sz w:val="20"/>
          <w:szCs w:val="20"/>
        </w:rPr>
        <w:t xml:space="preserve"> </w:t>
      </w:r>
      <w:del w:id="1887" w:author="Beverley Bahlmann" w:date="2012-03-20T16:20:00Z">
        <w:r w:rsidR="00343DFC" w:rsidRPr="002C0BF6" w:rsidDel="00343DFC">
          <w:rPr>
            <w:rFonts w:ascii="Arial" w:eastAsia="Calibri" w:hAnsi="Arial" w:cs="Arial"/>
            <w:kern w:val="0"/>
            <w:sz w:val="20"/>
            <w:szCs w:val="20"/>
          </w:rPr>
          <w:delText>of material misstatement</w:delText>
        </w:r>
      </w:del>
      <w:ins w:id="1888" w:author="Beverley Bahlmann" w:date="2012-03-13T14:13:00Z">
        <w:r w:rsidR="00053E84" w:rsidRPr="002C0BF6">
          <w:rPr>
            <w:rFonts w:ascii="Arial" w:eastAsia="Calibri" w:hAnsi="Arial" w:cs="Arial"/>
            <w:kern w:val="0"/>
            <w:sz w:val="20"/>
            <w:szCs w:val="20"/>
          </w:rPr>
          <w:t>including an understanding of internal control,</w:t>
        </w:r>
      </w:ins>
      <w:r w:rsidR="00053E84" w:rsidRPr="002C0BF6">
        <w:rPr>
          <w:rFonts w:ascii="Arial" w:eastAsia="Calibri" w:hAnsi="Arial" w:cs="Arial"/>
          <w:kern w:val="0"/>
          <w:sz w:val="20"/>
          <w:szCs w:val="20"/>
        </w:rPr>
        <w:t xml:space="preserve"> </w:t>
      </w:r>
      <w:r w:rsidRPr="002C0BF6">
        <w:rPr>
          <w:rFonts w:ascii="Arial" w:eastAsia="Calibri" w:hAnsi="Arial" w:cs="Arial"/>
          <w:kern w:val="0"/>
          <w:sz w:val="20"/>
          <w:szCs w:val="20"/>
        </w:rPr>
        <w:t xml:space="preserve">and the procedures performed in response to the assessed risks. </w:t>
      </w:r>
    </w:p>
    <w:p w:rsidR="00053E84" w:rsidRPr="002C0BF6" w:rsidRDefault="00191513" w:rsidP="00745241">
      <w:pPr>
        <w:spacing w:after="200" w:line="276" w:lineRule="auto"/>
        <w:rPr>
          <w:ins w:id="1889" w:author="Beverley Bahlmann" w:date="2012-03-13T14:17:00Z"/>
          <w:rFonts w:ascii="Arial" w:eastAsia="Calibri" w:hAnsi="Arial" w:cs="Arial"/>
          <w:kern w:val="0"/>
          <w:sz w:val="20"/>
          <w:szCs w:val="20"/>
          <w:vertAlign w:val="superscript"/>
        </w:rPr>
      </w:pPr>
      <w:r w:rsidRPr="002C0BF6">
        <w:rPr>
          <w:rFonts w:ascii="Arial" w:eastAsia="Calibri" w:hAnsi="Arial" w:cs="Arial"/>
          <w:kern w:val="0"/>
          <w:sz w:val="20"/>
          <w:szCs w:val="20"/>
        </w:rPr>
        <w:t xml:space="preserve">The procedures we </w:t>
      </w:r>
      <w:r w:rsidR="00077689" w:rsidRPr="002C0BF6">
        <w:rPr>
          <w:rFonts w:ascii="Arial" w:eastAsia="Calibri" w:hAnsi="Arial" w:cs="Arial"/>
          <w:kern w:val="0"/>
          <w:sz w:val="20"/>
          <w:szCs w:val="20"/>
        </w:rPr>
        <w:t xml:space="preserve">performed </w:t>
      </w:r>
      <w:r w:rsidRPr="002C0BF6">
        <w:rPr>
          <w:rFonts w:ascii="Arial" w:eastAsia="Calibri" w:hAnsi="Arial" w:cs="Arial"/>
          <w:kern w:val="0"/>
          <w:sz w:val="20"/>
          <w:szCs w:val="20"/>
        </w:rPr>
        <w:t>w</w:t>
      </w:r>
      <w:r w:rsidR="00077689" w:rsidRPr="002C0BF6">
        <w:rPr>
          <w:rFonts w:ascii="Arial" w:eastAsia="Calibri" w:hAnsi="Arial" w:cs="Arial"/>
          <w:kern w:val="0"/>
          <w:sz w:val="20"/>
          <w:szCs w:val="20"/>
        </w:rPr>
        <w:t>ere</w:t>
      </w:r>
      <w:r w:rsidRPr="002C0BF6">
        <w:rPr>
          <w:rFonts w:ascii="Arial" w:eastAsia="Calibri" w:hAnsi="Arial" w:cs="Arial"/>
          <w:kern w:val="0"/>
          <w:sz w:val="20"/>
          <w:szCs w:val="20"/>
        </w:rPr>
        <w:t xml:space="preserve"> based on our </w:t>
      </w:r>
      <w:r w:rsidR="00077689" w:rsidRPr="002C0BF6">
        <w:rPr>
          <w:rFonts w:ascii="Arial" w:eastAsia="Calibri" w:hAnsi="Arial" w:cs="Arial"/>
          <w:kern w:val="0"/>
          <w:sz w:val="20"/>
          <w:szCs w:val="20"/>
        </w:rPr>
        <w:t xml:space="preserve">professional </w:t>
      </w:r>
      <w:r w:rsidRPr="002C0BF6">
        <w:rPr>
          <w:rFonts w:ascii="Arial" w:eastAsia="Calibri" w:hAnsi="Arial" w:cs="Arial"/>
          <w:kern w:val="0"/>
          <w:sz w:val="20"/>
          <w:szCs w:val="20"/>
        </w:rPr>
        <w:t>judgment and included inquiries, observation of processes performed, inspection of documents</w:t>
      </w:r>
      <w:del w:id="1890" w:author="Beverley Bahlmann" w:date="2012-03-13T20:07:00Z">
        <w:r w:rsidRPr="002C0BF6" w:rsidDel="00B4434C">
          <w:rPr>
            <w:rFonts w:ascii="Arial" w:eastAsia="Calibri" w:hAnsi="Arial" w:cs="Arial"/>
            <w:kern w:val="0"/>
            <w:sz w:val="20"/>
            <w:szCs w:val="20"/>
          </w:rPr>
          <w:delText xml:space="preserve"> and physical equipment</w:delText>
        </w:r>
      </w:del>
      <w:r w:rsidRPr="002C0BF6">
        <w:rPr>
          <w:rFonts w:ascii="Arial" w:eastAsia="Calibri" w:hAnsi="Arial" w:cs="Arial"/>
          <w:kern w:val="0"/>
          <w:sz w:val="20"/>
          <w:szCs w:val="20"/>
        </w:rPr>
        <w:t>, analytical procedures,</w:t>
      </w:r>
      <w:del w:id="1891" w:author="Beverley Bahlmann" w:date="2012-03-13T20:08:00Z">
        <w:r w:rsidRPr="002C0BF6" w:rsidDel="00B4434C">
          <w:rPr>
            <w:rFonts w:ascii="Arial" w:eastAsia="Calibri" w:hAnsi="Arial" w:cs="Arial"/>
            <w:kern w:val="0"/>
            <w:sz w:val="20"/>
            <w:szCs w:val="20"/>
          </w:rPr>
          <w:delText xml:space="preserve"> tracing emissions factors back to (source reference)</w:delText>
        </w:r>
      </w:del>
      <w:del w:id="1892" w:author="Beverley Bahlmann" w:date="2012-03-28T16:14:00Z">
        <w:r w:rsidRPr="002C0BF6" w:rsidDel="004B798F">
          <w:rPr>
            <w:rFonts w:ascii="Arial" w:eastAsia="Calibri" w:hAnsi="Arial" w:cs="Arial"/>
            <w:kern w:val="0"/>
            <w:sz w:val="20"/>
            <w:szCs w:val="20"/>
          </w:rPr>
          <w:delText>,</w:delText>
        </w:r>
      </w:del>
      <w:r w:rsidRPr="002C0BF6">
        <w:rPr>
          <w:rFonts w:ascii="Arial" w:eastAsia="Calibri" w:hAnsi="Arial" w:cs="Arial"/>
          <w:kern w:val="0"/>
          <w:sz w:val="20"/>
          <w:szCs w:val="20"/>
        </w:rPr>
        <w:t xml:space="preserve"> evaluating the appropriateness of quantification methods and reporting policies, and agreeing or reconciling with underlying records.</w:t>
      </w:r>
      <w:r w:rsidRPr="002C0BF6">
        <w:rPr>
          <w:rFonts w:ascii="Arial" w:eastAsia="Calibri" w:hAnsi="Arial" w:cs="Arial"/>
          <w:kern w:val="0"/>
          <w:sz w:val="20"/>
          <w:szCs w:val="20"/>
          <w:vertAlign w:val="superscript"/>
        </w:rPr>
        <w:t xml:space="preserve"> </w:t>
      </w:r>
      <w:del w:id="1893" w:author="Beverley Bahlmann" w:date="2012-03-13T20:10:00Z">
        <w:r w:rsidRPr="002C0BF6" w:rsidDel="00B4434C">
          <w:rPr>
            <w:rFonts w:ascii="Arial" w:eastAsia="Calibri" w:hAnsi="Arial" w:cs="Arial"/>
            <w:kern w:val="0"/>
            <w:sz w:val="20"/>
            <w:szCs w:val="20"/>
            <w:vertAlign w:val="superscript"/>
          </w:rPr>
          <w:footnoteReference w:id="35"/>
        </w:r>
      </w:del>
    </w:p>
    <w:p w:rsidR="00191513" w:rsidRPr="002C0BF6" w:rsidRDefault="00103FA1" w:rsidP="00745241">
      <w:pPr>
        <w:spacing w:after="200" w:line="276" w:lineRule="auto"/>
        <w:ind w:left="540"/>
        <w:rPr>
          <w:rFonts w:ascii="Arial" w:hAnsi="Arial" w:cs="Arial"/>
          <w:i/>
          <w:sz w:val="20"/>
          <w:szCs w:val="20"/>
        </w:rPr>
      </w:pPr>
      <w:ins w:id="1896" w:author="Beverley Bahlmann" w:date="2012-03-14T07:47:00Z">
        <w:r w:rsidRPr="002C0BF6">
          <w:rPr>
            <w:rFonts w:ascii="Arial" w:hAnsi="Arial" w:cs="Arial"/>
            <w:i/>
            <w:sz w:val="20"/>
            <w:szCs w:val="20"/>
          </w:rPr>
          <w:t>[</w:t>
        </w:r>
      </w:ins>
      <w:r w:rsidR="007F2C77" w:rsidRPr="002C0BF6">
        <w:rPr>
          <w:rFonts w:ascii="Arial" w:hAnsi="Arial" w:cs="Arial"/>
          <w:i/>
          <w:sz w:val="20"/>
          <w:szCs w:val="20"/>
        </w:rPr>
        <w:t>[</w:t>
      </w:r>
      <w:ins w:id="1897" w:author="Beverley Bahlmann" w:date="2012-03-14T07:46:00Z">
        <w:r w:rsidR="00A364DE" w:rsidRPr="002C0BF6">
          <w:rPr>
            <w:rFonts w:ascii="Arial" w:hAnsi="Arial" w:cs="Arial"/>
            <w:i/>
            <w:sz w:val="20"/>
            <w:szCs w:val="20"/>
          </w:rPr>
          <w:t xml:space="preserve">The practitioner may </w:t>
        </w:r>
      </w:ins>
      <w:ins w:id="1898" w:author="Beverley Bahlmann" w:date="2012-03-14T07:47:00Z">
        <w:r w:rsidRPr="002C0BF6">
          <w:rPr>
            <w:rFonts w:ascii="Arial" w:hAnsi="Arial" w:cs="Arial"/>
            <w:i/>
            <w:sz w:val="20"/>
            <w:szCs w:val="20"/>
          </w:rPr>
          <w:t>i</w:t>
        </w:r>
      </w:ins>
      <w:del w:id="1899" w:author="Beverley Bahlmann" w:date="2012-03-14T07:47:00Z">
        <w:r w:rsidR="00191513" w:rsidRPr="002C0BF6" w:rsidDel="00103FA1">
          <w:rPr>
            <w:rFonts w:ascii="Arial" w:hAnsi="Arial" w:cs="Arial"/>
            <w:i/>
            <w:sz w:val="20"/>
            <w:szCs w:val="20"/>
          </w:rPr>
          <w:delText>I</w:delText>
        </w:r>
      </w:del>
      <w:r w:rsidR="00191513" w:rsidRPr="002C0BF6">
        <w:rPr>
          <w:rFonts w:ascii="Arial" w:hAnsi="Arial" w:cs="Arial"/>
          <w:i/>
          <w:sz w:val="20"/>
          <w:szCs w:val="20"/>
        </w:rPr>
        <w:t>nsert a summary of the nature and extent of procedures performed</w:t>
      </w:r>
      <w:del w:id="1900" w:author="Beverley Bahlmann" w:date="2012-04-02T12:17:00Z">
        <w:r w:rsidR="00B95043" w:rsidRPr="002C0BF6" w:rsidDel="00F65309">
          <w:rPr>
            <w:rFonts w:ascii="Arial" w:hAnsi="Arial" w:cs="Arial"/>
            <w:i/>
            <w:sz w:val="20"/>
            <w:szCs w:val="20"/>
          </w:rPr>
          <w:delText>,</w:delText>
        </w:r>
      </w:del>
      <w:r w:rsidR="00077689" w:rsidRPr="002C0BF6">
        <w:rPr>
          <w:rFonts w:ascii="Arial" w:hAnsi="Arial" w:cs="Arial"/>
          <w:i/>
          <w:sz w:val="20"/>
          <w:szCs w:val="20"/>
        </w:rPr>
        <w:t xml:space="preserve"> </w:t>
      </w:r>
      <w:r w:rsidR="00B95043" w:rsidRPr="002C0BF6">
        <w:rPr>
          <w:rFonts w:ascii="Arial" w:hAnsi="Arial" w:cs="Arial"/>
          <w:i/>
          <w:sz w:val="20"/>
          <w:szCs w:val="20"/>
        </w:rPr>
        <w:t>that</w:t>
      </w:r>
      <w:r w:rsidR="00077689" w:rsidRPr="002C0BF6">
        <w:rPr>
          <w:rFonts w:ascii="Arial" w:hAnsi="Arial" w:cs="Arial"/>
          <w:i/>
          <w:sz w:val="20"/>
          <w:szCs w:val="20"/>
        </w:rPr>
        <w:t>,</w:t>
      </w:r>
      <w:r w:rsidR="00191513" w:rsidRPr="002C0BF6">
        <w:rPr>
          <w:rFonts w:ascii="Arial" w:hAnsi="Arial" w:cs="Arial"/>
          <w:i/>
          <w:sz w:val="20"/>
          <w:szCs w:val="20"/>
        </w:rPr>
        <w:t xml:space="preserve"> in the practitioner</w:t>
      </w:r>
      <w:r w:rsidR="00002EFC" w:rsidRPr="002C0BF6">
        <w:rPr>
          <w:rFonts w:ascii="Arial" w:hAnsi="Arial" w:cs="Arial"/>
          <w:i/>
          <w:sz w:val="20"/>
          <w:szCs w:val="20"/>
        </w:rPr>
        <w:t>’</w:t>
      </w:r>
      <w:r w:rsidR="00191513" w:rsidRPr="002C0BF6">
        <w:rPr>
          <w:rFonts w:ascii="Arial" w:hAnsi="Arial" w:cs="Arial"/>
          <w:i/>
          <w:sz w:val="20"/>
          <w:szCs w:val="20"/>
        </w:rPr>
        <w:t>s judgment</w:t>
      </w:r>
      <w:r w:rsidR="00077689" w:rsidRPr="002C0BF6">
        <w:rPr>
          <w:rFonts w:ascii="Arial" w:hAnsi="Arial" w:cs="Arial"/>
          <w:i/>
          <w:sz w:val="20"/>
          <w:szCs w:val="20"/>
        </w:rPr>
        <w:t>,</w:t>
      </w:r>
      <w:r w:rsidR="00191513" w:rsidRPr="002C0BF6">
        <w:rPr>
          <w:rFonts w:ascii="Arial" w:hAnsi="Arial" w:cs="Arial"/>
          <w:i/>
          <w:sz w:val="20"/>
          <w:szCs w:val="20"/>
        </w:rPr>
        <w:t xml:space="preserve"> </w:t>
      </w:r>
      <w:r w:rsidR="00C26B4B" w:rsidRPr="002C0BF6">
        <w:rPr>
          <w:rFonts w:ascii="Arial" w:hAnsi="Arial" w:cs="Arial"/>
          <w:i/>
          <w:sz w:val="20"/>
          <w:szCs w:val="20"/>
        </w:rPr>
        <w:t xml:space="preserve">provides additional information that may be </w:t>
      </w:r>
      <w:r w:rsidR="00191513" w:rsidRPr="002C0BF6">
        <w:rPr>
          <w:rFonts w:ascii="Arial" w:hAnsi="Arial" w:cs="Arial"/>
          <w:i/>
          <w:sz w:val="20"/>
          <w:szCs w:val="20"/>
        </w:rPr>
        <w:t xml:space="preserve">relevant to the users’ understanding </w:t>
      </w:r>
      <w:r w:rsidR="00077689" w:rsidRPr="002C0BF6">
        <w:rPr>
          <w:rFonts w:ascii="Arial" w:hAnsi="Arial" w:cs="Arial"/>
          <w:i/>
          <w:sz w:val="20"/>
          <w:szCs w:val="20"/>
        </w:rPr>
        <w:t xml:space="preserve">of </w:t>
      </w:r>
      <w:r w:rsidR="00191513" w:rsidRPr="002C0BF6">
        <w:rPr>
          <w:rFonts w:ascii="Arial" w:hAnsi="Arial" w:cs="Arial"/>
          <w:i/>
          <w:sz w:val="20"/>
          <w:szCs w:val="20"/>
        </w:rPr>
        <w:t xml:space="preserve">the basis </w:t>
      </w:r>
      <w:r w:rsidR="00077689" w:rsidRPr="002C0BF6">
        <w:rPr>
          <w:rFonts w:ascii="Arial" w:hAnsi="Arial" w:cs="Arial"/>
          <w:i/>
          <w:sz w:val="20"/>
          <w:szCs w:val="20"/>
        </w:rPr>
        <w:t xml:space="preserve">for </w:t>
      </w:r>
      <w:r w:rsidR="00191513" w:rsidRPr="002C0BF6">
        <w:rPr>
          <w:rFonts w:ascii="Arial" w:hAnsi="Arial" w:cs="Arial"/>
          <w:i/>
          <w:sz w:val="20"/>
          <w:szCs w:val="20"/>
        </w:rPr>
        <w:t>the practitioner</w:t>
      </w:r>
      <w:r w:rsidR="00077689" w:rsidRPr="002C0BF6">
        <w:rPr>
          <w:rFonts w:ascii="Arial" w:hAnsi="Arial" w:cs="Arial"/>
          <w:i/>
          <w:sz w:val="20"/>
          <w:szCs w:val="20"/>
        </w:rPr>
        <w:t>’</w:t>
      </w:r>
      <w:r w:rsidR="00191513" w:rsidRPr="002C0BF6">
        <w:rPr>
          <w:rFonts w:ascii="Arial" w:hAnsi="Arial" w:cs="Arial"/>
          <w:i/>
          <w:sz w:val="20"/>
          <w:szCs w:val="20"/>
        </w:rPr>
        <w:t>s conclusion</w:t>
      </w:r>
      <w:ins w:id="1901" w:author="Beverley Bahlmann" w:date="2012-04-02T12:17:00Z">
        <w:r w:rsidR="00F65309" w:rsidRPr="002C0BF6">
          <w:rPr>
            <w:rFonts w:ascii="Arial" w:hAnsi="Arial" w:cs="Arial"/>
            <w:i/>
            <w:sz w:val="20"/>
            <w:szCs w:val="20"/>
          </w:rPr>
          <w:t>.</w:t>
        </w:r>
      </w:ins>
      <w:ins w:id="1902" w:author="Beverley Bahlmann" w:date="2012-03-20T16:44:00Z">
        <w:r w:rsidR="00E75A15" w:rsidRPr="002C0BF6">
          <w:rPr>
            <w:rStyle w:val="FootnoteReference"/>
            <w:rFonts w:ascii="Arial" w:hAnsi="Arial" w:cs="Arial"/>
            <w:i/>
            <w:sz w:val="20"/>
            <w:szCs w:val="20"/>
          </w:rPr>
          <w:footnoteReference w:id="36"/>
        </w:r>
      </w:ins>
      <w:del w:id="1909" w:author="Beverley Bahlmann" w:date="2012-04-02T12:17:00Z">
        <w:r w:rsidR="00191513" w:rsidRPr="002C0BF6" w:rsidDel="00F65309">
          <w:rPr>
            <w:rFonts w:ascii="Arial" w:hAnsi="Arial" w:cs="Arial"/>
            <w:i/>
            <w:sz w:val="20"/>
            <w:szCs w:val="20"/>
          </w:rPr>
          <w:delText>.</w:delText>
        </w:r>
      </w:del>
      <w:r w:rsidR="00191513" w:rsidRPr="002C0BF6">
        <w:rPr>
          <w:rFonts w:ascii="Arial" w:hAnsi="Arial" w:cs="Arial"/>
          <w:i/>
          <w:sz w:val="20"/>
          <w:szCs w:val="20"/>
        </w:rPr>
        <w:t xml:space="preserve"> </w:t>
      </w:r>
      <w:del w:id="1910" w:author="Beverley Bahlmann" w:date="2012-03-20T16:43:00Z">
        <w:r w:rsidR="00191513" w:rsidRPr="002C0BF6" w:rsidDel="00E75A15">
          <w:rPr>
            <w:rFonts w:ascii="Arial" w:hAnsi="Arial" w:cs="Arial"/>
            <w:i/>
            <w:sz w:val="20"/>
            <w:szCs w:val="20"/>
          </w:rPr>
          <w:delText xml:space="preserve">The procedures </w:delText>
        </w:r>
      </w:del>
      <w:del w:id="1911" w:author="Beverley Bahlmann" w:date="2012-03-20T16:42:00Z">
        <w:r w:rsidR="00191513" w:rsidRPr="002C0BF6" w:rsidDel="00E75A15">
          <w:rPr>
            <w:rFonts w:ascii="Arial" w:hAnsi="Arial" w:cs="Arial"/>
            <w:i/>
            <w:sz w:val="20"/>
            <w:szCs w:val="20"/>
          </w:rPr>
          <w:delText xml:space="preserve">should </w:delText>
        </w:r>
      </w:del>
      <w:del w:id="1912" w:author="Beverley Bahlmann" w:date="2012-03-20T16:43:00Z">
        <w:r w:rsidR="00191513" w:rsidRPr="002C0BF6" w:rsidDel="00E75A15">
          <w:rPr>
            <w:rFonts w:ascii="Arial" w:hAnsi="Arial" w:cs="Arial"/>
            <w:i/>
            <w:sz w:val="20"/>
            <w:szCs w:val="20"/>
          </w:rPr>
          <w:delText xml:space="preserve">be summarized but not to the extent that they are ambiguous, nor </w:delText>
        </w:r>
      </w:del>
      <w:del w:id="1913" w:author="Beverley Bahlmann" w:date="2012-03-20T16:42:00Z">
        <w:r w:rsidR="00191513" w:rsidRPr="002C0BF6" w:rsidDel="00E75A15">
          <w:rPr>
            <w:rFonts w:ascii="Arial" w:hAnsi="Arial" w:cs="Arial"/>
            <w:i/>
            <w:sz w:val="20"/>
            <w:szCs w:val="20"/>
          </w:rPr>
          <w:delText xml:space="preserve">written </w:delText>
        </w:r>
      </w:del>
      <w:del w:id="1914" w:author="Beverley Bahlmann" w:date="2012-03-20T16:43:00Z">
        <w:r w:rsidR="00191513" w:rsidRPr="002C0BF6" w:rsidDel="00E75A15">
          <w:rPr>
            <w:rFonts w:ascii="Arial" w:hAnsi="Arial" w:cs="Arial"/>
            <w:i/>
            <w:sz w:val="20"/>
            <w:szCs w:val="20"/>
          </w:rPr>
          <w:delText>in a way that is overstated or embellished</w:delText>
        </w:r>
        <w:r w:rsidR="00077689" w:rsidRPr="002C0BF6" w:rsidDel="00E75A15">
          <w:rPr>
            <w:rFonts w:ascii="Arial" w:hAnsi="Arial" w:cs="Arial"/>
            <w:i/>
            <w:sz w:val="20"/>
            <w:szCs w:val="20"/>
          </w:rPr>
          <w:delText xml:space="preserve"> or that</w:delText>
        </w:r>
        <w:r w:rsidR="00002EFC" w:rsidRPr="002C0BF6" w:rsidDel="00E75A15">
          <w:rPr>
            <w:rFonts w:ascii="Arial" w:hAnsi="Arial" w:cs="Arial"/>
            <w:i/>
            <w:sz w:val="20"/>
            <w:szCs w:val="20"/>
          </w:rPr>
          <w:delText xml:space="preserve"> implies that reasonable assuran</w:delText>
        </w:r>
        <w:r w:rsidR="00077689" w:rsidRPr="002C0BF6" w:rsidDel="00E75A15">
          <w:rPr>
            <w:rFonts w:ascii="Arial" w:hAnsi="Arial" w:cs="Arial"/>
            <w:i/>
            <w:sz w:val="20"/>
            <w:szCs w:val="20"/>
          </w:rPr>
          <w:delText xml:space="preserve">ce has been obtained. </w:delText>
        </w:r>
        <w:r w:rsidR="00C52DFA" w:rsidRPr="002C0BF6" w:rsidDel="00E75A15">
          <w:rPr>
            <w:rFonts w:ascii="Arial" w:hAnsi="Arial" w:cs="Arial"/>
            <w:i/>
            <w:sz w:val="20"/>
            <w:szCs w:val="20"/>
          </w:rPr>
          <w:delText>It is important that t</w:delText>
        </w:r>
        <w:r w:rsidR="00077689" w:rsidRPr="002C0BF6" w:rsidDel="00E75A15">
          <w:rPr>
            <w:rFonts w:ascii="Arial" w:hAnsi="Arial" w:cs="Arial"/>
            <w:i/>
            <w:sz w:val="20"/>
            <w:szCs w:val="20"/>
          </w:rPr>
          <w:delText>he description of the procedures not give the impression that an agreed upon procedures engagement has been undertaken</w:delText>
        </w:r>
        <w:r w:rsidR="00191513" w:rsidRPr="002C0BF6" w:rsidDel="00E75A15">
          <w:rPr>
            <w:rFonts w:ascii="Arial" w:hAnsi="Arial" w:cs="Arial"/>
            <w:i/>
            <w:sz w:val="20"/>
            <w:szCs w:val="20"/>
          </w:rPr>
          <w:delText xml:space="preserve"> and in most cases will not detail the entire work plan. </w:delText>
        </w:r>
      </w:del>
      <w:r w:rsidR="00191513" w:rsidRPr="002C0BF6">
        <w:rPr>
          <w:rFonts w:ascii="Arial" w:hAnsi="Arial" w:cs="Arial"/>
          <w:i/>
          <w:sz w:val="20"/>
          <w:szCs w:val="20"/>
        </w:rPr>
        <w:t xml:space="preserve">The following </w:t>
      </w:r>
      <w:del w:id="1915" w:author="Beverley Bahlmann" w:date="2012-03-14T07:42:00Z">
        <w:r w:rsidR="00191513" w:rsidRPr="002C0BF6" w:rsidDel="00D25664">
          <w:rPr>
            <w:rFonts w:ascii="Arial" w:hAnsi="Arial" w:cs="Arial"/>
            <w:i/>
            <w:sz w:val="20"/>
            <w:szCs w:val="20"/>
          </w:rPr>
          <w:delText>examples have</w:delText>
        </w:r>
      </w:del>
      <w:ins w:id="1916" w:author="Beverley Bahlmann" w:date="2012-03-14T07:42:00Z">
        <w:r w:rsidR="00D25664" w:rsidRPr="002C0BF6">
          <w:rPr>
            <w:rFonts w:ascii="Arial" w:hAnsi="Arial" w:cs="Arial"/>
            <w:i/>
            <w:sz w:val="20"/>
            <w:szCs w:val="20"/>
          </w:rPr>
          <w:t>section has</w:t>
        </w:r>
      </w:ins>
      <w:r w:rsidR="00191513" w:rsidRPr="002C0BF6">
        <w:rPr>
          <w:rFonts w:ascii="Arial" w:hAnsi="Arial" w:cs="Arial"/>
          <w:i/>
          <w:sz w:val="20"/>
          <w:szCs w:val="20"/>
        </w:rPr>
        <w:t xml:space="preserve"> been provided as guidance, and </w:t>
      </w:r>
      <w:ins w:id="1917" w:author="Beverley Bahlmann" w:date="2012-03-14T07:42:00Z">
        <w:r w:rsidR="00D25664" w:rsidRPr="002C0BF6">
          <w:rPr>
            <w:rFonts w:ascii="Arial" w:hAnsi="Arial" w:cs="Arial"/>
            <w:i/>
            <w:sz w:val="20"/>
            <w:szCs w:val="20"/>
          </w:rPr>
          <w:t xml:space="preserve">the example procedures </w:t>
        </w:r>
      </w:ins>
      <w:r w:rsidR="00191513" w:rsidRPr="002C0BF6">
        <w:rPr>
          <w:rFonts w:ascii="Arial" w:hAnsi="Arial" w:cs="Arial"/>
          <w:i/>
          <w:sz w:val="20"/>
          <w:szCs w:val="20"/>
        </w:rPr>
        <w:t xml:space="preserve">are not an exhaustive list of either the type, or extent, of the procedures which </w:t>
      </w:r>
      <w:r w:rsidR="00077689" w:rsidRPr="002C0BF6">
        <w:rPr>
          <w:rFonts w:ascii="Arial" w:hAnsi="Arial" w:cs="Arial"/>
          <w:i/>
          <w:sz w:val="20"/>
          <w:szCs w:val="20"/>
        </w:rPr>
        <w:t xml:space="preserve">may </w:t>
      </w:r>
      <w:r w:rsidR="00191513" w:rsidRPr="002C0BF6">
        <w:rPr>
          <w:rFonts w:ascii="Arial" w:hAnsi="Arial" w:cs="Arial"/>
          <w:i/>
          <w:sz w:val="20"/>
          <w:szCs w:val="20"/>
        </w:rPr>
        <w:t>be important for the users’ understanding of the work done.</w:t>
      </w:r>
      <w:ins w:id="1918" w:author="Beverley Bahlmann" w:date="2012-03-14T07:47:00Z">
        <w:r w:rsidRPr="002C0BF6">
          <w:rPr>
            <w:rFonts w:ascii="Arial" w:hAnsi="Arial" w:cs="Arial"/>
            <w:i/>
            <w:sz w:val="20"/>
            <w:szCs w:val="20"/>
          </w:rPr>
          <w:t>]</w:t>
        </w:r>
      </w:ins>
      <w:ins w:id="1919" w:author="Beverley Bahlmann" w:date="2012-03-14T09:00:00Z">
        <w:r w:rsidR="00413615" w:rsidRPr="002C0BF6">
          <w:rPr>
            <w:rStyle w:val="FootnoteReference"/>
            <w:rFonts w:ascii="Arial" w:hAnsi="Arial" w:cs="Arial"/>
            <w:i/>
            <w:sz w:val="20"/>
            <w:szCs w:val="20"/>
          </w:rPr>
          <w:footnoteReference w:id="37"/>
        </w:r>
      </w:ins>
    </w:p>
    <w:p w:rsidR="00B4434C" w:rsidRPr="002C0BF6" w:rsidRDefault="00B4434C" w:rsidP="00745241">
      <w:pPr>
        <w:spacing w:after="200" w:line="276" w:lineRule="auto"/>
        <w:ind w:left="540"/>
        <w:rPr>
          <w:rFonts w:ascii="Arial" w:hAnsi="Arial" w:cs="Arial"/>
          <w:i/>
          <w:sz w:val="20"/>
          <w:szCs w:val="20"/>
        </w:rPr>
      </w:pPr>
      <w:r w:rsidRPr="002C0BF6">
        <w:rPr>
          <w:rFonts w:ascii="Arial" w:hAnsi="Arial" w:cs="Arial"/>
          <w:sz w:val="20"/>
          <w:szCs w:val="20"/>
        </w:rPr>
        <w:t>Given the circumstances of the engagement, in performing the procedures listed above we:</w:t>
      </w:r>
    </w:p>
    <w:p w:rsidR="00077689" w:rsidRPr="002C0BF6" w:rsidRDefault="00191513" w:rsidP="00745241">
      <w:pPr>
        <w:spacing w:before="120"/>
        <w:ind w:left="1080" w:hanging="547"/>
        <w:rPr>
          <w:rFonts w:ascii="Arial" w:hAnsi="Arial" w:cs="Arial"/>
          <w:sz w:val="20"/>
          <w:szCs w:val="20"/>
        </w:rPr>
      </w:pPr>
      <w:r w:rsidRPr="002C0BF6">
        <w:rPr>
          <w:rFonts w:ascii="Arial" w:hAnsi="Arial" w:cs="Arial"/>
          <w:i/>
          <w:sz w:val="20"/>
          <w:szCs w:val="20"/>
        </w:rPr>
        <w:lastRenderedPageBreak/>
        <w:t>•</w:t>
      </w:r>
      <w:r w:rsidR="00077689" w:rsidRPr="002C0BF6">
        <w:rPr>
          <w:rFonts w:ascii="Arial" w:hAnsi="Arial" w:cs="Arial"/>
          <w:i/>
          <w:sz w:val="20"/>
          <w:szCs w:val="20"/>
        </w:rPr>
        <w:tab/>
      </w:r>
      <w:ins w:id="1925" w:author="Beverley Bahlmann" w:date="2012-03-13T14:23:00Z">
        <w:r w:rsidR="001F0F1D" w:rsidRPr="002C0BF6">
          <w:rPr>
            <w:rFonts w:ascii="Arial" w:hAnsi="Arial" w:cs="Arial"/>
            <w:sz w:val="20"/>
            <w:szCs w:val="20"/>
          </w:rPr>
          <w:t xml:space="preserve">Through inquiries, </w:t>
        </w:r>
      </w:ins>
      <w:del w:id="1926" w:author="Beverley Bahlmann" w:date="2012-03-13T14:23:00Z">
        <w:r w:rsidR="00077689" w:rsidRPr="002C0BF6" w:rsidDel="001F0F1D">
          <w:rPr>
            <w:rFonts w:ascii="Arial" w:hAnsi="Arial" w:cs="Arial"/>
            <w:sz w:val="20"/>
            <w:szCs w:val="20"/>
          </w:rPr>
          <w:delText>O</w:delText>
        </w:r>
      </w:del>
      <w:ins w:id="1927" w:author="Beverley Bahlmann" w:date="2012-03-13T14:23:00Z">
        <w:r w:rsidR="001F0F1D" w:rsidRPr="002C0BF6">
          <w:rPr>
            <w:rFonts w:ascii="Arial" w:hAnsi="Arial" w:cs="Arial"/>
            <w:sz w:val="20"/>
            <w:szCs w:val="20"/>
          </w:rPr>
          <w:t>o</w:t>
        </w:r>
      </w:ins>
      <w:r w:rsidR="00077689" w:rsidRPr="002C0BF6">
        <w:rPr>
          <w:rFonts w:ascii="Arial" w:hAnsi="Arial" w:cs="Arial"/>
          <w:sz w:val="20"/>
          <w:szCs w:val="20"/>
        </w:rPr>
        <w:t>btained an understanding of ABC’s control environment and information systems relevant to emissions quantification and reporting, but did not evaluate the design of particular control activities</w:t>
      </w:r>
      <w:ins w:id="1928" w:author="Beverley Bahlmann" w:date="2012-03-20T16:21:00Z">
        <w:r w:rsidR="00343DFC" w:rsidRPr="002C0BF6">
          <w:rPr>
            <w:rFonts w:ascii="Arial" w:hAnsi="Arial" w:cs="Arial"/>
            <w:sz w:val="20"/>
            <w:szCs w:val="20"/>
          </w:rPr>
          <w:t>,</w:t>
        </w:r>
      </w:ins>
      <w:r w:rsidR="00077689" w:rsidRPr="002C0BF6">
        <w:rPr>
          <w:rFonts w:ascii="Arial" w:hAnsi="Arial" w:cs="Arial"/>
          <w:sz w:val="20"/>
          <w:szCs w:val="20"/>
        </w:rPr>
        <w:t xml:space="preserve"> </w:t>
      </w:r>
      <w:del w:id="1929" w:author="Beverley Bahlmann" w:date="2012-03-20T16:21:00Z">
        <w:r w:rsidR="00343DFC" w:rsidRPr="002C0BF6" w:rsidDel="00343DFC">
          <w:rPr>
            <w:rFonts w:ascii="Arial" w:hAnsi="Arial" w:cs="Arial"/>
            <w:sz w:val="20"/>
            <w:szCs w:val="20"/>
          </w:rPr>
          <w:delText>or</w:delText>
        </w:r>
      </w:del>
      <w:r w:rsidR="00343DFC" w:rsidRPr="002C0BF6">
        <w:rPr>
          <w:rFonts w:ascii="Arial" w:hAnsi="Arial" w:cs="Arial"/>
          <w:sz w:val="20"/>
          <w:szCs w:val="20"/>
        </w:rPr>
        <w:t xml:space="preserve"> </w:t>
      </w:r>
      <w:r w:rsidR="00B95043" w:rsidRPr="002C0BF6">
        <w:rPr>
          <w:rFonts w:ascii="Arial" w:hAnsi="Arial" w:cs="Arial"/>
          <w:sz w:val="20"/>
          <w:szCs w:val="20"/>
        </w:rPr>
        <w:t>obtain evidence about their</w:t>
      </w:r>
      <w:r w:rsidR="00077689" w:rsidRPr="002C0BF6">
        <w:rPr>
          <w:rFonts w:ascii="Arial" w:hAnsi="Arial" w:cs="Arial"/>
          <w:sz w:val="20"/>
          <w:szCs w:val="20"/>
        </w:rPr>
        <w:t xml:space="preserve"> implementation</w:t>
      </w:r>
      <w:ins w:id="1930" w:author="Beverley Bahlmann" w:date="2012-03-20T16:21:00Z">
        <w:r w:rsidR="00343DFC" w:rsidRPr="002C0BF6">
          <w:rPr>
            <w:rFonts w:ascii="Arial" w:hAnsi="Arial" w:cs="Arial"/>
            <w:sz w:val="20"/>
            <w:szCs w:val="20"/>
          </w:rPr>
          <w:t xml:space="preserve"> or test their operating effectiveness</w:t>
        </w:r>
      </w:ins>
      <w:r w:rsidR="00343DFC" w:rsidRPr="002C0BF6">
        <w:rPr>
          <w:rFonts w:ascii="Arial" w:hAnsi="Arial" w:cs="Arial"/>
          <w:sz w:val="20"/>
          <w:szCs w:val="20"/>
        </w:rPr>
        <w:t>.</w:t>
      </w:r>
      <w:r w:rsidRPr="002C0BF6">
        <w:rPr>
          <w:rFonts w:ascii="Arial" w:hAnsi="Arial" w:cs="Arial"/>
          <w:sz w:val="20"/>
          <w:szCs w:val="20"/>
        </w:rPr>
        <w:tab/>
      </w:r>
    </w:p>
    <w:p w:rsidR="00191513" w:rsidRPr="002C0BF6" w:rsidRDefault="00F926A9" w:rsidP="00745241">
      <w:pPr>
        <w:spacing w:before="120"/>
        <w:ind w:left="1080" w:hanging="547"/>
        <w:rPr>
          <w:rFonts w:ascii="Arial" w:hAnsi="Arial" w:cs="Arial"/>
          <w:sz w:val="20"/>
          <w:szCs w:val="20"/>
        </w:rPr>
      </w:pPr>
      <w:r w:rsidRPr="002C0BF6">
        <w:rPr>
          <w:rFonts w:ascii="Arial" w:hAnsi="Arial" w:cs="Arial"/>
          <w:sz w:val="20"/>
          <w:szCs w:val="20"/>
        </w:rPr>
        <w:t>•</w:t>
      </w:r>
      <w:r w:rsidR="009B1B82" w:rsidRPr="002C0BF6">
        <w:rPr>
          <w:rFonts w:ascii="Arial" w:hAnsi="Arial" w:cs="Arial"/>
          <w:sz w:val="20"/>
          <w:szCs w:val="20"/>
        </w:rPr>
        <w:tab/>
      </w:r>
      <w:r w:rsidR="00077689" w:rsidRPr="002C0BF6">
        <w:rPr>
          <w:rFonts w:ascii="Arial" w:hAnsi="Arial" w:cs="Arial"/>
          <w:sz w:val="20"/>
          <w:szCs w:val="20"/>
        </w:rPr>
        <w:t>E</w:t>
      </w:r>
      <w:r w:rsidR="00191513" w:rsidRPr="002C0BF6">
        <w:rPr>
          <w:rFonts w:ascii="Arial" w:hAnsi="Arial" w:cs="Arial"/>
          <w:sz w:val="20"/>
          <w:szCs w:val="20"/>
        </w:rPr>
        <w:t>valuat</w:t>
      </w:r>
      <w:r w:rsidR="00077689" w:rsidRPr="002C0BF6">
        <w:rPr>
          <w:rFonts w:ascii="Arial" w:hAnsi="Arial" w:cs="Arial"/>
          <w:sz w:val="20"/>
          <w:szCs w:val="20"/>
        </w:rPr>
        <w:t>ed</w:t>
      </w:r>
      <w:r w:rsidR="00191513" w:rsidRPr="002C0BF6">
        <w:rPr>
          <w:rFonts w:ascii="Arial" w:hAnsi="Arial" w:cs="Arial"/>
          <w:sz w:val="20"/>
          <w:szCs w:val="20"/>
        </w:rPr>
        <w:t xml:space="preserve"> whether ABC’s methods for </w:t>
      </w:r>
      <w:r w:rsidR="007F2C77" w:rsidRPr="002C0BF6">
        <w:rPr>
          <w:rFonts w:ascii="Arial" w:hAnsi="Arial" w:cs="Arial"/>
          <w:sz w:val="20"/>
          <w:szCs w:val="20"/>
        </w:rPr>
        <w:t xml:space="preserve">developing </w:t>
      </w:r>
      <w:r w:rsidR="00191513" w:rsidRPr="002C0BF6">
        <w:rPr>
          <w:rFonts w:ascii="Arial" w:hAnsi="Arial" w:cs="Arial"/>
          <w:sz w:val="20"/>
          <w:szCs w:val="20"/>
        </w:rPr>
        <w:t>estimates are appropriate and ha</w:t>
      </w:r>
      <w:r w:rsidR="007F2C77" w:rsidRPr="002C0BF6">
        <w:rPr>
          <w:rFonts w:ascii="Arial" w:hAnsi="Arial" w:cs="Arial"/>
          <w:sz w:val="20"/>
          <w:szCs w:val="20"/>
        </w:rPr>
        <w:t>d</w:t>
      </w:r>
      <w:r w:rsidR="00191513" w:rsidRPr="002C0BF6">
        <w:rPr>
          <w:rFonts w:ascii="Arial" w:hAnsi="Arial" w:cs="Arial"/>
          <w:sz w:val="20"/>
          <w:szCs w:val="20"/>
        </w:rPr>
        <w:t xml:space="preserve"> been consistently</w:t>
      </w:r>
      <w:r w:rsidR="007F2C77" w:rsidRPr="002C0BF6">
        <w:rPr>
          <w:rFonts w:ascii="Arial" w:hAnsi="Arial" w:cs="Arial"/>
          <w:sz w:val="20"/>
          <w:szCs w:val="20"/>
        </w:rPr>
        <w:t xml:space="preserve"> applied. However, our procedures did not include testing the data on which the estimates are based or separately developing our own estimates against which to </w:t>
      </w:r>
      <w:r w:rsidR="00AE4508" w:rsidRPr="002C0BF6">
        <w:rPr>
          <w:rFonts w:ascii="Arial" w:hAnsi="Arial" w:cs="Arial"/>
          <w:sz w:val="20"/>
          <w:szCs w:val="20"/>
        </w:rPr>
        <w:t>evaluate</w:t>
      </w:r>
      <w:r w:rsidR="00002EFC" w:rsidRPr="002C0BF6">
        <w:rPr>
          <w:rFonts w:ascii="Arial" w:hAnsi="Arial" w:cs="Arial"/>
          <w:sz w:val="20"/>
          <w:szCs w:val="20"/>
        </w:rPr>
        <w:t xml:space="preserve"> AB</w:t>
      </w:r>
      <w:r w:rsidR="007F2C77" w:rsidRPr="002C0BF6">
        <w:rPr>
          <w:rFonts w:ascii="Arial" w:hAnsi="Arial" w:cs="Arial"/>
          <w:sz w:val="20"/>
          <w:szCs w:val="20"/>
        </w:rPr>
        <w:t xml:space="preserve">C’s estimates. </w:t>
      </w:r>
    </w:p>
    <w:p w:rsidR="00191513" w:rsidRPr="002C0BF6" w:rsidRDefault="00191513" w:rsidP="00745241">
      <w:pPr>
        <w:spacing w:before="120"/>
        <w:ind w:left="1080" w:hanging="547"/>
        <w:rPr>
          <w:rFonts w:ascii="Arial" w:hAnsi="Arial" w:cs="Arial"/>
          <w:sz w:val="20"/>
          <w:szCs w:val="20"/>
        </w:rPr>
      </w:pPr>
      <w:r w:rsidRPr="002C0BF6">
        <w:rPr>
          <w:rFonts w:ascii="Arial" w:hAnsi="Arial" w:cs="Arial"/>
          <w:sz w:val="20"/>
          <w:szCs w:val="20"/>
        </w:rPr>
        <w:t>•</w:t>
      </w:r>
      <w:r w:rsidRPr="002C0BF6">
        <w:rPr>
          <w:rFonts w:ascii="Arial" w:hAnsi="Arial" w:cs="Arial"/>
          <w:sz w:val="20"/>
          <w:szCs w:val="20"/>
        </w:rPr>
        <w:tab/>
        <w:t>Undert</w:t>
      </w:r>
      <w:r w:rsidR="007F2C77" w:rsidRPr="002C0BF6">
        <w:rPr>
          <w:rFonts w:ascii="Arial" w:hAnsi="Arial" w:cs="Arial"/>
          <w:sz w:val="20"/>
          <w:szCs w:val="20"/>
        </w:rPr>
        <w:t>ook</w:t>
      </w:r>
      <w:r w:rsidRPr="002C0BF6">
        <w:rPr>
          <w:rFonts w:ascii="Arial" w:hAnsi="Arial" w:cs="Arial"/>
          <w:sz w:val="20"/>
          <w:szCs w:val="20"/>
        </w:rPr>
        <w:t xml:space="preserve"> site visits </w:t>
      </w:r>
      <w:r w:rsidR="007F2C77" w:rsidRPr="002C0BF6">
        <w:rPr>
          <w:rFonts w:ascii="Arial" w:hAnsi="Arial" w:cs="Arial"/>
          <w:sz w:val="20"/>
          <w:szCs w:val="20"/>
        </w:rPr>
        <w:t>[</w:t>
      </w:r>
      <w:r w:rsidRPr="002C0BF6">
        <w:rPr>
          <w:rFonts w:ascii="Arial" w:hAnsi="Arial" w:cs="Arial"/>
          <w:sz w:val="20"/>
          <w:szCs w:val="20"/>
        </w:rPr>
        <w:t xml:space="preserve">at </w:t>
      </w:r>
      <w:r w:rsidR="007F2C77" w:rsidRPr="002C0BF6">
        <w:rPr>
          <w:rFonts w:ascii="Arial" w:hAnsi="Arial" w:cs="Arial"/>
          <w:sz w:val="20"/>
          <w:szCs w:val="20"/>
        </w:rPr>
        <w:t>three</w:t>
      </w:r>
      <w:r w:rsidRPr="002C0BF6">
        <w:rPr>
          <w:rFonts w:ascii="Arial" w:hAnsi="Arial" w:cs="Arial"/>
          <w:sz w:val="20"/>
          <w:szCs w:val="20"/>
        </w:rPr>
        <w:t xml:space="preserve"> site</w:t>
      </w:r>
      <w:r w:rsidR="007F2C77" w:rsidRPr="002C0BF6">
        <w:rPr>
          <w:rFonts w:ascii="Arial" w:hAnsi="Arial" w:cs="Arial"/>
          <w:sz w:val="20"/>
          <w:szCs w:val="20"/>
        </w:rPr>
        <w:t>s]</w:t>
      </w:r>
      <w:r w:rsidRPr="002C0BF6">
        <w:rPr>
          <w:rFonts w:ascii="Arial" w:hAnsi="Arial" w:cs="Arial"/>
          <w:sz w:val="20"/>
          <w:szCs w:val="20"/>
        </w:rPr>
        <w:t xml:space="preserve"> to assess the completeness of the emissions sources, data collection methods, source data and relevant assumptions applicable to the sites. The sites selected for testing were chosen taking into consideration their emissions in relation to total emissions, emissions sources, and sites selected in prior periods.</w:t>
      </w:r>
      <w:r w:rsidR="007F2C77" w:rsidRPr="002C0BF6">
        <w:rPr>
          <w:rFonts w:ascii="Arial" w:hAnsi="Arial" w:cs="Arial"/>
          <w:sz w:val="20"/>
          <w:szCs w:val="20"/>
        </w:rPr>
        <w:t xml:space="preserve"> Our procedures [did/did not] include testing information systems to collect and aggregate facility data, or the controls at these sites.]</w:t>
      </w:r>
      <w:r w:rsidR="007F2C77" w:rsidRPr="002C0BF6">
        <w:rPr>
          <w:rStyle w:val="FootnoteReference"/>
          <w:rFonts w:ascii="Arial" w:hAnsi="Arial" w:cs="Arial"/>
          <w:sz w:val="20"/>
          <w:szCs w:val="20"/>
        </w:rPr>
        <w:footnoteReference w:id="38"/>
      </w:r>
    </w:p>
    <w:p w:rsidR="00191513" w:rsidRPr="002C0BF6" w:rsidRDefault="007F2C77" w:rsidP="00745241">
      <w:pPr>
        <w:keepNext/>
        <w:keepLines/>
        <w:spacing w:before="120"/>
        <w:rPr>
          <w:rFonts w:ascii="Arial" w:eastAsia="Calibri" w:hAnsi="Arial" w:cs="Arial"/>
          <w:kern w:val="0"/>
          <w:sz w:val="20"/>
          <w:szCs w:val="20"/>
        </w:rPr>
      </w:pPr>
      <w:r w:rsidRPr="002C0BF6">
        <w:rPr>
          <w:rFonts w:ascii="Arial" w:eastAsia="Calibri" w:hAnsi="Arial" w:cs="Arial"/>
          <w:kern w:val="0"/>
          <w:sz w:val="20"/>
          <w:szCs w:val="20"/>
        </w:rPr>
        <w:t>T</w:t>
      </w:r>
      <w:r w:rsidR="00191513" w:rsidRPr="002C0BF6">
        <w:rPr>
          <w:rFonts w:ascii="Arial" w:eastAsia="Calibri" w:hAnsi="Arial" w:cs="Arial"/>
          <w:kern w:val="0"/>
          <w:sz w:val="20"/>
          <w:szCs w:val="20"/>
        </w:rPr>
        <w:t xml:space="preserve">he </w:t>
      </w:r>
      <w:r w:rsidRPr="002C0BF6">
        <w:rPr>
          <w:rFonts w:ascii="Arial" w:eastAsia="Calibri" w:hAnsi="Arial" w:cs="Arial"/>
          <w:kern w:val="0"/>
          <w:sz w:val="20"/>
          <w:szCs w:val="20"/>
        </w:rPr>
        <w:t xml:space="preserve">procedures performed in a limited assurance engagement vary in nature </w:t>
      </w:r>
      <w:ins w:id="1931" w:author="Beverley Bahlmann" w:date="2012-03-13T08:33:00Z">
        <w:r w:rsidR="00B76183" w:rsidRPr="002C0BF6">
          <w:rPr>
            <w:rFonts w:ascii="Arial" w:eastAsia="Calibri" w:hAnsi="Arial" w:cs="Arial"/>
            <w:kern w:val="0"/>
            <w:sz w:val="20"/>
            <w:szCs w:val="20"/>
          </w:rPr>
          <w:t>from</w:t>
        </w:r>
      </w:ins>
      <w:ins w:id="1932" w:author="Beverley Bahlmann" w:date="2012-03-14T10:57:00Z">
        <w:r w:rsidR="003054F1" w:rsidRPr="002C0BF6">
          <w:rPr>
            <w:rFonts w:ascii="Arial" w:eastAsia="Calibri" w:hAnsi="Arial" w:cs="Arial"/>
            <w:kern w:val="0"/>
            <w:sz w:val="20"/>
            <w:szCs w:val="20"/>
          </w:rPr>
          <w:t>,</w:t>
        </w:r>
      </w:ins>
      <w:ins w:id="1933" w:author="Beverley Bahlmann" w:date="2012-03-13T08:33:00Z">
        <w:r w:rsidR="00B76183" w:rsidRPr="002C0BF6">
          <w:rPr>
            <w:rFonts w:ascii="Arial" w:eastAsia="Calibri" w:hAnsi="Arial" w:cs="Arial"/>
            <w:kern w:val="0"/>
            <w:sz w:val="20"/>
            <w:szCs w:val="20"/>
          </w:rPr>
          <w:t xml:space="preserve"> </w:t>
        </w:r>
      </w:ins>
      <w:r w:rsidRPr="002C0BF6">
        <w:rPr>
          <w:rFonts w:ascii="Arial" w:eastAsia="Calibri" w:hAnsi="Arial" w:cs="Arial"/>
          <w:kern w:val="0"/>
          <w:sz w:val="20"/>
          <w:szCs w:val="20"/>
        </w:rPr>
        <w:t xml:space="preserve">and are less in extent than </w:t>
      </w:r>
      <w:del w:id="1934" w:author="Beverley Bahlmann" w:date="2012-03-13T08:34:00Z">
        <w:r w:rsidRPr="002C0BF6" w:rsidDel="00B76183">
          <w:rPr>
            <w:rFonts w:ascii="Arial" w:eastAsia="Calibri" w:hAnsi="Arial" w:cs="Arial"/>
            <w:kern w:val="0"/>
            <w:sz w:val="20"/>
            <w:szCs w:val="20"/>
          </w:rPr>
          <w:delText xml:space="preserve">in </w:delText>
        </w:r>
      </w:del>
      <w:ins w:id="1935" w:author="Beverley Bahlmann" w:date="2012-03-13T08:34:00Z">
        <w:r w:rsidR="00B76183" w:rsidRPr="002C0BF6">
          <w:rPr>
            <w:rFonts w:ascii="Arial" w:eastAsia="Calibri" w:hAnsi="Arial" w:cs="Arial"/>
            <w:kern w:val="0"/>
            <w:sz w:val="20"/>
            <w:szCs w:val="20"/>
          </w:rPr>
          <w:t>for</w:t>
        </w:r>
      </w:ins>
      <w:ins w:id="1936" w:author="Beverley Bahlmann" w:date="2012-03-14T10:57:00Z">
        <w:r w:rsidR="003054F1" w:rsidRPr="002C0BF6">
          <w:rPr>
            <w:rFonts w:ascii="Arial" w:eastAsia="Calibri" w:hAnsi="Arial" w:cs="Arial"/>
            <w:kern w:val="0"/>
            <w:sz w:val="20"/>
            <w:szCs w:val="20"/>
          </w:rPr>
          <w:t>,</w:t>
        </w:r>
      </w:ins>
      <w:ins w:id="1937" w:author="Beverley Bahlmann" w:date="2012-03-13T08:34:00Z">
        <w:r w:rsidR="00B76183" w:rsidRPr="002C0BF6">
          <w:rPr>
            <w:rFonts w:ascii="Arial" w:eastAsia="Calibri" w:hAnsi="Arial" w:cs="Arial"/>
            <w:kern w:val="0"/>
            <w:sz w:val="20"/>
            <w:szCs w:val="20"/>
          </w:rPr>
          <w:t xml:space="preserve"> </w:t>
        </w:r>
      </w:ins>
      <w:r w:rsidRPr="002C0BF6">
        <w:rPr>
          <w:rFonts w:ascii="Arial" w:eastAsia="Calibri" w:hAnsi="Arial" w:cs="Arial"/>
          <w:kern w:val="0"/>
          <w:sz w:val="20"/>
          <w:szCs w:val="20"/>
        </w:rPr>
        <w:t xml:space="preserve">a reasonable assurance engagement. As a result, the </w:t>
      </w:r>
      <w:r w:rsidR="00191513" w:rsidRPr="002C0BF6">
        <w:rPr>
          <w:rFonts w:ascii="Arial" w:eastAsia="Calibri" w:hAnsi="Arial" w:cs="Arial"/>
          <w:kern w:val="0"/>
          <w:sz w:val="20"/>
          <w:szCs w:val="20"/>
        </w:rPr>
        <w:t>level of assurance obtained in a limited assurance engagement is</w:t>
      </w:r>
      <w:r w:rsidRPr="002C0BF6">
        <w:rPr>
          <w:rFonts w:ascii="Arial" w:eastAsia="Calibri" w:hAnsi="Arial" w:cs="Arial"/>
          <w:kern w:val="0"/>
          <w:sz w:val="20"/>
          <w:szCs w:val="20"/>
        </w:rPr>
        <w:t xml:space="preserve"> substantially</w:t>
      </w:r>
      <w:r w:rsidR="00191513" w:rsidRPr="002C0BF6">
        <w:rPr>
          <w:rFonts w:ascii="Arial" w:eastAsia="Calibri" w:hAnsi="Arial" w:cs="Arial"/>
          <w:kern w:val="0"/>
          <w:sz w:val="20"/>
          <w:szCs w:val="20"/>
        </w:rPr>
        <w:t xml:space="preserve"> lower than the assurance that would have been obtained had we performed a reasonable assurance engagement. Accordingly, we do not express a reasonable assurance opinion about whether ABC’s GHG statement has been prepared, in all material respects, in accordance with the [</w:t>
      </w:r>
      <w:r w:rsidR="00191513" w:rsidRPr="002C0BF6">
        <w:rPr>
          <w:rFonts w:ascii="Arial" w:eastAsia="Calibri" w:hAnsi="Arial" w:cs="Arial"/>
          <w:i/>
          <w:kern w:val="0"/>
          <w:sz w:val="20"/>
          <w:szCs w:val="20"/>
        </w:rPr>
        <w:t>applicable criteria</w:t>
      </w:r>
      <w:r w:rsidR="00191513" w:rsidRPr="002C0BF6">
        <w:rPr>
          <w:rFonts w:ascii="Arial" w:eastAsia="Calibri" w:hAnsi="Arial" w:cs="Arial"/>
          <w:kern w:val="0"/>
          <w:sz w:val="20"/>
          <w:szCs w:val="20"/>
        </w:rPr>
        <w:t xml:space="preserve">] applied as explained in Note 1 to the </w:t>
      </w:r>
      <w:del w:id="1938" w:author="Beverley Bahlmann" w:date="2012-03-12T16:03:00Z">
        <w:r w:rsidR="00191513" w:rsidRPr="002C0BF6" w:rsidDel="00E51E0A">
          <w:rPr>
            <w:rFonts w:ascii="Arial" w:eastAsia="Calibri" w:hAnsi="Arial" w:cs="Arial"/>
            <w:kern w:val="0"/>
            <w:sz w:val="20"/>
            <w:szCs w:val="20"/>
          </w:rPr>
          <w:delText>Emissions Inventory</w:delText>
        </w:r>
      </w:del>
      <w:ins w:id="1939" w:author="Beverley Bahlmann" w:date="2012-03-12T16:03:00Z">
        <w:r w:rsidR="00E51E0A" w:rsidRPr="002C0BF6">
          <w:rPr>
            <w:rFonts w:ascii="Arial" w:eastAsia="Calibri" w:hAnsi="Arial" w:cs="Arial"/>
            <w:kern w:val="0"/>
            <w:sz w:val="20"/>
            <w:szCs w:val="20"/>
          </w:rPr>
          <w:t>GHG statement</w:t>
        </w:r>
      </w:ins>
      <w:r w:rsidR="00191513" w:rsidRPr="002C0BF6">
        <w:rPr>
          <w:rFonts w:ascii="Arial" w:eastAsia="Calibri" w:hAnsi="Arial" w:cs="Arial"/>
          <w:kern w:val="0"/>
          <w:sz w:val="20"/>
          <w:szCs w:val="20"/>
        </w:rPr>
        <w:t xml:space="preserve">.  </w:t>
      </w:r>
    </w:p>
    <w:p w:rsidR="00191513" w:rsidRPr="002C0BF6" w:rsidRDefault="00191513" w:rsidP="00745241">
      <w:pPr>
        <w:keepNext/>
        <w:keepLines/>
        <w:spacing w:before="240" w:after="120" w:line="276" w:lineRule="auto"/>
        <w:rPr>
          <w:rFonts w:ascii="Arial" w:eastAsia="Calibri" w:hAnsi="Arial" w:cs="Arial"/>
          <w:i/>
          <w:kern w:val="0"/>
          <w:sz w:val="20"/>
          <w:szCs w:val="20"/>
        </w:rPr>
      </w:pPr>
      <w:r w:rsidRPr="002C0BF6">
        <w:rPr>
          <w:rFonts w:ascii="Arial" w:eastAsia="Calibri" w:hAnsi="Arial" w:cs="Arial"/>
          <w:i/>
          <w:kern w:val="0"/>
          <w:sz w:val="20"/>
          <w:szCs w:val="20"/>
        </w:rPr>
        <w:t>Limited Assurance Conclusion</w:t>
      </w:r>
    </w:p>
    <w:p w:rsidR="00191513" w:rsidRPr="002C0BF6" w:rsidRDefault="00191513" w:rsidP="00745241">
      <w:pPr>
        <w:keepNext/>
        <w:keepLines/>
        <w:spacing w:after="200" w:line="276" w:lineRule="auto"/>
        <w:rPr>
          <w:rFonts w:ascii="Arial" w:eastAsia="Calibri" w:hAnsi="Arial" w:cs="Arial"/>
          <w:kern w:val="0"/>
          <w:sz w:val="20"/>
          <w:szCs w:val="20"/>
        </w:rPr>
      </w:pPr>
      <w:del w:id="1940" w:author="Beverley Bahlmann" w:date="2012-03-20T16:47:00Z">
        <w:r w:rsidRPr="002C0BF6" w:rsidDel="009510FF">
          <w:rPr>
            <w:rFonts w:ascii="Arial" w:eastAsia="Calibri" w:hAnsi="Arial" w:cs="Arial"/>
            <w:kern w:val="0"/>
            <w:sz w:val="20"/>
            <w:szCs w:val="20"/>
          </w:rPr>
          <w:delText>On the basis of</w:delText>
        </w:r>
      </w:del>
      <w:ins w:id="1941" w:author="Beverley Bahlmann" w:date="2012-03-20T16:47:00Z">
        <w:r w:rsidR="009510FF" w:rsidRPr="002C0BF6">
          <w:rPr>
            <w:rFonts w:ascii="Arial" w:eastAsia="Calibri" w:hAnsi="Arial" w:cs="Arial"/>
            <w:kern w:val="0"/>
            <w:sz w:val="20"/>
            <w:szCs w:val="20"/>
          </w:rPr>
          <w:t>Based on</w:t>
        </w:r>
      </w:ins>
      <w:r w:rsidRPr="002C0BF6">
        <w:rPr>
          <w:rFonts w:ascii="Arial" w:eastAsia="Calibri" w:hAnsi="Arial" w:cs="Arial"/>
          <w:kern w:val="0"/>
          <w:sz w:val="20"/>
          <w:szCs w:val="20"/>
        </w:rPr>
        <w:t xml:space="preserve"> the procedures we have performed and the evidence we have obtained, nothing has come to our attention that causes us to believe that ABC’s GHG statement for the year ended December 31, 20X1 is not prepared, in all material respects, in accordance with the [</w:t>
      </w:r>
      <w:r w:rsidRPr="002C0BF6">
        <w:rPr>
          <w:rFonts w:ascii="Arial" w:eastAsia="Calibri" w:hAnsi="Arial" w:cs="Arial"/>
          <w:i/>
          <w:kern w:val="0"/>
          <w:sz w:val="20"/>
          <w:szCs w:val="20"/>
        </w:rPr>
        <w:t>applicable criteria</w:t>
      </w:r>
      <w:r w:rsidRPr="002C0BF6">
        <w:rPr>
          <w:rFonts w:ascii="Arial" w:eastAsia="Calibri" w:hAnsi="Arial" w:cs="Arial"/>
          <w:kern w:val="0"/>
          <w:sz w:val="20"/>
          <w:szCs w:val="20"/>
        </w:rPr>
        <w:t xml:space="preserve">] applied as explained in Note 1 to the </w:t>
      </w:r>
      <w:ins w:id="1942" w:author="Beverley Bahlmann" w:date="2012-03-12T16:00:00Z">
        <w:r w:rsidR="00E51E0A" w:rsidRPr="002C0BF6">
          <w:rPr>
            <w:rFonts w:ascii="Arial" w:eastAsia="Calibri" w:hAnsi="Arial" w:cs="Arial"/>
            <w:kern w:val="0"/>
            <w:sz w:val="20"/>
            <w:szCs w:val="20"/>
          </w:rPr>
          <w:t>GHG statement</w:t>
        </w:r>
      </w:ins>
      <w:ins w:id="1943" w:author="Beverley Bahlmann" w:date="2012-03-12T16:03:00Z">
        <w:r w:rsidR="00E51E0A" w:rsidRPr="002C0BF6">
          <w:rPr>
            <w:rFonts w:ascii="Arial" w:eastAsia="Calibri" w:hAnsi="Arial" w:cs="Arial"/>
            <w:kern w:val="0"/>
            <w:sz w:val="20"/>
            <w:szCs w:val="20"/>
          </w:rPr>
          <w:t>.</w:t>
        </w:r>
      </w:ins>
      <w:del w:id="1944" w:author="Beverley Bahlmann" w:date="2012-03-12T16:00:00Z">
        <w:r w:rsidRPr="002C0BF6" w:rsidDel="00E51E0A">
          <w:rPr>
            <w:rFonts w:ascii="Arial" w:eastAsia="Calibri" w:hAnsi="Arial" w:cs="Arial"/>
            <w:kern w:val="0"/>
            <w:sz w:val="20"/>
            <w:szCs w:val="20"/>
          </w:rPr>
          <w:delText>Emissions Inven</w:delText>
        </w:r>
      </w:del>
      <w:del w:id="1945" w:author="Beverley Bahlmann" w:date="2012-03-12T15:59:00Z">
        <w:r w:rsidRPr="002C0BF6" w:rsidDel="00E51E0A">
          <w:rPr>
            <w:rFonts w:ascii="Arial" w:eastAsia="Calibri" w:hAnsi="Arial" w:cs="Arial"/>
            <w:kern w:val="0"/>
            <w:sz w:val="20"/>
            <w:szCs w:val="20"/>
          </w:rPr>
          <w:delText>tory</w:delText>
        </w:r>
      </w:del>
      <w:r w:rsidRPr="002C0BF6">
        <w:rPr>
          <w:rFonts w:ascii="Arial" w:eastAsia="Calibri" w:hAnsi="Arial" w:cs="Arial"/>
          <w:kern w:val="0"/>
          <w:sz w:val="20"/>
          <w:szCs w:val="20"/>
        </w:rPr>
        <w:t xml:space="preserve"> </w:t>
      </w:r>
    </w:p>
    <w:p w:rsidR="00191513" w:rsidRPr="002C0BF6" w:rsidRDefault="00191513" w:rsidP="00745241">
      <w:pPr>
        <w:keepNext/>
        <w:keepLines/>
        <w:spacing w:after="200" w:line="276" w:lineRule="auto"/>
        <w:rPr>
          <w:rFonts w:ascii="Arial" w:eastAsia="Calibri" w:hAnsi="Arial" w:cs="Arial"/>
          <w:b/>
          <w:i/>
          <w:kern w:val="0"/>
          <w:sz w:val="20"/>
          <w:szCs w:val="20"/>
        </w:rPr>
      </w:pPr>
      <w:r w:rsidRPr="002C0BF6">
        <w:rPr>
          <w:rFonts w:ascii="Arial" w:eastAsia="Calibri" w:hAnsi="Arial" w:cs="Arial"/>
          <w:b/>
          <w:kern w:val="0"/>
          <w:sz w:val="20"/>
          <w:szCs w:val="20"/>
        </w:rPr>
        <w:t xml:space="preserve">Report on Other Legal and Regulatory Requirements </w:t>
      </w:r>
      <w:r w:rsidRPr="002C0BF6">
        <w:rPr>
          <w:rFonts w:ascii="Arial" w:eastAsia="Calibri" w:hAnsi="Arial" w:cs="Arial"/>
          <w:i/>
          <w:kern w:val="0"/>
          <w:sz w:val="20"/>
          <w:szCs w:val="20"/>
        </w:rPr>
        <w:t>(applicable for some engagements only)</w:t>
      </w:r>
    </w:p>
    <w:p w:rsidR="00191513" w:rsidRPr="002C0BF6" w:rsidRDefault="00191513" w:rsidP="00745241">
      <w:pPr>
        <w:keepNext/>
        <w:keepLines/>
        <w:spacing w:after="120" w:line="276" w:lineRule="auto"/>
        <w:rPr>
          <w:rFonts w:ascii="Arial" w:eastAsia="Calibri" w:hAnsi="Arial" w:cs="Arial"/>
          <w:kern w:val="0"/>
          <w:sz w:val="20"/>
          <w:szCs w:val="20"/>
        </w:rPr>
      </w:pPr>
      <w:r w:rsidRPr="002C0BF6">
        <w:rPr>
          <w:rFonts w:ascii="Arial" w:eastAsia="Calibri" w:hAnsi="Arial" w:cs="Arial"/>
          <w:kern w:val="0"/>
          <w:sz w:val="20"/>
          <w:szCs w:val="20"/>
        </w:rPr>
        <w:t xml:space="preserve">[Form and content of this section </w:t>
      </w:r>
      <w:ins w:id="1946" w:author="Beverley Bahlmann" w:date="2012-03-20T16:48:00Z">
        <w:r w:rsidR="009510FF" w:rsidRPr="002C0BF6">
          <w:rPr>
            <w:rFonts w:ascii="Arial" w:eastAsia="Calibri" w:hAnsi="Arial" w:cs="Arial"/>
            <w:kern w:val="0"/>
            <w:sz w:val="20"/>
            <w:szCs w:val="20"/>
          </w:rPr>
          <w:t xml:space="preserve">of the assurance report </w:t>
        </w:r>
      </w:ins>
      <w:r w:rsidRPr="002C0BF6">
        <w:rPr>
          <w:rFonts w:ascii="Arial" w:eastAsia="Calibri" w:hAnsi="Arial" w:cs="Arial"/>
          <w:kern w:val="0"/>
          <w:sz w:val="20"/>
          <w:szCs w:val="20"/>
        </w:rPr>
        <w:t xml:space="preserve">will vary depending on the nature of the practitioner’s other reporting responsibilities.] </w:t>
      </w:r>
    </w:p>
    <w:p w:rsidR="00191513" w:rsidRPr="002C0BF6" w:rsidRDefault="00191513" w:rsidP="00745241">
      <w:pPr>
        <w:spacing w:after="120" w:line="276" w:lineRule="auto"/>
        <w:rPr>
          <w:rFonts w:ascii="Arial" w:eastAsia="Calibri" w:hAnsi="Arial" w:cs="Arial"/>
          <w:kern w:val="0"/>
          <w:sz w:val="20"/>
          <w:szCs w:val="20"/>
        </w:rPr>
      </w:pPr>
      <w:r w:rsidRPr="002C0BF6">
        <w:rPr>
          <w:rFonts w:ascii="Arial" w:eastAsia="Calibri" w:hAnsi="Arial" w:cs="Arial"/>
          <w:kern w:val="0"/>
          <w:sz w:val="20"/>
          <w:szCs w:val="20"/>
        </w:rPr>
        <w:t>[Practitioner’s signature]</w:t>
      </w:r>
    </w:p>
    <w:p w:rsidR="00191513" w:rsidRPr="002C0BF6" w:rsidRDefault="00191513" w:rsidP="00745241">
      <w:pPr>
        <w:spacing w:after="120" w:line="276" w:lineRule="auto"/>
        <w:rPr>
          <w:rFonts w:ascii="Arial" w:eastAsia="Calibri" w:hAnsi="Arial" w:cs="Arial"/>
          <w:kern w:val="0"/>
          <w:sz w:val="20"/>
          <w:szCs w:val="20"/>
        </w:rPr>
      </w:pPr>
      <w:r w:rsidRPr="002C0BF6">
        <w:rPr>
          <w:rFonts w:ascii="Arial" w:eastAsia="Calibri" w:hAnsi="Arial" w:cs="Arial"/>
          <w:kern w:val="0"/>
          <w:sz w:val="20"/>
          <w:szCs w:val="20"/>
        </w:rPr>
        <w:t>[Date of the assurance report]</w:t>
      </w:r>
    </w:p>
    <w:p w:rsidR="00191513" w:rsidRPr="00570CC0" w:rsidRDefault="00191513" w:rsidP="00745241">
      <w:pPr>
        <w:spacing w:after="120" w:line="276" w:lineRule="auto"/>
        <w:rPr>
          <w:rFonts w:ascii="Arial" w:eastAsia="Calibri" w:hAnsi="Arial" w:cs="Arial"/>
          <w:kern w:val="0"/>
          <w:sz w:val="20"/>
          <w:szCs w:val="20"/>
        </w:rPr>
      </w:pPr>
      <w:r w:rsidRPr="002C0BF6">
        <w:rPr>
          <w:rFonts w:ascii="Arial" w:eastAsia="Calibri" w:hAnsi="Arial" w:cs="Arial"/>
          <w:kern w:val="0"/>
          <w:sz w:val="20"/>
          <w:szCs w:val="20"/>
        </w:rPr>
        <w:t>[Practitioner’s address]</w:t>
      </w:r>
    </w:p>
    <w:p w:rsidR="00100E35" w:rsidRPr="00570CC0" w:rsidRDefault="00191513" w:rsidP="00745241">
      <w:pPr>
        <w:spacing w:before="120"/>
        <w:jc w:val="left"/>
        <w:rPr>
          <w:rFonts w:ascii="Arial" w:hAnsi="Arial" w:cs="Arial"/>
          <w:sz w:val="20"/>
          <w:szCs w:val="20"/>
        </w:rPr>
      </w:pPr>
      <w:r w:rsidRPr="00570CC0" w:rsidDel="00191513">
        <w:rPr>
          <w:rFonts w:ascii="Arial" w:hAnsi="Arial" w:cs="Arial"/>
          <w:sz w:val="20"/>
          <w:szCs w:val="20"/>
        </w:rPr>
        <w:t xml:space="preserve"> </w:t>
      </w:r>
    </w:p>
    <w:sectPr w:rsidR="00100E35" w:rsidRPr="00570CC0" w:rsidSect="00EC7AF3">
      <w:headerReference w:type="even" r:id="rId10"/>
      <w:headerReference w:type="default" r:id="rId11"/>
      <w:footerReference w:type="even" r:id="rId12"/>
      <w:footerReference w:type="default" r:id="rId13"/>
      <w:headerReference w:type="first" r:id="rId14"/>
      <w:footerReference w:type="first" r:id="rId15"/>
      <w:footnotePr>
        <w:numRestart w:val="eachSect"/>
      </w:footnotePr>
      <w:type w:val="continuous"/>
      <w:pgSz w:w="12242" w:h="15842" w:code="1"/>
      <w:pgMar w:top="1080" w:right="1440" w:bottom="1440" w:left="720" w:header="720" w:footer="720" w:gutter="72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65AE" w:rsidRDefault="00AC65AE">
      <w:pPr>
        <w:spacing w:line="14" w:lineRule="exact"/>
      </w:pPr>
    </w:p>
  </w:endnote>
  <w:endnote w:type="continuationSeparator" w:id="0">
    <w:p w:rsidR="00AC65AE" w:rsidRDefault="00AC65AE">
      <w:pPr>
        <w:pStyle w:val="EndnoteText"/>
        <w:tabs>
          <w:tab w:val="clear" w:pos="312"/>
        </w:tabs>
        <w:ind w:left="0" w:firstLine="0"/>
      </w:pPr>
      <w:r>
        <w:t>————</w:t>
      </w:r>
    </w:p>
  </w:endnote>
  <w:endnote w:type="continuationNotice" w:id="1">
    <w:p w:rsidR="00AC65AE" w:rsidRDefault="00AC65AE">
      <w:pPr>
        <w:pStyle w:val="EndnoteText"/>
        <w:tabs>
          <w:tab w:val="clear" w:pos="312"/>
          <w:tab w:val="clear" w:pos="480"/>
        </w:tabs>
        <w:ind w:left="0" w:firstLin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Franklin Gothic Medium">
    <w:panose1 w:val="020B0603020102020204"/>
    <w:charset w:val="00"/>
    <w:family w:val="swiss"/>
    <w:pitch w:val="variable"/>
    <w:sig w:usb0="00000287" w:usb1="00000000" w:usb2="00000000" w:usb3="00000000" w:csb0="0000009F" w:csb1="00000000"/>
  </w:font>
  <w:font w:name="9999999">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Myriad Pro Light">
    <w:altName w:val="Arial"/>
    <w:panose1 w:val="00000000000000000000"/>
    <w:charset w:val="00"/>
    <w:family w:val="swiss"/>
    <w:notTrueType/>
    <w:pitch w:val="variable"/>
    <w:sig w:usb0="00000001" w:usb1="00000001" w:usb2="00000000" w:usb3="00000000" w:csb0="0000019F" w:csb1="00000000"/>
  </w:font>
  <w:font w:name="Caslon 540 LT Std">
    <w:panose1 w:val="00000000000000000000"/>
    <w:charset w:val="00"/>
    <w:family w:val="roman"/>
    <w:notTrueType/>
    <w:pitch w:val="variable"/>
    <w:sig w:usb0="800000AF" w:usb1="5000204A"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Times">
    <w:panose1 w:val="02020603050405020304"/>
    <w:charset w:val="00"/>
    <w:family w:val="roman"/>
    <w:pitch w:val="variable"/>
    <w:sig w:usb0="E0002AFF" w:usb1="C0007841"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Times New (W1)">
    <w:altName w:val="Times New Roman"/>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0722" w:rsidRPr="00850262" w:rsidRDefault="00620722" w:rsidP="00E66B12">
    <w:pPr>
      <w:spacing w:after="240" w:line="200" w:lineRule="exact"/>
      <w:jc w:val="center"/>
      <w:rPr>
        <w:rFonts w:ascii="Arial" w:hAnsi="Arial" w:cs="Arial"/>
        <w:sz w:val="16"/>
      </w:rPr>
    </w:pPr>
    <w:r>
      <w:rPr>
        <w:rFonts w:ascii="Arial" w:hAnsi="Arial" w:cs="Arial"/>
        <w:sz w:val="16"/>
        <w:lang w:val="pt-BR"/>
      </w:rPr>
      <w:t xml:space="preserve">Updated </w:t>
    </w:r>
    <w:r w:rsidRPr="00850262">
      <w:rPr>
        <w:rFonts w:ascii="Arial" w:hAnsi="Arial" w:cs="Arial"/>
        <w:sz w:val="16"/>
        <w:lang w:val="pt-BR"/>
      </w:rPr>
      <w:t>A</w:t>
    </w:r>
    <w:r>
      <w:rPr>
        <w:rFonts w:ascii="Arial" w:hAnsi="Arial" w:cs="Arial"/>
        <w:sz w:val="16"/>
        <w:lang w:val="pt-BR"/>
      </w:rPr>
      <w:t>genda Item 2-C</w:t>
    </w:r>
    <w:r w:rsidRPr="00850262">
      <w:rPr>
        <w:rFonts w:ascii="Arial" w:hAnsi="Arial" w:cs="Arial"/>
        <w:sz w:val="16"/>
        <w:lang w:val="pt-BR"/>
      </w:rPr>
      <w:br/>
      <w:t xml:space="preserve">Page </w:t>
    </w:r>
    <w:r w:rsidRPr="00850262">
      <w:rPr>
        <w:rFonts w:ascii="Arial" w:hAnsi="Arial" w:cs="Arial"/>
        <w:sz w:val="16"/>
      </w:rPr>
      <w:fldChar w:fldCharType="begin"/>
    </w:r>
    <w:r w:rsidRPr="00850262">
      <w:rPr>
        <w:rFonts w:ascii="Arial" w:hAnsi="Arial" w:cs="Arial"/>
        <w:sz w:val="16"/>
        <w:lang w:val="pt-BR"/>
      </w:rPr>
      <w:instrText xml:space="preserve"> PAGE   \* MERGEFORMAT </w:instrText>
    </w:r>
    <w:r w:rsidRPr="00850262">
      <w:rPr>
        <w:rFonts w:ascii="Arial" w:hAnsi="Arial" w:cs="Arial"/>
        <w:sz w:val="16"/>
      </w:rPr>
      <w:fldChar w:fldCharType="separate"/>
    </w:r>
    <w:r w:rsidR="00E35871">
      <w:rPr>
        <w:rFonts w:ascii="Arial" w:hAnsi="Arial" w:cs="Arial"/>
        <w:noProof/>
        <w:sz w:val="16"/>
        <w:lang w:val="pt-BR"/>
      </w:rPr>
      <w:t>16</w:t>
    </w:r>
    <w:r w:rsidRPr="00850262">
      <w:rPr>
        <w:rFonts w:ascii="Arial" w:hAnsi="Arial" w:cs="Arial"/>
        <w:sz w:val="16"/>
      </w:rPr>
      <w:fldChar w:fldCharType="end"/>
    </w:r>
    <w:r w:rsidRPr="00850262">
      <w:rPr>
        <w:rFonts w:ascii="Arial" w:hAnsi="Arial" w:cs="Arial"/>
        <w:sz w:val="16"/>
        <w:lang w:val="pt-BR"/>
      </w:rPr>
      <w:t xml:space="preserve"> of </w:t>
    </w:r>
    <w:fldSimple w:instr=" NUMPAGES   \* MERGEFORMAT ">
      <w:r w:rsidR="00E35871" w:rsidRPr="00E35871">
        <w:rPr>
          <w:rFonts w:ascii="Arial" w:hAnsi="Arial" w:cs="Arial"/>
          <w:noProof/>
          <w:sz w:val="16"/>
          <w:lang w:val="pt-BR"/>
        </w:rPr>
        <w:t>71</w:t>
      </w:r>
    </w:fldSimple>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0722" w:rsidRPr="00850262" w:rsidRDefault="00620722" w:rsidP="006F4719">
    <w:pPr>
      <w:spacing w:after="240" w:line="240" w:lineRule="exact"/>
      <w:jc w:val="center"/>
      <w:rPr>
        <w:rFonts w:ascii="Arial" w:hAnsi="Arial" w:cs="Arial"/>
        <w:sz w:val="16"/>
      </w:rPr>
    </w:pPr>
    <w:r>
      <w:rPr>
        <w:rFonts w:ascii="Arial" w:hAnsi="Arial" w:cs="Arial"/>
        <w:sz w:val="16"/>
        <w:lang w:val="pt-BR"/>
      </w:rPr>
      <w:t xml:space="preserve">Updated </w:t>
    </w:r>
    <w:r w:rsidRPr="00850262">
      <w:rPr>
        <w:rFonts w:ascii="Arial" w:hAnsi="Arial" w:cs="Arial"/>
        <w:sz w:val="16"/>
        <w:lang w:val="pt-BR"/>
      </w:rPr>
      <w:t>A</w:t>
    </w:r>
    <w:r>
      <w:rPr>
        <w:rFonts w:ascii="Arial" w:hAnsi="Arial" w:cs="Arial"/>
        <w:sz w:val="16"/>
        <w:lang w:val="pt-BR"/>
      </w:rPr>
      <w:t>genda Item 2-C</w:t>
    </w:r>
    <w:r w:rsidRPr="00850262">
      <w:rPr>
        <w:rFonts w:ascii="Arial" w:hAnsi="Arial" w:cs="Arial"/>
        <w:sz w:val="16"/>
        <w:lang w:val="pt-BR"/>
      </w:rPr>
      <w:br/>
      <w:t xml:space="preserve">Page </w:t>
    </w:r>
    <w:r w:rsidRPr="00850262">
      <w:rPr>
        <w:rFonts w:ascii="Arial" w:hAnsi="Arial" w:cs="Arial"/>
        <w:sz w:val="16"/>
      </w:rPr>
      <w:fldChar w:fldCharType="begin"/>
    </w:r>
    <w:r w:rsidRPr="00850262">
      <w:rPr>
        <w:rFonts w:ascii="Arial" w:hAnsi="Arial" w:cs="Arial"/>
        <w:sz w:val="16"/>
        <w:lang w:val="pt-BR"/>
      </w:rPr>
      <w:instrText xml:space="preserve"> PAGE   \* MERGEFORMAT </w:instrText>
    </w:r>
    <w:r w:rsidRPr="00850262">
      <w:rPr>
        <w:rFonts w:ascii="Arial" w:hAnsi="Arial" w:cs="Arial"/>
        <w:sz w:val="16"/>
      </w:rPr>
      <w:fldChar w:fldCharType="separate"/>
    </w:r>
    <w:r w:rsidR="00E35871">
      <w:rPr>
        <w:rFonts w:ascii="Arial" w:hAnsi="Arial" w:cs="Arial"/>
        <w:noProof/>
        <w:sz w:val="16"/>
        <w:lang w:val="pt-BR"/>
      </w:rPr>
      <w:t>15</w:t>
    </w:r>
    <w:r w:rsidRPr="00850262">
      <w:rPr>
        <w:rFonts w:ascii="Arial" w:hAnsi="Arial" w:cs="Arial"/>
        <w:sz w:val="16"/>
      </w:rPr>
      <w:fldChar w:fldCharType="end"/>
    </w:r>
    <w:r w:rsidRPr="00850262">
      <w:rPr>
        <w:rFonts w:ascii="Arial" w:hAnsi="Arial" w:cs="Arial"/>
        <w:sz w:val="16"/>
        <w:lang w:val="pt-BR"/>
      </w:rPr>
      <w:t xml:space="preserve"> of </w:t>
    </w:r>
    <w:fldSimple w:instr=" NUMPAGES   \* MERGEFORMAT ">
      <w:r w:rsidR="00E35871" w:rsidRPr="00E35871">
        <w:rPr>
          <w:rFonts w:ascii="Arial" w:hAnsi="Arial" w:cs="Arial"/>
          <w:noProof/>
          <w:sz w:val="16"/>
          <w:lang w:val="pt-BR"/>
        </w:rPr>
        <w:t>71</w:t>
      </w:r>
    </w:fldSimple>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0722" w:rsidRPr="00A4563B" w:rsidRDefault="00620722" w:rsidP="00A4563B">
    <w:pPr>
      <w:keepNext/>
      <w:tabs>
        <w:tab w:val="left" w:pos="360"/>
      </w:tabs>
      <w:spacing w:after="60" w:line="240" w:lineRule="exact"/>
      <w:ind w:left="360" w:hanging="360"/>
      <w:outlineLvl w:val="1"/>
      <w:rPr>
        <w:b/>
        <w:bCs/>
        <w:kern w:val="0"/>
        <w:sz w:val="28"/>
        <w:szCs w:val="28"/>
        <w:lang w:eastAsia="x-none" w:bidi="ar-SA"/>
      </w:rPr>
    </w:pPr>
    <w:r w:rsidRPr="00A4563B">
      <w:rPr>
        <w:b/>
        <w:bCs/>
        <w:kern w:val="0"/>
        <w:sz w:val="28"/>
        <w:szCs w:val="28"/>
        <w:vertAlign w:val="superscript"/>
        <w:lang w:val="x-none" w:eastAsia="x-none" w:bidi="ar-SA"/>
      </w:rPr>
      <w:t>*</w:t>
    </w:r>
    <w:r w:rsidRPr="00A4563B">
      <w:rPr>
        <w:b/>
        <w:bCs/>
        <w:kern w:val="0"/>
        <w:sz w:val="28"/>
        <w:szCs w:val="28"/>
        <w:lang w:val="x-none" w:eastAsia="x-none" w:bidi="ar-SA"/>
      </w:rPr>
      <w:t xml:space="preserve"> </w:t>
    </w:r>
    <w:r w:rsidRPr="00A4563B">
      <w:rPr>
        <w:b/>
        <w:bCs/>
        <w:kern w:val="0"/>
        <w:sz w:val="28"/>
        <w:szCs w:val="28"/>
        <w:lang w:eastAsia="x-none" w:bidi="ar-SA"/>
      </w:rPr>
      <w:tab/>
    </w:r>
    <w:r w:rsidRPr="00A4563B">
      <w:rPr>
        <w:bCs/>
        <w:kern w:val="0"/>
        <w:sz w:val="20"/>
        <w:szCs w:val="20"/>
        <w:lang w:val="x-none" w:eastAsia="x-none" w:bidi="ar-SA"/>
      </w:rPr>
      <w:t xml:space="preserve">[Agenda Item </w:t>
    </w:r>
    <w:r w:rsidRPr="00A4563B">
      <w:rPr>
        <w:bCs/>
        <w:kern w:val="0"/>
        <w:sz w:val="20"/>
        <w:szCs w:val="20"/>
        <w:lang w:eastAsia="x-none" w:bidi="ar-SA"/>
      </w:rPr>
      <w:t>2</w:t>
    </w:r>
    <w:r w:rsidRPr="00A4563B">
      <w:rPr>
        <w:bCs/>
        <w:kern w:val="0"/>
        <w:sz w:val="20"/>
        <w:szCs w:val="20"/>
        <w:lang w:val="x-none" w:eastAsia="x-none" w:bidi="ar-SA"/>
      </w:rPr>
      <w:t xml:space="preserve">-C was updated during the </w:t>
    </w:r>
    <w:r>
      <w:rPr>
        <w:bCs/>
        <w:kern w:val="0"/>
        <w:sz w:val="20"/>
        <w:szCs w:val="20"/>
        <w:lang w:eastAsia="x-none" w:bidi="ar-SA"/>
      </w:rPr>
      <w:t>March</w:t>
    </w:r>
    <w:r w:rsidRPr="00A4563B">
      <w:rPr>
        <w:bCs/>
        <w:kern w:val="0"/>
        <w:sz w:val="20"/>
        <w:szCs w:val="20"/>
        <w:lang w:val="x-none" w:eastAsia="x-none" w:bidi="ar-SA"/>
      </w:rPr>
      <w:t xml:space="preserve"> </w:t>
    </w:r>
    <w:r>
      <w:rPr>
        <w:bCs/>
        <w:kern w:val="0"/>
        <w:sz w:val="20"/>
        <w:szCs w:val="20"/>
        <w:lang w:eastAsia="x-none" w:bidi="ar-SA"/>
      </w:rPr>
      <w:t>12</w:t>
    </w:r>
    <w:r w:rsidRPr="00A4563B">
      <w:rPr>
        <w:bCs/>
        <w:kern w:val="0"/>
        <w:sz w:val="20"/>
        <w:szCs w:val="20"/>
        <w:lang w:eastAsia="x-none" w:bidi="ar-SA"/>
      </w:rPr>
      <w:t>–</w:t>
    </w:r>
    <w:r>
      <w:rPr>
        <w:bCs/>
        <w:kern w:val="0"/>
        <w:sz w:val="20"/>
        <w:szCs w:val="20"/>
        <w:lang w:eastAsia="x-none" w:bidi="ar-SA"/>
      </w:rPr>
      <w:t>16</w:t>
    </w:r>
    <w:r w:rsidRPr="00A4563B">
      <w:rPr>
        <w:bCs/>
        <w:kern w:val="0"/>
        <w:sz w:val="20"/>
        <w:szCs w:val="20"/>
        <w:lang w:val="x-none" w:eastAsia="x-none" w:bidi="ar-SA"/>
      </w:rPr>
      <w:t>, 20</w:t>
    </w:r>
    <w:r w:rsidRPr="00A4563B">
      <w:rPr>
        <w:bCs/>
        <w:kern w:val="0"/>
        <w:sz w:val="20"/>
        <w:szCs w:val="20"/>
        <w:lang w:eastAsia="x-none" w:bidi="ar-SA"/>
      </w:rPr>
      <w:t>1</w:t>
    </w:r>
    <w:r>
      <w:rPr>
        <w:bCs/>
        <w:kern w:val="0"/>
        <w:sz w:val="20"/>
        <w:szCs w:val="20"/>
        <w:lang w:eastAsia="x-none" w:bidi="ar-SA"/>
      </w:rPr>
      <w:t>2</w:t>
    </w:r>
    <w:r w:rsidRPr="00A4563B">
      <w:rPr>
        <w:bCs/>
        <w:kern w:val="0"/>
        <w:sz w:val="20"/>
        <w:szCs w:val="20"/>
        <w:lang w:val="x-none" w:eastAsia="x-none" w:bidi="ar-SA"/>
      </w:rPr>
      <w:t xml:space="preserve"> IAASB meeting to reflect in marked text changes based on decisions taken at the meeting. The updated agenda item is included here for information purposes only and is not the final pronouncement. Interested parties are discouraged from distributing, translating or using the updated agenda item for any purpose. They should await the release of the final pronouncement, which may contain minor modifications when compared to the updated agenda item. The final pronouncement is that approved by the IAASB and published by IFAC after the Public Interest Oversight Board (PIOB) has confirmed that due process was followed in its development. It will be available at </w:t>
    </w:r>
    <w:hyperlink r:id="rId1" w:history="1">
      <w:r w:rsidRPr="00A4563B">
        <w:rPr>
          <w:bCs/>
          <w:color w:val="0000FF"/>
          <w:kern w:val="0"/>
          <w:sz w:val="20"/>
          <w:szCs w:val="20"/>
          <w:u w:val="single"/>
          <w:lang w:val="x-none" w:eastAsia="x-none" w:bidi="ar-SA"/>
        </w:rPr>
        <w:t>www.ifac.org/auditing-assurance/publications-resources</w:t>
      </w:r>
    </w:hyperlink>
    <w:r w:rsidRPr="00A4563B">
      <w:rPr>
        <w:bCs/>
        <w:kern w:val="0"/>
        <w:sz w:val="20"/>
        <w:szCs w:val="20"/>
        <w:lang w:val="x-none" w:eastAsia="x-none" w:bidi="ar-SA"/>
      </w:rPr>
      <w:t>.]</w:t>
    </w:r>
  </w:p>
  <w:p w:rsidR="00620722" w:rsidRPr="00850262" w:rsidRDefault="00620722" w:rsidP="00D41005">
    <w:pPr>
      <w:tabs>
        <w:tab w:val="right" w:pos="9360"/>
      </w:tabs>
      <w:rPr>
        <w:rFonts w:ascii="Arial" w:hAnsi="Arial" w:cs="Arial"/>
        <w:sz w:val="20"/>
        <w:szCs w:val="20"/>
      </w:rPr>
    </w:pPr>
    <w:r w:rsidRPr="00850262">
      <w:rPr>
        <w:rFonts w:ascii="Arial" w:hAnsi="Arial" w:cs="Arial"/>
        <w:sz w:val="20"/>
        <w:szCs w:val="20"/>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65AE" w:rsidRPr="00E976C5" w:rsidRDefault="00AC65AE" w:rsidP="00E976C5">
      <w:pPr>
        <w:pStyle w:val="definition"/>
      </w:pPr>
      <w:r>
        <w:separator/>
      </w:r>
    </w:p>
  </w:footnote>
  <w:footnote w:type="continuationSeparator" w:id="0">
    <w:p w:rsidR="00AC65AE" w:rsidRDefault="00AC65AE">
      <w:pPr>
        <w:pStyle w:val="FootnoteText"/>
      </w:pPr>
      <w:r>
        <w:t>——————</w:t>
      </w:r>
    </w:p>
  </w:footnote>
  <w:footnote w:type="continuationNotice" w:id="1">
    <w:p w:rsidR="00AC65AE" w:rsidRDefault="00AC65AE">
      <w:pPr>
        <w:pStyle w:val="FootnoteText"/>
      </w:pPr>
    </w:p>
  </w:footnote>
  <w:footnote w:id="2">
    <w:p w:rsidR="00620722" w:rsidRPr="00660F5C" w:rsidRDefault="00620722" w:rsidP="00660F5C">
      <w:pPr>
        <w:pStyle w:val="FootnoteText"/>
        <w:spacing w:after="60"/>
        <w:ind w:left="360" w:hanging="360"/>
        <w:rPr>
          <w:rFonts w:ascii="Arial" w:hAnsi="Arial" w:cs="Arial"/>
          <w:sz w:val="16"/>
          <w:szCs w:val="16"/>
        </w:rPr>
      </w:pPr>
      <w:r w:rsidRPr="00660F5C">
        <w:rPr>
          <w:rStyle w:val="FootnoteReference"/>
          <w:rFonts w:ascii="Arial" w:hAnsi="Arial" w:cs="Arial"/>
          <w:sz w:val="16"/>
          <w:szCs w:val="16"/>
        </w:rPr>
        <w:footnoteRef/>
      </w:r>
      <w:r w:rsidRPr="00660F5C">
        <w:rPr>
          <w:rFonts w:ascii="Arial" w:hAnsi="Arial" w:cs="Arial"/>
          <w:sz w:val="16"/>
          <w:szCs w:val="16"/>
        </w:rPr>
        <w:t xml:space="preserve"> </w:t>
      </w:r>
      <w:r w:rsidRPr="00660F5C">
        <w:rPr>
          <w:rFonts w:ascii="Arial" w:hAnsi="Arial" w:cs="Arial"/>
          <w:sz w:val="16"/>
          <w:szCs w:val="16"/>
        </w:rPr>
        <w:tab/>
      </w:r>
      <w:proofErr w:type="gramStart"/>
      <w:r w:rsidRPr="00660F5C">
        <w:rPr>
          <w:rFonts w:ascii="Arial" w:hAnsi="Arial" w:cs="Arial"/>
          <w:sz w:val="16"/>
          <w:szCs w:val="16"/>
        </w:rPr>
        <w:t xml:space="preserve">ISAE 3000, </w:t>
      </w:r>
      <w:r w:rsidRPr="00660F5C">
        <w:rPr>
          <w:rFonts w:ascii="Arial" w:hAnsi="Arial" w:cs="Arial"/>
          <w:i/>
          <w:sz w:val="16"/>
          <w:szCs w:val="16"/>
        </w:rPr>
        <w:t>Assurance Engagements Other than Audits or Reviews of Historical Financial Information.</w:t>
      </w:r>
      <w:proofErr w:type="gramEnd"/>
      <w:r w:rsidRPr="00660F5C">
        <w:rPr>
          <w:rFonts w:ascii="Arial" w:hAnsi="Arial" w:cs="Arial"/>
          <w:i/>
          <w:sz w:val="16"/>
          <w:szCs w:val="16"/>
        </w:rPr>
        <w:t xml:space="preserve"> </w:t>
      </w:r>
      <w:r w:rsidRPr="00660F5C">
        <w:rPr>
          <w:rFonts w:ascii="Arial" w:hAnsi="Arial" w:cs="Arial"/>
          <w:sz w:val="16"/>
          <w:szCs w:val="16"/>
        </w:rPr>
        <w:t xml:space="preserve">ISAE 3000 is currently being revised by the IAASB. </w:t>
      </w:r>
      <w:ins w:id="132" w:author="Beverley Bahlmann" w:date="2012-03-13T17:38:00Z">
        <w:r>
          <w:rPr>
            <w:rFonts w:ascii="Arial" w:hAnsi="Arial" w:cs="Arial"/>
            <w:sz w:val="16"/>
            <w:szCs w:val="16"/>
          </w:rPr>
          <w:t xml:space="preserve">There may be </w:t>
        </w:r>
      </w:ins>
      <w:del w:id="133" w:author="Beverley Bahlmann" w:date="2012-03-13T17:38:00Z">
        <w:r w:rsidRPr="00660F5C" w:rsidDel="00D6235C">
          <w:rPr>
            <w:rFonts w:ascii="Arial" w:hAnsi="Arial" w:cs="Arial"/>
            <w:sz w:val="16"/>
            <w:szCs w:val="16"/>
          </w:rPr>
          <w:delText>Any</w:delText>
        </w:r>
      </w:del>
      <w:del w:id="134" w:author="Beverley Bahlmann" w:date="2012-03-14T11:38:00Z">
        <w:r w:rsidRPr="00660F5C" w:rsidDel="003E200A">
          <w:rPr>
            <w:rFonts w:ascii="Arial" w:hAnsi="Arial" w:cs="Arial"/>
            <w:sz w:val="16"/>
            <w:szCs w:val="16"/>
          </w:rPr>
          <w:delText xml:space="preserve"> </w:delText>
        </w:r>
      </w:del>
      <w:r w:rsidRPr="00660F5C">
        <w:rPr>
          <w:rFonts w:ascii="Arial" w:hAnsi="Arial" w:cs="Arial"/>
          <w:sz w:val="16"/>
          <w:szCs w:val="16"/>
        </w:rPr>
        <w:t xml:space="preserve">conforming amendments to this ISAE as a result of </w:t>
      </w:r>
      <w:del w:id="135" w:author="Beverley Bahlmann" w:date="2012-03-13T17:37:00Z">
        <w:r w:rsidRPr="00660F5C" w:rsidDel="00D6235C">
          <w:rPr>
            <w:rFonts w:ascii="Arial" w:hAnsi="Arial" w:cs="Arial"/>
            <w:sz w:val="16"/>
            <w:szCs w:val="16"/>
          </w:rPr>
          <w:delText xml:space="preserve">proposed </w:delText>
        </w:r>
      </w:del>
      <w:r w:rsidRPr="00660F5C">
        <w:rPr>
          <w:rFonts w:ascii="Arial" w:hAnsi="Arial" w:cs="Arial"/>
          <w:sz w:val="16"/>
          <w:szCs w:val="16"/>
        </w:rPr>
        <w:t>changes to ISAE 3000</w:t>
      </w:r>
      <w:ins w:id="136" w:author="Beverley Bahlmann" w:date="2012-03-13T17:38:00Z">
        <w:r>
          <w:rPr>
            <w:rFonts w:ascii="Arial" w:hAnsi="Arial" w:cs="Arial"/>
            <w:sz w:val="16"/>
            <w:szCs w:val="16"/>
          </w:rPr>
          <w:t>.</w:t>
        </w:r>
      </w:ins>
      <w:del w:id="137" w:author="Beverley Bahlmann" w:date="2012-03-13T17:38:00Z">
        <w:r w:rsidRPr="00660F5C" w:rsidDel="00D6235C">
          <w:rPr>
            <w:rFonts w:ascii="Arial" w:hAnsi="Arial" w:cs="Arial"/>
            <w:sz w:val="16"/>
            <w:szCs w:val="16"/>
          </w:rPr>
          <w:delText xml:space="preserve"> will be included in the exposure draft of proposed ISAE 3000 (Revised).</w:delText>
        </w:r>
      </w:del>
    </w:p>
  </w:footnote>
  <w:footnote w:id="3">
    <w:p w:rsidR="00620722" w:rsidRPr="00660F5C" w:rsidRDefault="00620722" w:rsidP="00660F5C">
      <w:pPr>
        <w:pStyle w:val="FootnoteText"/>
        <w:spacing w:after="60"/>
        <w:ind w:left="360" w:hanging="360"/>
        <w:rPr>
          <w:rFonts w:ascii="Arial" w:hAnsi="Arial" w:cs="Arial"/>
          <w:sz w:val="16"/>
          <w:szCs w:val="16"/>
          <w:lang w:val="en-AU"/>
        </w:rPr>
      </w:pPr>
      <w:r w:rsidRPr="00660F5C">
        <w:rPr>
          <w:rStyle w:val="FootnoteReference"/>
          <w:rFonts w:ascii="Arial" w:hAnsi="Arial" w:cs="Arial"/>
          <w:sz w:val="16"/>
          <w:szCs w:val="16"/>
        </w:rPr>
        <w:footnoteRef/>
      </w:r>
      <w:r w:rsidRPr="00660F5C">
        <w:rPr>
          <w:rFonts w:ascii="Arial" w:hAnsi="Arial" w:cs="Arial"/>
          <w:sz w:val="16"/>
          <w:szCs w:val="16"/>
        </w:rPr>
        <w:t xml:space="preserve"> </w:t>
      </w:r>
      <w:r w:rsidRPr="00660F5C">
        <w:rPr>
          <w:rFonts w:ascii="Arial" w:hAnsi="Arial" w:cs="Arial"/>
          <w:sz w:val="16"/>
          <w:szCs w:val="16"/>
          <w:lang w:val="en-AU"/>
        </w:rPr>
        <w:tab/>
      </w:r>
      <w:proofErr w:type="spellStart"/>
      <w:r w:rsidRPr="00660F5C">
        <w:rPr>
          <w:rFonts w:ascii="Arial" w:hAnsi="Arial" w:cs="Arial"/>
          <w:sz w:val="16"/>
          <w:szCs w:val="16"/>
        </w:rPr>
        <w:t>NOx</w:t>
      </w:r>
      <w:proofErr w:type="spellEnd"/>
      <w:r w:rsidRPr="00660F5C">
        <w:rPr>
          <w:rFonts w:ascii="Arial" w:hAnsi="Arial" w:cs="Arial"/>
          <w:sz w:val="16"/>
          <w:szCs w:val="16"/>
        </w:rPr>
        <w:t xml:space="preserve"> (i.e., NO and NO</w:t>
      </w:r>
      <w:r w:rsidRPr="00660F5C">
        <w:rPr>
          <w:rFonts w:ascii="Arial" w:hAnsi="Arial" w:cs="Arial"/>
          <w:sz w:val="16"/>
          <w:szCs w:val="16"/>
          <w:vertAlign w:val="subscript"/>
        </w:rPr>
        <w:t>2</w:t>
      </w:r>
      <w:r w:rsidRPr="00660F5C">
        <w:rPr>
          <w:rFonts w:ascii="Arial" w:hAnsi="Arial" w:cs="Arial"/>
          <w:sz w:val="16"/>
          <w:szCs w:val="16"/>
        </w:rPr>
        <w:t>, which differ from the GHG nitrous oxide, N</w:t>
      </w:r>
      <w:r w:rsidRPr="00660F5C">
        <w:rPr>
          <w:rFonts w:ascii="Arial" w:hAnsi="Arial" w:cs="Arial"/>
          <w:sz w:val="16"/>
          <w:szCs w:val="16"/>
          <w:vertAlign w:val="subscript"/>
        </w:rPr>
        <w:t>2</w:t>
      </w:r>
      <w:r w:rsidRPr="00660F5C">
        <w:rPr>
          <w:rFonts w:ascii="Arial" w:hAnsi="Arial" w:cs="Arial"/>
          <w:sz w:val="16"/>
          <w:szCs w:val="16"/>
        </w:rPr>
        <w:t>O) and SO</w:t>
      </w:r>
      <w:r w:rsidRPr="00660F5C">
        <w:rPr>
          <w:rFonts w:ascii="Arial" w:hAnsi="Arial" w:cs="Arial"/>
          <w:sz w:val="16"/>
          <w:szCs w:val="16"/>
          <w:vertAlign w:val="subscript"/>
        </w:rPr>
        <w:t>2</w:t>
      </w:r>
      <w:r w:rsidRPr="00660F5C">
        <w:rPr>
          <w:rFonts w:ascii="Arial" w:hAnsi="Arial" w:cs="Arial"/>
          <w:sz w:val="16"/>
          <w:szCs w:val="16"/>
        </w:rPr>
        <w:t xml:space="preserve"> are associated with “acid rain” rather than climate change.</w:t>
      </w:r>
    </w:p>
  </w:footnote>
  <w:footnote w:id="4">
    <w:p w:rsidR="00620722" w:rsidRPr="00660F5C" w:rsidRDefault="00620722" w:rsidP="00045863">
      <w:pPr>
        <w:pStyle w:val="FootnoteText"/>
        <w:spacing w:after="60"/>
        <w:ind w:left="360" w:hanging="360"/>
        <w:rPr>
          <w:rFonts w:ascii="Arial" w:hAnsi="Arial" w:cs="Arial"/>
          <w:sz w:val="16"/>
          <w:szCs w:val="16"/>
          <w:lang w:val="en-AU"/>
        </w:rPr>
      </w:pPr>
      <w:r w:rsidRPr="00660F5C">
        <w:rPr>
          <w:rStyle w:val="FootnoteReference"/>
          <w:rFonts w:ascii="Arial" w:hAnsi="Arial" w:cs="Arial"/>
          <w:sz w:val="16"/>
          <w:szCs w:val="16"/>
        </w:rPr>
        <w:footnoteRef/>
      </w:r>
      <w:r w:rsidRPr="00660F5C">
        <w:rPr>
          <w:rFonts w:ascii="Arial" w:hAnsi="Arial" w:cs="Arial"/>
          <w:sz w:val="16"/>
          <w:szCs w:val="16"/>
        </w:rPr>
        <w:t xml:space="preserve"> </w:t>
      </w:r>
      <w:r w:rsidRPr="00660F5C">
        <w:rPr>
          <w:rFonts w:ascii="Arial" w:hAnsi="Arial" w:cs="Arial"/>
          <w:sz w:val="16"/>
          <w:szCs w:val="16"/>
        </w:rPr>
        <w:tab/>
        <w:t>Assurance Framework, paragraph 10</w:t>
      </w:r>
    </w:p>
  </w:footnote>
  <w:footnote w:id="5">
    <w:p w:rsidR="00620722" w:rsidRPr="00660F5C" w:rsidRDefault="00620722" w:rsidP="002A0CE0">
      <w:pPr>
        <w:pStyle w:val="FootnoteText"/>
        <w:spacing w:after="60"/>
        <w:ind w:left="360" w:hanging="360"/>
        <w:rPr>
          <w:rFonts w:ascii="Arial" w:hAnsi="Arial" w:cs="Arial"/>
          <w:sz w:val="16"/>
          <w:szCs w:val="16"/>
          <w:lang w:val="en-AU"/>
        </w:rPr>
      </w:pPr>
      <w:r w:rsidRPr="00660F5C">
        <w:rPr>
          <w:rStyle w:val="FootnoteReference"/>
          <w:rFonts w:ascii="Arial" w:hAnsi="Arial" w:cs="Arial"/>
          <w:sz w:val="16"/>
          <w:szCs w:val="16"/>
        </w:rPr>
        <w:footnoteRef/>
      </w:r>
      <w:r w:rsidRPr="00660F5C">
        <w:rPr>
          <w:rFonts w:ascii="Arial" w:hAnsi="Arial" w:cs="Arial"/>
          <w:sz w:val="16"/>
          <w:szCs w:val="16"/>
        </w:rPr>
        <w:t xml:space="preserve"> </w:t>
      </w:r>
      <w:r w:rsidRPr="00660F5C">
        <w:rPr>
          <w:rFonts w:ascii="Arial" w:hAnsi="Arial" w:cs="Arial"/>
          <w:sz w:val="16"/>
          <w:szCs w:val="16"/>
        </w:rPr>
        <w:tab/>
        <w:t>Assurance Framework, paragraph 11</w:t>
      </w:r>
    </w:p>
  </w:footnote>
  <w:footnote w:id="6">
    <w:p w:rsidR="00620722" w:rsidRPr="00094B60" w:rsidRDefault="00620722" w:rsidP="00094B60">
      <w:pPr>
        <w:pStyle w:val="FootnoteText"/>
        <w:spacing w:after="60"/>
        <w:ind w:left="360" w:hanging="360"/>
        <w:rPr>
          <w:lang w:val="en-AU"/>
        </w:rPr>
      </w:pPr>
      <w:r w:rsidRPr="00660F5C">
        <w:rPr>
          <w:rStyle w:val="FootnoteReference"/>
          <w:rFonts w:ascii="Arial" w:hAnsi="Arial" w:cs="Arial"/>
          <w:sz w:val="16"/>
          <w:szCs w:val="16"/>
        </w:rPr>
        <w:footnoteRef/>
      </w:r>
      <w:r w:rsidRPr="00660F5C">
        <w:rPr>
          <w:rFonts w:ascii="Arial" w:hAnsi="Arial" w:cs="Arial"/>
          <w:sz w:val="16"/>
          <w:szCs w:val="16"/>
        </w:rPr>
        <w:t xml:space="preserve"> </w:t>
      </w:r>
      <w:r w:rsidRPr="00660F5C">
        <w:rPr>
          <w:rFonts w:ascii="Arial" w:hAnsi="Arial" w:cs="Arial"/>
          <w:sz w:val="16"/>
          <w:szCs w:val="16"/>
          <w:lang w:val="en-AU"/>
        </w:rPr>
        <w:tab/>
      </w:r>
      <w:r w:rsidRPr="00660F5C">
        <w:rPr>
          <w:rFonts w:ascii="Arial" w:hAnsi="Arial" w:cs="Arial"/>
          <w:sz w:val="16"/>
          <w:szCs w:val="16"/>
        </w:rPr>
        <w:t>Assurance Framework, paragraph 53, and ISAE 3000, paragraph 37</w:t>
      </w:r>
    </w:p>
  </w:footnote>
  <w:footnote w:id="7">
    <w:p w:rsidR="00620722" w:rsidRPr="00660F5C" w:rsidRDefault="00620722" w:rsidP="00583BA3">
      <w:pPr>
        <w:pStyle w:val="FootnoteText"/>
        <w:spacing w:after="60"/>
        <w:ind w:left="360" w:hanging="360"/>
        <w:rPr>
          <w:rFonts w:ascii="Arial" w:hAnsi="Arial" w:cs="Arial"/>
          <w:sz w:val="16"/>
          <w:szCs w:val="16"/>
          <w:lang w:val="en-AU"/>
        </w:rPr>
      </w:pPr>
      <w:r w:rsidRPr="00660F5C">
        <w:rPr>
          <w:rStyle w:val="FootnoteReference"/>
          <w:rFonts w:ascii="Arial" w:hAnsi="Arial" w:cs="Arial"/>
          <w:sz w:val="16"/>
          <w:szCs w:val="16"/>
        </w:rPr>
        <w:footnoteRef/>
      </w:r>
      <w:r w:rsidRPr="00660F5C">
        <w:rPr>
          <w:rFonts w:ascii="Arial" w:hAnsi="Arial" w:cs="Arial"/>
          <w:sz w:val="16"/>
          <w:szCs w:val="16"/>
        </w:rPr>
        <w:t xml:space="preserve"> </w:t>
      </w:r>
      <w:r w:rsidRPr="00660F5C">
        <w:rPr>
          <w:rFonts w:ascii="Arial" w:hAnsi="Arial" w:cs="Arial"/>
          <w:sz w:val="16"/>
          <w:szCs w:val="16"/>
          <w:lang w:val="en-AU"/>
        </w:rPr>
        <w:tab/>
        <w:t xml:space="preserve">ISAE 3000, paragraphs 4 and 6. </w:t>
      </w:r>
    </w:p>
  </w:footnote>
  <w:footnote w:id="8">
    <w:p w:rsidR="00620722" w:rsidRPr="00850262" w:rsidRDefault="00620722" w:rsidP="00F82165">
      <w:pPr>
        <w:pStyle w:val="FootnoteText"/>
        <w:spacing w:after="60"/>
        <w:ind w:left="360" w:hanging="360"/>
        <w:rPr>
          <w:rFonts w:ascii="Arial" w:hAnsi="Arial" w:cs="Arial"/>
          <w:lang w:val="en-AU"/>
        </w:rPr>
      </w:pPr>
      <w:r w:rsidRPr="00660F5C">
        <w:rPr>
          <w:rStyle w:val="FootnoteReference"/>
          <w:rFonts w:ascii="Arial" w:hAnsi="Arial" w:cs="Arial"/>
          <w:sz w:val="16"/>
          <w:szCs w:val="16"/>
        </w:rPr>
        <w:footnoteRef/>
      </w:r>
      <w:r w:rsidRPr="00660F5C">
        <w:rPr>
          <w:rFonts w:ascii="Arial" w:hAnsi="Arial" w:cs="Arial"/>
          <w:sz w:val="16"/>
          <w:szCs w:val="16"/>
        </w:rPr>
        <w:t xml:space="preserve"> </w:t>
      </w:r>
      <w:r w:rsidRPr="00660F5C">
        <w:rPr>
          <w:rFonts w:ascii="Arial" w:hAnsi="Arial" w:cs="Arial"/>
          <w:sz w:val="16"/>
          <w:szCs w:val="16"/>
          <w:lang w:val="en-AU"/>
        </w:rPr>
        <w:tab/>
        <w:t>The definitions in ISAE 3000 also apply to this ISAE.</w:t>
      </w:r>
    </w:p>
  </w:footnote>
  <w:footnote w:id="9">
    <w:p w:rsidR="00620722" w:rsidRPr="00660F5C" w:rsidRDefault="00620722" w:rsidP="00C77126">
      <w:pPr>
        <w:pStyle w:val="FootnoteText"/>
        <w:spacing w:after="60"/>
        <w:ind w:left="360" w:hanging="360"/>
        <w:rPr>
          <w:rFonts w:ascii="Arial" w:hAnsi="Arial" w:cs="Arial"/>
          <w:sz w:val="16"/>
          <w:szCs w:val="16"/>
          <w:lang w:val="en-AU"/>
        </w:rPr>
      </w:pPr>
      <w:r w:rsidRPr="00660F5C">
        <w:rPr>
          <w:rStyle w:val="FootnoteReference"/>
          <w:rFonts w:ascii="Arial" w:hAnsi="Arial" w:cs="Arial"/>
          <w:sz w:val="16"/>
          <w:szCs w:val="16"/>
        </w:rPr>
        <w:footnoteRef/>
      </w:r>
      <w:r w:rsidRPr="00660F5C">
        <w:rPr>
          <w:rFonts w:ascii="Arial" w:hAnsi="Arial" w:cs="Arial"/>
          <w:sz w:val="16"/>
          <w:szCs w:val="16"/>
        </w:rPr>
        <w:t xml:space="preserve"> </w:t>
      </w:r>
      <w:r w:rsidRPr="00660F5C">
        <w:rPr>
          <w:rFonts w:ascii="Arial" w:hAnsi="Arial" w:cs="Arial"/>
          <w:sz w:val="16"/>
          <w:szCs w:val="16"/>
          <w:lang w:val="en-AU"/>
        </w:rPr>
        <w:tab/>
        <w:t>Assurance Framework, paragraph 8</w:t>
      </w:r>
    </w:p>
  </w:footnote>
  <w:footnote w:id="10">
    <w:p w:rsidR="00620722" w:rsidRPr="00660F5C" w:rsidRDefault="00620722" w:rsidP="00CC545B">
      <w:pPr>
        <w:pStyle w:val="FootnoteText"/>
        <w:spacing w:after="60"/>
        <w:ind w:left="360" w:hanging="360"/>
        <w:rPr>
          <w:rFonts w:ascii="Arial" w:hAnsi="Arial" w:cs="Arial"/>
          <w:sz w:val="16"/>
          <w:szCs w:val="16"/>
          <w:lang w:val="en-AU"/>
        </w:rPr>
      </w:pPr>
      <w:r w:rsidRPr="00660F5C">
        <w:rPr>
          <w:rStyle w:val="FootnoteReference"/>
          <w:rFonts w:ascii="Arial" w:hAnsi="Arial" w:cs="Arial"/>
          <w:sz w:val="16"/>
          <w:szCs w:val="16"/>
        </w:rPr>
        <w:footnoteRef/>
      </w:r>
      <w:r w:rsidRPr="00660F5C">
        <w:rPr>
          <w:rFonts w:ascii="Arial" w:hAnsi="Arial" w:cs="Arial"/>
          <w:sz w:val="16"/>
          <w:szCs w:val="16"/>
        </w:rPr>
        <w:t xml:space="preserve"> </w:t>
      </w:r>
      <w:r w:rsidRPr="00660F5C">
        <w:rPr>
          <w:rFonts w:ascii="Arial" w:hAnsi="Arial" w:cs="Arial"/>
          <w:sz w:val="16"/>
          <w:szCs w:val="16"/>
          <w:lang w:val="en-AU"/>
        </w:rPr>
        <w:tab/>
        <w:t>ISAE 3000, paragraph 19</w:t>
      </w:r>
    </w:p>
  </w:footnote>
  <w:footnote w:id="11">
    <w:p w:rsidR="00620722" w:rsidRPr="00660F5C" w:rsidRDefault="00620722" w:rsidP="009E3154">
      <w:pPr>
        <w:pStyle w:val="FootnoteText"/>
        <w:spacing w:after="60"/>
        <w:ind w:left="360" w:hanging="360"/>
        <w:rPr>
          <w:rFonts w:ascii="Arial" w:hAnsi="Arial" w:cs="Arial"/>
          <w:sz w:val="16"/>
          <w:szCs w:val="16"/>
          <w:lang w:val="en-AU"/>
        </w:rPr>
      </w:pPr>
      <w:r w:rsidRPr="00660F5C">
        <w:rPr>
          <w:rStyle w:val="FootnoteReference"/>
          <w:rFonts w:ascii="Arial" w:hAnsi="Arial" w:cs="Arial"/>
          <w:sz w:val="16"/>
          <w:szCs w:val="16"/>
        </w:rPr>
        <w:footnoteRef/>
      </w:r>
      <w:r w:rsidRPr="00660F5C">
        <w:rPr>
          <w:rFonts w:ascii="Arial" w:hAnsi="Arial" w:cs="Arial"/>
          <w:sz w:val="16"/>
          <w:szCs w:val="16"/>
        </w:rPr>
        <w:t xml:space="preserve"> </w:t>
      </w:r>
      <w:r w:rsidRPr="00660F5C">
        <w:rPr>
          <w:rFonts w:ascii="Arial" w:hAnsi="Arial" w:cs="Arial"/>
          <w:sz w:val="16"/>
          <w:szCs w:val="16"/>
          <w:lang w:val="en-AU"/>
        </w:rPr>
        <w:tab/>
      </w:r>
      <w:r w:rsidRPr="00660F5C">
        <w:rPr>
          <w:rFonts w:ascii="Arial" w:hAnsi="Arial" w:cs="Arial"/>
          <w:sz w:val="16"/>
          <w:szCs w:val="16"/>
        </w:rPr>
        <w:t>ISAE 3000, paragraph 10</w:t>
      </w:r>
    </w:p>
  </w:footnote>
  <w:footnote w:id="12">
    <w:p w:rsidR="00620722" w:rsidRPr="00BA65D9" w:rsidRDefault="00620722" w:rsidP="00C03881">
      <w:pPr>
        <w:pStyle w:val="FootnoteText"/>
        <w:spacing w:after="60"/>
        <w:ind w:left="360" w:hanging="360"/>
        <w:rPr>
          <w:lang w:val="en-AU"/>
        </w:rPr>
      </w:pPr>
      <w:r w:rsidRPr="00660F5C">
        <w:rPr>
          <w:rStyle w:val="FootnoteReference"/>
          <w:rFonts w:ascii="Arial" w:hAnsi="Arial" w:cs="Arial"/>
          <w:sz w:val="16"/>
          <w:szCs w:val="16"/>
        </w:rPr>
        <w:footnoteRef/>
      </w:r>
      <w:r w:rsidRPr="00660F5C">
        <w:rPr>
          <w:rFonts w:ascii="Arial" w:hAnsi="Arial" w:cs="Arial"/>
          <w:sz w:val="16"/>
          <w:szCs w:val="16"/>
        </w:rPr>
        <w:t xml:space="preserve"> </w:t>
      </w:r>
      <w:r w:rsidRPr="00660F5C">
        <w:rPr>
          <w:rFonts w:ascii="Arial" w:hAnsi="Arial" w:cs="Arial"/>
          <w:sz w:val="16"/>
          <w:szCs w:val="16"/>
          <w:lang w:val="en-AU"/>
        </w:rPr>
        <w:tab/>
      </w:r>
      <w:r w:rsidRPr="00660F5C">
        <w:rPr>
          <w:rFonts w:ascii="Arial" w:hAnsi="Arial" w:cs="Arial"/>
          <w:sz w:val="16"/>
          <w:szCs w:val="16"/>
        </w:rPr>
        <w:t>ISAE 3000, paragraph 12</w:t>
      </w:r>
    </w:p>
  </w:footnote>
  <w:footnote w:id="13">
    <w:p w:rsidR="00620722" w:rsidRPr="00850262" w:rsidRDefault="00620722" w:rsidP="009E3154">
      <w:pPr>
        <w:pStyle w:val="FootnoteText"/>
        <w:spacing w:after="60"/>
        <w:ind w:left="360" w:hanging="360"/>
        <w:rPr>
          <w:rFonts w:ascii="Arial" w:hAnsi="Arial" w:cs="Arial"/>
          <w:lang w:val="en-AU"/>
        </w:rPr>
      </w:pPr>
      <w:r w:rsidRPr="002E6F3F">
        <w:rPr>
          <w:rStyle w:val="FootnoteReference"/>
          <w:rFonts w:ascii="Arial" w:hAnsi="Arial" w:cs="Arial"/>
          <w:sz w:val="16"/>
          <w:szCs w:val="16"/>
        </w:rPr>
        <w:footnoteRef/>
      </w:r>
      <w:r w:rsidRPr="002E6F3F">
        <w:rPr>
          <w:rFonts w:ascii="Arial" w:hAnsi="Arial" w:cs="Arial"/>
          <w:sz w:val="16"/>
          <w:szCs w:val="16"/>
        </w:rPr>
        <w:t xml:space="preserve"> </w:t>
      </w:r>
      <w:r w:rsidRPr="002E6F3F">
        <w:rPr>
          <w:rFonts w:ascii="Arial" w:hAnsi="Arial" w:cs="Arial"/>
          <w:sz w:val="16"/>
          <w:szCs w:val="16"/>
        </w:rPr>
        <w:tab/>
        <w:t>Indicators of possible bias do not themselves constitute misstatements for the purposes of drawing conclusions on the reasonableness of individual estimates</w:t>
      </w:r>
      <w:r w:rsidRPr="00850262">
        <w:rPr>
          <w:rFonts w:ascii="Arial" w:hAnsi="Arial" w:cs="Arial"/>
        </w:rPr>
        <w:t>.</w:t>
      </w:r>
    </w:p>
  </w:footnote>
  <w:footnote w:id="14">
    <w:p w:rsidR="00620722" w:rsidRPr="00660F5C" w:rsidRDefault="00620722" w:rsidP="00583BA3">
      <w:pPr>
        <w:pStyle w:val="FootnoteText"/>
        <w:spacing w:after="60"/>
        <w:ind w:left="360" w:hanging="360"/>
        <w:rPr>
          <w:rFonts w:ascii="Arial" w:hAnsi="Arial" w:cs="Arial"/>
          <w:sz w:val="16"/>
          <w:szCs w:val="16"/>
        </w:rPr>
      </w:pPr>
      <w:r w:rsidRPr="00660F5C">
        <w:rPr>
          <w:rStyle w:val="FootnoteReference"/>
          <w:rFonts w:ascii="Arial" w:hAnsi="Arial" w:cs="Arial"/>
          <w:sz w:val="16"/>
          <w:szCs w:val="16"/>
        </w:rPr>
        <w:footnoteRef/>
      </w:r>
      <w:r w:rsidRPr="00660F5C">
        <w:rPr>
          <w:rStyle w:val="FootnoteReference"/>
          <w:rFonts w:ascii="Arial" w:hAnsi="Arial" w:cs="Arial"/>
          <w:sz w:val="16"/>
          <w:szCs w:val="16"/>
        </w:rPr>
        <w:t xml:space="preserve"> </w:t>
      </w:r>
      <w:r w:rsidRPr="00660F5C">
        <w:rPr>
          <w:rFonts w:ascii="Arial" w:hAnsi="Arial" w:cs="Arial"/>
          <w:sz w:val="16"/>
          <w:szCs w:val="16"/>
        </w:rPr>
        <w:tab/>
        <w:t>ISAE 3000, paragraph 18</w:t>
      </w:r>
    </w:p>
  </w:footnote>
  <w:footnote w:id="15">
    <w:p w:rsidR="00620722" w:rsidRPr="00660F5C" w:rsidRDefault="00620722" w:rsidP="00583BA3">
      <w:pPr>
        <w:pStyle w:val="FootnoteText"/>
        <w:spacing w:after="60"/>
        <w:ind w:left="360" w:hanging="360"/>
        <w:rPr>
          <w:rFonts w:ascii="Arial" w:hAnsi="Arial" w:cs="Arial"/>
          <w:sz w:val="16"/>
          <w:szCs w:val="16"/>
        </w:rPr>
      </w:pPr>
      <w:r w:rsidRPr="00660F5C">
        <w:rPr>
          <w:rStyle w:val="FootnoteReference"/>
          <w:rFonts w:ascii="Arial" w:hAnsi="Arial" w:cs="Arial"/>
          <w:sz w:val="16"/>
          <w:szCs w:val="16"/>
        </w:rPr>
        <w:footnoteRef/>
      </w:r>
      <w:r w:rsidRPr="00660F5C">
        <w:rPr>
          <w:rStyle w:val="FootnoteReference"/>
          <w:rFonts w:ascii="Arial" w:hAnsi="Arial" w:cs="Arial"/>
          <w:sz w:val="16"/>
          <w:szCs w:val="16"/>
        </w:rPr>
        <w:t xml:space="preserve"> </w:t>
      </w:r>
      <w:r w:rsidRPr="00660F5C">
        <w:rPr>
          <w:rFonts w:ascii="Arial" w:hAnsi="Arial" w:cs="Arial"/>
          <w:sz w:val="16"/>
          <w:szCs w:val="16"/>
        </w:rPr>
        <w:tab/>
        <w:t>Assurance Framework, paragraphs 34-38, and ISAE 3000, paragraphs 19–21</w:t>
      </w:r>
    </w:p>
  </w:footnote>
  <w:footnote w:id="16">
    <w:p w:rsidR="00620722" w:rsidRPr="00BA65D9" w:rsidRDefault="00620722" w:rsidP="00D66F85">
      <w:pPr>
        <w:pStyle w:val="FootnoteText"/>
        <w:spacing w:after="60"/>
        <w:ind w:left="360" w:hanging="360"/>
      </w:pPr>
      <w:r w:rsidRPr="00660F5C">
        <w:rPr>
          <w:rStyle w:val="FootnoteReference"/>
          <w:rFonts w:ascii="Arial" w:hAnsi="Arial" w:cs="Arial"/>
          <w:sz w:val="16"/>
          <w:szCs w:val="16"/>
        </w:rPr>
        <w:footnoteRef/>
      </w:r>
      <w:r w:rsidRPr="00660F5C">
        <w:rPr>
          <w:rFonts w:ascii="Arial" w:hAnsi="Arial" w:cs="Arial"/>
          <w:sz w:val="16"/>
          <w:szCs w:val="16"/>
        </w:rPr>
        <w:t xml:space="preserve"> </w:t>
      </w:r>
      <w:r w:rsidRPr="00660F5C">
        <w:rPr>
          <w:rFonts w:ascii="Arial" w:hAnsi="Arial" w:cs="Arial"/>
          <w:sz w:val="16"/>
          <w:szCs w:val="16"/>
        </w:rPr>
        <w:tab/>
        <w:t>That is, equating the amount of a substance entering and exiting a defined boundary, for example, the amount of carbon in a hydrocarbon</w:t>
      </w:r>
      <w:ins w:id="991" w:author="Beverley Bahlmann" w:date="2012-04-02T11:23:00Z">
        <w:r>
          <w:rPr>
            <w:rFonts w:ascii="Arial" w:hAnsi="Arial" w:cs="Arial"/>
            <w:sz w:val="16"/>
            <w:szCs w:val="16"/>
          </w:rPr>
          <w:t>-</w:t>
        </w:r>
      </w:ins>
      <w:del w:id="992" w:author="Beverley Bahlmann" w:date="2012-04-02T11:23:00Z">
        <w:r w:rsidRPr="00660F5C" w:rsidDel="0008046E">
          <w:rPr>
            <w:rFonts w:ascii="Arial" w:hAnsi="Arial" w:cs="Arial"/>
            <w:sz w:val="16"/>
            <w:szCs w:val="16"/>
          </w:rPr>
          <w:delText xml:space="preserve"> </w:delText>
        </w:r>
      </w:del>
      <w:r w:rsidRPr="00660F5C">
        <w:rPr>
          <w:rFonts w:ascii="Arial" w:hAnsi="Arial" w:cs="Arial"/>
          <w:sz w:val="16"/>
          <w:szCs w:val="16"/>
        </w:rPr>
        <w:t>based fuel entering a combustion device equals the amount of carbon exiting the device in the form of carbon dioxide.</w:t>
      </w:r>
    </w:p>
  </w:footnote>
  <w:footnote w:id="17">
    <w:p w:rsidR="00620722" w:rsidRPr="00BA65D9" w:rsidRDefault="00620722" w:rsidP="009E3154">
      <w:pPr>
        <w:pStyle w:val="FootnoteText"/>
        <w:spacing w:after="60"/>
        <w:ind w:left="360" w:hanging="360"/>
      </w:pPr>
      <w:r w:rsidRPr="00660F5C">
        <w:rPr>
          <w:rStyle w:val="FootnoteReference"/>
          <w:rFonts w:ascii="Arial" w:hAnsi="Arial" w:cs="Arial"/>
          <w:sz w:val="16"/>
          <w:szCs w:val="16"/>
        </w:rPr>
        <w:footnoteRef/>
      </w:r>
      <w:r w:rsidRPr="00660F5C">
        <w:rPr>
          <w:rStyle w:val="FootnoteReference"/>
          <w:rFonts w:ascii="Arial" w:hAnsi="Arial" w:cs="Arial"/>
          <w:sz w:val="16"/>
          <w:szCs w:val="16"/>
        </w:rPr>
        <w:t xml:space="preserve"> </w:t>
      </w:r>
      <w:r w:rsidRPr="00660F5C">
        <w:rPr>
          <w:rFonts w:ascii="Arial" w:hAnsi="Arial" w:cs="Arial"/>
          <w:sz w:val="16"/>
          <w:szCs w:val="16"/>
        </w:rPr>
        <w:tab/>
        <w:t>Assurance Framework, paragraphs 36–37</w:t>
      </w:r>
    </w:p>
  </w:footnote>
  <w:footnote w:id="18">
    <w:p w:rsidR="00620722" w:rsidRPr="00660F5C" w:rsidRDefault="00620722" w:rsidP="00D411B4">
      <w:pPr>
        <w:pStyle w:val="FootnoteText"/>
        <w:spacing w:after="60"/>
        <w:ind w:left="360" w:hanging="360"/>
        <w:rPr>
          <w:rFonts w:ascii="Arial" w:hAnsi="Arial" w:cs="Arial"/>
          <w:sz w:val="16"/>
          <w:szCs w:val="16"/>
          <w:lang w:val="en-AU"/>
        </w:rPr>
      </w:pPr>
      <w:r w:rsidRPr="00660F5C">
        <w:rPr>
          <w:rStyle w:val="FootnoteReference"/>
          <w:rFonts w:ascii="Arial" w:hAnsi="Arial" w:cs="Arial"/>
          <w:sz w:val="16"/>
          <w:szCs w:val="16"/>
        </w:rPr>
        <w:footnoteRef/>
      </w:r>
      <w:r w:rsidRPr="00660F5C">
        <w:rPr>
          <w:rFonts w:ascii="Arial" w:hAnsi="Arial" w:cs="Arial"/>
          <w:sz w:val="16"/>
          <w:szCs w:val="16"/>
        </w:rPr>
        <w:t xml:space="preserve"> </w:t>
      </w:r>
      <w:r w:rsidRPr="00660F5C">
        <w:rPr>
          <w:rFonts w:ascii="Arial" w:hAnsi="Arial" w:cs="Arial"/>
          <w:sz w:val="16"/>
          <w:szCs w:val="16"/>
        </w:rPr>
        <w:tab/>
      </w:r>
      <w:r w:rsidRPr="00660F5C">
        <w:rPr>
          <w:rFonts w:ascii="Arial" w:hAnsi="Arial" w:cs="Arial"/>
          <w:sz w:val="16"/>
          <w:szCs w:val="16"/>
          <w:lang w:val="en-AU"/>
        </w:rPr>
        <w:t>ISAE 3000, paragraph 11</w:t>
      </w:r>
    </w:p>
  </w:footnote>
  <w:footnote w:id="19">
    <w:p w:rsidR="00620722" w:rsidRPr="00660F5C" w:rsidRDefault="00620722" w:rsidP="00C5368E">
      <w:pPr>
        <w:pStyle w:val="FootnoteText"/>
        <w:rPr>
          <w:rFonts w:ascii="Arial" w:hAnsi="Arial" w:cs="Arial"/>
          <w:sz w:val="16"/>
          <w:szCs w:val="16"/>
        </w:rPr>
      </w:pPr>
      <w:r w:rsidRPr="00660F5C">
        <w:rPr>
          <w:rStyle w:val="FootnoteReference"/>
          <w:rFonts w:ascii="Arial" w:hAnsi="Arial" w:cs="Arial"/>
          <w:sz w:val="16"/>
          <w:szCs w:val="16"/>
        </w:rPr>
        <w:footnoteRef/>
      </w:r>
      <w:r w:rsidRPr="00660F5C">
        <w:rPr>
          <w:rFonts w:ascii="Arial" w:hAnsi="Arial" w:cs="Arial"/>
          <w:sz w:val="16"/>
          <w:szCs w:val="16"/>
        </w:rPr>
        <w:t xml:space="preserve"> </w:t>
      </w:r>
      <w:r w:rsidRPr="00660F5C">
        <w:rPr>
          <w:rFonts w:ascii="Arial" w:hAnsi="Arial" w:cs="Arial"/>
          <w:sz w:val="16"/>
          <w:szCs w:val="16"/>
        </w:rPr>
        <w:tab/>
        <w:t xml:space="preserve">ISAE 3000, </w:t>
      </w:r>
      <w:del w:id="1084" w:author="Beverley Bahlmann" w:date="2012-04-02T11:24:00Z">
        <w:r w:rsidRPr="00660F5C" w:rsidDel="0008046E">
          <w:rPr>
            <w:rFonts w:ascii="Arial" w:hAnsi="Arial" w:cs="Arial"/>
            <w:sz w:val="16"/>
            <w:szCs w:val="16"/>
          </w:rPr>
          <w:delText>P</w:delText>
        </w:r>
      </w:del>
      <w:ins w:id="1085" w:author="Beverley Bahlmann" w:date="2012-04-02T11:24:00Z">
        <w:r>
          <w:rPr>
            <w:rFonts w:ascii="Arial" w:hAnsi="Arial" w:cs="Arial"/>
            <w:sz w:val="16"/>
            <w:szCs w:val="16"/>
          </w:rPr>
          <w:t>p</w:t>
        </w:r>
      </w:ins>
      <w:r w:rsidRPr="00660F5C">
        <w:rPr>
          <w:rFonts w:ascii="Arial" w:hAnsi="Arial" w:cs="Arial"/>
          <w:sz w:val="16"/>
          <w:szCs w:val="16"/>
        </w:rPr>
        <w:t>ara</w:t>
      </w:r>
      <w:ins w:id="1086" w:author="Beverley Bahlmann" w:date="2012-04-02T11:24:00Z">
        <w:r>
          <w:rPr>
            <w:rFonts w:ascii="Arial" w:hAnsi="Arial" w:cs="Arial"/>
            <w:sz w:val="16"/>
            <w:szCs w:val="16"/>
          </w:rPr>
          <w:t>graphs</w:t>
        </w:r>
      </w:ins>
      <w:del w:id="1087" w:author="Beverley Bahlmann" w:date="2012-04-02T11:24:00Z">
        <w:r w:rsidRPr="00660F5C" w:rsidDel="0008046E">
          <w:rPr>
            <w:rFonts w:ascii="Arial" w:hAnsi="Arial" w:cs="Arial"/>
            <w:sz w:val="16"/>
            <w:szCs w:val="16"/>
          </w:rPr>
          <w:delText>’s</w:delText>
        </w:r>
      </w:del>
      <w:r w:rsidRPr="00660F5C">
        <w:rPr>
          <w:rFonts w:ascii="Arial" w:hAnsi="Arial" w:cs="Arial"/>
          <w:sz w:val="16"/>
          <w:szCs w:val="16"/>
        </w:rPr>
        <w:t xml:space="preserve"> 26</w:t>
      </w:r>
      <w:r w:rsidRPr="00660F5C">
        <w:rPr>
          <w:rFonts w:ascii="Arial" w:hAnsi="Arial" w:cs="Arial"/>
          <w:i/>
          <w:sz w:val="16"/>
          <w:szCs w:val="16"/>
        </w:rPr>
        <w:t>–</w:t>
      </w:r>
      <w:r w:rsidRPr="00660F5C">
        <w:rPr>
          <w:rFonts w:ascii="Arial" w:hAnsi="Arial" w:cs="Arial"/>
          <w:sz w:val="16"/>
          <w:szCs w:val="16"/>
        </w:rPr>
        <w:t>32</w:t>
      </w:r>
    </w:p>
  </w:footnote>
  <w:footnote w:id="20">
    <w:p w:rsidR="00620722" w:rsidRPr="00660F5C" w:rsidRDefault="00620722" w:rsidP="006C6DDB">
      <w:pPr>
        <w:pStyle w:val="FootnoteText"/>
        <w:spacing w:after="60"/>
        <w:ind w:left="360" w:hanging="360"/>
        <w:rPr>
          <w:rFonts w:ascii="Arial" w:hAnsi="Arial" w:cs="Arial"/>
          <w:sz w:val="16"/>
          <w:szCs w:val="16"/>
        </w:rPr>
      </w:pPr>
      <w:r w:rsidRPr="00660F5C">
        <w:rPr>
          <w:rStyle w:val="FootnoteReference"/>
          <w:rFonts w:ascii="Arial" w:hAnsi="Arial" w:cs="Arial"/>
          <w:sz w:val="16"/>
          <w:szCs w:val="16"/>
        </w:rPr>
        <w:footnoteRef/>
      </w:r>
      <w:r w:rsidRPr="00660F5C">
        <w:rPr>
          <w:rStyle w:val="FootnoteReference"/>
          <w:rFonts w:ascii="Arial" w:hAnsi="Arial" w:cs="Arial"/>
          <w:sz w:val="16"/>
          <w:szCs w:val="16"/>
        </w:rPr>
        <w:t xml:space="preserve"> </w:t>
      </w:r>
      <w:r w:rsidRPr="00660F5C">
        <w:rPr>
          <w:rFonts w:ascii="Arial" w:hAnsi="Arial" w:cs="Arial"/>
          <w:sz w:val="16"/>
          <w:szCs w:val="16"/>
        </w:rPr>
        <w:tab/>
        <w:t>See also ISAE 3000, paragraph 49(e).</w:t>
      </w:r>
    </w:p>
  </w:footnote>
  <w:footnote w:id="21">
    <w:p w:rsidR="00620722" w:rsidRPr="00660F5C" w:rsidRDefault="00620722" w:rsidP="004311E6">
      <w:pPr>
        <w:pStyle w:val="FootnoteText"/>
        <w:spacing w:after="60"/>
        <w:ind w:left="360" w:hanging="360"/>
        <w:rPr>
          <w:rFonts w:ascii="Arial" w:hAnsi="Arial" w:cs="Arial"/>
          <w:sz w:val="16"/>
          <w:szCs w:val="16"/>
          <w:lang w:val="en-AU"/>
        </w:rPr>
      </w:pPr>
      <w:r w:rsidRPr="00660F5C">
        <w:rPr>
          <w:rStyle w:val="FootnoteReference"/>
          <w:rFonts w:ascii="Arial" w:hAnsi="Arial" w:cs="Arial"/>
          <w:sz w:val="16"/>
          <w:szCs w:val="16"/>
        </w:rPr>
        <w:footnoteRef/>
      </w:r>
      <w:r w:rsidRPr="00660F5C">
        <w:rPr>
          <w:rFonts w:ascii="Arial" w:hAnsi="Arial" w:cs="Arial"/>
          <w:sz w:val="16"/>
          <w:szCs w:val="16"/>
          <w:lang w:val="en-AU"/>
        </w:rPr>
        <w:tab/>
        <w:t>ISAE 3000, paragraph 14</w:t>
      </w:r>
    </w:p>
  </w:footnote>
  <w:footnote w:id="22">
    <w:p w:rsidR="00620722" w:rsidRPr="00660F5C" w:rsidRDefault="00620722" w:rsidP="001718A0">
      <w:pPr>
        <w:pStyle w:val="FootnoteText"/>
        <w:ind w:left="360" w:hanging="360"/>
        <w:rPr>
          <w:rFonts w:ascii="Arial" w:hAnsi="Arial" w:cs="Arial"/>
          <w:sz w:val="16"/>
          <w:szCs w:val="16"/>
          <w:lang w:val="en-AU"/>
        </w:rPr>
      </w:pPr>
      <w:r w:rsidRPr="00660F5C">
        <w:rPr>
          <w:rStyle w:val="FootnoteReference"/>
          <w:rFonts w:ascii="Arial" w:hAnsi="Arial" w:cs="Arial"/>
          <w:sz w:val="16"/>
          <w:szCs w:val="16"/>
        </w:rPr>
        <w:footnoteRef/>
      </w:r>
      <w:r w:rsidRPr="00660F5C">
        <w:rPr>
          <w:rFonts w:ascii="Arial" w:hAnsi="Arial" w:cs="Arial"/>
          <w:sz w:val="16"/>
          <w:szCs w:val="16"/>
        </w:rPr>
        <w:t xml:space="preserve"> </w:t>
      </w:r>
      <w:r w:rsidRPr="00660F5C">
        <w:rPr>
          <w:rFonts w:ascii="Arial" w:hAnsi="Arial" w:cs="Arial"/>
          <w:sz w:val="16"/>
          <w:szCs w:val="16"/>
          <w:lang w:val="en-AU"/>
        </w:rPr>
        <w:tab/>
        <w:t>This may not always be the case; for example, in some circumstances the practitioner may develop a precise expectation based on fixed physical or chemical relationships even in a limited assurance engagement.</w:t>
      </w:r>
    </w:p>
  </w:footnote>
  <w:footnote w:id="23">
    <w:p w:rsidR="00620722" w:rsidRPr="00660F5C" w:rsidRDefault="00620722" w:rsidP="00C71F26">
      <w:pPr>
        <w:pStyle w:val="FootnoteText"/>
        <w:ind w:left="360" w:hanging="360"/>
        <w:rPr>
          <w:rFonts w:ascii="Arial" w:hAnsi="Arial" w:cs="Arial"/>
          <w:sz w:val="16"/>
          <w:szCs w:val="16"/>
          <w:lang w:val="en-AU"/>
        </w:rPr>
      </w:pPr>
      <w:r w:rsidRPr="00660F5C">
        <w:rPr>
          <w:rStyle w:val="FootnoteReference"/>
          <w:rFonts w:ascii="Arial" w:hAnsi="Arial" w:cs="Arial"/>
          <w:sz w:val="16"/>
          <w:szCs w:val="16"/>
        </w:rPr>
        <w:footnoteRef/>
      </w:r>
      <w:r w:rsidRPr="00660F5C">
        <w:rPr>
          <w:rFonts w:ascii="Arial" w:hAnsi="Arial" w:cs="Arial"/>
          <w:sz w:val="16"/>
          <w:szCs w:val="16"/>
        </w:rPr>
        <w:t xml:space="preserve"> </w:t>
      </w:r>
      <w:r w:rsidRPr="00660F5C">
        <w:rPr>
          <w:rFonts w:ascii="Arial" w:hAnsi="Arial" w:cs="Arial"/>
          <w:sz w:val="16"/>
          <w:szCs w:val="16"/>
          <w:lang w:val="en-AU"/>
        </w:rPr>
        <w:tab/>
        <w:t>ISAE 3000, paragraph 42</w:t>
      </w:r>
    </w:p>
  </w:footnote>
  <w:footnote w:id="24">
    <w:p w:rsidR="00620722" w:rsidRPr="00660F5C" w:rsidRDefault="00620722" w:rsidP="000664E5">
      <w:pPr>
        <w:pStyle w:val="FootnoteText"/>
        <w:spacing w:after="60"/>
        <w:ind w:left="360" w:hanging="360"/>
        <w:rPr>
          <w:rFonts w:ascii="Arial" w:hAnsi="Arial" w:cs="Arial"/>
          <w:sz w:val="16"/>
          <w:szCs w:val="16"/>
          <w:lang w:val="en-AU"/>
        </w:rPr>
      </w:pPr>
      <w:r w:rsidRPr="00660F5C">
        <w:rPr>
          <w:rStyle w:val="FootnoteReference"/>
          <w:rFonts w:ascii="Arial" w:hAnsi="Arial" w:cs="Arial"/>
          <w:sz w:val="16"/>
          <w:szCs w:val="16"/>
        </w:rPr>
        <w:footnoteRef/>
      </w:r>
      <w:r w:rsidRPr="00660F5C">
        <w:rPr>
          <w:rFonts w:ascii="Arial" w:hAnsi="Arial" w:cs="Arial"/>
          <w:sz w:val="16"/>
          <w:szCs w:val="16"/>
        </w:rPr>
        <w:t xml:space="preserve"> </w:t>
      </w:r>
      <w:r w:rsidRPr="00660F5C">
        <w:rPr>
          <w:rFonts w:ascii="Arial" w:hAnsi="Arial" w:cs="Arial"/>
          <w:sz w:val="16"/>
          <w:szCs w:val="16"/>
        </w:rPr>
        <w:tab/>
      </w:r>
      <w:r w:rsidRPr="00660F5C">
        <w:rPr>
          <w:rFonts w:ascii="Arial" w:hAnsi="Arial" w:cs="Arial"/>
          <w:sz w:val="16"/>
          <w:szCs w:val="16"/>
          <w:lang w:val="en-AU"/>
        </w:rPr>
        <w:t xml:space="preserve">ISQC 1, </w:t>
      </w:r>
      <w:r w:rsidRPr="00660F5C">
        <w:rPr>
          <w:rFonts w:ascii="Arial" w:hAnsi="Arial" w:cs="Arial"/>
          <w:i/>
          <w:sz w:val="16"/>
          <w:szCs w:val="16"/>
          <w:lang w:val="en-AU"/>
        </w:rPr>
        <w:t xml:space="preserve">Quality Control for Firms that Perform Audits and Reviews of Financial Statements, and Other Assurance and Related Services Engagements, </w:t>
      </w:r>
      <w:r w:rsidRPr="00660F5C">
        <w:rPr>
          <w:rFonts w:ascii="Arial" w:hAnsi="Arial" w:cs="Arial"/>
          <w:sz w:val="16"/>
          <w:szCs w:val="16"/>
          <w:lang w:val="en-AU"/>
        </w:rPr>
        <w:t>paragraphs 32–33</w:t>
      </w:r>
    </w:p>
  </w:footnote>
  <w:footnote w:id="25">
    <w:p w:rsidR="00620722" w:rsidRPr="00660F5C" w:rsidRDefault="00620722" w:rsidP="009E3154">
      <w:pPr>
        <w:pStyle w:val="FootnoteText"/>
        <w:spacing w:after="60"/>
        <w:ind w:left="360" w:hanging="360"/>
        <w:rPr>
          <w:rFonts w:ascii="Arial" w:hAnsi="Arial" w:cs="Arial"/>
          <w:sz w:val="16"/>
          <w:szCs w:val="16"/>
          <w:lang w:val="en-AU"/>
        </w:rPr>
      </w:pPr>
      <w:r w:rsidRPr="00660F5C">
        <w:rPr>
          <w:rStyle w:val="FootnoteReference"/>
          <w:rFonts w:ascii="Arial" w:hAnsi="Arial" w:cs="Arial"/>
          <w:sz w:val="16"/>
          <w:szCs w:val="16"/>
        </w:rPr>
        <w:footnoteRef/>
      </w:r>
      <w:r w:rsidRPr="00660F5C">
        <w:rPr>
          <w:rFonts w:ascii="Arial" w:hAnsi="Arial" w:cs="Arial"/>
          <w:sz w:val="16"/>
          <w:szCs w:val="16"/>
        </w:rPr>
        <w:t xml:space="preserve"> </w:t>
      </w:r>
      <w:r w:rsidRPr="00660F5C">
        <w:rPr>
          <w:rFonts w:ascii="Arial" w:hAnsi="Arial" w:cs="Arial"/>
          <w:sz w:val="16"/>
          <w:szCs w:val="16"/>
          <w:lang w:val="en-AU"/>
        </w:rPr>
        <w:tab/>
        <w:t>ISQC 1, paragraph 45</w:t>
      </w:r>
    </w:p>
  </w:footnote>
  <w:footnote w:id="26">
    <w:p w:rsidR="00620722" w:rsidRPr="00BA65D9" w:rsidRDefault="00620722" w:rsidP="009E3154">
      <w:pPr>
        <w:pStyle w:val="FootnoteText"/>
        <w:spacing w:after="60"/>
        <w:ind w:left="360" w:hanging="360"/>
        <w:rPr>
          <w:lang w:val="en-AU"/>
        </w:rPr>
      </w:pPr>
      <w:r w:rsidRPr="00660F5C">
        <w:rPr>
          <w:rStyle w:val="FootnoteReference"/>
          <w:rFonts w:ascii="Arial" w:hAnsi="Arial" w:cs="Arial"/>
          <w:sz w:val="16"/>
          <w:szCs w:val="16"/>
        </w:rPr>
        <w:footnoteRef/>
      </w:r>
      <w:r w:rsidRPr="00660F5C">
        <w:rPr>
          <w:rStyle w:val="FootnoteReference"/>
          <w:rFonts w:ascii="Arial" w:hAnsi="Arial" w:cs="Arial"/>
          <w:sz w:val="16"/>
          <w:szCs w:val="16"/>
        </w:rPr>
        <w:t xml:space="preserve"> </w:t>
      </w:r>
      <w:r w:rsidRPr="00660F5C">
        <w:rPr>
          <w:rStyle w:val="FootnoteReference"/>
          <w:rFonts w:ascii="Arial" w:hAnsi="Arial" w:cs="Arial"/>
          <w:sz w:val="16"/>
          <w:szCs w:val="16"/>
        </w:rPr>
        <w:tab/>
      </w:r>
      <w:r w:rsidRPr="00660F5C">
        <w:rPr>
          <w:rFonts w:ascii="Arial" w:hAnsi="Arial" w:cs="Arial"/>
          <w:sz w:val="16"/>
          <w:szCs w:val="16"/>
          <w:lang w:val="en-AU"/>
        </w:rPr>
        <w:t>ISQC 1, paragraph A54</w:t>
      </w:r>
    </w:p>
  </w:footnote>
  <w:footnote w:id="27">
    <w:p w:rsidR="00620722" w:rsidRPr="00660F5C" w:rsidRDefault="00620722" w:rsidP="00880CA5">
      <w:pPr>
        <w:pStyle w:val="FootnoteText"/>
        <w:spacing w:after="60"/>
        <w:rPr>
          <w:rFonts w:ascii="Arial" w:hAnsi="Arial" w:cs="Arial"/>
          <w:sz w:val="16"/>
          <w:szCs w:val="16"/>
        </w:rPr>
      </w:pPr>
      <w:r w:rsidRPr="00660F5C">
        <w:rPr>
          <w:rStyle w:val="FootnoteReference"/>
          <w:rFonts w:ascii="Arial" w:hAnsi="Arial" w:cs="Arial"/>
          <w:sz w:val="16"/>
          <w:szCs w:val="16"/>
        </w:rPr>
        <w:footnoteRef/>
      </w:r>
      <w:r w:rsidRPr="00660F5C">
        <w:rPr>
          <w:rFonts w:ascii="Arial" w:hAnsi="Arial" w:cs="Arial"/>
          <w:sz w:val="16"/>
          <w:szCs w:val="16"/>
        </w:rPr>
        <w:t xml:space="preserve"> </w:t>
      </w:r>
      <w:r w:rsidRPr="00660F5C">
        <w:rPr>
          <w:rFonts w:ascii="Arial" w:hAnsi="Arial" w:cs="Arial"/>
          <w:sz w:val="16"/>
          <w:szCs w:val="16"/>
        </w:rPr>
        <w:tab/>
        <w:t>The sentence should be deleted if it is not applicable to the engagement (for example</w:t>
      </w:r>
      <w:ins w:id="1852" w:author="Beverley Bahlmann" w:date="2012-04-02T12:13:00Z">
        <w:r>
          <w:rPr>
            <w:rFonts w:ascii="Arial" w:hAnsi="Arial" w:cs="Arial"/>
            <w:sz w:val="16"/>
            <w:szCs w:val="16"/>
          </w:rPr>
          <w:t>,</w:t>
        </w:r>
      </w:ins>
      <w:r w:rsidRPr="00660F5C">
        <w:rPr>
          <w:rFonts w:ascii="Arial" w:hAnsi="Arial" w:cs="Arial"/>
          <w:sz w:val="16"/>
          <w:szCs w:val="16"/>
        </w:rPr>
        <w:t xml:space="preserve"> if the engagement was to report only on Scope 2 emissions and no other experts were used). </w:t>
      </w:r>
    </w:p>
  </w:footnote>
  <w:footnote w:id="28">
    <w:p w:rsidR="00620722" w:rsidRPr="00660F5C" w:rsidRDefault="00620722" w:rsidP="00880CA5">
      <w:pPr>
        <w:pStyle w:val="FootnoteText"/>
        <w:spacing w:after="60"/>
        <w:ind w:left="360" w:hanging="360"/>
        <w:rPr>
          <w:rFonts w:ascii="Arial" w:hAnsi="Arial" w:cs="Arial"/>
          <w:sz w:val="16"/>
          <w:szCs w:val="16"/>
          <w:lang w:val="en-AU"/>
        </w:rPr>
      </w:pPr>
      <w:r w:rsidRPr="00660F5C">
        <w:rPr>
          <w:rStyle w:val="FootnoteReference"/>
          <w:rFonts w:ascii="Arial" w:hAnsi="Arial" w:cs="Arial"/>
          <w:sz w:val="16"/>
          <w:szCs w:val="16"/>
        </w:rPr>
        <w:footnoteRef/>
      </w:r>
      <w:r w:rsidRPr="00660F5C">
        <w:rPr>
          <w:rFonts w:ascii="Arial" w:hAnsi="Arial" w:cs="Arial"/>
          <w:sz w:val="16"/>
          <w:szCs w:val="16"/>
        </w:rPr>
        <w:tab/>
      </w:r>
      <w:r>
        <w:rPr>
          <w:rFonts w:ascii="Arial" w:hAnsi="Arial" w:cs="Arial"/>
          <w:sz w:val="16"/>
          <w:szCs w:val="16"/>
        </w:rPr>
        <w:tab/>
      </w:r>
      <w:r w:rsidRPr="00660F5C">
        <w:rPr>
          <w:rFonts w:ascii="Arial" w:hAnsi="Arial" w:cs="Arial"/>
          <w:sz w:val="16"/>
          <w:szCs w:val="16"/>
        </w:rPr>
        <w:t>[</w:t>
      </w:r>
      <w:r w:rsidRPr="00660F5C">
        <w:rPr>
          <w:rFonts w:ascii="Arial" w:hAnsi="Arial" w:cs="Arial"/>
          <w:i/>
          <w:sz w:val="16"/>
          <w:szCs w:val="16"/>
        </w:rPr>
        <w:t>Applicable criteria</w:t>
      </w:r>
      <w:r w:rsidRPr="00660F5C">
        <w:rPr>
          <w:rFonts w:ascii="Arial" w:hAnsi="Arial" w:cs="Arial"/>
          <w:sz w:val="16"/>
          <w:szCs w:val="16"/>
        </w:rPr>
        <w:t xml:space="preserve">] are available for free download from </w:t>
      </w:r>
      <w:hyperlink r:id="rId1" w:history="1">
        <w:r w:rsidRPr="00660F5C">
          <w:rPr>
            <w:rStyle w:val="Hyperlink"/>
            <w:rFonts w:ascii="Arial" w:hAnsi="Arial" w:cs="Arial"/>
            <w:sz w:val="16"/>
            <w:szCs w:val="16"/>
          </w:rPr>
          <w:t>www.######.org</w:t>
        </w:r>
      </w:hyperlink>
      <w:r w:rsidRPr="00660F5C">
        <w:rPr>
          <w:rFonts w:ascii="Arial" w:hAnsi="Arial" w:cs="Arial"/>
          <w:sz w:val="16"/>
          <w:szCs w:val="16"/>
        </w:rPr>
        <w:t>.</w:t>
      </w:r>
    </w:p>
  </w:footnote>
  <w:footnote w:id="29">
    <w:p w:rsidR="00620722" w:rsidRPr="00221DE3" w:rsidRDefault="00620722" w:rsidP="00880CA5">
      <w:pPr>
        <w:pStyle w:val="FootnoteText"/>
        <w:spacing w:after="60"/>
        <w:rPr>
          <w:rFonts w:ascii="Arial" w:hAnsi="Arial" w:cs="Arial"/>
          <w:sz w:val="18"/>
          <w:szCs w:val="18"/>
        </w:rPr>
      </w:pPr>
      <w:r w:rsidRPr="00660F5C">
        <w:rPr>
          <w:rStyle w:val="FootnoteReference"/>
          <w:rFonts w:ascii="Arial" w:hAnsi="Arial" w:cs="Arial"/>
          <w:sz w:val="16"/>
          <w:szCs w:val="16"/>
        </w:rPr>
        <w:footnoteRef/>
      </w:r>
      <w:r w:rsidRPr="00660F5C">
        <w:rPr>
          <w:rFonts w:ascii="Arial" w:hAnsi="Arial" w:cs="Arial"/>
          <w:sz w:val="16"/>
          <w:szCs w:val="16"/>
        </w:rPr>
        <w:t xml:space="preserve"> </w:t>
      </w:r>
      <w:r w:rsidRPr="00660F5C">
        <w:rPr>
          <w:rFonts w:ascii="Arial" w:hAnsi="Arial" w:cs="Arial"/>
          <w:sz w:val="16"/>
          <w:szCs w:val="16"/>
        </w:rPr>
        <w:tab/>
        <w:t>Where there is no discussion of the inherent uncertainty in Note 1 to the GHG statement, this should be deleted.</w:t>
      </w:r>
      <w:r w:rsidRPr="00221DE3">
        <w:rPr>
          <w:rFonts w:ascii="Arial" w:hAnsi="Arial" w:cs="Arial"/>
          <w:sz w:val="18"/>
          <w:szCs w:val="18"/>
        </w:rPr>
        <w:t xml:space="preserve"> </w:t>
      </w:r>
    </w:p>
  </w:footnote>
  <w:footnote w:id="30">
    <w:p w:rsidR="00620722" w:rsidRPr="00660F5C" w:rsidRDefault="00620722" w:rsidP="007E722F">
      <w:pPr>
        <w:pStyle w:val="FootnoteText"/>
        <w:spacing w:after="60"/>
        <w:ind w:left="360" w:hanging="360"/>
        <w:rPr>
          <w:rFonts w:ascii="Arial" w:hAnsi="Arial" w:cs="Arial"/>
          <w:sz w:val="16"/>
          <w:szCs w:val="16"/>
          <w:lang w:val="en-AU"/>
        </w:rPr>
      </w:pPr>
      <w:r w:rsidRPr="00660F5C">
        <w:rPr>
          <w:rStyle w:val="FootnoteReference"/>
          <w:rFonts w:ascii="Arial" w:hAnsi="Arial" w:cs="Arial"/>
          <w:sz w:val="16"/>
          <w:szCs w:val="16"/>
        </w:rPr>
        <w:footnoteRef/>
      </w:r>
      <w:r w:rsidRPr="00660F5C">
        <w:rPr>
          <w:rFonts w:ascii="Arial" w:hAnsi="Arial" w:cs="Arial"/>
          <w:sz w:val="16"/>
          <w:szCs w:val="16"/>
        </w:rPr>
        <w:t xml:space="preserve"> </w:t>
      </w:r>
      <w:r w:rsidRPr="00660F5C">
        <w:rPr>
          <w:rFonts w:ascii="Arial" w:hAnsi="Arial" w:cs="Arial"/>
          <w:sz w:val="16"/>
          <w:szCs w:val="16"/>
        </w:rPr>
        <w:tab/>
      </w:r>
      <w:r w:rsidRPr="00660F5C">
        <w:rPr>
          <w:rFonts w:ascii="Arial" w:hAnsi="Arial" w:cs="Arial"/>
          <w:sz w:val="16"/>
          <w:szCs w:val="16"/>
          <w:lang w:val="en-AU"/>
        </w:rPr>
        <w:t xml:space="preserve">ISQC 1, </w:t>
      </w:r>
      <w:r w:rsidRPr="00660F5C">
        <w:rPr>
          <w:rFonts w:ascii="Arial" w:hAnsi="Arial" w:cs="Arial"/>
          <w:i/>
          <w:sz w:val="16"/>
          <w:szCs w:val="16"/>
          <w:lang w:val="en-AU"/>
        </w:rPr>
        <w:t>Quality Control for Firms that Perform Audits and Reviews of Financial Statements, and Other Assurance and Related Services Engagements</w:t>
      </w:r>
    </w:p>
  </w:footnote>
  <w:footnote w:id="31">
    <w:p w:rsidR="00620722" w:rsidRPr="00660F5C" w:rsidRDefault="00620722" w:rsidP="00ED7F28">
      <w:pPr>
        <w:pStyle w:val="FootnoteText"/>
        <w:spacing w:after="60"/>
        <w:rPr>
          <w:rFonts w:ascii="Arial" w:hAnsi="Arial" w:cs="Arial"/>
          <w:sz w:val="16"/>
          <w:szCs w:val="16"/>
        </w:rPr>
      </w:pPr>
      <w:r w:rsidRPr="00660F5C">
        <w:rPr>
          <w:rStyle w:val="FootnoteReference"/>
          <w:rFonts w:ascii="Arial" w:hAnsi="Arial" w:cs="Arial"/>
          <w:sz w:val="16"/>
          <w:szCs w:val="16"/>
        </w:rPr>
        <w:footnoteRef/>
      </w:r>
      <w:r w:rsidRPr="00660F5C">
        <w:rPr>
          <w:rFonts w:ascii="Arial" w:hAnsi="Arial" w:cs="Arial"/>
          <w:sz w:val="16"/>
          <w:szCs w:val="16"/>
        </w:rPr>
        <w:t xml:space="preserve"> </w:t>
      </w:r>
      <w:r w:rsidRPr="00660F5C">
        <w:rPr>
          <w:rFonts w:ascii="Arial" w:hAnsi="Arial" w:cs="Arial"/>
          <w:sz w:val="16"/>
          <w:szCs w:val="16"/>
        </w:rPr>
        <w:tab/>
        <w:t>The sentence should be deleted if it is not applicable to the engagement (for example</w:t>
      </w:r>
      <w:ins w:id="1874" w:author="Beverley Bahlmann" w:date="2012-04-02T12:15:00Z">
        <w:r>
          <w:rPr>
            <w:rFonts w:ascii="Arial" w:hAnsi="Arial" w:cs="Arial"/>
            <w:sz w:val="16"/>
            <w:szCs w:val="16"/>
          </w:rPr>
          <w:t>,</w:t>
        </w:r>
      </w:ins>
      <w:r w:rsidRPr="00660F5C">
        <w:rPr>
          <w:rFonts w:ascii="Arial" w:hAnsi="Arial" w:cs="Arial"/>
          <w:sz w:val="16"/>
          <w:szCs w:val="16"/>
        </w:rPr>
        <w:t xml:space="preserve"> if the engagement was to report only on Scope 2 emissions and no other experts were used). </w:t>
      </w:r>
    </w:p>
  </w:footnote>
  <w:footnote w:id="32">
    <w:p w:rsidR="00620722" w:rsidRPr="00660F5C" w:rsidRDefault="00620722" w:rsidP="00191513">
      <w:pPr>
        <w:pStyle w:val="FootnoteText"/>
        <w:spacing w:after="60"/>
        <w:rPr>
          <w:rFonts w:ascii="Arial" w:hAnsi="Arial" w:cs="Arial"/>
          <w:sz w:val="16"/>
          <w:szCs w:val="16"/>
          <w:lang w:val="en-AU"/>
        </w:rPr>
      </w:pPr>
      <w:r w:rsidRPr="00660F5C">
        <w:rPr>
          <w:rStyle w:val="FootnoteReference"/>
          <w:rFonts w:ascii="Arial" w:hAnsi="Arial" w:cs="Arial"/>
          <w:sz w:val="16"/>
          <w:szCs w:val="16"/>
        </w:rPr>
        <w:footnoteRef/>
      </w:r>
      <w:r w:rsidRPr="00660F5C">
        <w:rPr>
          <w:rFonts w:ascii="Arial" w:hAnsi="Arial" w:cs="Arial"/>
          <w:sz w:val="16"/>
          <w:szCs w:val="16"/>
        </w:rPr>
        <w:tab/>
        <w:t>[</w:t>
      </w:r>
      <w:r w:rsidRPr="00660F5C">
        <w:rPr>
          <w:rFonts w:ascii="Arial" w:hAnsi="Arial" w:cs="Arial"/>
          <w:i/>
          <w:sz w:val="16"/>
          <w:szCs w:val="16"/>
        </w:rPr>
        <w:t>Applicable criteria</w:t>
      </w:r>
      <w:r w:rsidRPr="00660F5C">
        <w:rPr>
          <w:rFonts w:ascii="Arial" w:hAnsi="Arial" w:cs="Arial"/>
          <w:sz w:val="16"/>
          <w:szCs w:val="16"/>
        </w:rPr>
        <w:t xml:space="preserve">] are available for free download from </w:t>
      </w:r>
      <w:hyperlink r:id="rId2" w:history="1">
        <w:r w:rsidRPr="00660F5C">
          <w:rPr>
            <w:rStyle w:val="Hyperlink"/>
            <w:rFonts w:ascii="Arial" w:hAnsi="Arial" w:cs="Arial"/>
            <w:sz w:val="16"/>
            <w:szCs w:val="16"/>
          </w:rPr>
          <w:t>www.######.org</w:t>
        </w:r>
      </w:hyperlink>
      <w:r w:rsidRPr="00660F5C">
        <w:rPr>
          <w:rFonts w:ascii="Arial" w:hAnsi="Arial" w:cs="Arial"/>
          <w:sz w:val="16"/>
          <w:szCs w:val="16"/>
        </w:rPr>
        <w:t>.</w:t>
      </w:r>
    </w:p>
  </w:footnote>
  <w:footnote w:id="33">
    <w:p w:rsidR="00620722" w:rsidRPr="00221DE3" w:rsidRDefault="00620722" w:rsidP="00191513">
      <w:pPr>
        <w:pStyle w:val="FootnoteText"/>
        <w:spacing w:after="60"/>
        <w:rPr>
          <w:rFonts w:ascii="Arial" w:hAnsi="Arial" w:cs="Arial"/>
          <w:sz w:val="18"/>
          <w:szCs w:val="18"/>
        </w:rPr>
      </w:pPr>
      <w:r w:rsidRPr="00660F5C">
        <w:rPr>
          <w:rStyle w:val="FootnoteReference"/>
          <w:rFonts w:ascii="Arial" w:hAnsi="Arial" w:cs="Arial"/>
          <w:sz w:val="16"/>
          <w:szCs w:val="16"/>
        </w:rPr>
        <w:footnoteRef/>
      </w:r>
      <w:r w:rsidRPr="00660F5C">
        <w:rPr>
          <w:rFonts w:ascii="Arial" w:hAnsi="Arial" w:cs="Arial"/>
          <w:sz w:val="16"/>
          <w:szCs w:val="16"/>
        </w:rPr>
        <w:t xml:space="preserve"> </w:t>
      </w:r>
      <w:r w:rsidRPr="00660F5C">
        <w:rPr>
          <w:rFonts w:ascii="Arial" w:hAnsi="Arial" w:cs="Arial"/>
          <w:sz w:val="16"/>
          <w:szCs w:val="16"/>
        </w:rPr>
        <w:tab/>
        <w:t>Where there is no discussion of the inherent uncertainty in Note 1 to the GHG statement, this should be deleted.</w:t>
      </w:r>
      <w:r w:rsidRPr="00221DE3">
        <w:rPr>
          <w:rFonts w:ascii="Arial" w:hAnsi="Arial" w:cs="Arial"/>
          <w:sz w:val="18"/>
          <w:szCs w:val="18"/>
        </w:rPr>
        <w:t xml:space="preserve"> </w:t>
      </w:r>
    </w:p>
  </w:footnote>
  <w:footnote w:id="34">
    <w:p w:rsidR="00620722" w:rsidRPr="00660F5C" w:rsidRDefault="00620722" w:rsidP="00E75A15">
      <w:pPr>
        <w:pStyle w:val="FootnoteText"/>
        <w:spacing w:after="60"/>
        <w:ind w:left="475" w:hanging="475"/>
        <w:rPr>
          <w:rFonts w:ascii="Arial" w:hAnsi="Arial" w:cs="Arial"/>
          <w:sz w:val="16"/>
          <w:szCs w:val="16"/>
          <w:lang w:val="en-AU"/>
        </w:rPr>
      </w:pPr>
      <w:r w:rsidRPr="00660F5C">
        <w:rPr>
          <w:rStyle w:val="FootnoteReference"/>
          <w:rFonts w:ascii="Arial" w:hAnsi="Arial" w:cs="Arial"/>
          <w:sz w:val="16"/>
          <w:szCs w:val="16"/>
        </w:rPr>
        <w:footnoteRef/>
      </w:r>
      <w:r w:rsidRPr="00660F5C">
        <w:rPr>
          <w:rFonts w:ascii="Arial" w:hAnsi="Arial" w:cs="Arial"/>
          <w:sz w:val="16"/>
          <w:szCs w:val="16"/>
        </w:rPr>
        <w:t xml:space="preserve"> </w:t>
      </w:r>
      <w:r w:rsidRPr="00660F5C">
        <w:rPr>
          <w:rFonts w:ascii="Arial" w:hAnsi="Arial" w:cs="Arial"/>
          <w:sz w:val="16"/>
          <w:szCs w:val="16"/>
        </w:rPr>
        <w:tab/>
      </w:r>
      <w:r w:rsidRPr="00660F5C">
        <w:rPr>
          <w:rFonts w:ascii="Arial" w:hAnsi="Arial" w:cs="Arial"/>
          <w:sz w:val="16"/>
          <w:szCs w:val="16"/>
          <w:lang w:val="en-AU"/>
        </w:rPr>
        <w:t xml:space="preserve">ISQC 1, </w:t>
      </w:r>
      <w:r w:rsidRPr="00660F5C">
        <w:rPr>
          <w:rFonts w:ascii="Arial" w:hAnsi="Arial" w:cs="Arial"/>
          <w:i/>
          <w:sz w:val="16"/>
          <w:szCs w:val="16"/>
          <w:lang w:val="en-AU"/>
        </w:rPr>
        <w:t>Quality Control for Firms that Perform Audits and Reviews of Financial Statements, and Other Assurance and Related Services Engagements</w:t>
      </w:r>
    </w:p>
  </w:footnote>
  <w:footnote w:id="35">
    <w:p w:rsidR="00620722" w:rsidDel="00B4434C" w:rsidRDefault="00620722" w:rsidP="00E75A15">
      <w:pPr>
        <w:pStyle w:val="FootnoteText"/>
        <w:spacing w:before="60" w:after="60"/>
        <w:ind w:left="475" w:hanging="475"/>
        <w:rPr>
          <w:del w:id="1894" w:author="Beverley Bahlmann" w:date="2012-03-13T20:10:00Z"/>
        </w:rPr>
      </w:pPr>
      <w:del w:id="1895" w:author="Beverley Bahlmann" w:date="2012-03-13T20:10:00Z">
        <w:r w:rsidRPr="00660F5C" w:rsidDel="00B4434C">
          <w:rPr>
            <w:rStyle w:val="FootnoteReference"/>
            <w:rFonts w:ascii="Arial" w:hAnsi="Arial" w:cs="Arial"/>
            <w:sz w:val="16"/>
            <w:szCs w:val="16"/>
          </w:rPr>
          <w:footnoteRef/>
        </w:r>
        <w:r w:rsidRPr="00660F5C" w:rsidDel="00B4434C">
          <w:rPr>
            <w:rFonts w:ascii="Arial" w:hAnsi="Arial" w:cs="Arial"/>
            <w:sz w:val="16"/>
            <w:szCs w:val="16"/>
          </w:rPr>
          <w:delText xml:space="preserve"> </w:delText>
        </w:r>
        <w:r w:rsidRPr="00660F5C" w:rsidDel="00B4434C">
          <w:rPr>
            <w:rFonts w:ascii="Arial" w:hAnsi="Arial" w:cs="Arial"/>
            <w:sz w:val="16"/>
            <w:szCs w:val="16"/>
          </w:rPr>
          <w:tab/>
          <w:delText>The procedures listed in this illustrative report are examples of the types of procedures performed in a limited assurance engagement on a GHG statement but may not be applicable to the circumstances of the engagement. Procedures that are not applicable should be deleted.</w:delText>
        </w:r>
        <w:r w:rsidRPr="006A3660" w:rsidDel="00B4434C">
          <w:delText xml:space="preserve">   </w:delText>
        </w:r>
      </w:del>
    </w:p>
  </w:footnote>
  <w:footnote w:id="36">
    <w:p w:rsidR="00620722" w:rsidRPr="00E75A15" w:rsidRDefault="00620722" w:rsidP="00E75A15">
      <w:pPr>
        <w:pStyle w:val="FootnoteText"/>
        <w:spacing w:after="60"/>
        <w:ind w:left="475" w:hanging="475"/>
        <w:rPr>
          <w:rFonts w:ascii="Arial" w:hAnsi="Arial" w:cs="Arial"/>
          <w:sz w:val="16"/>
          <w:szCs w:val="16"/>
        </w:rPr>
      </w:pPr>
      <w:ins w:id="1903" w:author="Beverley Bahlmann" w:date="2012-03-20T16:44:00Z">
        <w:r w:rsidRPr="00E75A15">
          <w:rPr>
            <w:rStyle w:val="FootnoteReference"/>
            <w:rFonts w:ascii="Arial" w:hAnsi="Arial" w:cs="Arial"/>
            <w:sz w:val="16"/>
            <w:szCs w:val="16"/>
          </w:rPr>
          <w:footnoteRef/>
        </w:r>
        <w:r w:rsidRPr="00E75A15">
          <w:rPr>
            <w:rFonts w:ascii="Arial" w:hAnsi="Arial" w:cs="Arial"/>
            <w:sz w:val="16"/>
            <w:szCs w:val="16"/>
          </w:rPr>
          <w:t xml:space="preserve"> </w:t>
        </w:r>
      </w:ins>
      <w:r>
        <w:rPr>
          <w:rFonts w:ascii="Arial" w:hAnsi="Arial" w:cs="Arial"/>
          <w:sz w:val="16"/>
          <w:szCs w:val="16"/>
        </w:rPr>
        <w:tab/>
      </w:r>
      <w:ins w:id="1904" w:author="Beverley Bahlmann" w:date="2012-03-20T16:44:00Z">
        <w:r w:rsidRPr="00E75A15">
          <w:rPr>
            <w:rFonts w:ascii="Arial" w:hAnsi="Arial" w:cs="Arial"/>
            <w:i/>
            <w:sz w:val="16"/>
            <w:szCs w:val="16"/>
          </w:rPr>
          <w:t xml:space="preserve">The </w:t>
        </w:r>
        <w:r w:rsidRPr="004137F3">
          <w:rPr>
            <w:rFonts w:ascii="Arial" w:hAnsi="Arial" w:cs="Arial"/>
            <w:i/>
            <w:sz w:val="16"/>
            <w:szCs w:val="16"/>
          </w:rPr>
          <w:t>procedures are to be summarized but not to the extent that they are ambiguous, nor described in a way that is overstated or embellished or that implies that reasonable assurance has been obtained. It is important that the</w:t>
        </w:r>
        <w:r w:rsidRPr="00E75A15">
          <w:rPr>
            <w:rFonts w:ascii="Arial" w:hAnsi="Arial" w:cs="Arial"/>
            <w:i/>
            <w:sz w:val="16"/>
            <w:szCs w:val="16"/>
          </w:rPr>
          <w:t xml:space="preserve"> description of the procedures does not give the impression that an agreed</w:t>
        </w:r>
      </w:ins>
      <w:ins w:id="1905" w:author="Beverley Bahlmann" w:date="2012-04-02T12:17:00Z">
        <w:r>
          <w:rPr>
            <w:rFonts w:ascii="Arial" w:hAnsi="Arial" w:cs="Arial"/>
            <w:i/>
            <w:sz w:val="16"/>
            <w:szCs w:val="16"/>
          </w:rPr>
          <w:t>-</w:t>
        </w:r>
      </w:ins>
      <w:ins w:id="1906" w:author="Beverley Bahlmann" w:date="2012-03-20T16:44:00Z">
        <w:r w:rsidRPr="00E75A15">
          <w:rPr>
            <w:rFonts w:ascii="Arial" w:hAnsi="Arial" w:cs="Arial"/>
            <w:i/>
            <w:sz w:val="16"/>
            <w:szCs w:val="16"/>
          </w:rPr>
          <w:t>upon procedures engagement has been undertaken</w:t>
        </w:r>
      </w:ins>
      <w:ins w:id="1907" w:author="Beverley Bahlmann" w:date="2012-04-02T12:17:00Z">
        <w:r>
          <w:rPr>
            <w:rFonts w:ascii="Arial" w:hAnsi="Arial" w:cs="Arial"/>
            <w:i/>
            <w:sz w:val="16"/>
            <w:szCs w:val="16"/>
          </w:rPr>
          <w:t>,</w:t>
        </w:r>
      </w:ins>
      <w:ins w:id="1908" w:author="Beverley Bahlmann" w:date="2012-03-20T16:44:00Z">
        <w:r w:rsidRPr="00E75A15">
          <w:rPr>
            <w:rFonts w:ascii="Arial" w:hAnsi="Arial" w:cs="Arial"/>
            <w:i/>
            <w:sz w:val="16"/>
            <w:szCs w:val="16"/>
          </w:rPr>
          <w:t xml:space="preserve"> and in most cases will not detail the entire work plan.</w:t>
        </w:r>
      </w:ins>
    </w:p>
  </w:footnote>
  <w:footnote w:id="37">
    <w:p w:rsidR="00620722" w:rsidRPr="00413615" w:rsidRDefault="00620722" w:rsidP="00E75A15">
      <w:pPr>
        <w:pStyle w:val="FootnoteText"/>
        <w:spacing w:after="60"/>
        <w:ind w:left="475" w:hanging="475"/>
        <w:rPr>
          <w:rFonts w:ascii="Arial" w:hAnsi="Arial" w:cs="Arial"/>
          <w:sz w:val="16"/>
          <w:szCs w:val="16"/>
        </w:rPr>
      </w:pPr>
      <w:ins w:id="1920" w:author="Beverley Bahlmann" w:date="2012-03-14T09:00:00Z">
        <w:r w:rsidRPr="00413615">
          <w:rPr>
            <w:rStyle w:val="FootnoteReference"/>
            <w:rFonts w:ascii="Arial" w:hAnsi="Arial" w:cs="Arial"/>
            <w:sz w:val="16"/>
            <w:szCs w:val="16"/>
          </w:rPr>
          <w:footnoteRef/>
        </w:r>
      </w:ins>
      <w:ins w:id="1921" w:author="Beverley Bahlmann" w:date="2012-03-14T09:02:00Z">
        <w:r>
          <w:rPr>
            <w:rFonts w:ascii="Arial" w:hAnsi="Arial" w:cs="Arial"/>
            <w:sz w:val="16"/>
            <w:szCs w:val="16"/>
          </w:rPr>
          <w:t xml:space="preserve">        </w:t>
        </w:r>
      </w:ins>
      <w:ins w:id="1922" w:author="Beverley Bahlmann" w:date="2012-03-14T09:00:00Z">
        <w:r w:rsidRPr="00413615">
          <w:rPr>
            <w:rFonts w:ascii="Arial" w:hAnsi="Arial" w:cs="Arial"/>
            <w:sz w:val="16"/>
            <w:szCs w:val="16"/>
          </w:rPr>
          <w:t>In the final report</w:t>
        </w:r>
      </w:ins>
      <w:ins w:id="1923" w:author="Beverley Bahlmann" w:date="2012-04-02T12:18:00Z">
        <w:r>
          <w:rPr>
            <w:rFonts w:ascii="Arial" w:hAnsi="Arial" w:cs="Arial"/>
            <w:sz w:val="16"/>
            <w:szCs w:val="16"/>
          </w:rPr>
          <w:t>,</w:t>
        </w:r>
      </w:ins>
      <w:ins w:id="1924" w:author="Beverley Bahlmann" w:date="2012-03-14T09:00:00Z">
        <w:r w:rsidRPr="00413615">
          <w:rPr>
            <w:rFonts w:ascii="Arial" w:hAnsi="Arial" w:cs="Arial"/>
            <w:sz w:val="16"/>
            <w:szCs w:val="16"/>
          </w:rPr>
          <w:t xml:space="preserve"> this explanatory paragraph will be deleted. </w:t>
        </w:r>
      </w:ins>
    </w:p>
  </w:footnote>
  <w:footnote w:id="38">
    <w:p w:rsidR="00620722" w:rsidRPr="00660F5C" w:rsidRDefault="00620722" w:rsidP="00880CA5">
      <w:pPr>
        <w:pStyle w:val="FootnoteText"/>
        <w:rPr>
          <w:rFonts w:ascii="Arial" w:hAnsi="Arial" w:cs="Arial"/>
          <w:sz w:val="16"/>
          <w:szCs w:val="16"/>
        </w:rPr>
      </w:pPr>
      <w:r w:rsidRPr="00660F5C">
        <w:rPr>
          <w:rStyle w:val="FootnoteReference"/>
          <w:rFonts w:ascii="Arial" w:hAnsi="Arial" w:cs="Arial"/>
          <w:sz w:val="16"/>
          <w:szCs w:val="16"/>
        </w:rPr>
        <w:footnoteRef/>
      </w:r>
      <w:r w:rsidRPr="00660F5C">
        <w:rPr>
          <w:rFonts w:ascii="Arial" w:hAnsi="Arial" w:cs="Arial"/>
          <w:sz w:val="16"/>
          <w:szCs w:val="16"/>
        </w:rPr>
        <w:t xml:space="preserve"> </w:t>
      </w:r>
      <w:r w:rsidRPr="00660F5C">
        <w:rPr>
          <w:rFonts w:ascii="Arial" w:hAnsi="Arial" w:cs="Arial"/>
          <w:sz w:val="16"/>
          <w:szCs w:val="16"/>
        </w:rPr>
        <w:tab/>
        <w:t xml:space="preserve">This section should be deleted if the practitioner concludes that the expanded information on the procedures performed is not needed in the circumstances of the engagement.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0722" w:rsidRPr="00850262" w:rsidRDefault="00620722" w:rsidP="00D64FD3">
    <w:pPr>
      <w:tabs>
        <w:tab w:val="right" w:pos="9360"/>
      </w:tabs>
      <w:spacing w:after="240" w:line="200" w:lineRule="atLeast"/>
      <w:jc w:val="center"/>
      <w:rPr>
        <w:rFonts w:ascii="Arial" w:hAnsi="Arial" w:cs="Arial"/>
        <w:sz w:val="16"/>
      </w:rPr>
    </w:pPr>
    <w:r>
      <w:rPr>
        <w:rFonts w:ascii="Arial" w:hAnsi="Arial" w:cs="Arial"/>
        <w:sz w:val="16"/>
      </w:rPr>
      <w:t>Proposed</w:t>
    </w:r>
    <w:r w:rsidRPr="00850262">
      <w:rPr>
        <w:rFonts w:ascii="Arial" w:hAnsi="Arial" w:cs="Arial"/>
        <w:sz w:val="16"/>
      </w:rPr>
      <w:t xml:space="preserve"> ISAE 3410: GHGs —Draft ISAE: (</w:t>
    </w:r>
    <w:r>
      <w:rPr>
        <w:rFonts w:ascii="Arial" w:hAnsi="Arial" w:cs="Arial"/>
        <w:sz w:val="16"/>
      </w:rPr>
      <w:t>Updated Agenda Item 2-C</w:t>
    </w:r>
    <w:r w:rsidRPr="00850262">
      <w:rPr>
        <w:rFonts w:ascii="Arial" w:hAnsi="Arial" w:cs="Arial"/>
        <w:sz w:val="16"/>
      </w:rPr>
      <w:t xml:space="preserve">) </w:t>
    </w:r>
    <w:r w:rsidRPr="00850262">
      <w:rPr>
        <w:rFonts w:ascii="Arial" w:hAnsi="Arial" w:cs="Arial"/>
        <w:sz w:val="16"/>
      </w:rPr>
      <w:br/>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0722" w:rsidRPr="00660F5C" w:rsidRDefault="00620722" w:rsidP="00C43627">
    <w:pPr>
      <w:tabs>
        <w:tab w:val="right" w:pos="9360"/>
      </w:tabs>
      <w:spacing w:after="240" w:line="200" w:lineRule="atLeast"/>
      <w:jc w:val="center"/>
      <w:rPr>
        <w:rFonts w:ascii="Arial" w:hAnsi="Arial" w:cs="Arial"/>
        <w:sz w:val="16"/>
        <w:szCs w:val="16"/>
      </w:rPr>
    </w:pPr>
    <w:r>
      <w:rPr>
        <w:rFonts w:ascii="Arial" w:hAnsi="Arial" w:cs="Arial"/>
        <w:sz w:val="16"/>
        <w:szCs w:val="16"/>
      </w:rPr>
      <w:t>Proposed</w:t>
    </w:r>
    <w:r w:rsidRPr="00660F5C">
      <w:rPr>
        <w:rFonts w:ascii="Arial" w:hAnsi="Arial" w:cs="Arial"/>
        <w:sz w:val="16"/>
        <w:szCs w:val="16"/>
      </w:rPr>
      <w:t xml:space="preserve"> ISAE 3410: GHGs —Draft ISAE: (</w:t>
    </w:r>
    <w:r>
      <w:rPr>
        <w:rFonts w:ascii="Arial" w:hAnsi="Arial" w:cs="Arial"/>
        <w:sz w:val="16"/>
        <w:szCs w:val="16"/>
      </w:rPr>
      <w:t>Updated Agenda Item 2-C</w:t>
    </w:r>
    <w:r w:rsidRPr="00660F5C">
      <w:rPr>
        <w:rFonts w:ascii="Arial" w:hAnsi="Arial" w:cs="Arial"/>
        <w:sz w:val="16"/>
        <w:szCs w:val="16"/>
      </w:rPr>
      <w:t xml:space="preserve">) </w:t>
    </w:r>
    <w:r w:rsidRPr="00660F5C">
      <w:rPr>
        <w:rFonts w:ascii="Arial" w:hAnsi="Arial" w:cs="Arial"/>
        <w:sz w:val="16"/>
        <w:szCs w:val="16"/>
      </w:rPr>
      <w:br/>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0722" w:rsidRPr="00C940D5" w:rsidRDefault="00620722" w:rsidP="008F2BD9">
    <w:pPr>
      <w:tabs>
        <w:tab w:val="center" w:pos="4534"/>
        <w:tab w:val="left" w:pos="6930"/>
        <w:tab w:val="center" w:pos="8370"/>
        <w:tab w:val="right" w:pos="9540"/>
      </w:tabs>
      <w:spacing w:after="60" w:line="360" w:lineRule="exact"/>
      <w:jc w:val="right"/>
      <w:rPr>
        <w:rFonts w:ascii="Arial" w:hAnsi="Arial" w:cs="Arial"/>
        <w:b/>
        <w:sz w:val="36"/>
        <w:szCs w:val="36"/>
      </w:rPr>
    </w:pPr>
    <w:r>
      <w:rPr>
        <w:rFonts w:ascii="Arial" w:hAnsi="Arial" w:cs="Arial"/>
        <w:sz w:val="28"/>
        <w:szCs w:val="28"/>
      </w:rPr>
      <w:t>Updated Agenda Item 2-C*</w:t>
    </w:r>
    <w:r w:rsidRPr="00AF72C2">
      <w:rPr>
        <w:rFonts w:ascii="Arial" w:hAnsi="Arial" w:cs="Arial"/>
        <w:b/>
      </w:rPr>
      <w:tab/>
    </w:r>
    <w:r>
      <w:rPr>
        <w:rFonts w:ascii="Arial" w:hAnsi="Arial" w:cs="Arial"/>
        <w:b/>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singleLevel"/>
    <w:tmpl w:val="C6D2FE9C"/>
    <w:lvl w:ilvl="0">
      <w:start w:val="1"/>
      <w:numFmt w:val="decimal"/>
      <w:pStyle w:val="ListNumber4"/>
      <w:lvlText w:val="%1."/>
      <w:lvlJc w:val="left"/>
      <w:pPr>
        <w:tabs>
          <w:tab w:val="num" w:pos="1209"/>
        </w:tabs>
        <w:ind w:left="1209" w:hanging="360"/>
      </w:pPr>
    </w:lvl>
  </w:abstractNum>
  <w:abstractNum w:abstractNumId="1">
    <w:nsid w:val="FFFFFF7E"/>
    <w:multiLevelType w:val="singleLevel"/>
    <w:tmpl w:val="C93A4FC0"/>
    <w:lvl w:ilvl="0">
      <w:start w:val="1"/>
      <w:numFmt w:val="decimal"/>
      <w:pStyle w:val="ListNumber3"/>
      <w:lvlText w:val="%1."/>
      <w:lvlJc w:val="left"/>
      <w:pPr>
        <w:tabs>
          <w:tab w:val="num" w:pos="926"/>
        </w:tabs>
        <w:ind w:left="926" w:hanging="360"/>
      </w:pPr>
    </w:lvl>
  </w:abstractNum>
  <w:abstractNum w:abstractNumId="2">
    <w:nsid w:val="FFFFFF7F"/>
    <w:multiLevelType w:val="singleLevel"/>
    <w:tmpl w:val="55841832"/>
    <w:lvl w:ilvl="0">
      <w:start w:val="1"/>
      <w:numFmt w:val="decimal"/>
      <w:pStyle w:val="ListNumber2"/>
      <w:lvlText w:val="%1."/>
      <w:lvlJc w:val="left"/>
      <w:pPr>
        <w:tabs>
          <w:tab w:val="num" w:pos="643"/>
        </w:tabs>
        <w:ind w:left="643" w:hanging="360"/>
      </w:pPr>
    </w:lvl>
  </w:abstractNum>
  <w:abstractNum w:abstractNumId="3">
    <w:nsid w:val="FFFFFFFE"/>
    <w:multiLevelType w:val="singleLevel"/>
    <w:tmpl w:val="D7103CF6"/>
    <w:lvl w:ilvl="0">
      <w:numFmt w:val="bullet"/>
      <w:pStyle w:val="DashUnderBulletUnderNumpar"/>
      <w:lvlText w:val="*"/>
      <w:lvlJc w:val="left"/>
    </w:lvl>
  </w:abstractNum>
  <w:abstractNum w:abstractNumId="4">
    <w:nsid w:val="049E503B"/>
    <w:multiLevelType w:val="hybridMultilevel"/>
    <w:tmpl w:val="E79AAA82"/>
    <w:lvl w:ilvl="0" w:tplc="E2EE7FAC">
      <w:start w:val="1"/>
      <w:numFmt w:val="bullet"/>
      <w:lvlText w:val="◦"/>
      <w:lvlJc w:val="left"/>
      <w:pPr>
        <w:tabs>
          <w:tab w:val="num" w:pos="1440"/>
        </w:tabs>
        <w:ind w:left="1080" w:firstLine="0"/>
      </w:pPr>
      <w:rPr>
        <w:rFonts w:ascii="Times New Roman" w:hAnsi="Times New Roman" w:cs="Times New Roman" w:hint="default"/>
        <w:color w:val="auto"/>
      </w:rPr>
    </w:lvl>
    <w:lvl w:ilvl="1" w:tplc="8CD8D446">
      <w:start w:val="1"/>
      <w:numFmt w:val="bullet"/>
      <w:pStyle w:val="HollowBullUnderBulletLev2"/>
      <w:lvlText w:val="–"/>
      <w:lvlJc w:val="left"/>
      <w:pPr>
        <w:tabs>
          <w:tab w:val="num" w:pos="0"/>
        </w:tabs>
        <w:ind w:left="1080" w:firstLine="0"/>
      </w:pPr>
      <w:rPr>
        <w:rFonts w:ascii="Times New Roman" w:hAnsi="Times New Roman" w:cs="Times New Roman" w:hint="default"/>
        <w:color w:val="auto"/>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050D67EA"/>
    <w:multiLevelType w:val="hybridMultilevel"/>
    <w:tmpl w:val="43765BDC"/>
    <w:lvl w:ilvl="0" w:tplc="FFFFFFFF">
      <w:start w:val="1"/>
      <w:numFmt w:val="bullet"/>
      <w:lvlText w:val="◦"/>
      <w:lvlJc w:val="left"/>
      <w:pPr>
        <w:tabs>
          <w:tab w:val="num" w:pos="3420"/>
        </w:tabs>
        <w:ind w:left="3060" w:firstLine="0"/>
      </w:pPr>
      <w:rPr>
        <w:rFonts w:ascii="Times New Roman" w:hAnsi="Times New Roman" w:cs="Times New Roman" w:hint="default"/>
        <w:color w:val="auto"/>
      </w:rPr>
    </w:lvl>
    <w:lvl w:ilvl="1" w:tplc="FFFFFFFF">
      <w:start w:val="1"/>
      <w:numFmt w:val="bullet"/>
      <w:lvlText w:val=""/>
      <w:lvlJc w:val="left"/>
      <w:pPr>
        <w:tabs>
          <w:tab w:val="num" w:pos="2376"/>
        </w:tabs>
        <w:ind w:left="2376" w:hanging="216"/>
      </w:pPr>
      <w:rPr>
        <w:rFonts w:ascii="Symbol" w:hAnsi="Symbol" w:hint="default"/>
        <w:color w:val="auto"/>
        <w:sz w:val="20"/>
        <w:szCs w:val="20"/>
      </w:rPr>
    </w:lvl>
    <w:lvl w:ilvl="2" w:tplc="FFFFFFFF">
      <w:start w:val="1"/>
      <w:numFmt w:val="bullet"/>
      <w:pStyle w:val="BulletedListL4"/>
      <w:lvlText w:val="◦"/>
      <w:lvlJc w:val="left"/>
      <w:pPr>
        <w:tabs>
          <w:tab w:val="num" w:pos="3240"/>
        </w:tabs>
        <w:ind w:left="2880" w:firstLine="0"/>
      </w:pPr>
      <w:rPr>
        <w:rFonts w:ascii="Times New Roman" w:hAnsi="Times New Roman" w:cs="Times New Roman"/>
        <w:b w:val="0"/>
        <w:bCs w:val="0"/>
        <w:i w:val="0"/>
        <w:iCs w:val="0"/>
        <w:caps w:val="0"/>
        <w:smallCaps w:val="0"/>
        <w:strike w:val="0"/>
        <w:dstrike w:val="0"/>
        <w:noProof w:val="0"/>
        <w:vanish w:val="0"/>
        <w:color w:val="000000"/>
        <w:spacing w:val="0"/>
        <w:position w:val="0"/>
        <w:sz w:val="28"/>
        <w:szCs w:val="28"/>
        <w:u w:val="none"/>
        <w:vertAlign w:val="baseline"/>
        <w:em w:val="none"/>
      </w:rPr>
    </w:lvl>
    <w:lvl w:ilvl="3" w:tplc="FFFFFFFF" w:tentative="1">
      <w:start w:val="1"/>
      <w:numFmt w:val="bullet"/>
      <w:lvlText w:val=""/>
      <w:lvlJc w:val="left"/>
      <w:pPr>
        <w:tabs>
          <w:tab w:val="num" w:pos="3960"/>
        </w:tabs>
        <w:ind w:left="3960" w:hanging="360"/>
      </w:pPr>
      <w:rPr>
        <w:rFonts w:ascii="Symbol" w:hAnsi="Symbol" w:hint="default"/>
      </w:rPr>
    </w:lvl>
    <w:lvl w:ilvl="4" w:tplc="FFFFFFFF" w:tentative="1">
      <w:start w:val="1"/>
      <w:numFmt w:val="bullet"/>
      <w:lvlText w:val="o"/>
      <w:lvlJc w:val="left"/>
      <w:pPr>
        <w:tabs>
          <w:tab w:val="num" w:pos="4680"/>
        </w:tabs>
        <w:ind w:left="4680" w:hanging="360"/>
      </w:pPr>
      <w:rPr>
        <w:rFonts w:ascii="Courier New" w:hAnsi="Courier New" w:cs="Courier New" w:hint="default"/>
      </w:rPr>
    </w:lvl>
    <w:lvl w:ilvl="5" w:tplc="FFFFFFFF" w:tentative="1">
      <w:start w:val="1"/>
      <w:numFmt w:val="bullet"/>
      <w:lvlText w:val=""/>
      <w:lvlJc w:val="left"/>
      <w:pPr>
        <w:tabs>
          <w:tab w:val="num" w:pos="5400"/>
        </w:tabs>
        <w:ind w:left="5400" w:hanging="360"/>
      </w:pPr>
      <w:rPr>
        <w:rFonts w:ascii="Wingdings" w:hAnsi="Wingdings" w:hint="default"/>
      </w:rPr>
    </w:lvl>
    <w:lvl w:ilvl="6" w:tplc="FFFFFFFF" w:tentative="1">
      <w:start w:val="1"/>
      <w:numFmt w:val="bullet"/>
      <w:lvlText w:val=""/>
      <w:lvlJc w:val="left"/>
      <w:pPr>
        <w:tabs>
          <w:tab w:val="num" w:pos="6120"/>
        </w:tabs>
        <w:ind w:left="6120" w:hanging="360"/>
      </w:pPr>
      <w:rPr>
        <w:rFonts w:ascii="Symbol" w:hAnsi="Symbol" w:hint="default"/>
      </w:rPr>
    </w:lvl>
    <w:lvl w:ilvl="7" w:tplc="FFFFFFFF" w:tentative="1">
      <w:start w:val="1"/>
      <w:numFmt w:val="bullet"/>
      <w:lvlText w:val="o"/>
      <w:lvlJc w:val="left"/>
      <w:pPr>
        <w:tabs>
          <w:tab w:val="num" w:pos="6840"/>
        </w:tabs>
        <w:ind w:left="6840" w:hanging="360"/>
      </w:pPr>
      <w:rPr>
        <w:rFonts w:ascii="Courier New" w:hAnsi="Courier New" w:cs="Courier New" w:hint="default"/>
      </w:rPr>
    </w:lvl>
    <w:lvl w:ilvl="8" w:tplc="FFFFFFFF" w:tentative="1">
      <w:start w:val="1"/>
      <w:numFmt w:val="bullet"/>
      <w:lvlText w:val=""/>
      <w:lvlJc w:val="left"/>
      <w:pPr>
        <w:tabs>
          <w:tab w:val="num" w:pos="7560"/>
        </w:tabs>
        <w:ind w:left="7560" w:hanging="360"/>
      </w:pPr>
      <w:rPr>
        <w:rFonts w:ascii="Wingdings" w:hAnsi="Wingdings" w:hint="default"/>
      </w:rPr>
    </w:lvl>
  </w:abstractNum>
  <w:abstractNum w:abstractNumId="6">
    <w:nsid w:val="06383051"/>
    <w:multiLevelType w:val="multilevel"/>
    <w:tmpl w:val="7DBC0B5C"/>
    <w:lvl w:ilvl="0">
      <w:start w:val="1"/>
      <w:numFmt w:val="decimal"/>
      <w:pStyle w:val="L1NumParIt"/>
      <w:lvlText w:val="%1."/>
      <w:lvlJc w:val="right"/>
      <w:pPr>
        <w:tabs>
          <w:tab w:val="num" w:pos="187"/>
        </w:tabs>
        <w:ind w:left="907" w:hanging="360"/>
      </w:pPr>
      <w:rPr>
        <w:rFonts w:hint="default"/>
      </w:rPr>
    </w:lvl>
    <w:lvl w:ilvl="1">
      <w:start w:val="1"/>
      <w:numFmt w:val="lowerLetter"/>
      <w:lvlText w:val="(%2)"/>
      <w:lvlJc w:val="left"/>
      <w:pPr>
        <w:tabs>
          <w:tab w:val="num" w:pos="547"/>
        </w:tabs>
        <w:ind w:left="1267" w:hanging="360"/>
      </w:pPr>
      <w:rPr>
        <w:rFonts w:hint="default"/>
      </w:rPr>
    </w:lvl>
    <w:lvl w:ilvl="2">
      <w:start w:val="1"/>
      <w:numFmt w:val="lowerRoman"/>
      <w:lvlText w:val="(%3)"/>
      <w:lvlJc w:val="left"/>
      <w:pPr>
        <w:tabs>
          <w:tab w:val="num" w:pos="907"/>
        </w:tabs>
        <w:ind w:left="1627" w:hanging="360"/>
      </w:pPr>
      <w:rPr>
        <w:rFonts w:hint="default"/>
      </w:rPr>
    </w:lvl>
    <w:lvl w:ilvl="3">
      <w:start w:val="1"/>
      <w:numFmt w:val="decimal"/>
      <w:lvlText w:val="(%4)"/>
      <w:lvlJc w:val="left"/>
      <w:pPr>
        <w:tabs>
          <w:tab w:val="num" w:pos="1267"/>
        </w:tabs>
        <w:ind w:left="1267" w:hanging="360"/>
      </w:pPr>
      <w:rPr>
        <w:rFonts w:hint="default"/>
      </w:rPr>
    </w:lvl>
    <w:lvl w:ilvl="4">
      <w:start w:val="1"/>
      <w:numFmt w:val="lowerLetter"/>
      <w:lvlText w:val="(%5)"/>
      <w:lvlJc w:val="left"/>
      <w:pPr>
        <w:tabs>
          <w:tab w:val="num" w:pos="1627"/>
        </w:tabs>
        <w:ind w:left="1627" w:hanging="360"/>
      </w:pPr>
      <w:rPr>
        <w:rFonts w:hint="default"/>
      </w:rPr>
    </w:lvl>
    <w:lvl w:ilvl="5">
      <w:start w:val="1"/>
      <w:numFmt w:val="lowerRoman"/>
      <w:lvlText w:val="(%6)"/>
      <w:lvlJc w:val="left"/>
      <w:pPr>
        <w:tabs>
          <w:tab w:val="num" w:pos="1987"/>
        </w:tabs>
        <w:ind w:left="1987" w:hanging="360"/>
      </w:pPr>
      <w:rPr>
        <w:rFonts w:hint="default"/>
      </w:rPr>
    </w:lvl>
    <w:lvl w:ilvl="6">
      <w:start w:val="1"/>
      <w:numFmt w:val="decimal"/>
      <w:lvlText w:val="%7."/>
      <w:lvlJc w:val="left"/>
      <w:pPr>
        <w:tabs>
          <w:tab w:val="num" w:pos="2347"/>
        </w:tabs>
        <w:ind w:left="2347" w:hanging="360"/>
      </w:pPr>
      <w:rPr>
        <w:rFonts w:hint="default"/>
      </w:rPr>
    </w:lvl>
    <w:lvl w:ilvl="7">
      <w:start w:val="1"/>
      <w:numFmt w:val="lowerLetter"/>
      <w:lvlText w:val="%8."/>
      <w:lvlJc w:val="left"/>
      <w:pPr>
        <w:tabs>
          <w:tab w:val="num" w:pos="2707"/>
        </w:tabs>
        <w:ind w:left="2707" w:hanging="360"/>
      </w:pPr>
      <w:rPr>
        <w:rFonts w:hint="default"/>
      </w:rPr>
    </w:lvl>
    <w:lvl w:ilvl="8">
      <w:start w:val="1"/>
      <w:numFmt w:val="lowerRoman"/>
      <w:lvlText w:val="%9."/>
      <w:lvlJc w:val="left"/>
      <w:pPr>
        <w:tabs>
          <w:tab w:val="num" w:pos="3067"/>
        </w:tabs>
        <w:ind w:left="3067" w:hanging="360"/>
      </w:pPr>
      <w:rPr>
        <w:rFonts w:hint="default"/>
      </w:rPr>
    </w:lvl>
  </w:abstractNum>
  <w:abstractNum w:abstractNumId="7">
    <w:nsid w:val="0AF47440"/>
    <w:multiLevelType w:val="hybridMultilevel"/>
    <w:tmpl w:val="DFA8E8C8"/>
    <w:lvl w:ilvl="0" w:tplc="4EFC74FA">
      <w:start w:val="1"/>
      <w:numFmt w:val="lowerLetter"/>
      <w:lvlText w:val="(%1)"/>
      <w:lvlJc w:val="left"/>
      <w:pPr>
        <w:tabs>
          <w:tab w:val="num" w:pos="1080"/>
        </w:tabs>
        <w:ind w:left="1080" w:hanging="360"/>
      </w:pPr>
      <w:rPr>
        <w:rFonts w:hint="default"/>
        <w:b w:val="0"/>
        <w:i w:val="0"/>
      </w:rPr>
    </w:lvl>
    <w:lvl w:ilvl="1" w:tplc="48EA9D7A">
      <w:start w:val="1"/>
      <w:numFmt w:val="bullet"/>
      <w:pStyle w:val="bulleted3rdlevel"/>
      <w:lvlText w:val="•"/>
      <w:lvlJc w:val="left"/>
      <w:pPr>
        <w:tabs>
          <w:tab w:val="num" w:pos="1440"/>
        </w:tabs>
        <w:ind w:left="1440" w:hanging="360"/>
      </w:pPr>
      <w:rPr>
        <w:rFonts w:ascii="Times New Roman" w:hAnsi="Times New Roman" w:cs="Times New Roman" w:hint="default"/>
        <w:b/>
        <w:bCs w:val="0"/>
        <w:i/>
        <w:iCs w:val="0"/>
        <w:caps w:val="0"/>
        <w:smallCaps w:val="0"/>
        <w:strike w:val="0"/>
        <w:dstrike w:val="0"/>
        <w:vanish w:val="0"/>
        <w:color w:val="000000"/>
        <w:spacing w:val="0"/>
        <w:position w:val="0"/>
        <w:u w:val="none"/>
        <w:vertAlign w:val="baseline"/>
        <w:em w:val="none"/>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0D540B94"/>
    <w:multiLevelType w:val="hybridMultilevel"/>
    <w:tmpl w:val="A33CA726"/>
    <w:lvl w:ilvl="0" w:tplc="6450D5F8">
      <w:start w:val="1"/>
      <w:numFmt w:val="bullet"/>
      <w:pStyle w:val="Stylebandiand12BoldItalic"/>
      <w:lvlText w:val="•"/>
      <w:lvlJc w:val="left"/>
      <w:pPr>
        <w:tabs>
          <w:tab w:val="num" w:pos="1080"/>
        </w:tabs>
        <w:ind w:left="1080" w:hanging="360"/>
      </w:pPr>
      <w:rPr>
        <w:rFonts w:ascii="Times New Roman" w:hAnsi="Times New Roman" w:cs="Times New Roman" w:hint="default"/>
        <w:b/>
        <w:bCs w:val="0"/>
        <w:i/>
        <w:iCs w:val="0"/>
        <w:caps w:val="0"/>
        <w:smallCaps w:val="0"/>
        <w:strike w:val="0"/>
        <w:dstrike w:val="0"/>
        <w:vanish w:val="0"/>
        <w:color w:val="000000"/>
        <w:spacing w:val="0"/>
        <w:position w:val="0"/>
        <w:u w:val="none"/>
        <w:vertAlign w:val="baseline"/>
        <w:em w:val="none"/>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0E102B96"/>
    <w:multiLevelType w:val="hybridMultilevel"/>
    <w:tmpl w:val="C03EB660"/>
    <w:lvl w:ilvl="0" w:tplc="F3FC9E48">
      <w:start w:val="4"/>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0EB971A0"/>
    <w:multiLevelType w:val="hybridMultilevel"/>
    <w:tmpl w:val="245C4312"/>
    <w:lvl w:ilvl="0" w:tplc="74648D46">
      <w:start w:val="1"/>
      <w:numFmt w:val="bullet"/>
      <w:pStyle w:val="L3NumDash"/>
      <w:lvlText w:val="–"/>
      <w:lvlJc w:val="left"/>
      <w:pPr>
        <w:tabs>
          <w:tab w:val="num" w:pos="1080"/>
        </w:tabs>
        <w:ind w:left="1296" w:firstLine="0"/>
      </w:pPr>
      <w:rPr>
        <w:rFonts w:ascii="Times New Roman" w:hAnsi="Times New Roman" w:cs="Times New Roman"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0EFA43EC"/>
    <w:multiLevelType w:val="hybridMultilevel"/>
    <w:tmpl w:val="85ACA940"/>
    <w:lvl w:ilvl="0" w:tplc="84C2787E">
      <w:start w:val="1"/>
      <w:numFmt w:val="bullet"/>
      <w:pStyle w:val="IFACBulletList2"/>
      <w:lvlText w:val="○"/>
      <w:lvlJc w:val="left"/>
      <w:pPr>
        <w:ind w:left="1778" w:hanging="360"/>
      </w:pPr>
      <w:rPr>
        <w:rFonts w:ascii="Courier New" w:hAnsi="Courier New" w:hint="default"/>
        <w:sz w:val="18"/>
      </w:rPr>
    </w:lvl>
    <w:lvl w:ilvl="1" w:tplc="04090003" w:tentative="1">
      <w:start w:val="1"/>
      <w:numFmt w:val="bullet"/>
      <w:lvlText w:val="o"/>
      <w:lvlJc w:val="left"/>
      <w:pPr>
        <w:ind w:left="1965" w:hanging="360"/>
      </w:pPr>
      <w:rPr>
        <w:rFonts w:ascii="Courier New" w:hAnsi="Courier New" w:cs="Courier New" w:hint="default"/>
      </w:rPr>
    </w:lvl>
    <w:lvl w:ilvl="2" w:tplc="04090005" w:tentative="1">
      <w:start w:val="1"/>
      <w:numFmt w:val="bullet"/>
      <w:lvlText w:val=""/>
      <w:lvlJc w:val="left"/>
      <w:pPr>
        <w:ind w:left="2685" w:hanging="360"/>
      </w:pPr>
      <w:rPr>
        <w:rFonts w:ascii="Wingdings" w:hAnsi="Wingdings" w:hint="default"/>
      </w:rPr>
    </w:lvl>
    <w:lvl w:ilvl="3" w:tplc="04090001" w:tentative="1">
      <w:start w:val="1"/>
      <w:numFmt w:val="bullet"/>
      <w:lvlText w:val=""/>
      <w:lvlJc w:val="left"/>
      <w:pPr>
        <w:ind w:left="3405" w:hanging="360"/>
      </w:pPr>
      <w:rPr>
        <w:rFonts w:ascii="Symbol" w:hAnsi="Symbol" w:hint="default"/>
      </w:rPr>
    </w:lvl>
    <w:lvl w:ilvl="4" w:tplc="04090003" w:tentative="1">
      <w:start w:val="1"/>
      <w:numFmt w:val="bullet"/>
      <w:lvlText w:val="o"/>
      <w:lvlJc w:val="left"/>
      <w:pPr>
        <w:ind w:left="4125" w:hanging="360"/>
      </w:pPr>
      <w:rPr>
        <w:rFonts w:ascii="Courier New" w:hAnsi="Courier New" w:cs="Courier New" w:hint="default"/>
      </w:rPr>
    </w:lvl>
    <w:lvl w:ilvl="5" w:tplc="04090005" w:tentative="1">
      <w:start w:val="1"/>
      <w:numFmt w:val="bullet"/>
      <w:lvlText w:val=""/>
      <w:lvlJc w:val="left"/>
      <w:pPr>
        <w:ind w:left="4845" w:hanging="360"/>
      </w:pPr>
      <w:rPr>
        <w:rFonts w:ascii="Wingdings" w:hAnsi="Wingdings" w:hint="default"/>
      </w:rPr>
    </w:lvl>
    <w:lvl w:ilvl="6" w:tplc="04090001" w:tentative="1">
      <w:start w:val="1"/>
      <w:numFmt w:val="bullet"/>
      <w:lvlText w:val=""/>
      <w:lvlJc w:val="left"/>
      <w:pPr>
        <w:ind w:left="5565" w:hanging="360"/>
      </w:pPr>
      <w:rPr>
        <w:rFonts w:ascii="Symbol" w:hAnsi="Symbol" w:hint="default"/>
      </w:rPr>
    </w:lvl>
    <w:lvl w:ilvl="7" w:tplc="04090003" w:tentative="1">
      <w:start w:val="1"/>
      <w:numFmt w:val="bullet"/>
      <w:lvlText w:val="o"/>
      <w:lvlJc w:val="left"/>
      <w:pPr>
        <w:ind w:left="6285" w:hanging="360"/>
      </w:pPr>
      <w:rPr>
        <w:rFonts w:ascii="Courier New" w:hAnsi="Courier New" w:cs="Courier New" w:hint="default"/>
      </w:rPr>
    </w:lvl>
    <w:lvl w:ilvl="8" w:tplc="04090005" w:tentative="1">
      <w:start w:val="1"/>
      <w:numFmt w:val="bullet"/>
      <w:lvlText w:val=""/>
      <w:lvlJc w:val="left"/>
      <w:pPr>
        <w:ind w:left="7005" w:hanging="360"/>
      </w:pPr>
      <w:rPr>
        <w:rFonts w:ascii="Wingdings" w:hAnsi="Wingdings" w:hint="default"/>
      </w:rPr>
    </w:lvl>
  </w:abstractNum>
  <w:abstractNum w:abstractNumId="12">
    <w:nsid w:val="109B3E96"/>
    <w:multiLevelType w:val="multilevel"/>
    <w:tmpl w:val="D7A6732E"/>
    <w:lvl w:ilvl="0">
      <w:start w:val="1"/>
      <w:numFmt w:val="decimal"/>
      <w:pStyle w:val="L1NumPar"/>
      <w:lvlText w:val="%1."/>
      <w:lvlJc w:val="left"/>
      <w:pPr>
        <w:tabs>
          <w:tab w:val="num" w:pos="0"/>
        </w:tabs>
        <w:ind w:left="720" w:hanging="360"/>
      </w:pPr>
      <w:rPr>
        <w:rFonts w:hint="default"/>
      </w:rPr>
    </w:lvl>
    <w:lvl w:ilvl="1">
      <w:start w:val="1"/>
      <w:numFmt w:val="lowerLetter"/>
      <w:lvlText w:val="(%2)"/>
      <w:lvlJc w:val="left"/>
      <w:pPr>
        <w:tabs>
          <w:tab w:val="num" w:pos="360"/>
        </w:tabs>
        <w:ind w:left="1080" w:hanging="360"/>
      </w:pPr>
      <w:rPr>
        <w:rFonts w:hint="default"/>
      </w:rPr>
    </w:lvl>
    <w:lvl w:ilvl="2">
      <w:start w:val="1"/>
      <w:numFmt w:val="lowerRoman"/>
      <w:lvlText w:val="(%3)"/>
      <w:lvlJc w:val="left"/>
      <w:pPr>
        <w:tabs>
          <w:tab w:val="num" w:pos="720"/>
        </w:tabs>
        <w:ind w:left="1440" w:hanging="360"/>
      </w:pPr>
      <w:rPr>
        <w:rFonts w:hint="default"/>
      </w:rPr>
    </w:lvl>
    <w:lvl w:ilvl="3">
      <w:start w:val="1"/>
      <w:numFmt w:val="decimal"/>
      <w:lvlText w:val="(%4)"/>
      <w:lvlJc w:val="left"/>
      <w:pPr>
        <w:tabs>
          <w:tab w:val="num" w:pos="1080"/>
        </w:tabs>
        <w:ind w:left="1080" w:hanging="360"/>
      </w:pPr>
      <w:rPr>
        <w:rFonts w:hint="default"/>
      </w:rPr>
    </w:lvl>
    <w:lvl w:ilvl="4">
      <w:start w:val="1"/>
      <w:numFmt w:val="lowerLetter"/>
      <w:lvlText w:val="(%5)"/>
      <w:lvlJc w:val="left"/>
      <w:pPr>
        <w:tabs>
          <w:tab w:val="num" w:pos="1440"/>
        </w:tabs>
        <w:ind w:left="1440" w:hanging="360"/>
      </w:pPr>
      <w:rPr>
        <w:rFonts w:hint="default"/>
      </w:rPr>
    </w:lvl>
    <w:lvl w:ilvl="5">
      <w:start w:val="1"/>
      <w:numFmt w:val="lowerRoman"/>
      <w:lvlText w:val="(%6)"/>
      <w:lvlJc w:val="left"/>
      <w:pPr>
        <w:tabs>
          <w:tab w:val="num" w:pos="1800"/>
        </w:tabs>
        <w:ind w:left="1800" w:hanging="360"/>
      </w:pPr>
      <w:rPr>
        <w:rFonts w:hint="default"/>
      </w:rPr>
    </w:lvl>
    <w:lvl w:ilvl="6">
      <w:start w:val="1"/>
      <w:numFmt w:val="decimal"/>
      <w:lvlText w:val="%7."/>
      <w:lvlJc w:val="left"/>
      <w:pPr>
        <w:tabs>
          <w:tab w:val="num" w:pos="2160"/>
        </w:tabs>
        <w:ind w:left="2160" w:hanging="360"/>
      </w:pPr>
      <w:rPr>
        <w:rFonts w:hint="default"/>
      </w:rPr>
    </w:lvl>
    <w:lvl w:ilvl="7">
      <w:start w:val="1"/>
      <w:numFmt w:val="lowerLetter"/>
      <w:lvlText w:val="%8."/>
      <w:lvlJc w:val="left"/>
      <w:pPr>
        <w:tabs>
          <w:tab w:val="num" w:pos="2520"/>
        </w:tabs>
        <w:ind w:left="2520" w:hanging="360"/>
      </w:pPr>
      <w:rPr>
        <w:rFonts w:hint="default"/>
      </w:rPr>
    </w:lvl>
    <w:lvl w:ilvl="8">
      <w:start w:val="1"/>
      <w:numFmt w:val="lowerRoman"/>
      <w:lvlText w:val="%9."/>
      <w:lvlJc w:val="left"/>
      <w:pPr>
        <w:tabs>
          <w:tab w:val="num" w:pos="2880"/>
        </w:tabs>
        <w:ind w:left="2880" w:hanging="360"/>
      </w:pPr>
      <w:rPr>
        <w:rFonts w:hint="default"/>
      </w:rPr>
    </w:lvl>
  </w:abstractNum>
  <w:abstractNum w:abstractNumId="13">
    <w:nsid w:val="119D56F3"/>
    <w:multiLevelType w:val="multilevel"/>
    <w:tmpl w:val="FDCAF698"/>
    <w:lvl w:ilvl="0">
      <w:start w:val="1"/>
      <w:numFmt w:val="decimal"/>
      <w:pStyle w:val="numberedparagraph"/>
      <w:lvlText w:val="%1."/>
      <w:lvlJc w:val="right"/>
      <w:pPr>
        <w:tabs>
          <w:tab w:val="num" w:pos="630"/>
        </w:tabs>
        <w:ind w:left="630" w:hanging="360"/>
      </w:pPr>
      <w:rPr>
        <w:rFonts w:ascii="Times New Roman" w:hAnsi="Times New Roman" w:hint="default"/>
        <w:b w:val="0"/>
        <w:i w:val="0"/>
        <w:caps w:val="0"/>
        <w:strike w:val="0"/>
        <w:dstrike w:val="0"/>
        <w:vanish w:val="0"/>
        <w:color w:val="000000"/>
        <w:sz w:val="24"/>
        <w:szCs w:val="24"/>
        <w:vertAlign w:val="baseline"/>
      </w:rPr>
    </w:lvl>
    <w:lvl w:ilvl="1">
      <w:start w:val="1"/>
      <w:numFmt w:val="lowerLetter"/>
      <w:lvlText w:val="(%2)"/>
      <w:lvlJc w:val="right"/>
      <w:pPr>
        <w:tabs>
          <w:tab w:val="num" w:pos="1224"/>
        </w:tabs>
        <w:ind w:left="1224" w:hanging="144"/>
      </w:pPr>
      <w:rPr>
        <w:rFonts w:hint="default"/>
        <w:b w:val="0"/>
        <w:i w:val="0"/>
        <w:sz w:val="24"/>
        <w:szCs w:val="24"/>
      </w:rPr>
    </w:lvl>
    <w:lvl w:ilvl="2">
      <w:start w:val="1"/>
      <w:numFmt w:val="lowerRoman"/>
      <w:lvlText w:val="(%3)"/>
      <w:lvlJc w:val="right"/>
      <w:pPr>
        <w:tabs>
          <w:tab w:val="num" w:pos="2520"/>
        </w:tabs>
        <w:ind w:left="2520" w:hanging="360"/>
      </w:pPr>
      <w:rPr>
        <w:rFonts w:hint="default"/>
      </w:rPr>
    </w:lvl>
    <w:lvl w:ilvl="3">
      <w:start w:val="1"/>
      <w:numFmt w:val="lowerLetter"/>
      <w:lvlText w:val="%4."/>
      <w:lvlJc w:val="left"/>
      <w:pPr>
        <w:tabs>
          <w:tab w:val="num" w:pos="3240"/>
        </w:tabs>
        <w:ind w:left="3240" w:hanging="72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14">
    <w:nsid w:val="11A518ED"/>
    <w:multiLevelType w:val="hybridMultilevel"/>
    <w:tmpl w:val="3AEA6F58"/>
    <w:lvl w:ilvl="0" w:tplc="FFFFFFFF">
      <w:start w:val="1"/>
      <w:numFmt w:val="bullet"/>
      <w:pStyle w:val="L2NumBul"/>
      <w:lvlText w:val="•"/>
      <w:lvlJc w:val="left"/>
      <w:pPr>
        <w:tabs>
          <w:tab w:val="num" w:pos="1080"/>
        </w:tabs>
        <w:ind w:left="1080" w:firstLine="0"/>
      </w:pPr>
      <w:rPr>
        <w:rFonts w:ascii="Times New Roman" w:hAnsi="Times New Roman" w:cs="Times New Roman" w:hint="default"/>
        <w:color w:val="auto"/>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5">
    <w:nsid w:val="12296C49"/>
    <w:multiLevelType w:val="multilevel"/>
    <w:tmpl w:val="B9208E0C"/>
    <w:lvl w:ilvl="0">
      <w:start w:val="1"/>
      <w:numFmt w:val="bullet"/>
      <w:pStyle w:val="hyphenLev4"/>
      <w:lvlText w:val="–"/>
      <w:lvlJc w:val="left"/>
      <w:pPr>
        <w:tabs>
          <w:tab w:val="num" w:pos="1267"/>
        </w:tabs>
        <w:ind w:left="1267" w:hanging="360"/>
      </w:pPr>
      <w:rPr>
        <w:rFonts w:ascii="Times New Roman" w:hAnsi="Times New Roman" w:cs="Times New Roman" w:hint="default"/>
        <w:b w:val="0"/>
        <w:bCs w:val="0"/>
        <w:i w:val="0"/>
        <w:iCs w:val="0"/>
        <w:caps w:val="0"/>
        <w:smallCaps w:val="0"/>
        <w:strike w:val="0"/>
        <w:dstrike w:val="0"/>
        <w:noProof w:val="0"/>
        <w:vanish w:val="0"/>
        <w:color w:val="auto"/>
        <w:spacing w:val="0"/>
        <w:kern w:val="0"/>
        <w:position w:val="0"/>
        <w:u w:val="none"/>
        <w:vertAlign w:val="baseline"/>
        <w:em w:val="no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12DF21C7"/>
    <w:multiLevelType w:val="hybridMultilevel"/>
    <w:tmpl w:val="A45A8980"/>
    <w:lvl w:ilvl="0" w:tplc="FFFFFFFF">
      <w:start w:val="1"/>
      <w:numFmt w:val="bullet"/>
      <w:pStyle w:val="DefinitionBulletUnderLetterL2"/>
      <w:lvlText w:val="•"/>
      <w:lvlJc w:val="left"/>
      <w:pPr>
        <w:tabs>
          <w:tab w:val="num" w:pos="360"/>
        </w:tabs>
        <w:ind w:left="360" w:hanging="360"/>
      </w:pPr>
      <w:rPr>
        <w:rFonts w:ascii="Times New Roman" w:hAnsi="Times New Roman" w:cs="Times New Roman" w:hint="default"/>
        <w:color w:val="auto"/>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
    <w:nsid w:val="17AF4ADE"/>
    <w:multiLevelType w:val="hybridMultilevel"/>
    <w:tmpl w:val="A914EDF0"/>
    <w:lvl w:ilvl="0" w:tplc="04090005">
      <w:start w:val="1"/>
      <w:numFmt w:val="lowerLetter"/>
      <w:pStyle w:val="StylebulletedStudy14Kernat4pt3"/>
      <w:lvlText w:val="(%1)"/>
      <w:lvlJc w:val="left"/>
      <w:pPr>
        <w:tabs>
          <w:tab w:val="num" w:pos="1080"/>
        </w:tabs>
        <w:ind w:left="1080" w:hanging="360"/>
      </w:pPr>
      <w:rPr>
        <w:rFonts w:hint="default"/>
        <w:b/>
        <w:i/>
      </w:rPr>
    </w:lvl>
    <w:lvl w:ilvl="1" w:tplc="04090003">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8">
    <w:nsid w:val="1B1E7AAA"/>
    <w:multiLevelType w:val="hybridMultilevel"/>
    <w:tmpl w:val="B628CDC8"/>
    <w:lvl w:ilvl="0" w:tplc="04090001">
      <w:start w:val="1"/>
      <w:numFmt w:val="bullet"/>
      <w:lvlText w:val=""/>
      <w:lvlJc w:val="left"/>
      <w:pPr>
        <w:ind w:left="864" w:hanging="360"/>
      </w:pPr>
      <w:rPr>
        <w:rFonts w:ascii="Symbol" w:hAnsi="Symbol" w:hint="default"/>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9">
    <w:nsid w:val="1BDD2810"/>
    <w:multiLevelType w:val="hybridMultilevel"/>
    <w:tmpl w:val="1778D65C"/>
    <w:lvl w:ilvl="0" w:tplc="3B825368">
      <w:start w:val="1"/>
      <w:numFmt w:val="lowerLetter"/>
      <w:lvlText w:val="(%1)"/>
      <w:lvlJc w:val="left"/>
      <w:pPr>
        <w:tabs>
          <w:tab w:val="num" w:pos="1080"/>
        </w:tabs>
        <w:ind w:left="1080" w:hanging="360"/>
      </w:pPr>
      <w:rPr>
        <w:rFonts w:hint="default"/>
        <w:b/>
        <w:i/>
      </w:rPr>
    </w:lvl>
    <w:lvl w:ilvl="1" w:tplc="04090019">
      <w:start w:val="1"/>
      <w:numFmt w:val="lowerLetter"/>
      <w:lvlText w:val="(%2)"/>
      <w:lvlJc w:val="left"/>
      <w:pPr>
        <w:tabs>
          <w:tab w:val="num" w:pos="1080"/>
        </w:tabs>
        <w:ind w:left="1080" w:hanging="360"/>
      </w:pPr>
      <w:rPr>
        <w:rFonts w:hint="default"/>
      </w:rPr>
    </w:lvl>
    <w:lvl w:ilvl="2" w:tplc="0409001B">
      <w:start w:val="1"/>
      <w:numFmt w:val="lowerLetter"/>
      <w:lvlText w:val="(%3)"/>
      <w:lvlJc w:val="left"/>
      <w:pPr>
        <w:tabs>
          <w:tab w:val="num" w:pos="1080"/>
        </w:tabs>
        <w:ind w:left="1080" w:hanging="360"/>
      </w:pPr>
      <w:rPr>
        <w:rFonts w:hint="default"/>
        <w:b/>
        <w:i/>
      </w:rPr>
    </w:lvl>
    <w:lvl w:ilvl="3" w:tplc="0409000F">
      <w:start w:val="1"/>
      <w:numFmt w:val="lowerLetter"/>
      <w:pStyle w:val="StylebulletedStudy14BoldItalic"/>
      <w:lvlText w:val="(%4)"/>
      <w:lvlJc w:val="left"/>
      <w:pPr>
        <w:tabs>
          <w:tab w:val="num" w:pos="1080"/>
        </w:tabs>
        <w:ind w:left="1080" w:hanging="360"/>
      </w:pPr>
      <w:rPr>
        <w:rFonts w:hint="default"/>
        <w:b/>
        <w:i/>
      </w:rPr>
    </w:lvl>
    <w:lvl w:ilvl="4" w:tplc="04090019">
      <w:start w:val="1"/>
      <w:numFmt w:val="lowerLetter"/>
      <w:lvlText w:val="(%5)"/>
      <w:lvlJc w:val="left"/>
      <w:pPr>
        <w:tabs>
          <w:tab w:val="num" w:pos="1080"/>
        </w:tabs>
        <w:ind w:left="1080" w:hanging="360"/>
      </w:pPr>
      <w:rPr>
        <w:rFonts w:hint="default"/>
        <w:b w:val="0"/>
        <w:i w:val="0"/>
      </w:rPr>
    </w:lvl>
    <w:lvl w:ilvl="5" w:tplc="0409001B">
      <w:start w:val="1"/>
      <w:numFmt w:val="lowerLetter"/>
      <w:lvlText w:val="(%6)"/>
      <w:lvlJc w:val="left"/>
      <w:pPr>
        <w:tabs>
          <w:tab w:val="num" w:pos="1080"/>
        </w:tabs>
        <w:ind w:left="1080" w:hanging="360"/>
      </w:pPr>
      <w:rPr>
        <w:rFonts w:hint="default"/>
        <w:b w:val="0"/>
        <w:i w:val="0"/>
      </w:rPr>
    </w:lvl>
    <w:lvl w:ilvl="6" w:tplc="0409000F">
      <w:start w:val="1"/>
      <w:numFmt w:val="lowerLetter"/>
      <w:lvlText w:val="(%7)"/>
      <w:lvlJc w:val="left"/>
      <w:pPr>
        <w:tabs>
          <w:tab w:val="num" w:pos="1080"/>
        </w:tabs>
        <w:ind w:left="1080" w:hanging="360"/>
      </w:pPr>
      <w:rPr>
        <w:rFonts w:hint="default"/>
        <w:b/>
        <w:i/>
      </w:rPr>
    </w:lvl>
    <w:lvl w:ilvl="7" w:tplc="04090019">
      <w:start w:val="1"/>
      <w:numFmt w:val="lowerLetter"/>
      <w:lvlText w:val="(%8)"/>
      <w:lvlJc w:val="left"/>
      <w:pPr>
        <w:tabs>
          <w:tab w:val="num" w:pos="1080"/>
        </w:tabs>
        <w:ind w:left="1080" w:hanging="360"/>
      </w:pPr>
      <w:rPr>
        <w:rFonts w:hint="default"/>
        <w:b w:val="0"/>
        <w:i w:val="0"/>
      </w:rPr>
    </w:lvl>
    <w:lvl w:ilvl="8" w:tplc="0409001B" w:tentative="1">
      <w:start w:val="1"/>
      <w:numFmt w:val="lowerRoman"/>
      <w:lvlText w:val="%9."/>
      <w:lvlJc w:val="right"/>
      <w:pPr>
        <w:tabs>
          <w:tab w:val="num" w:pos="6480"/>
        </w:tabs>
        <w:ind w:left="6480" w:hanging="180"/>
      </w:pPr>
    </w:lvl>
  </w:abstractNum>
  <w:abstractNum w:abstractNumId="20">
    <w:nsid w:val="1BFE0EC6"/>
    <w:multiLevelType w:val="hybridMultilevel"/>
    <w:tmpl w:val="EF6A6E02"/>
    <w:lvl w:ilvl="0" w:tplc="6518D734">
      <w:start w:val="1"/>
      <w:numFmt w:val="bullet"/>
      <w:pStyle w:val="Recommendations"/>
      <w:lvlText w:val=""/>
      <w:lvlJc w:val="left"/>
      <w:pPr>
        <w:tabs>
          <w:tab w:val="num" w:pos="7560"/>
        </w:tabs>
        <w:ind w:left="7560" w:hanging="720"/>
      </w:pPr>
      <w:rPr>
        <w:rFonts w:ascii="Symbol" w:hAnsi="Symbol" w:hint="default"/>
      </w:rPr>
    </w:lvl>
    <w:lvl w:ilvl="1" w:tplc="04090003" w:tentative="1">
      <w:start w:val="1"/>
      <w:numFmt w:val="bullet"/>
      <w:lvlText w:val="o"/>
      <w:lvlJc w:val="left"/>
      <w:pPr>
        <w:tabs>
          <w:tab w:val="num" w:pos="8280"/>
        </w:tabs>
        <w:ind w:left="8280" w:hanging="360"/>
      </w:pPr>
      <w:rPr>
        <w:rFonts w:ascii="Courier New" w:hAnsi="Courier New" w:cs="Courier New" w:hint="default"/>
      </w:rPr>
    </w:lvl>
    <w:lvl w:ilvl="2" w:tplc="04090005" w:tentative="1">
      <w:start w:val="1"/>
      <w:numFmt w:val="bullet"/>
      <w:lvlText w:val=""/>
      <w:lvlJc w:val="left"/>
      <w:pPr>
        <w:tabs>
          <w:tab w:val="num" w:pos="9000"/>
        </w:tabs>
        <w:ind w:left="9000" w:hanging="360"/>
      </w:pPr>
      <w:rPr>
        <w:rFonts w:ascii="Wingdings" w:hAnsi="Wingdings" w:hint="default"/>
      </w:rPr>
    </w:lvl>
    <w:lvl w:ilvl="3" w:tplc="04090001" w:tentative="1">
      <w:start w:val="1"/>
      <w:numFmt w:val="bullet"/>
      <w:lvlText w:val=""/>
      <w:lvlJc w:val="left"/>
      <w:pPr>
        <w:tabs>
          <w:tab w:val="num" w:pos="9720"/>
        </w:tabs>
        <w:ind w:left="9720" w:hanging="360"/>
      </w:pPr>
      <w:rPr>
        <w:rFonts w:ascii="Symbol" w:hAnsi="Symbol" w:hint="default"/>
      </w:rPr>
    </w:lvl>
    <w:lvl w:ilvl="4" w:tplc="04090003" w:tentative="1">
      <w:start w:val="1"/>
      <w:numFmt w:val="bullet"/>
      <w:lvlText w:val="o"/>
      <w:lvlJc w:val="left"/>
      <w:pPr>
        <w:tabs>
          <w:tab w:val="num" w:pos="10440"/>
        </w:tabs>
        <w:ind w:left="10440" w:hanging="360"/>
      </w:pPr>
      <w:rPr>
        <w:rFonts w:ascii="Courier New" w:hAnsi="Courier New" w:cs="Courier New" w:hint="default"/>
      </w:rPr>
    </w:lvl>
    <w:lvl w:ilvl="5" w:tplc="04090005" w:tentative="1">
      <w:start w:val="1"/>
      <w:numFmt w:val="bullet"/>
      <w:lvlText w:val=""/>
      <w:lvlJc w:val="left"/>
      <w:pPr>
        <w:tabs>
          <w:tab w:val="num" w:pos="11160"/>
        </w:tabs>
        <w:ind w:left="11160" w:hanging="360"/>
      </w:pPr>
      <w:rPr>
        <w:rFonts w:ascii="Wingdings" w:hAnsi="Wingdings" w:hint="default"/>
      </w:rPr>
    </w:lvl>
    <w:lvl w:ilvl="6" w:tplc="04090001" w:tentative="1">
      <w:start w:val="1"/>
      <w:numFmt w:val="bullet"/>
      <w:lvlText w:val=""/>
      <w:lvlJc w:val="left"/>
      <w:pPr>
        <w:tabs>
          <w:tab w:val="num" w:pos="11880"/>
        </w:tabs>
        <w:ind w:left="11880" w:hanging="360"/>
      </w:pPr>
      <w:rPr>
        <w:rFonts w:ascii="Symbol" w:hAnsi="Symbol" w:hint="default"/>
      </w:rPr>
    </w:lvl>
    <w:lvl w:ilvl="7" w:tplc="04090003" w:tentative="1">
      <w:start w:val="1"/>
      <w:numFmt w:val="bullet"/>
      <w:lvlText w:val="o"/>
      <w:lvlJc w:val="left"/>
      <w:pPr>
        <w:tabs>
          <w:tab w:val="num" w:pos="12600"/>
        </w:tabs>
        <w:ind w:left="12600" w:hanging="360"/>
      </w:pPr>
      <w:rPr>
        <w:rFonts w:ascii="Courier New" w:hAnsi="Courier New" w:cs="Courier New" w:hint="default"/>
      </w:rPr>
    </w:lvl>
    <w:lvl w:ilvl="8" w:tplc="04090005" w:tentative="1">
      <w:start w:val="1"/>
      <w:numFmt w:val="bullet"/>
      <w:lvlText w:val=""/>
      <w:lvlJc w:val="left"/>
      <w:pPr>
        <w:tabs>
          <w:tab w:val="num" w:pos="13320"/>
        </w:tabs>
        <w:ind w:left="13320" w:hanging="360"/>
      </w:pPr>
      <w:rPr>
        <w:rFonts w:ascii="Wingdings" w:hAnsi="Wingdings" w:hint="default"/>
      </w:rPr>
    </w:lvl>
  </w:abstractNum>
  <w:abstractNum w:abstractNumId="21">
    <w:nsid w:val="1CC61CFC"/>
    <w:multiLevelType w:val="hybridMultilevel"/>
    <w:tmpl w:val="3CEC7A08"/>
    <w:lvl w:ilvl="0" w:tplc="6518D734">
      <w:start w:val="1"/>
      <w:numFmt w:val="bullet"/>
      <w:pStyle w:val="BulletFrameworkTable"/>
      <w:lvlText w:val="•"/>
      <w:lvlJc w:val="left"/>
      <w:pPr>
        <w:tabs>
          <w:tab w:val="num" w:pos="1656"/>
        </w:tabs>
        <w:ind w:left="1656" w:hanging="360"/>
      </w:pPr>
      <w:rPr>
        <w:rFonts w:ascii="Times New Roman" w:cs="Times New Roman" w:hint="default"/>
        <w:color w:val="auto"/>
      </w:rPr>
    </w:lvl>
    <w:lvl w:ilvl="1" w:tplc="04090003" w:tentative="1">
      <w:start w:val="1"/>
      <w:numFmt w:val="bullet"/>
      <w:lvlText w:val="o"/>
      <w:lvlJc w:val="left"/>
      <w:pPr>
        <w:tabs>
          <w:tab w:val="num" w:pos="2016"/>
        </w:tabs>
        <w:ind w:left="2016" w:hanging="360"/>
      </w:pPr>
      <w:rPr>
        <w:rFonts w:ascii="Courier New" w:hAnsi="Courier New" w:cs="Courier New" w:hint="default"/>
      </w:rPr>
    </w:lvl>
    <w:lvl w:ilvl="2" w:tplc="04090005" w:tentative="1">
      <w:start w:val="1"/>
      <w:numFmt w:val="bullet"/>
      <w:lvlText w:val=""/>
      <w:lvlJc w:val="left"/>
      <w:pPr>
        <w:tabs>
          <w:tab w:val="num" w:pos="2736"/>
        </w:tabs>
        <w:ind w:left="2736" w:hanging="360"/>
      </w:pPr>
      <w:rPr>
        <w:rFonts w:ascii="Wingdings" w:hAnsi="Wingdings" w:hint="default"/>
      </w:rPr>
    </w:lvl>
    <w:lvl w:ilvl="3" w:tplc="04090001" w:tentative="1">
      <w:start w:val="1"/>
      <w:numFmt w:val="bullet"/>
      <w:lvlText w:val=""/>
      <w:lvlJc w:val="left"/>
      <w:pPr>
        <w:tabs>
          <w:tab w:val="num" w:pos="3456"/>
        </w:tabs>
        <w:ind w:left="3456" w:hanging="360"/>
      </w:pPr>
      <w:rPr>
        <w:rFonts w:ascii="Symbol" w:hAnsi="Symbol" w:hint="default"/>
      </w:rPr>
    </w:lvl>
    <w:lvl w:ilvl="4" w:tplc="04090003" w:tentative="1">
      <w:start w:val="1"/>
      <w:numFmt w:val="bullet"/>
      <w:lvlText w:val="o"/>
      <w:lvlJc w:val="left"/>
      <w:pPr>
        <w:tabs>
          <w:tab w:val="num" w:pos="4176"/>
        </w:tabs>
        <w:ind w:left="4176" w:hanging="360"/>
      </w:pPr>
      <w:rPr>
        <w:rFonts w:ascii="Courier New" w:hAnsi="Courier New" w:cs="Courier New" w:hint="default"/>
      </w:rPr>
    </w:lvl>
    <w:lvl w:ilvl="5" w:tplc="04090005" w:tentative="1">
      <w:start w:val="1"/>
      <w:numFmt w:val="bullet"/>
      <w:lvlText w:val=""/>
      <w:lvlJc w:val="left"/>
      <w:pPr>
        <w:tabs>
          <w:tab w:val="num" w:pos="4896"/>
        </w:tabs>
        <w:ind w:left="4896" w:hanging="360"/>
      </w:pPr>
      <w:rPr>
        <w:rFonts w:ascii="Wingdings" w:hAnsi="Wingdings" w:hint="default"/>
      </w:rPr>
    </w:lvl>
    <w:lvl w:ilvl="6" w:tplc="04090001" w:tentative="1">
      <w:start w:val="1"/>
      <w:numFmt w:val="bullet"/>
      <w:lvlText w:val=""/>
      <w:lvlJc w:val="left"/>
      <w:pPr>
        <w:tabs>
          <w:tab w:val="num" w:pos="5616"/>
        </w:tabs>
        <w:ind w:left="5616" w:hanging="360"/>
      </w:pPr>
      <w:rPr>
        <w:rFonts w:ascii="Symbol" w:hAnsi="Symbol" w:hint="default"/>
      </w:rPr>
    </w:lvl>
    <w:lvl w:ilvl="7" w:tplc="04090003" w:tentative="1">
      <w:start w:val="1"/>
      <w:numFmt w:val="bullet"/>
      <w:lvlText w:val="o"/>
      <w:lvlJc w:val="left"/>
      <w:pPr>
        <w:tabs>
          <w:tab w:val="num" w:pos="6336"/>
        </w:tabs>
        <w:ind w:left="6336" w:hanging="360"/>
      </w:pPr>
      <w:rPr>
        <w:rFonts w:ascii="Courier New" w:hAnsi="Courier New" w:cs="Courier New" w:hint="default"/>
      </w:rPr>
    </w:lvl>
    <w:lvl w:ilvl="8" w:tplc="04090005" w:tentative="1">
      <w:start w:val="1"/>
      <w:numFmt w:val="bullet"/>
      <w:lvlText w:val=""/>
      <w:lvlJc w:val="left"/>
      <w:pPr>
        <w:tabs>
          <w:tab w:val="num" w:pos="7056"/>
        </w:tabs>
        <w:ind w:left="7056" w:hanging="360"/>
      </w:pPr>
      <w:rPr>
        <w:rFonts w:ascii="Wingdings" w:hAnsi="Wingdings" w:hint="default"/>
      </w:rPr>
    </w:lvl>
  </w:abstractNum>
  <w:abstractNum w:abstractNumId="22">
    <w:nsid w:val="1D0D2759"/>
    <w:multiLevelType w:val="hybridMultilevel"/>
    <w:tmpl w:val="69A42876"/>
    <w:lvl w:ilvl="0" w:tplc="C18EE734">
      <w:start w:val="1"/>
      <w:numFmt w:val="lowerRoman"/>
      <w:pStyle w:val="L3NumRom"/>
      <w:lvlText w:val="(%1)"/>
      <w:lvlJc w:val="right"/>
      <w:pPr>
        <w:tabs>
          <w:tab w:val="num" w:pos="1440"/>
        </w:tabs>
        <w:ind w:left="1440" w:hanging="144"/>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23">
    <w:nsid w:val="26F12A09"/>
    <w:multiLevelType w:val="multilevel"/>
    <w:tmpl w:val="B4107A14"/>
    <w:lvl w:ilvl="0">
      <w:start w:val="1"/>
      <w:numFmt w:val="bullet"/>
      <w:pStyle w:val="indenteddefinition"/>
      <w:lvlText w:val=""/>
      <w:lvlJc w:val="left"/>
      <w:pPr>
        <w:tabs>
          <w:tab w:val="num" w:pos="1080"/>
        </w:tabs>
        <w:ind w:left="1080" w:hanging="360"/>
      </w:pPr>
      <w:rPr>
        <w:rFonts w:ascii="Symbol" w:hAnsi="Symbol" w:hint="default"/>
      </w:rPr>
    </w:lvl>
    <w:lvl w:ilvl="1" w:tentative="1">
      <w:start w:val="1"/>
      <w:numFmt w:val="bullet"/>
      <w:lvlText w:val="o"/>
      <w:lvlJc w:val="left"/>
      <w:pPr>
        <w:tabs>
          <w:tab w:val="num" w:pos="1800"/>
        </w:tabs>
        <w:ind w:left="1800" w:hanging="360"/>
      </w:pPr>
      <w:rPr>
        <w:rFonts w:ascii="Courier New" w:hAnsi="Courier New"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24">
    <w:nsid w:val="28126F72"/>
    <w:multiLevelType w:val="hybridMultilevel"/>
    <w:tmpl w:val="204C4AD2"/>
    <w:lvl w:ilvl="0" w:tplc="FFFFFFFF">
      <w:start w:val="1"/>
      <w:numFmt w:val="lowerLetter"/>
      <w:pStyle w:val="LetterUnderDefinition"/>
      <w:lvlText w:val="(%1)"/>
      <w:lvlJc w:val="left"/>
      <w:pPr>
        <w:tabs>
          <w:tab w:val="num" w:pos="907"/>
        </w:tabs>
        <w:ind w:left="360" w:hanging="360"/>
      </w:pPr>
      <w:rPr>
        <w:rFonts w:ascii="Times New Roman" w:hAnsi="Times New Roman" w:cs="Times New Roman" w:hint="default"/>
        <w:b w:val="0"/>
        <w:bCs w:val="0"/>
        <w:i w:val="0"/>
        <w:iCs w:val="0"/>
        <w:caps w:val="0"/>
        <w:smallCaps w:val="0"/>
        <w:strike w:val="0"/>
        <w:dstrike w:val="0"/>
        <w:noProof w:val="0"/>
        <w:vanish w:val="0"/>
        <w:color w:val="auto"/>
        <w:spacing w:val="0"/>
        <w:kern w:val="0"/>
        <w:position w:val="0"/>
        <w:u w:val="none"/>
        <w:vertAlign w:val="baseline"/>
        <w:em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5">
    <w:nsid w:val="283B2728"/>
    <w:multiLevelType w:val="multilevel"/>
    <w:tmpl w:val="0FCED63C"/>
    <w:lvl w:ilvl="0">
      <w:start w:val="1"/>
      <w:numFmt w:val="lowerLetter"/>
      <w:pStyle w:val="LetteredList"/>
      <w:lvlText w:val="(%1)"/>
      <w:lvlJc w:val="left"/>
      <w:pPr>
        <w:tabs>
          <w:tab w:val="num" w:pos="1080"/>
        </w:tabs>
        <w:ind w:left="1080" w:hanging="360"/>
      </w:pPr>
      <w:rPr>
        <w:rFonts w:hint="default"/>
        <w:caps w:val="0"/>
        <w:strike w:val="0"/>
        <w:dstrike w:val="0"/>
        <w:vanish w:val="0"/>
        <w:color w:val="000000"/>
        <w:vertAlign w:val="baseline"/>
      </w:rPr>
    </w:lvl>
    <w:lvl w:ilvl="1">
      <w:start w:val="1"/>
      <w:numFmt w:val="lowerRoman"/>
      <w:lvlText w:val="(%2)"/>
      <w:lvlJc w:val="right"/>
      <w:pPr>
        <w:tabs>
          <w:tab w:val="num" w:pos="1440"/>
        </w:tabs>
        <w:ind w:left="1440" w:hanging="72"/>
      </w:pPr>
      <w:rPr>
        <w:rFonts w:hint="default"/>
      </w:rPr>
    </w:lvl>
    <w:lvl w:ilvl="2">
      <w:start w:val="1"/>
      <w:numFmt w:val="lowerRoman"/>
      <w:lvlText w:val="%3."/>
      <w:lvlJc w:val="left"/>
      <w:pPr>
        <w:tabs>
          <w:tab w:val="num" w:pos="2880"/>
        </w:tabs>
        <w:ind w:left="2880" w:hanging="720"/>
      </w:pPr>
      <w:rPr>
        <w:rFonts w:hint="default"/>
      </w:rPr>
    </w:lvl>
    <w:lvl w:ilvl="3">
      <w:start w:val="1"/>
      <w:numFmt w:val="lowerLetter"/>
      <w:lvlText w:val="%4."/>
      <w:lvlJc w:val="left"/>
      <w:pPr>
        <w:tabs>
          <w:tab w:val="num" w:pos="3600"/>
        </w:tabs>
        <w:ind w:left="3600" w:hanging="720"/>
      </w:pPr>
      <w:rPr>
        <w:rFonts w:hint="default"/>
      </w:rPr>
    </w:lvl>
    <w:lvl w:ilvl="4">
      <w:start w:val="1"/>
      <w:numFmt w:val="lowerLetter"/>
      <w:lvlText w:val="(%5)"/>
      <w:lvlJc w:val="left"/>
      <w:pPr>
        <w:tabs>
          <w:tab w:val="num" w:pos="2520"/>
        </w:tabs>
        <w:ind w:left="2520" w:hanging="360"/>
      </w:pPr>
      <w:rPr>
        <w:rFonts w:hint="default"/>
      </w:rPr>
    </w:lvl>
    <w:lvl w:ilvl="5">
      <w:start w:val="1"/>
      <w:numFmt w:val="lowerRoman"/>
      <w:lvlText w:val="(%6)"/>
      <w:lvlJc w:val="left"/>
      <w:pPr>
        <w:tabs>
          <w:tab w:val="num" w:pos="2880"/>
        </w:tabs>
        <w:ind w:left="2880" w:hanging="360"/>
      </w:pPr>
      <w:rPr>
        <w:rFonts w:hint="default"/>
      </w:rPr>
    </w:lvl>
    <w:lvl w:ilvl="6">
      <w:start w:val="1"/>
      <w:numFmt w:val="decimal"/>
      <w:lvlText w:val="%7."/>
      <w:lvlJc w:val="left"/>
      <w:pPr>
        <w:tabs>
          <w:tab w:val="num" w:pos="3240"/>
        </w:tabs>
        <w:ind w:left="3240" w:hanging="360"/>
      </w:pPr>
      <w:rPr>
        <w:rFonts w:hint="default"/>
      </w:rPr>
    </w:lvl>
    <w:lvl w:ilvl="7">
      <w:start w:val="1"/>
      <w:numFmt w:val="lowerLetter"/>
      <w:lvlText w:val="%8."/>
      <w:lvlJc w:val="left"/>
      <w:pPr>
        <w:tabs>
          <w:tab w:val="num" w:pos="3600"/>
        </w:tabs>
        <w:ind w:left="3600" w:hanging="360"/>
      </w:pPr>
      <w:rPr>
        <w:rFonts w:hint="default"/>
      </w:rPr>
    </w:lvl>
    <w:lvl w:ilvl="8">
      <w:start w:val="1"/>
      <w:numFmt w:val="lowerRoman"/>
      <w:lvlText w:val="%9."/>
      <w:lvlJc w:val="left"/>
      <w:pPr>
        <w:tabs>
          <w:tab w:val="num" w:pos="3960"/>
        </w:tabs>
        <w:ind w:left="3960" w:hanging="360"/>
      </w:pPr>
      <w:rPr>
        <w:rFonts w:hint="default"/>
      </w:rPr>
    </w:lvl>
  </w:abstractNum>
  <w:abstractNum w:abstractNumId="26">
    <w:nsid w:val="2B8E12F5"/>
    <w:multiLevelType w:val="hybridMultilevel"/>
    <w:tmpl w:val="0A96617E"/>
    <w:lvl w:ilvl="0" w:tplc="FFFFFFFF">
      <w:start w:val="1"/>
      <w:numFmt w:val="bullet"/>
      <w:pStyle w:val="OutlineStyle"/>
      <w:lvlText w:val="•"/>
      <w:lvlJc w:val="left"/>
      <w:pPr>
        <w:tabs>
          <w:tab w:val="num" w:pos="720"/>
        </w:tabs>
        <w:ind w:left="720" w:hanging="360"/>
      </w:pPr>
      <w:rPr>
        <w:rFonts w:ascii="Times New Roman" w:hAnsi="Times New Roman" w:cs="Times New Roman" w:hint="default"/>
        <w:sz w:val="22"/>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7">
    <w:nsid w:val="2DF718AA"/>
    <w:multiLevelType w:val="hybridMultilevel"/>
    <w:tmpl w:val="377E3BC8"/>
    <w:lvl w:ilvl="0" w:tplc="04090001">
      <w:start w:val="1"/>
      <w:numFmt w:val="bullet"/>
      <w:pStyle w:val="L1BulletedList"/>
      <w:lvlText w:val="•"/>
      <w:lvlJc w:val="left"/>
      <w:pPr>
        <w:tabs>
          <w:tab w:val="num" w:pos="360"/>
        </w:tabs>
        <w:ind w:left="720" w:firstLine="0"/>
      </w:pPr>
      <w:rPr>
        <w:rFonts w:ascii="Times New Roman" w:hAnsi="Times New Roman" w:cs="Times New Roman"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2E7A4D8F"/>
    <w:multiLevelType w:val="hybridMultilevel"/>
    <w:tmpl w:val="93CEC7D8"/>
    <w:lvl w:ilvl="0" w:tplc="04090001">
      <w:start w:val="1"/>
      <w:numFmt w:val="bullet"/>
      <w:pStyle w:val="Stylelevel2Kernat4pt"/>
      <w:lvlText w:val="•"/>
      <w:lvlJc w:val="left"/>
      <w:pPr>
        <w:tabs>
          <w:tab w:val="num" w:pos="1656"/>
        </w:tabs>
        <w:ind w:left="1656" w:hanging="360"/>
      </w:pPr>
      <w:rPr>
        <w:rFonts w:ascii="Times New Roman" w:hAnsi="Times New Roman" w:cs="Times New Roman" w:hint="default"/>
        <w:b/>
        <w:bCs w:val="0"/>
        <w:i/>
        <w:iCs w:val="0"/>
        <w:caps w:val="0"/>
        <w:smallCaps w:val="0"/>
        <w:strike w:val="0"/>
        <w:dstrike w:val="0"/>
        <w:vanish w:val="0"/>
        <w:color w:val="000000"/>
        <w:spacing w:val="0"/>
        <w:position w:val="0"/>
        <w:u w:val="none"/>
        <w:vertAlign w:val="baseline"/>
        <w:em w:val="none"/>
      </w:rPr>
    </w:lvl>
    <w:lvl w:ilvl="1" w:tplc="04090003" w:tentative="1">
      <w:start w:val="1"/>
      <w:numFmt w:val="bullet"/>
      <w:lvlText w:val="o"/>
      <w:lvlJc w:val="left"/>
      <w:pPr>
        <w:tabs>
          <w:tab w:val="num" w:pos="2016"/>
        </w:tabs>
        <w:ind w:left="2016" w:hanging="360"/>
      </w:pPr>
      <w:rPr>
        <w:rFonts w:ascii="Courier New" w:hAnsi="Courier New" w:cs="Courier New" w:hint="default"/>
      </w:rPr>
    </w:lvl>
    <w:lvl w:ilvl="2" w:tplc="04090005" w:tentative="1">
      <w:start w:val="1"/>
      <w:numFmt w:val="bullet"/>
      <w:lvlText w:val=""/>
      <w:lvlJc w:val="left"/>
      <w:pPr>
        <w:tabs>
          <w:tab w:val="num" w:pos="2736"/>
        </w:tabs>
        <w:ind w:left="2736" w:hanging="360"/>
      </w:pPr>
      <w:rPr>
        <w:rFonts w:ascii="Wingdings" w:hAnsi="Wingdings" w:hint="default"/>
      </w:rPr>
    </w:lvl>
    <w:lvl w:ilvl="3" w:tplc="04090001" w:tentative="1">
      <w:start w:val="1"/>
      <w:numFmt w:val="bullet"/>
      <w:lvlText w:val=""/>
      <w:lvlJc w:val="left"/>
      <w:pPr>
        <w:tabs>
          <w:tab w:val="num" w:pos="3456"/>
        </w:tabs>
        <w:ind w:left="3456" w:hanging="360"/>
      </w:pPr>
      <w:rPr>
        <w:rFonts w:ascii="Symbol" w:hAnsi="Symbol" w:hint="default"/>
      </w:rPr>
    </w:lvl>
    <w:lvl w:ilvl="4" w:tplc="04090003" w:tentative="1">
      <w:start w:val="1"/>
      <w:numFmt w:val="bullet"/>
      <w:lvlText w:val="o"/>
      <w:lvlJc w:val="left"/>
      <w:pPr>
        <w:tabs>
          <w:tab w:val="num" w:pos="4176"/>
        </w:tabs>
        <w:ind w:left="4176" w:hanging="360"/>
      </w:pPr>
      <w:rPr>
        <w:rFonts w:ascii="Courier New" w:hAnsi="Courier New" w:cs="Courier New" w:hint="default"/>
      </w:rPr>
    </w:lvl>
    <w:lvl w:ilvl="5" w:tplc="04090005" w:tentative="1">
      <w:start w:val="1"/>
      <w:numFmt w:val="bullet"/>
      <w:lvlText w:val=""/>
      <w:lvlJc w:val="left"/>
      <w:pPr>
        <w:tabs>
          <w:tab w:val="num" w:pos="4896"/>
        </w:tabs>
        <w:ind w:left="4896" w:hanging="360"/>
      </w:pPr>
      <w:rPr>
        <w:rFonts w:ascii="Wingdings" w:hAnsi="Wingdings" w:hint="default"/>
      </w:rPr>
    </w:lvl>
    <w:lvl w:ilvl="6" w:tplc="04090001" w:tentative="1">
      <w:start w:val="1"/>
      <w:numFmt w:val="bullet"/>
      <w:lvlText w:val=""/>
      <w:lvlJc w:val="left"/>
      <w:pPr>
        <w:tabs>
          <w:tab w:val="num" w:pos="5616"/>
        </w:tabs>
        <w:ind w:left="5616" w:hanging="360"/>
      </w:pPr>
      <w:rPr>
        <w:rFonts w:ascii="Symbol" w:hAnsi="Symbol" w:hint="default"/>
      </w:rPr>
    </w:lvl>
    <w:lvl w:ilvl="7" w:tplc="04090003" w:tentative="1">
      <w:start w:val="1"/>
      <w:numFmt w:val="bullet"/>
      <w:lvlText w:val="o"/>
      <w:lvlJc w:val="left"/>
      <w:pPr>
        <w:tabs>
          <w:tab w:val="num" w:pos="6336"/>
        </w:tabs>
        <w:ind w:left="6336" w:hanging="360"/>
      </w:pPr>
      <w:rPr>
        <w:rFonts w:ascii="Courier New" w:hAnsi="Courier New" w:cs="Courier New" w:hint="default"/>
      </w:rPr>
    </w:lvl>
    <w:lvl w:ilvl="8" w:tplc="04090005" w:tentative="1">
      <w:start w:val="1"/>
      <w:numFmt w:val="bullet"/>
      <w:lvlText w:val=""/>
      <w:lvlJc w:val="left"/>
      <w:pPr>
        <w:tabs>
          <w:tab w:val="num" w:pos="7056"/>
        </w:tabs>
        <w:ind w:left="7056" w:hanging="360"/>
      </w:pPr>
      <w:rPr>
        <w:rFonts w:ascii="Wingdings" w:hAnsi="Wingdings" w:hint="default"/>
      </w:rPr>
    </w:lvl>
  </w:abstractNum>
  <w:abstractNum w:abstractNumId="29">
    <w:nsid w:val="2F3711A2"/>
    <w:multiLevelType w:val="hybridMultilevel"/>
    <w:tmpl w:val="61F218C0"/>
    <w:lvl w:ilvl="0" w:tplc="E9EEF8BC">
      <w:start w:val="1"/>
      <w:numFmt w:val="lowerLetter"/>
      <w:lvlText w:val="(%1)"/>
      <w:lvlJc w:val="left"/>
      <w:pPr>
        <w:ind w:left="1843" w:hanging="360"/>
      </w:pPr>
      <w:rPr>
        <w:rFonts w:hint="default"/>
      </w:rPr>
    </w:lvl>
    <w:lvl w:ilvl="1" w:tplc="04090019" w:tentative="1">
      <w:start w:val="1"/>
      <w:numFmt w:val="lowerLetter"/>
      <w:lvlText w:val="%2."/>
      <w:lvlJc w:val="left"/>
      <w:pPr>
        <w:ind w:left="2563" w:hanging="360"/>
      </w:pPr>
    </w:lvl>
    <w:lvl w:ilvl="2" w:tplc="0409001B" w:tentative="1">
      <w:start w:val="1"/>
      <w:numFmt w:val="lowerRoman"/>
      <w:lvlText w:val="%3."/>
      <w:lvlJc w:val="right"/>
      <w:pPr>
        <w:ind w:left="3283" w:hanging="180"/>
      </w:pPr>
    </w:lvl>
    <w:lvl w:ilvl="3" w:tplc="0409000F" w:tentative="1">
      <w:start w:val="1"/>
      <w:numFmt w:val="decimal"/>
      <w:lvlText w:val="%4."/>
      <w:lvlJc w:val="left"/>
      <w:pPr>
        <w:ind w:left="4003" w:hanging="360"/>
      </w:pPr>
    </w:lvl>
    <w:lvl w:ilvl="4" w:tplc="04090019" w:tentative="1">
      <w:start w:val="1"/>
      <w:numFmt w:val="lowerLetter"/>
      <w:lvlText w:val="%5."/>
      <w:lvlJc w:val="left"/>
      <w:pPr>
        <w:ind w:left="4723" w:hanging="360"/>
      </w:pPr>
    </w:lvl>
    <w:lvl w:ilvl="5" w:tplc="0409001B" w:tentative="1">
      <w:start w:val="1"/>
      <w:numFmt w:val="lowerRoman"/>
      <w:lvlText w:val="%6."/>
      <w:lvlJc w:val="right"/>
      <w:pPr>
        <w:ind w:left="5443" w:hanging="180"/>
      </w:pPr>
    </w:lvl>
    <w:lvl w:ilvl="6" w:tplc="0409000F" w:tentative="1">
      <w:start w:val="1"/>
      <w:numFmt w:val="decimal"/>
      <w:lvlText w:val="%7."/>
      <w:lvlJc w:val="left"/>
      <w:pPr>
        <w:ind w:left="6163" w:hanging="360"/>
      </w:pPr>
    </w:lvl>
    <w:lvl w:ilvl="7" w:tplc="04090019" w:tentative="1">
      <w:start w:val="1"/>
      <w:numFmt w:val="lowerLetter"/>
      <w:lvlText w:val="%8."/>
      <w:lvlJc w:val="left"/>
      <w:pPr>
        <w:ind w:left="6883" w:hanging="360"/>
      </w:pPr>
    </w:lvl>
    <w:lvl w:ilvl="8" w:tplc="0409001B" w:tentative="1">
      <w:start w:val="1"/>
      <w:numFmt w:val="lowerRoman"/>
      <w:lvlText w:val="%9."/>
      <w:lvlJc w:val="right"/>
      <w:pPr>
        <w:ind w:left="7603" w:hanging="180"/>
      </w:pPr>
    </w:lvl>
  </w:abstractNum>
  <w:abstractNum w:abstractNumId="30">
    <w:nsid w:val="30DD454D"/>
    <w:multiLevelType w:val="hybridMultilevel"/>
    <w:tmpl w:val="647E9544"/>
    <w:lvl w:ilvl="0" w:tplc="48542030">
      <w:start w:val="1"/>
      <w:numFmt w:val="bullet"/>
      <w:pStyle w:val="Bull"/>
      <w:lvlText w:val=""/>
      <w:lvlJc w:val="left"/>
      <w:pPr>
        <w:tabs>
          <w:tab w:val="num" w:pos="0"/>
        </w:tabs>
        <w:ind w:left="216" w:hanging="216"/>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32B92A23"/>
    <w:multiLevelType w:val="multilevel"/>
    <w:tmpl w:val="A8427B38"/>
    <w:styleLink w:val="StyleOutlinenumbered"/>
    <w:lvl w:ilvl="0">
      <w:start w:val="1"/>
      <w:numFmt w:val="decimal"/>
      <w:lvlText w:val="%1."/>
      <w:lvlJc w:val="right"/>
      <w:pPr>
        <w:tabs>
          <w:tab w:val="num" w:pos="720"/>
        </w:tabs>
        <w:ind w:left="720" w:hanging="360"/>
      </w:pPr>
      <w:rPr>
        <w:kern w:val="8"/>
      </w:rPr>
    </w:lvl>
    <w:lvl w:ilvl="1">
      <w:start w:val="1"/>
      <w:numFmt w:val="lowerLetter"/>
      <w:lvlText w:val="(%2)"/>
      <w:lvlJc w:val="right"/>
      <w:pPr>
        <w:tabs>
          <w:tab w:val="num" w:pos="1440"/>
        </w:tabs>
        <w:ind w:left="1440" w:hanging="144"/>
      </w:pPr>
      <w:rPr>
        <w:rFonts w:hint="default"/>
      </w:rPr>
    </w:lvl>
    <w:lvl w:ilvl="2">
      <w:start w:val="1"/>
      <w:numFmt w:val="lowerRoman"/>
      <w:lvlText w:val="(%3)"/>
      <w:lvlJc w:val="right"/>
      <w:pPr>
        <w:tabs>
          <w:tab w:val="num" w:pos="2520"/>
        </w:tabs>
        <w:ind w:left="2520" w:hanging="360"/>
      </w:pPr>
      <w:rPr>
        <w:rFonts w:hint="default"/>
      </w:rPr>
    </w:lvl>
    <w:lvl w:ilvl="3">
      <w:start w:val="1"/>
      <w:numFmt w:val="lowerLetter"/>
      <w:lvlText w:val="%4."/>
      <w:lvlJc w:val="left"/>
      <w:pPr>
        <w:tabs>
          <w:tab w:val="num" w:pos="3240"/>
        </w:tabs>
        <w:ind w:left="3240" w:hanging="72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32">
    <w:nsid w:val="33D238B4"/>
    <w:multiLevelType w:val="multilevel"/>
    <w:tmpl w:val="08A624E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3">
    <w:nsid w:val="35EF573A"/>
    <w:multiLevelType w:val="hybridMultilevel"/>
    <w:tmpl w:val="E3F81CC8"/>
    <w:lvl w:ilvl="0" w:tplc="04090001">
      <w:start w:val="1"/>
      <w:numFmt w:val="lowerLetter"/>
      <w:pStyle w:val="StylebulletedStudy14Kernat4pt4"/>
      <w:lvlText w:val="(%1)"/>
      <w:lvlJc w:val="left"/>
      <w:pPr>
        <w:tabs>
          <w:tab w:val="num" w:pos="1080"/>
        </w:tabs>
        <w:ind w:left="1080" w:hanging="360"/>
      </w:pPr>
      <w:rPr>
        <w:rFonts w:hint="default"/>
        <w:b/>
        <w:i/>
      </w:rPr>
    </w:lvl>
    <w:lvl w:ilvl="1" w:tplc="04090003">
      <w:start w:val="1"/>
      <w:numFmt w:val="lowerLetter"/>
      <w:lvlText w:val="(%2)"/>
      <w:lvlJc w:val="left"/>
      <w:pPr>
        <w:tabs>
          <w:tab w:val="num" w:pos="1440"/>
        </w:tabs>
        <w:ind w:left="1440" w:hanging="360"/>
      </w:pPr>
      <w:rPr>
        <w:rFonts w:hint="default"/>
        <w:b/>
        <w:i/>
      </w:r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34">
    <w:nsid w:val="37B8569F"/>
    <w:multiLevelType w:val="hybridMultilevel"/>
    <w:tmpl w:val="DC38DE3C"/>
    <w:lvl w:ilvl="0" w:tplc="04090001">
      <w:start w:val="1"/>
      <w:numFmt w:val="bullet"/>
      <w:pStyle w:val="bulletedStudy14Char"/>
      <w:lvlText w:val="•"/>
      <w:lvlJc w:val="left"/>
      <w:pPr>
        <w:tabs>
          <w:tab w:val="num" w:pos="1080"/>
        </w:tabs>
        <w:ind w:left="1080" w:hanging="360"/>
      </w:pPr>
      <w:rPr>
        <w:rFonts w:ascii="Times New Roman" w:hAnsi="Times New Roman" w:cs="Times New Roman" w:hint="default"/>
        <w:b/>
        <w:bCs w:val="0"/>
        <w:i/>
        <w:iCs w:val="0"/>
        <w:caps w:val="0"/>
        <w:smallCaps w:val="0"/>
        <w:strike w:val="0"/>
        <w:dstrike w:val="0"/>
        <w:vanish w:val="0"/>
        <w:color w:val="000000"/>
        <w:spacing w:val="0"/>
        <w:position w:val="0"/>
        <w:u w:val="none"/>
        <w:vertAlign w:val="baseline"/>
        <w:em w:val="none"/>
      </w:rPr>
    </w:lvl>
    <w:lvl w:ilvl="1" w:tplc="04090003">
      <w:start w:val="1"/>
      <w:numFmt w:val="lowerLetter"/>
      <w:lvlText w:val="%2."/>
      <w:lvlJc w:val="left"/>
      <w:pPr>
        <w:tabs>
          <w:tab w:val="num" w:pos="1440"/>
        </w:tabs>
        <w:ind w:left="1440" w:hanging="360"/>
      </w:pPr>
      <w:rPr>
        <w:rFonts w:hint="default"/>
        <w:b w:val="0"/>
        <w:i w:val="0"/>
      </w:r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35">
    <w:nsid w:val="37D35CF2"/>
    <w:multiLevelType w:val="multilevel"/>
    <w:tmpl w:val="8A240050"/>
    <w:lvl w:ilvl="0">
      <w:start w:val="1"/>
      <w:numFmt w:val="bullet"/>
      <w:pStyle w:val="IFACBulletList1"/>
      <w:lvlText w:val=""/>
      <w:lvlJc w:val="left"/>
      <w:pPr>
        <w:ind w:left="360" w:hanging="360"/>
      </w:pPr>
      <w:rPr>
        <w:rFonts w:ascii="Symbol" w:hAnsi="Symbol" w:hint="default"/>
        <w:sz w:val="20"/>
      </w:rPr>
    </w:lvl>
    <w:lvl w:ilvl="1">
      <w:start w:val="1"/>
      <w:numFmt w:val="bullet"/>
      <w:lvlText w:val="o"/>
      <w:lvlJc w:val="left"/>
      <w:pPr>
        <w:ind w:left="1094" w:hanging="547"/>
      </w:pPr>
      <w:rPr>
        <w:rFonts w:ascii="Courier New" w:hAnsi="Courier New" w:cs="Courier New" w:hint="default"/>
      </w:rPr>
    </w:lvl>
    <w:lvl w:ilvl="2">
      <w:start w:val="1"/>
      <w:numFmt w:val="bullet"/>
      <w:pStyle w:val="IFACBulletList3"/>
      <w:lvlText w:val="–"/>
      <w:lvlJc w:val="left"/>
      <w:pPr>
        <w:ind w:left="1641" w:hanging="547"/>
      </w:pPr>
      <w:rPr>
        <w:rFonts w:ascii="Times New Roman" w:hAnsi="Times New Roman" w:cs="Times New Roman" w:hint="default"/>
      </w:rPr>
    </w:lvl>
    <w:lvl w:ilvl="3">
      <w:start w:val="1"/>
      <w:numFmt w:val="decimal"/>
      <w:lvlText w:val="(%4)"/>
      <w:lvlJc w:val="left"/>
      <w:pPr>
        <w:ind w:left="2188" w:hanging="547"/>
      </w:pPr>
      <w:rPr>
        <w:rFonts w:hint="default"/>
      </w:rPr>
    </w:lvl>
    <w:lvl w:ilvl="4">
      <w:start w:val="1"/>
      <w:numFmt w:val="lowerLetter"/>
      <w:lvlText w:val="(%5)"/>
      <w:lvlJc w:val="left"/>
      <w:pPr>
        <w:ind w:left="2735" w:hanging="547"/>
      </w:pPr>
      <w:rPr>
        <w:rFonts w:hint="default"/>
      </w:rPr>
    </w:lvl>
    <w:lvl w:ilvl="5">
      <w:start w:val="1"/>
      <w:numFmt w:val="lowerRoman"/>
      <w:lvlText w:val="(%6)"/>
      <w:lvlJc w:val="left"/>
      <w:pPr>
        <w:ind w:left="3282" w:hanging="547"/>
      </w:pPr>
      <w:rPr>
        <w:rFonts w:hint="default"/>
      </w:rPr>
    </w:lvl>
    <w:lvl w:ilvl="6">
      <w:start w:val="1"/>
      <w:numFmt w:val="decimal"/>
      <w:lvlText w:val="%7."/>
      <w:lvlJc w:val="left"/>
      <w:pPr>
        <w:ind w:left="3829" w:hanging="547"/>
      </w:pPr>
      <w:rPr>
        <w:rFonts w:hint="default"/>
      </w:rPr>
    </w:lvl>
    <w:lvl w:ilvl="7">
      <w:start w:val="1"/>
      <w:numFmt w:val="lowerLetter"/>
      <w:lvlText w:val="%8."/>
      <w:lvlJc w:val="left"/>
      <w:pPr>
        <w:ind w:left="4376" w:hanging="547"/>
      </w:pPr>
      <w:rPr>
        <w:rFonts w:hint="default"/>
      </w:rPr>
    </w:lvl>
    <w:lvl w:ilvl="8">
      <w:start w:val="1"/>
      <w:numFmt w:val="lowerRoman"/>
      <w:lvlText w:val="%9."/>
      <w:lvlJc w:val="left"/>
      <w:pPr>
        <w:ind w:left="4923" w:hanging="547"/>
      </w:pPr>
      <w:rPr>
        <w:rFonts w:hint="default"/>
      </w:rPr>
    </w:lvl>
  </w:abstractNum>
  <w:abstractNum w:abstractNumId="36">
    <w:nsid w:val="3B090AFF"/>
    <w:multiLevelType w:val="hybridMultilevel"/>
    <w:tmpl w:val="4D0AE918"/>
    <w:lvl w:ilvl="0" w:tplc="432A1188">
      <w:start w:val="1"/>
      <w:numFmt w:val="bullet"/>
      <w:pStyle w:val="BulletedListundernumpara"/>
      <w:lvlText w:val="•"/>
      <w:lvlJc w:val="left"/>
      <w:pPr>
        <w:tabs>
          <w:tab w:val="num" w:pos="1080"/>
        </w:tabs>
        <w:ind w:left="1080" w:hanging="360"/>
      </w:pPr>
      <w:rPr>
        <w:rFonts w:ascii="Times New Roman" w:cs="Times New Roman" w:hint="default"/>
        <w:color w:val="auto"/>
      </w:rPr>
    </w:lvl>
    <w:lvl w:ilvl="1" w:tplc="DF74FECE">
      <w:start w:val="1"/>
      <w:numFmt w:val="bullet"/>
      <w:lvlText w:val="-"/>
      <w:lvlJc w:val="left"/>
      <w:pPr>
        <w:tabs>
          <w:tab w:val="num" w:pos="1440"/>
        </w:tabs>
        <w:ind w:left="1440" w:hanging="360"/>
      </w:pPr>
      <w:rPr>
        <w:rFonts w:ascii="Times New Roman" w:hAnsi="Times New Roman" w:cs="Times New Roman" w:hint="default"/>
      </w:rPr>
    </w:lvl>
    <w:lvl w:ilvl="2" w:tplc="DAAEF0AC">
      <w:start w:val="1"/>
      <w:numFmt w:val="bullet"/>
      <w:lvlText w:val=""/>
      <w:lvlJc w:val="left"/>
      <w:pPr>
        <w:tabs>
          <w:tab w:val="num" w:pos="2160"/>
        </w:tabs>
        <w:ind w:left="2160" w:hanging="360"/>
      </w:pPr>
      <w:rPr>
        <w:rFonts w:ascii="Wingdings" w:hAnsi="Wingdings" w:hint="default"/>
      </w:rPr>
    </w:lvl>
    <w:lvl w:ilvl="3" w:tplc="8A740E9E" w:tentative="1">
      <w:start w:val="1"/>
      <w:numFmt w:val="bullet"/>
      <w:lvlText w:val=""/>
      <w:lvlJc w:val="left"/>
      <w:pPr>
        <w:tabs>
          <w:tab w:val="num" w:pos="2880"/>
        </w:tabs>
        <w:ind w:left="2880" w:hanging="360"/>
      </w:pPr>
      <w:rPr>
        <w:rFonts w:ascii="Symbol" w:hAnsi="Symbol" w:hint="default"/>
      </w:rPr>
    </w:lvl>
    <w:lvl w:ilvl="4" w:tplc="3D1CD1E6" w:tentative="1">
      <w:start w:val="1"/>
      <w:numFmt w:val="bullet"/>
      <w:lvlText w:val="o"/>
      <w:lvlJc w:val="left"/>
      <w:pPr>
        <w:tabs>
          <w:tab w:val="num" w:pos="3600"/>
        </w:tabs>
        <w:ind w:left="3600" w:hanging="360"/>
      </w:pPr>
      <w:rPr>
        <w:rFonts w:ascii="Courier New" w:hAnsi="Courier New" w:hint="default"/>
      </w:rPr>
    </w:lvl>
    <w:lvl w:ilvl="5" w:tplc="0F4E973A" w:tentative="1">
      <w:start w:val="1"/>
      <w:numFmt w:val="bullet"/>
      <w:lvlText w:val=""/>
      <w:lvlJc w:val="left"/>
      <w:pPr>
        <w:tabs>
          <w:tab w:val="num" w:pos="4320"/>
        </w:tabs>
        <w:ind w:left="4320" w:hanging="360"/>
      </w:pPr>
      <w:rPr>
        <w:rFonts w:ascii="Wingdings" w:hAnsi="Wingdings" w:hint="default"/>
      </w:rPr>
    </w:lvl>
    <w:lvl w:ilvl="6" w:tplc="22F8E37E" w:tentative="1">
      <w:start w:val="1"/>
      <w:numFmt w:val="bullet"/>
      <w:lvlText w:val=""/>
      <w:lvlJc w:val="left"/>
      <w:pPr>
        <w:tabs>
          <w:tab w:val="num" w:pos="5040"/>
        </w:tabs>
        <w:ind w:left="5040" w:hanging="360"/>
      </w:pPr>
      <w:rPr>
        <w:rFonts w:ascii="Symbol" w:hAnsi="Symbol" w:hint="default"/>
      </w:rPr>
    </w:lvl>
    <w:lvl w:ilvl="7" w:tplc="ECFC330A" w:tentative="1">
      <w:start w:val="1"/>
      <w:numFmt w:val="bullet"/>
      <w:lvlText w:val="o"/>
      <w:lvlJc w:val="left"/>
      <w:pPr>
        <w:tabs>
          <w:tab w:val="num" w:pos="5760"/>
        </w:tabs>
        <w:ind w:left="5760" w:hanging="360"/>
      </w:pPr>
      <w:rPr>
        <w:rFonts w:ascii="Courier New" w:hAnsi="Courier New" w:hint="default"/>
      </w:rPr>
    </w:lvl>
    <w:lvl w:ilvl="8" w:tplc="7C36C9BE" w:tentative="1">
      <w:start w:val="1"/>
      <w:numFmt w:val="bullet"/>
      <w:lvlText w:val=""/>
      <w:lvlJc w:val="left"/>
      <w:pPr>
        <w:tabs>
          <w:tab w:val="num" w:pos="6480"/>
        </w:tabs>
        <w:ind w:left="6480" w:hanging="360"/>
      </w:pPr>
      <w:rPr>
        <w:rFonts w:ascii="Wingdings" w:hAnsi="Wingdings" w:hint="default"/>
      </w:rPr>
    </w:lvl>
  </w:abstractNum>
  <w:abstractNum w:abstractNumId="37">
    <w:nsid w:val="3C16453F"/>
    <w:multiLevelType w:val="hybridMultilevel"/>
    <w:tmpl w:val="8EBC2424"/>
    <w:lvl w:ilvl="0" w:tplc="FFFFFFFF">
      <w:start w:val="1"/>
      <w:numFmt w:val="bullet"/>
      <w:pStyle w:val="L1Dash"/>
      <w:lvlText w:val="–"/>
      <w:lvlJc w:val="left"/>
      <w:pPr>
        <w:tabs>
          <w:tab w:val="num" w:pos="720"/>
        </w:tabs>
        <w:ind w:left="720" w:firstLine="0"/>
      </w:pPr>
      <w:rPr>
        <w:rFonts w:ascii="Times New Roman" w:hAnsi="Times New Roman" w:cs="Times New Roman" w:hint="default"/>
        <w:color w:val="auto"/>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8">
    <w:nsid w:val="3E074E71"/>
    <w:multiLevelType w:val="hybridMultilevel"/>
    <w:tmpl w:val="42786936"/>
    <w:lvl w:ilvl="0" w:tplc="9DC05412">
      <w:start w:val="1"/>
      <w:numFmt w:val="bullet"/>
      <w:pStyle w:val="ListBullet2"/>
      <w:lvlText w:val=""/>
      <w:lvlJc w:val="left"/>
      <w:pPr>
        <w:tabs>
          <w:tab w:val="num" w:pos="720"/>
        </w:tabs>
        <w:ind w:left="720" w:hanging="360"/>
      </w:pPr>
      <w:rPr>
        <w:rFonts w:ascii="Symbol" w:hAnsi="Symbol" w:hint="default"/>
        <w:b w:val="0"/>
        <w:i w:val="0"/>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3EBD20EA"/>
    <w:multiLevelType w:val="hybridMultilevel"/>
    <w:tmpl w:val="904AE5BA"/>
    <w:lvl w:ilvl="0" w:tplc="04090001">
      <w:start w:val="1"/>
      <w:numFmt w:val="bullet"/>
      <w:pStyle w:val="BulletedListL3Hollow"/>
      <w:lvlText w:val="◦"/>
      <w:lvlJc w:val="left"/>
      <w:pPr>
        <w:tabs>
          <w:tab w:val="num" w:pos="720"/>
        </w:tabs>
        <w:ind w:left="360" w:firstLine="0"/>
      </w:pPr>
      <w:rPr>
        <w:rFonts w:ascii="Times New Roman" w:hAnsi="Times New Roman" w:cs="Times New Roman"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nsid w:val="410D583B"/>
    <w:multiLevelType w:val="hybridMultilevel"/>
    <w:tmpl w:val="9FA06E86"/>
    <w:lvl w:ilvl="0" w:tplc="04090001">
      <w:start w:val="1"/>
      <w:numFmt w:val="bullet"/>
      <w:pStyle w:val="BulletedList"/>
      <w:lvlText w:val="•"/>
      <w:lvlJc w:val="left"/>
      <w:pPr>
        <w:tabs>
          <w:tab w:val="num" w:pos="360"/>
        </w:tabs>
        <w:ind w:left="360" w:hanging="360"/>
      </w:pPr>
      <w:rPr>
        <w:rFonts w:ascii="Times New Roman" w:hAnsi="Times New Roman" w:cs="Times New Roman" w:hint="default"/>
        <w:color w:val="auto"/>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nsid w:val="419712E7"/>
    <w:multiLevelType w:val="hybridMultilevel"/>
    <w:tmpl w:val="01ECF64A"/>
    <w:lvl w:ilvl="0" w:tplc="04090001">
      <w:start w:val="1"/>
      <w:numFmt w:val="bullet"/>
      <w:lvlText w:val=""/>
      <w:lvlJc w:val="left"/>
      <w:pPr>
        <w:ind w:left="1620" w:hanging="360"/>
      </w:pPr>
      <w:rPr>
        <w:rFonts w:ascii="Symbol" w:hAnsi="Symbol"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1">
      <w:start w:val="1"/>
      <w:numFmt w:val="bullet"/>
      <w:lvlText w:val=""/>
      <w:lvlJc w:val="left"/>
      <w:pPr>
        <w:ind w:left="3780" w:hanging="360"/>
      </w:pPr>
      <w:rPr>
        <w:rFonts w:ascii="Symbol" w:hAnsi="Symbol" w:hint="default"/>
      </w:r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42">
    <w:nsid w:val="430D12EF"/>
    <w:multiLevelType w:val="hybridMultilevel"/>
    <w:tmpl w:val="1A8E13FE"/>
    <w:lvl w:ilvl="0" w:tplc="88CA537A">
      <w:start w:val="1"/>
      <w:numFmt w:val="bullet"/>
      <w:pStyle w:val="Iaps1006BulletHollow"/>
      <w:lvlText w:val="◦"/>
      <w:lvlJc w:val="left"/>
      <w:pPr>
        <w:tabs>
          <w:tab w:val="num" w:pos="1152"/>
        </w:tabs>
        <w:ind w:left="792" w:firstLine="0"/>
      </w:pPr>
      <w:rPr>
        <w:rFonts w:ascii="Times New Roman" w:hAnsi="Times New Roman" w:cs="Times New Roman" w:hint="default"/>
        <w:color w:val="auto"/>
      </w:rPr>
    </w:lvl>
    <w:lvl w:ilvl="1" w:tplc="FFFFFFFF" w:tentative="1">
      <w:start w:val="1"/>
      <w:numFmt w:val="bullet"/>
      <w:lvlText w:val="o"/>
      <w:lvlJc w:val="left"/>
      <w:pPr>
        <w:tabs>
          <w:tab w:val="num" w:pos="1872"/>
        </w:tabs>
        <w:ind w:left="1872" w:hanging="360"/>
      </w:pPr>
      <w:rPr>
        <w:rFonts w:ascii="Courier New" w:hAnsi="Courier New" w:cs="Courier New" w:hint="default"/>
      </w:rPr>
    </w:lvl>
    <w:lvl w:ilvl="2" w:tplc="FFFFFFFF" w:tentative="1">
      <w:start w:val="1"/>
      <w:numFmt w:val="bullet"/>
      <w:lvlText w:val=""/>
      <w:lvlJc w:val="left"/>
      <w:pPr>
        <w:tabs>
          <w:tab w:val="num" w:pos="2592"/>
        </w:tabs>
        <w:ind w:left="2592" w:hanging="360"/>
      </w:pPr>
      <w:rPr>
        <w:rFonts w:ascii="Wingdings" w:hAnsi="Wingdings" w:hint="default"/>
      </w:rPr>
    </w:lvl>
    <w:lvl w:ilvl="3" w:tplc="FFFFFFFF" w:tentative="1">
      <w:start w:val="1"/>
      <w:numFmt w:val="bullet"/>
      <w:lvlText w:val=""/>
      <w:lvlJc w:val="left"/>
      <w:pPr>
        <w:tabs>
          <w:tab w:val="num" w:pos="3312"/>
        </w:tabs>
        <w:ind w:left="3312" w:hanging="360"/>
      </w:pPr>
      <w:rPr>
        <w:rFonts w:ascii="Symbol" w:hAnsi="Symbol" w:hint="default"/>
      </w:rPr>
    </w:lvl>
    <w:lvl w:ilvl="4" w:tplc="FFFFFFFF" w:tentative="1">
      <w:start w:val="1"/>
      <w:numFmt w:val="bullet"/>
      <w:lvlText w:val="o"/>
      <w:lvlJc w:val="left"/>
      <w:pPr>
        <w:tabs>
          <w:tab w:val="num" w:pos="4032"/>
        </w:tabs>
        <w:ind w:left="4032" w:hanging="360"/>
      </w:pPr>
      <w:rPr>
        <w:rFonts w:ascii="Courier New" w:hAnsi="Courier New" w:cs="Courier New" w:hint="default"/>
      </w:rPr>
    </w:lvl>
    <w:lvl w:ilvl="5" w:tplc="FFFFFFFF" w:tentative="1">
      <w:start w:val="1"/>
      <w:numFmt w:val="bullet"/>
      <w:lvlText w:val=""/>
      <w:lvlJc w:val="left"/>
      <w:pPr>
        <w:tabs>
          <w:tab w:val="num" w:pos="4752"/>
        </w:tabs>
        <w:ind w:left="4752" w:hanging="360"/>
      </w:pPr>
      <w:rPr>
        <w:rFonts w:ascii="Wingdings" w:hAnsi="Wingdings" w:hint="default"/>
      </w:rPr>
    </w:lvl>
    <w:lvl w:ilvl="6" w:tplc="FFFFFFFF" w:tentative="1">
      <w:start w:val="1"/>
      <w:numFmt w:val="bullet"/>
      <w:lvlText w:val=""/>
      <w:lvlJc w:val="left"/>
      <w:pPr>
        <w:tabs>
          <w:tab w:val="num" w:pos="5472"/>
        </w:tabs>
        <w:ind w:left="5472" w:hanging="360"/>
      </w:pPr>
      <w:rPr>
        <w:rFonts w:ascii="Symbol" w:hAnsi="Symbol" w:hint="default"/>
      </w:rPr>
    </w:lvl>
    <w:lvl w:ilvl="7" w:tplc="FFFFFFFF" w:tentative="1">
      <w:start w:val="1"/>
      <w:numFmt w:val="bullet"/>
      <w:lvlText w:val="o"/>
      <w:lvlJc w:val="left"/>
      <w:pPr>
        <w:tabs>
          <w:tab w:val="num" w:pos="6192"/>
        </w:tabs>
        <w:ind w:left="6192" w:hanging="360"/>
      </w:pPr>
      <w:rPr>
        <w:rFonts w:ascii="Courier New" w:hAnsi="Courier New" w:cs="Courier New" w:hint="default"/>
      </w:rPr>
    </w:lvl>
    <w:lvl w:ilvl="8" w:tplc="FFFFFFFF" w:tentative="1">
      <w:start w:val="1"/>
      <w:numFmt w:val="bullet"/>
      <w:lvlText w:val=""/>
      <w:lvlJc w:val="left"/>
      <w:pPr>
        <w:tabs>
          <w:tab w:val="num" w:pos="6912"/>
        </w:tabs>
        <w:ind w:left="6912" w:hanging="360"/>
      </w:pPr>
      <w:rPr>
        <w:rFonts w:ascii="Wingdings" w:hAnsi="Wingdings" w:hint="default"/>
      </w:rPr>
    </w:lvl>
  </w:abstractNum>
  <w:abstractNum w:abstractNumId="43">
    <w:nsid w:val="43CA684B"/>
    <w:multiLevelType w:val="hybridMultilevel"/>
    <w:tmpl w:val="C2C8F076"/>
    <w:lvl w:ilvl="0" w:tplc="FFFFFFFF">
      <w:start w:val="1"/>
      <w:numFmt w:val="lowerLetter"/>
      <w:pStyle w:val="StylebulletedStudy14After12ptKernat4pt"/>
      <w:lvlText w:val="(%1)"/>
      <w:lvlJc w:val="left"/>
      <w:pPr>
        <w:tabs>
          <w:tab w:val="num" w:pos="1080"/>
        </w:tabs>
        <w:ind w:left="1080" w:hanging="360"/>
      </w:pPr>
      <w:rPr>
        <w:rFonts w:hint="default"/>
      </w:rPr>
    </w:lvl>
    <w:lvl w:ilvl="1" w:tplc="FFFFFFFF" w:tentative="1">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4">
    <w:nsid w:val="46305C23"/>
    <w:multiLevelType w:val="hybridMultilevel"/>
    <w:tmpl w:val="0ED69E46"/>
    <w:lvl w:ilvl="0" w:tplc="DB167B64">
      <w:start w:val="4"/>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4E210020"/>
    <w:multiLevelType w:val="hybridMultilevel"/>
    <w:tmpl w:val="0C822E64"/>
    <w:lvl w:ilvl="0" w:tplc="485A1DF4">
      <w:start w:val="1"/>
      <w:numFmt w:val="bullet"/>
      <w:pStyle w:val="Numberedparagraph1"/>
      <w:lvlText w:val="•"/>
      <w:lvlJc w:val="left"/>
      <w:pPr>
        <w:tabs>
          <w:tab w:val="num" w:pos="360"/>
        </w:tabs>
        <w:ind w:left="360" w:hanging="360"/>
      </w:pPr>
      <w:rPr>
        <w:rFonts w:ascii="Times New Roman" w:hAnsi="Times New Roman" w:cs="Times New Roman" w:hint="default"/>
      </w:rPr>
    </w:lvl>
    <w:lvl w:ilvl="1" w:tplc="92D6ADBA" w:tentative="1">
      <w:start w:val="1"/>
      <w:numFmt w:val="bullet"/>
      <w:lvlText w:val="o"/>
      <w:lvlJc w:val="left"/>
      <w:pPr>
        <w:tabs>
          <w:tab w:val="num" w:pos="1440"/>
        </w:tabs>
        <w:ind w:left="1440" w:hanging="360"/>
      </w:pPr>
      <w:rPr>
        <w:rFonts w:ascii="Courier New" w:hAnsi="Courier New" w:hint="default"/>
      </w:rPr>
    </w:lvl>
    <w:lvl w:ilvl="2" w:tplc="40FEC60C" w:tentative="1">
      <w:start w:val="1"/>
      <w:numFmt w:val="bullet"/>
      <w:lvlText w:val=""/>
      <w:lvlJc w:val="left"/>
      <w:pPr>
        <w:tabs>
          <w:tab w:val="num" w:pos="2160"/>
        </w:tabs>
        <w:ind w:left="2160" w:hanging="360"/>
      </w:pPr>
      <w:rPr>
        <w:rFonts w:ascii="Wingdings" w:hAnsi="Wingdings" w:hint="default"/>
      </w:rPr>
    </w:lvl>
    <w:lvl w:ilvl="3" w:tplc="62FCB43A" w:tentative="1">
      <w:start w:val="1"/>
      <w:numFmt w:val="bullet"/>
      <w:lvlText w:val=""/>
      <w:lvlJc w:val="left"/>
      <w:pPr>
        <w:tabs>
          <w:tab w:val="num" w:pos="2880"/>
        </w:tabs>
        <w:ind w:left="2880" w:hanging="360"/>
      </w:pPr>
      <w:rPr>
        <w:rFonts w:ascii="Symbol" w:hAnsi="Symbol" w:hint="default"/>
      </w:rPr>
    </w:lvl>
    <w:lvl w:ilvl="4" w:tplc="B5C6E17E" w:tentative="1">
      <w:start w:val="1"/>
      <w:numFmt w:val="bullet"/>
      <w:lvlText w:val="o"/>
      <w:lvlJc w:val="left"/>
      <w:pPr>
        <w:tabs>
          <w:tab w:val="num" w:pos="3600"/>
        </w:tabs>
        <w:ind w:left="3600" w:hanging="360"/>
      </w:pPr>
      <w:rPr>
        <w:rFonts w:ascii="Courier New" w:hAnsi="Courier New" w:hint="default"/>
      </w:rPr>
    </w:lvl>
    <w:lvl w:ilvl="5" w:tplc="51A82DFA" w:tentative="1">
      <w:start w:val="1"/>
      <w:numFmt w:val="bullet"/>
      <w:lvlText w:val=""/>
      <w:lvlJc w:val="left"/>
      <w:pPr>
        <w:tabs>
          <w:tab w:val="num" w:pos="4320"/>
        </w:tabs>
        <w:ind w:left="4320" w:hanging="360"/>
      </w:pPr>
      <w:rPr>
        <w:rFonts w:ascii="Wingdings" w:hAnsi="Wingdings" w:hint="default"/>
      </w:rPr>
    </w:lvl>
    <w:lvl w:ilvl="6" w:tplc="1B5E6604" w:tentative="1">
      <w:start w:val="1"/>
      <w:numFmt w:val="bullet"/>
      <w:lvlText w:val=""/>
      <w:lvlJc w:val="left"/>
      <w:pPr>
        <w:tabs>
          <w:tab w:val="num" w:pos="5040"/>
        </w:tabs>
        <w:ind w:left="5040" w:hanging="360"/>
      </w:pPr>
      <w:rPr>
        <w:rFonts w:ascii="Symbol" w:hAnsi="Symbol" w:hint="default"/>
      </w:rPr>
    </w:lvl>
    <w:lvl w:ilvl="7" w:tplc="3984013A" w:tentative="1">
      <w:start w:val="1"/>
      <w:numFmt w:val="bullet"/>
      <w:lvlText w:val="o"/>
      <w:lvlJc w:val="left"/>
      <w:pPr>
        <w:tabs>
          <w:tab w:val="num" w:pos="5760"/>
        </w:tabs>
        <w:ind w:left="5760" w:hanging="360"/>
      </w:pPr>
      <w:rPr>
        <w:rFonts w:ascii="Courier New" w:hAnsi="Courier New" w:hint="default"/>
      </w:rPr>
    </w:lvl>
    <w:lvl w:ilvl="8" w:tplc="471EDEEC" w:tentative="1">
      <w:start w:val="1"/>
      <w:numFmt w:val="bullet"/>
      <w:lvlText w:val=""/>
      <w:lvlJc w:val="left"/>
      <w:pPr>
        <w:tabs>
          <w:tab w:val="num" w:pos="6480"/>
        </w:tabs>
        <w:ind w:left="6480" w:hanging="360"/>
      </w:pPr>
      <w:rPr>
        <w:rFonts w:ascii="Wingdings" w:hAnsi="Wingdings" w:hint="default"/>
      </w:rPr>
    </w:lvl>
  </w:abstractNum>
  <w:abstractNum w:abstractNumId="46">
    <w:nsid w:val="4E857FFB"/>
    <w:multiLevelType w:val="hybridMultilevel"/>
    <w:tmpl w:val="50F09892"/>
    <w:lvl w:ilvl="0" w:tplc="0409000F">
      <w:start w:val="1"/>
      <w:numFmt w:val="bullet"/>
      <w:pStyle w:val="BulletedListSubpoint"/>
      <w:lvlText w:val="◦"/>
      <w:lvlJc w:val="left"/>
      <w:pPr>
        <w:tabs>
          <w:tab w:val="num" w:pos="720"/>
        </w:tabs>
        <w:ind w:left="720" w:hanging="360"/>
      </w:pPr>
      <w:rPr>
        <w:rFonts w:hAnsi="Courier New" w:hint="default"/>
      </w:rPr>
    </w:lvl>
    <w:lvl w:ilvl="1" w:tplc="AE4C4232"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47">
    <w:nsid w:val="519F194E"/>
    <w:multiLevelType w:val="hybridMultilevel"/>
    <w:tmpl w:val="E382A348"/>
    <w:lvl w:ilvl="0" w:tplc="04090001">
      <w:start w:val="1"/>
      <w:numFmt w:val="bullet"/>
      <w:pStyle w:val="Sub-bullet"/>
      <w:lvlText w:val="◦"/>
      <w:lvlJc w:val="left"/>
      <w:pPr>
        <w:tabs>
          <w:tab w:val="num" w:pos="1440"/>
        </w:tabs>
        <w:ind w:left="1440" w:hanging="360"/>
      </w:pPr>
      <w:rPr>
        <w:rFonts w:asci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8">
    <w:nsid w:val="526944DF"/>
    <w:multiLevelType w:val="hybridMultilevel"/>
    <w:tmpl w:val="F642DEAA"/>
    <w:lvl w:ilvl="0" w:tplc="04090001">
      <w:start w:val="1"/>
      <w:numFmt w:val="lowerLetter"/>
      <w:pStyle w:val="DefinitionLetterUnderDefinition"/>
      <w:lvlText w:val="(%1)"/>
      <w:lvlJc w:val="left"/>
      <w:pPr>
        <w:tabs>
          <w:tab w:val="num" w:pos="907"/>
        </w:tabs>
        <w:ind w:left="360" w:hanging="360"/>
      </w:pPr>
      <w:rPr>
        <w:rFonts w:ascii="Times New Roman" w:hAnsi="Times New Roman" w:cs="Times New Roman" w:hint="default"/>
        <w:b w:val="0"/>
        <w:bCs w:val="0"/>
        <w:i w:val="0"/>
        <w:iCs w:val="0"/>
        <w:caps w:val="0"/>
        <w:smallCaps w:val="0"/>
        <w:strike w:val="0"/>
        <w:dstrike w:val="0"/>
        <w:noProof w:val="0"/>
        <w:vanish w:val="0"/>
        <w:color w:val="auto"/>
        <w:spacing w:val="0"/>
        <w:kern w:val="0"/>
        <w:position w:val="0"/>
        <w:u w:val="none"/>
        <w:vertAlign w:val="baseline"/>
        <w:em w:val="none"/>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49">
    <w:nsid w:val="58AD2FEC"/>
    <w:multiLevelType w:val="hybridMultilevel"/>
    <w:tmpl w:val="54ACA52A"/>
    <w:lvl w:ilvl="0" w:tplc="E8409F7A">
      <w:start w:val="1"/>
      <w:numFmt w:val="bullet"/>
      <w:pStyle w:val="BulletedListundernumparaItalic"/>
      <w:lvlText w:val="•"/>
      <w:lvlJc w:val="left"/>
      <w:pPr>
        <w:tabs>
          <w:tab w:val="num" w:pos="1080"/>
        </w:tabs>
        <w:ind w:left="1080" w:hanging="360"/>
      </w:pPr>
      <w:rPr>
        <w:rFonts w:ascii="Times New Roman" w:cs="Times New Roman"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0">
    <w:nsid w:val="5A681F13"/>
    <w:multiLevelType w:val="hybridMultilevel"/>
    <w:tmpl w:val="1F627204"/>
    <w:lvl w:ilvl="0" w:tplc="FF82AE3C">
      <w:start w:val="1"/>
      <w:numFmt w:val="bullet"/>
      <w:pStyle w:val="After6andbullet"/>
      <w:lvlText w:val="•"/>
      <w:lvlJc w:val="left"/>
      <w:pPr>
        <w:tabs>
          <w:tab w:val="num" w:pos="1656"/>
        </w:tabs>
        <w:ind w:left="1656" w:hanging="360"/>
      </w:pPr>
      <w:rPr>
        <w:rFonts w:ascii="Franklin Gothic Medium" w:hAnsi="Franklin Gothic Medium" w:cs="Times New Roman" w:hint="default"/>
      </w:rPr>
    </w:lvl>
    <w:lvl w:ilvl="1" w:tplc="73FE6AD8" w:tentative="1">
      <w:start w:val="1"/>
      <w:numFmt w:val="bullet"/>
      <w:lvlText w:val="o"/>
      <w:lvlJc w:val="left"/>
      <w:pPr>
        <w:tabs>
          <w:tab w:val="num" w:pos="2016"/>
        </w:tabs>
        <w:ind w:left="2016" w:hanging="360"/>
      </w:pPr>
      <w:rPr>
        <w:rFonts w:ascii="Courier New" w:hAnsi="Courier New" w:cs="Courier New" w:hint="default"/>
      </w:rPr>
    </w:lvl>
    <w:lvl w:ilvl="2" w:tplc="0409001B" w:tentative="1">
      <w:start w:val="1"/>
      <w:numFmt w:val="bullet"/>
      <w:lvlText w:val=""/>
      <w:lvlJc w:val="left"/>
      <w:pPr>
        <w:tabs>
          <w:tab w:val="num" w:pos="2736"/>
        </w:tabs>
        <w:ind w:left="2736" w:hanging="360"/>
      </w:pPr>
      <w:rPr>
        <w:rFonts w:ascii="Wingdings" w:hAnsi="Wingdings" w:hint="default"/>
      </w:rPr>
    </w:lvl>
    <w:lvl w:ilvl="3" w:tplc="0409000F" w:tentative="1">
      <w:start w:val="1"/>
      <w:numFmt w:val="bullet"/>
      <w:lvlText w:val=""/>
      <w:lvlJc w:val="left"/>
      <w:pPr>
        <w:tabs>
          <w:tab w:val="num" w:pos="3456"/>
        </w:tabs>
        <w:ind w:left="3456" w:hanging="360"/>
      </w:pPr>
      <w:rPr>
        <w:rFonts w:ascii="Symbol" w:hAnsi="Symbol" w:hint="default"/>
      </w:rPr>
    </w:lvl>
    <w:lvl w:ilvl="4" w:tplc="04090019" w:tentative="1">
      <w:start w:val="1"/>
      <w:numFmt w:val="bullet"/>
      <w:lvlText w:val="o"/>
      <w:lvlJc w:val="left"/>
      <w:pPr>
        <w:tabs>
          <w:tab w:val="num" w:pos="4176"/>
        </w:tabs>
        <w:ind w:left="4176" w:hanging="360"/>
      </w:pPr>
      <w:rPr>
        <w:rFonts w:ascii="Courier New" w:hAnsi="Courier New" w:cs="Courier New" w:hint="default"/>
      </w:rPr>
    </w:lvl>
    <w:lvl w:ilvl="5" w:tplc="0409001B" w:tentative="1">
      <w:start w:val="1"/>
      <w:numFmt w:val="bullet"/>
      <w:lvlText w:val=""/>
      <w:lvlJc w:val="left"/>
      <w:pPr>
        <w:tabs>
          <w:tab w:val="num" w:pos="4896"/>
        </w:tabs>
        <w:ind w:left="4896" w:hanging="360"/>
      </w:pPr>
      <w:rPr>
        <w:rFonts w:ascii="Wingdings" w:hAnsi="Wingdings" w:hint="default"/>
      </w:rPr>
    </w:lvl>
    <w:lvl w:ilvl="6" w:tplc="0409000F" w:tentative="1">
      <w:start w:val="1"/>
      <w:numFmt w:val="bullet"/>
      <w:lvlText w:val=""/>
      <w:lvlJc w:val="left"/>
      <w:pPr>
        <w:tabs>
          <w:tab w:val="num" w:pos="5616"/>
        </w:tabs>
        <w:ind w:left="5616" w:hanging="360"/>
      </w:pPr>
      <w:rPr>
        <w:rFonts w:ascii="Symbol" w:hAnsi="Symbol" w:hint="default"/>
      </w:rPr>
    </w:lvl>
    <w:lvl w:ilvl="7" w:tplc="04090019" w:tentative="1">
      <w:start w:val="1"/>
      <w:numFmt w:val="bullet"/>
      <w:lvlText w:val="o"/>
      <w:lvlJc w:val="left"/>
      <w:pPr>
        <w:tabs>
          <w:tab w:val="num" w:pos="6336"/>
        </w:tabs>
        <w:ind w:left="6336" w:hanging="360"/>
      </w:pPr>
      <w:rPr>
        <w:rFonts w:ascii="Courier New" w:hAnsi="Courier New" w:cs="Courier New" w:hint="default"/>
      </w:rPr>
    </w:lvl>
    <w:lvl w:ilvl="8" w:tplc="0409001B" w:tentative="1">
      <w:start w:val="1"/>
      <w:numFmt w:val="bullet"/>
      <w:lvlText w:val=""/>
      <w:lvlJc w:val="left"/>
      <w:pPr>
        <w:tabs>
          <w:tab w:val="num" w:pos="7056"/>
        </w:tabs>
        <w:ind w:left="7056" w:hanging="360"/>
      </w:pPr>
      <w:rPr>
        <w:rFonts w:ascii="Wingdings" w:hAnsi="Wingdings" w:hint="default"/>
      </w:rPr>
    </w:lvl>
  </w:abstractNum>
  <w:abstractNum w:abstractNumId="51">
    <w:nsid w:val="5B4A6E21"/>
    <w:multiLevelType w:val="hybridMultilevel"/>
    <w:tmpl w:val="CAEEAD7A"/>
    <w:lvl w:ilvl="0" w:tplc="74F43DBE">
      <w:start w:val="1"/>
      <w:numFmt w:val="lowerLetter"/>
      <w:pStyle w:val="bulletedS14andboldital"/>
      <w:lvlText w:val="(%1)"/>
      <w:lvlJc w:val="left"/>
      <w:pPr>
        <w:tabs>
          <w:tab w:val="num" w:pos="1080"/>
        </w:tabs>
        <w:ind w:left="1080" w:hanging="360"/>
      </w:pPr>
      <w:rPr>
        <w:rFonts w:hint="default"/>
      </w:rPr>
    </w:lvl>
    <w:lvl w:ilvl="1" w:tplc="04090003">
      <w:start w:val="1"/>
      <w:numFmt w:val="lowerLetter"/>
      <w:lvlText w:val="(%2)"/>
      <w:lvlJc w:val="left"/>
      <w:pPr>
        <w:tabs>
          <w:tab w:val="num" w:pos="1080"/>
        </w:tabs>
        <w:ind w:left="1080" w:hanging="360"/>
      </w:pPr>
      <w:rPr>
        <w:rFonts w:hint="default"/>
        <w:b w:val="0"/>
        <w:i w:val="0"/>
      </w:r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52">
    <w:nsid w:val="5C1E410F"/>
    <w:multiLevelType w:val="hybridMultilevel"/>
    <w:tmpl w:val="997469C4"/>
    <w:lvl w:ilvl="0" w:tplc="28CC8D64">
      <w:start w:val="1"/>
      <w:numFmt w:val="lowerLetter"/>
      <w:pStyle w:val="StyleAfter12BoldItalic"/>
      <w:lvlText w:val="(%1)"/>
      <w:lvlJc w:val="left"/>
      <w:pPr>
        <w:tabs>
          <w:tab w:val="num" w:pos="1080"/>
        </w:tabs>
        <w:ind w:left="1080" w:hanging="360"/>
      </w:pPr>
      <w:rPr>
        <w:rFonts w:hint="default"/>
        <w:b w:val="0"/>
        <w:i w:val="0"/>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53">
    <w:nsid w:val="5CF61A94"/>
    <w:multiLevelType w:val="hybridMultilevel"/>
    <w:tmpl w:val="9A1ED654"/>
    <w:lvl w:ilvl="0" w:tplc="992CD30E">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nsid w:val="607D57AC"/>
    <w:multiLevelType w:val="hybridMultilevel"/>
    <w:tmpl w:val="4302EFDE"/>
    <w:lvl w:ilvl="0" w:tplc="74DEE64E">
      <w:start w:val="1"/>
      <w:numFmt w:val="lowerLetter"/>
      <w:pStyle w:val="StylebulletedStudy14Kernat4pt1"/>
      <w:lvlText w:val="(%1)"/>
      <w:lvlJc w:val="left"/>
      <w:pPr>
        <w:tabs>
          <w:tab w:val="num" w:pos="1080"/>
        </w:tabs>
        <w:ind w:left="1080" w:hanging="360"/>
      </w:pPr>
      <w:rPr>
        <w:rFonts w:hint="default"/>
      </w:rPr>
    </w:lvl>
    <w:lvl w:ilvl="1" w:tplc="00086F42" w:tentative="1">
      <w:start w:val="1"/>
      <w:numFmt w:val="lowerLetter"/>
      <w:lvlText w:val="%2."/>
      <w:lvlJc w:val="left"/>
      <w:pPr>
        <w:tabs>
          <w:tab w:val="num" w:pos="1440"/>
        </w:tabs>
        <w:ind w:left="1440" w:hanging="360"/>
      </w:pPr>
    </w:lvl>
    <w:lvl w:ilvl="2" w:tplc="BAD2B8A6" w:tentative="1">
      <w:start w:val="1"/>
      <w:numFmt w:val="lowerRoman"/>
      <w:lvlText w:val="%3."/>
      <w:lvlJc w:val="right"/>
      <w:pPr>
        <w:tabs>
          <w:tab w:val="num" w:pos="2160"/>
        </w:tabs>
        <w:ind w:left="2160" w:hanging="180"/>
      </w:pPr>
    </w:lvl>
    <w:lvl w:ilvl="3" w:tplc="71621C8E" w:tentative="1">
      <w:start w:val="1"/>
      <w:numFmt w:val="decimal"/>
      <w:lvlText w:val="%4."/>
      <w:lvlJc w:val="left"/>
      <w:pPr>
        <w:tabs>
          <w:tab w:val="num" w:pos="2880"/>
        </w:tabs>
        <w:ind w:left="2880" w:hanging="360"/>
      </w:pPr>
    </w:lvl>
    <w:lvl w:ilvl="4" w:tplc="D8780BC8" w:tentative="1">
      <w:start w:val="1"/>
      <w:numFmt w:val="lowerLetter"/>
      <w:lvlText w:val="%5."/>
      <w:lvlJc w:val="left"/>
      <w:pPr>
        <w:tabs>
          <w:tab w:val="num" w:pos="3600"/>
        </w:tabs>
        <w:ind w:left="3600" w:hanging="360"/>
      </w:pPr>
    </w:lvl>
    <w:lvl w:ilvl="5" w:tplc="38FCA728" w:tentative="1">
      <w:start w:val="1"/>
      <w:numFmt w:val="lowerRoman"/>
      <w:lvlText w:val="%6."/>
      <w:lvlJc w:val="right"/>
      <w:pPr>
        <w:tabs>
          <w:tab w:val="num" w:pos="4320"/>
        </w:tabs>
        <w:ind w:left="4320" w:hanging="180"/>
      </w:pPr>
    </w:lvl>
    <w:lvl w:ilvl="6" w:tplc="27488034" w:tentative="1">
      <w:start w:val="1"/>
      <w:numFmt w:val="decimal"/>
      <w:lvlText w:val="%7."/>
      <w:lvlJc w:val="left"/>
      <w:pPr>
        <w:tabs>
          <w:tab w:val="num" w:pos="5040"/>
        </w:tabs>
        <w:ind w:left="5040" w:hanging="360"/>
      </w:pPr>
    </w:lvl>
    <w:lvl w:ilvl="7" w:tplc="C21C4426" w:tentative="1">
      <w:start w:val="1"/>
      <w:numFmt w:val="lowerLetter"/>
      <w:lvlText w:val="%8."/>
      <w:lvlJc w:val="left"/>
      <w:pPr>
        <w:tabs>
          <w:tab w:val="num" w:pos="5760"/>
        </w:tabs>
        <w:ind w:left="5760" w:hanging="360"/>
      </w:pPr>
    </w:lvl>
    <w:lvl w:ilvl="8" w:tplc="FB08244A" w:tentative="1">
      <w:start w:val="1"/>
      <w:numFmt w:val="lowerRoman"/>
      <w:lvlText w:val="%9."/>
      <w:lvlJc w:val="right"/>
      <w:pPr>
        <w:tabs>
          <w:tab w:val="num" w:pos="6480"/>
        </w:tabs>
        <w:ind w:left="6480" w:hanging="180"/>
      </w:pPr>
    </w:lvl>
  </w:abstractNum>
  <w:abstractNum w:abstractNumId="55">
    <w:nsid w:val="60AC6634"/>
    <w:multiLevelType w:val="hybridMultilevel"/>
    <w:tmpl w:val="F17CAB8C"/>
    <w:lvl w:ilvl="0" w:tplc="2FC26CC4">
      <w:start w:val="1"/>
      <w:numFmt w:val="lowerLetter"/>
      <w:pStyle w:val="LetteredlistUnderBulletUnderNumPar"/>
      <w:lvlText w:val="(%1)"/>
      <w:lvlJc w:val="right"/>
      <w:pPr>
        <w:tabs>
          <w:tab w:val="num" w:pos="1670"/>
        </w:tabs>
        <w:ind w:left="1440" w:hanging="115"/>
      </w:pPr>
      <w:rPr>
        <w:rFonts w:ascii="Times New Roman" w:hAnsi="Times New Roman" w:cs="Times New Roman" w:hint="default"/>
        <w:b w:val="0"/>
        <w:bCs w:val="0"/>
        <w:i w:val="0"/>
        <w:iCs w:val="0"/>
        <w:caps w:val="0"/>
        <w:smallCaps w:val="0"/>
        <w:strike w:val="0"/>
        <w:dstrike w:val="0"/>
        <w:noProof w:val="0"/>
        <w:vanish w:val="0"/>
        <w:color w:val="auto"/>
        <w:spacing w:val="0"/>
        <w:kern w:val="0"/>
        <w:position w:val="0"/>
        <w:u w:val="none"/>
        <w:vertAlign w:val="baseline"/>
        <w:em w:val="none"/>
      </w:rPr>
    </w:lvl>
    <w:lvl w:ilvl="1" w:tplc="04090003" w:tentative="1">
      <w:start w:val="1"/>
      <w:numFmt w:val="lowerLetter"/>
      <w:lvlText w:val="%2."/>
      <w:lvlJc w:val="left"/>
      <w:pPr>
        <w:tabs>
          <w:tab w:val="num" w:pos="2520"/>
        </w:tabs>
        <w:ind w:left="2520" w:hanging="360"/>
      </w:pPr>
    </w:lvl>
    <w:lvl w:ilvl="2" w:tplc="04090005" w:tentative="1">
      <w:start w:val="1"/>
      <w:numFmt w:val="lowerRoman"/>
      <w:lvlText w:val="%3."/>
      <w:lvlJc w:val="right"/>
      <w:pPr>
        <w:tabs>
          <w:tab w:val="num" w:pos="3240"/>
        </w:tabs>
        <w:ind w:left="3240" w:hanging="180"/>
      </w:pPr>
    </w:lvl>
    <w:lvl w:ilvl="3" w:tplc="04090001" w:tentative="1">
      <w:start w:val="1"/>
      <w:numFmt w:val="decimal"/>
      <w:lvlText w:val="%4."/>
      <w:lvlJc w:val="left"/>
      <w:pPr>
        <w:tabs>
          <w:tab w:val="num" w:pos="3960"/>
        </w:tabs>
        <w:ind w:left="3960" w:hanging="360"/>
      </w:pPr>
    </w:lvl>
    <w:lvl w:ilvl="4" w:tplc="04090003" w:tentative="1">
      <w:start w:val="1"/>
      <w:numFmt w:val="lowerLetter"/>
      <w:lvlText w:val="%5."/>
      <w:lvlJc w:val="left"/>
      <w:pPr>
        <w:tabs>
          <w:tab w:val="num" w:pos="4680"/>
        </w:tabs>
        <w:ind w:left="4680" w:hanging="360"/>
      </w:pPr>
    </w:lvl>
    <w:lvl w:ilvl="5" w:tplc="04090005" w:tentative="1">
      <w:start w:val="1"/>
      <w:numFmt w:val="lowerRoman"/>
      <w:lvlText w:val="%6."/>
      <w:lvlJc w:val="right"/>
      <w:pPr>
        <w:tabs>
          <w:tab w:val="num" w:pos="5400"/>
        </w:tabs>
        <w:ind w:left="5400" w:hanging="180"/>
      </w:pPr>
    </w:lvl>
    <w:lvl w:ilvl="6" w:tplc="04090001" w:tentative="1">
      <w:start w:val="1"/>
      <w:numFmt w:val="decimal"/>
      <w:lvlText w:val="%7."/>
      <w:lvlJc w:val="left"/>
      <w:pPr>
        <w:tabs>
          <w:tab w:val="num" w:pos="6120"/>
        </w:tabs>
        <w:ind w:left="6120" w:hanging="360"/>
      </w:pPr>
    </w:lvl>
    <w:lvl w:ilvl="7" w:tplc="04090003" w:tentative="1">
      <w:start w:val="1"/>
      <w:numFmt w:val="lowerLetter"/>
      <w:lvlText w:val="%8."/>
      <w:lvlJc w:val="left"/>
      <w:pPr>
        <w:tabs>
          <w:tab w:val="num" w:pos="6840"/>
        </w:tabs>
        <w:ind w:left="6840" w:hanging="360"/>
      </w:pPr>
    </w:lvl>
    <w:lvl w:ilvl="8" w:tplc="04090005" w:tentative="1">
      <w:start w:val="1"/>
      <w:numFmt w:val="lowerRoman"/>
      <w:lvlText w:val="%9."/>
      <w:lvlJc w:val="right"/>
      <w:pPr>
        <w:tabs>
          <w:tab w:val="num" w:pos="7560"/>
        </w:tabs>
        <w:ind w:left="7560" w:hanging="180"/>
      </w:pPr>
    </w:lvl>
  </w:abstractNum>
  <w:abstractNum w:abstractNumId="56">
    <w:nsid w:val="60AD0649"/>
    <w:multiLevelType w:val="hybridMultilevel"/>
    <w:tmpl w:val="906E5706"/>
    <w:lvl w:ilvl="0" w:tplc="5BC4C5D2">
      <w:start w:val="1"/>
      <w:numFmt w:val="bullet"/>
      <w:pStyle w:val="L4NumDash"/>
      <w:lvlText w:val="–"/>
      <w:lvlJc w:val="left"/>
      <w:pPr>
        <w:tabs>
          <w:tab w:val="num" w:pos="720"/>
        </w:tabs>
        <w:ind w:left="1800" w:firstLine="0"/>
      </w:pPr>
      <w:rPr>
        <w:rFonts w:ascii="Times New Roman" w:hAnsi="Times New Roman" w:cs="Times New Roman" w:hint="default"/>
        <w:color w:val="auto"/>
      </w:rPr>
    </w:lvl>
    <w:lvl w:ilvl="1" w:tplc="A0882D16" w:tentative="1">
      <w:start w:val="1"/>
      <w:numFmt w:val="bullet"/>
      <w:lvlText w:val="o"/>
      <w:lvlJc w:val="left"/>
      <w:pPr>
        <w:tabs>
          <w:tab w:val="num" w:pos="1440"/>
        </w:tabs>
        <w:ind w:left="1440" w:hanging="360"/>
      </w:pPr>
      <w:rPr>
        <w:rFonts w:ascii="Courier New" w:hAnsi="Courier New" w:cs="Courier New" w:hint="default"/>
      </w:rPr>
    </w:lvl>
    <w:lvl w:ilvl="2" w:tplc="103062CC" w:tentative="1">
      <w:start w:val="1"/>
      <w:numFmt w:val="bullet"/>
      <w:lvlText w:val=""/>
      <w:lvlJc w:val="left"/>
      <w:pPr>
        <w:tabs>
          <w:tab w:val="num" w:pos="2160"/>
        </w:tabs>
        <w:ind w:left="2160" w:hanging="360"/>
      </w:pPr>
      <w:rPr>
        <w:rFonts w:ascii="Wingdings" w:hAnsi="Wingdings" w:hint="default"/>
      </w:rPr>
    </w:lvl>
    <w:lvl w:ilvl="3" w:tplc="C40E05A8" w:tentative="1">
      <w:start w:val="1"/>
      <w:numFmt w:val="bullet"/>
      <w:lvlText w:val=""/>
      <w:lvlJc w:val="left"/>
      <w:pPr>
        <w:tabs>
          <w:tab w:val="num" w:pos="2880"/>
        </w:tabs>
        <w:ind w:left="2880" w:hanging="360"/>
      </w:pPr>
      <w:rPr>
        <w:rFonts w:ascii="Symbol" w:hAnsi="Symbol" w:hint="default"/>
      </w:rPr>
    </w:lvl>
    <w:lvl w:ilvl="4" w:tplc="5F4AEE4C" w:tentative="1">
      <w:start w:val="1"/>
      <w:numFmt w:val="bullet"/>
      <w:lvlText w:val="o"/>
      <w:lvlJc w:val="left"/>
      <w:pPr>
        <w:tabs>
          <w:tab w:val="num" w:pos="3600"/>
        </w:tabs>
        <w:ind w:left="3600" w:hanging="360"/>
      </w:pPr>
      <w:rPr>
        <w:rFonts w:ascii="Courier New" w:hAnsi="Courier New" w:cs="Courier New" w:hint="default"/>
      </w:rPr>
    </w:lvl>
    <w:lvl w:ilvl="5" w:tplc="854C29AC" w:tentative="1">
      <w:start w:val="1"/>
      <w:numFmt w:val="bullet"/>
      <w:lvlText w:val=""/>
      <w:lvlJc w:val="left"/>
      <w:pPr>
        <w:tabs>
          <w:tab w:val="num" w:pos="4320"/>
        </w:tabs>
        <w:ind w:left="4320" w:hanging="360"/>
      </w:pPr>
      <w:rPr>
        <w:rFonts w:ascii="Wingdings" w:hAnsi="Wingdings" w:hint="default"/>
      </w:rPr>
    </w:lvl>
    <w:lvl w:ilvl="6" w:tplc="10D87804" w:tentative="1">
      <w:start w:val="1"/>
      <w:numFmt w:val="bullet"/>
      <w:lvlText w:val=""/>
      <w:lvlJc w:val="left"/>
      <w:pPr>
        <w:tabs>
          <w:tab w:val="num" w:pos="5040"/>
        </w:tabs>
        <w:ind w:left="5040" w:hanging="360"/>
      </w:pPr>
      <w:rPr>
        <w:rFonts w:ascii="Symbol" w:hAnsi="Symbol" w:hint="default"/>
      </w:rPr>
    </w:lvl>
    <w:lvl w:ilvl="7" w:tplc="A172400C" w:tentative="1">
      <w:start w:val="1"/>
      <w:numFmt w:val="bullet"/>
      <w:lvlText w:val="o"/>
      <w:lvlJc w:val="left"/>
      <w:pPr>
        <w:tabs>
          <w:tab w:val="num" w:pos="5760"/>
        </w:tabs>
        <w:ind w:left="5760" w:hanging="360"/>
      </w:pPr>
      <w:rPr>
        <w:rFonts w:ascii="Courier New" w:hAnsi="Courier New" w:cs="Courier New" w:hint="default"/>
      </w:rPr>
    </w:lvl>
    <w:lvl w:ilvl="8" w:tplc="9C7E05CA" w:tentative="1">
      <w:start w:val="1"/>
      <w:numFmt w:val="bullet"/>
      <w:lvlText w:val=""/>
      <w:lvlJc w:val="left"/>
      <w:pPr>
        <w:tabs>
          <w:tab w:val="num" w:pos="6480"/>
        </w:tabs>
        <w:ind w:left="6480" w:hanging="360"/>
      </w:pPr>
      <w:rPr>
        <w:rFonts w:ascii="Wingdings" w:hAnsi="Wingdings" w:hint="default"/>
      </w:rPr>
    </w:lvl>
  </w:abstractNum>
  <w:abstractNum w:abstractNumId="57">
    <w:nsid w:val="63782F06"/>
    <w:multiLevelType w:val="hybridMultilevel"/>
    <w:tmpl w:val="6ADAAF30"/>
    <w:lvl w:ilvl="0" w:tplc="AF9EE904">
      <w:start w:val="1"/>
      <w:numFmt w:val="bullet"/>
      <w:pStyle w:val="Bullet2indented"/>
      <w:lvlText w:val="○"/>
      <w:lvlJc w:val="left"/>
      <w:pPr>
        <w:ind w:left="720" w:hanging="360"/>
      </w:pPr>
      <w:rPr>
        <w:rFonts w:ascii="Courier New" w:hAnsi="Courier New" w:hint="default"/>
        <w:b w:val="0"/>
        <w:i w:val="0"/>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nsid w:val="6590156E"/>
    <w:multiLevelType w:val="hybridMultilevel"/>
    <w:tmpl w:val="D52CADE4"/>
    <w:lvl w:ilvl="0" w:tplc="04090001">
      <w:start w:val="1"/>
      <w:numFmt w:val="lowerLetter"/>
      <w:lvlText w:val="(%1)"/>
      <w:lvlJc w:val="left"/>
      <w:pPr>
        <w:tabs>
          <w:tab w:val="num" w:pos="1080"/>
        </w:tabs>
        <w:ind w:left="1080" w:hanging="360"/>
      </w:pPr>
      <w:rPr>
        <w:rFonts w:hint="default"/>
      </w:rPr>
    </w:lvl>
    <w:lvl w:ilvl="1" w:tplc="FFFFFFFF">
      <w:start w:val="1"/>
      <w:numFmt w:val="lowerLetter"/>
      <w:pStyle w:val="StylebulletedStudy14BoldItalicAfter12ptKernat4pt1"/>
      <w:lvlText w:val="(%2)"/>
      <w:lvlJc w:val="left"/>
      <w:pPr>
        <w:tabs>
          <w:tab w:val="num" w:pos="1080"/>
        </w:tabs>
        <w:ind w:left="1080" w:hanging="360"/>
      </w:pPr>
      <w:rPr>
        <w:rFonts w:hint="default"/>
        <w:b/>
        <w:i/>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9">
    <w:nsid w:val="677F45BF"/>
    <w:multiLevelType w:val="hybridMultilevel"/>
    <w:tmpl w:val="D9504AA4"/>
    <w:lvl w:ilvl="0" w:tplc="04090001">
      <w:start w:val="1"/>
      <w:numFmt w:val="bullet"/>
      <w:pStyle w:val="StylebulletedStudy14Kernat4ptChar"/>
      <w:lvlText w:val="•"/>
      <w:lvlJc w:val="left"/>
      <w:pPr>
        <w:tabs>
          <w:tab w:val="num" w:pos="1260"/>
        </w:tabs>
        <w:ind w:left="1260" w:hanging="360"/>
      </w:pPr>
      <w:rPr>
        <w:rFonts w:ascii="Times New Roman" w:hAnsi="Times New Roman" w:cs="Times New Roman" w:hint="default"/>
        <w:b/>
        <w:bCs w:val="0"/>
        <w:i/>
        <w:iCs w:val="0"/>
        <w:caps w:val="0"/>
        <w:smallCaps w:val="0"/>
        <w:strike w:val="0"/>
        <w:dstrike w:val="0"/>
        <w:vanish w:val="0"/>
        <w:color w:val="000000"/>
        <w:spacing w:val="0"/>
        <w:position w:val="0"/>
        <w:u w:val="none"/>
        <w:vertAlign w:val="baseline"/>
        <w:em w:val="none"/>
      </w:rPr>
    </w:lvl>
    <w:lvl w:ilvl="1" w:tplc="04090003">
      <w:start w:val="1"/>
      <w:numFmt w:val="bullet"/>
      <w:lvlText w:val="•"/>
      <w:lvlJc w:val="left"/>
      <w:pPr>
        <w:tabs>
          <w:tab w:val="num" w:pos="1440"/>
        </w:tabs>
        <w:ind w:left="1440" w:hanging="360"/>
      </w:pPr>
      <w:rPr>
        <w:rFonts w:ascii="Times New Roman" w:hAnsi="Times New Roman" w:cs="Times New Roman" w:hint="default"/>
        <w:b/>
        <w:bCs w:val="0"/>
        <w:i/>
        <w:iCs w:val="0"/>
        <w:caps w:val="0"/>
        <w:smallCaps w:val="0"/>
        <w:strike w:val="0"/>
        <w:dstrike w:val="0"/>
        <w:vanish w:val="0"/>
        <w:color w:val="000000"/>
        <w:spacing w:val="0"/>
        <w:position w:val="0"/>
        <w:u w:val="none"/>
        <w:vertAlign w:val="baseline"/>
        <w:em w:val="none"/>
      </w:r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60">
    <w:nsid w:val="680900AD"/>
    <w:multiLevelType w:val="hybridMultilevel"/>
    <w:tmpl w:val="A20A07D8"/>
    <w:lvl w:ilvl="0" w:tplc="FFFFFFFF">
      <w:start w:val="1"/>
      <w:numFmt w:val="lowerLetter"/>
      <w:pStyle w:val="L2NumLet"/>
      <w:lvlText w:val="(%1)"/>
      <w:lvlJc w:val="left"/>
      <w:pPr>
        <w:tabs>
          <w:tab w:val="num" w:pos="907"/>
        </w:tabs>
        <w:ind w:left="907" w:firstLine="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vertAlign w:val="baseline"/>
        <w:em w:val="none"/>
      </w:rPr>
    </w:lvl>
    <w:lvl w:ilvl="1" w:tplc="04090001" w:tentative="1">
      <w:start w:val="1"/>
      <w:numFmt w:val="lowerLetter"/>
      <w:lvlText w:val="%2."/>
      <w:lvlJc w:val="left"/>
      <w:pPr>
        <w:tabs>
          <w:tab w:val="num" w:pos="2160"/>
        </w:tabs>
        <w:ind w:left="2160" w:hanging="360"/>
      </w:pPr>
    </w:lvl>
    <w:lvl w:ilvl="2" w:tplc="FFFFFFFF" w:tentative="1">
      <w:start w:val="1"/>
      <w:numFmt w:val="lowerRoman"/>
      <w:lvlText w:val="%3."/>
      <w:lvlJc w:val="right"/>
      <w:pPr>
        <w:tabs>
          <w:tab w:val="num" w:pos="2880"/>
        </w:tabs>
        <w:ind w:left="2880" w:hanging="180"/>
      </w:pPr>
    </w:lvl>
    <w:lvl w:ilvl="3" w:tplc="FFFFFFFF" w:tentative="1">
      <w:start w:val="1"/>
      <w:numFmt w:val="decimal"/>
      <w:lvlText w:val="%4."/>
      <w:lvlJc w:val="left"/>
      <w:pPr>
        <w:tabs>
          <w:tab w:val="num" w:pos="3600"/>
        </w:tabs>
        <w:ind w:left="3600" w:hanging="360"/>
      </w:pPr>
    </w:lvl>
    <w:lvl w:ilvl="4" w:tplc="FFFFFFFF" w:tentative="1">
      <w:start w:val="1"/>
      <w:numFmt w:val="lowerLetter"/>
      <w:lvlText w:val="%5."/>
      <w:lvlJc w:val="left"/>
      <w:pPr>
        <w:tabs>
          <w:tab w:val="num" w:pos="4320"/>
        </w:tabs>
        <w:ind w:left="4320" w:hanging="360"/>
      </w:pPr>
    </w:lvl>
    <w:lvl w:ilvl="5" w:tplc="FFFFFFFF" w:tentative="1">
      <w:start w:val="1"/>
      <w:numFmt w:val="lowerRoman"/>
      <w:lvlText w:val="%6."/>
      <w:lvlJc w:val="right"/>
      <w:pPr>
        <w:tabs>
          <w:tab w:val="num" w:pos="5040"/>
        </w:tabs>
        <w:ind w:left="5040" w:hanging="180"/>
      </w:pPr>
    </w:lvl>
    <w:lvl w:ilvl="6" w:tplc="FFFFFFFF" w:tentative="1">
      <w:start w:val="1"/>
      <w:numFmt w:val="decimal"/>
      <w:lvlText w:val="%7."/>
      <w:lvlJc w:val="left"/>
      <w:pPr>
        <w:tabs>
          <w:tab w:val="num" w:pos="5760"/>
        </w:tabs>
        <w:ind w:left="5760" w:hanging="360"/>
      </w:pPr>
    </w:lvl>
    <w:lvl w:ilvl="7" w:tplc="FFFFFFFF" w:tentative="1">
      <w:start w:val="1"/>
      <w:numFmt w:val="lowerLetter"/>
      <w:lvlText w:val="%8."/>
      <w:lvlJc w:val="left"/>
      <w:pPr>
        <w:tabs>
          <w:tab w:val="num" w:pos="6480"/>
        </w:tabs>
        <w:ind w:left="6480" w:hanging="360"/>
      </w:pPr>
    </w:lvl>
    <w:lvl w:ilvl="8" w:tplc="FFFFFFFF" w:tentative="1">
      <w:start w:val="1"/>
      <w:numFmt w:val="lowerRoman"/>
      <w:lvlText w:val="%9."/>
      <w:lvlJc w:val="right"/>
      <w:pPr>
        <w:tabs>
          <w:tab w:val="num" w:pos="7200"/>
        </w:tabs>
        <w:ind w:left="7200" w:hanging="180"/>
      </w:pPr>
    </w:lvl>
  </w:abstractNum>
  <w:abstractNum w:abstractNumId="61">
    <w:nsid w:val="69785E39"/>
    <w:multiLevelType w:val="multilevel"/>
    <w:tmpl w:val="44AAC1F2"/>
    <w:lvl w:ilvl="0">
      <w:start w:val="1"/>
      <w:numFmt w:val="decimal"/>
      <w:pStyle w:val="L1NumParItalic"/>
      <w:lvlText w:val="%1."/>
      <w:lvlJc w:val="left"/>
      <w:pPr>
        <w:tabs>
          <w:tab w:val="num" w:pos="0"/>
        </w:tabs>
        <w:ind w:left="720" w:hanging="360"/>
      </w:pPr>
      <w:rPr>
        <w:rFonts w:hint="default"/>
        <w:i w:val="0"/>
      </w:rPr>
    </w:lvl>
    <w:lvl w:ilvl="1">
      <w:start w:val="1"/>
      <w:numFmt w:val="lowerLetter"/>
      <w:lvlText w:val="(%2)"/>
      <w:lvlJc w:val="left"/>
      <w:pPr>
        <w:tabs>
          <w:tab w:val="num" w:pos="360"/>
        </w:tabs>
        <w:ind w:left="1080" w:hanging="360"/>
      </w:pPr>
      <w:rPr>
        <w:rFonts w:hint="default"/>
      </w:rPr>
    </w:lvl>
    <w:lvl w:ilvl="2">
      <w:start w:val="1"/>
      <w:numFmt w:val="lowerRoman"/>
      <w:lvlText w:val="(%3)"/>
      <w:lvlJc w:val="left"/>
      <w:pPr>
        <w:tabs>
          <w:tab w:val="num" w:pos="720"/>
        </w:tabs>
        <w:ind w:left="1440" w:hanging="360"/>
      </w:pPr>
      <w:rPr>
        <w:rFonts w:hint="default"/>
      </w:rPr>
    </w:lvl>
    <w:lvl w:ilvl="3">
      <w:start w:val="1"/>
      <w:numFmt w:val="decimal"/>
      <w:lvlText w:val="(%4)"/>
      <w:lvlJc w:val="left"/>
      <w:pPr>
        <w:tabs>
          <w:tab w:val="num" w:pos="1080"/>
        </w:tabs>
        <w:ind w:left="1080" w:hanging="360"/>
      </w:pPr>
      <w:rPr>
        <w:rFonts w:hint="default"/>
      </w:rPr>
    </w:lvl>
    <w:lvl w:ilvl="4">
      <w:start w:val="1"/>
      <w:numFmt w:val="lowerLetter"/>
      <w:lvlText w:val="(%5)"/>
      <w:lvlJc w:val="left"/>
      <w:pPr>
        <w:tabs>
          <w:tab w:val="num" w:pos="1440"/>
        </w:tabs>
        <w:ind w:left="1440" w:hanging="360"/>
      </w:pPr>
      <w:rPr>
        <w:rFonts w:hint="default"/>
      </w:rPr>
    </w:lvl>
    <w:lvl w:ilvl="5">
      <w:start w:val="1"/>
      <w:numFmt w:val="lowerRoman"/>
      <w:lvlText w:val="(%6)"/>
      <w:lvlJc w:val="left"/>
      <w:pPr>
        <w:tabs>
          <w:tab w:val="num" w:pos="1800"/>
        </w:tabs>
        <w:ind w:left="1800" w:hanging="360"/>
      </w:pPr>
      <w:rPr>
        <w:rFonts w:hint="default"/>
      </w:rPr>
    </w:lvl>
    <w:lvl w:ilvl="6">
      <w:start w:val="1"/>
      <w:numFmt w:val="decimal"/>
      <w:lvlText w:val="%7."/>
      <w:lvlJc w:val="left"/>
      <w:pPr>
        <w:tabs>
          <w:tab w:val="num" w:pos="2160"/>
        </w:tabs>
        <w:ind w:left="2160" w:hanging="360"/>
      </w:pPr>
      <w:rPr>
        <w:rFonts w:hint="default"/>
      </w:rPr>
    </w:lvl>
    <w:lvl w:ilvl="7">
      <w:start w:val="1"/>
      <w:numFmt w:val="lowerLetter"/>
      <w:lvlText w:val="%8."/>
      <w:lvlJc w:val="left"/>
      <w:pPr>
        <w:tabs>
          <w:tab w:val="num" w:pos="2520"/>
        </w:tabs>
        <w:ind w:left="2520" w:hanging="360"/>
      </w:pPr>
      <w:rPr>
        <w:rFonts w:hint="default"/>
      </w:rPr>
    </w:lvl>
    <w:lvl w:ilvl="8">
      <w:start w:val="1"/>
      <w:numFmt w:val="lowerRoman"/>
      <w:lvlText w:val="%9."/>
      <w:lvlJc w:val="left"/>
      <w:pPr>
        <w:tabs>
          <w:tab w:val="num" w:pos="2880"/>
        </w:tabs>
        <w:ind w:left="2880" w:hanging="360"/>
      </w:pPr>
      <w:rPr>
        <w:rFonts w:hint="default"/>
      </w:rPr>
    </w:lvl>
  </w:abstractNum>
  <w:abstractNum w:abstractNumId="62">
    <w:nsid w:val="6C6F3E75"/>
    <w:multiLevelType w:val="hybridMultilevel"/>
    <w:tmpl w:val="D60AC2CC"/>
    <w:lvl w:ilvl="0" w:tplc="81D2FE76">
      <w:start w:val="1"/>
      <w:numFmt w:val="bullet"/>
      <w:pStyle w:val="Bullet1Indented"/>
      <w:lvlText w:val=""/>
      <w:lvlJc w:val="left"/>
      <w:pPr>
        <w:ind w:left="907" w:hanging="360"/>
      </w:pPr>
      <w:rPr>
        <w:rFonts w:ascii="Symbol" w:hAnsi="Symbol" w:hint="default"/>
        <w:b w:val="0"/>
        <w:i w:val="0"/>
        <w:sz w:val="2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nsid w:val="6CBE15AB"/>
    <w:multiLevelType w:val="multilevel"/>
    <w:tmpl w:val="B1FEF5EE"/>
    <w:lvl w:ilvl="0">
      <w:start w:val="1"/>
      <w:numFmt w:val="decimal"/>
      <w:pStyle w:val="NumberedParagraph-BulletelistLeft0Firstline0"/>
      <w:lvlText w:val="%1."/>
      <w:lvlJc w:val="right"/>
      <w:pPr>
        <w:tabs>
          <w:tab w:val="num" w:pos="720"/>
        </w:tabs>
        <w:ind w:left="720" w:hanging="360"/>
      </w:pPr>
      <w:rPr>
        <w:rFonts w:hint="default"/>
        <w:b w:val="0"/>
      </w:rPr>
    </w:lvl>
    <w:lvl w:ilvl="1">
      <w:start w:val="1"/>
      <w:numFmt w:val="lowerLetter"/>
      <w:lvlText w:val="(%2)"/>
      <w:lvlJc w:val="right"/>
      <w:pPr>
        <w:tabs>
          <w:tab w:val="num" w:pos="1325"/>
        </w:tabs>
        <w:ind w:left="1325" w:hanging="360"/>
      </w:pPr>
      <w:rPr>
        <w:rFonts w:hint="default"/>
        <w:b w:val="0"/>
      </w:rPr>
    </w:lvl>
    <w:lvl w:ilvl="2">
      <w:start w:val="1"/>
      <w:numFmt w:val="lowerRoman"/>
      <w:lvlText w:val="(%3)"/>
      <w:lvlJc w:val="right"/>
      <w:pPr>
        <w:tabs>
          <w:tab w:val="num" w:pos="1872"/>
        </w:tabs>
        <w:ind w:left="1872" w:hanging="360"/>
      </w:pPr>
      <w:rPr>
        <w:rFonts w:hint="default"/>
        <w:b w:val="0"/>
      </w:rPr>
    </w:lvl>
    <w:lvl w:ilvl="3">
      <w:start w:val="1"/>
      <w:numFmt w:val="decimal"/>
      <w:lvlText w:val="(%4)"/>
      <w:lvlJc w:val="left"/>
      <w:pPr>
        <w:tabs>
          <w:tab w:val="num" w:pos="2160"/>
        </w:tabs>
        <w:ind w:left="2160" w:hanging="360"/>
      </w:pPr>
      <w:rPr>
        <w:rFonts w:hint="default"/>
      </w:rPr>
    </w:lvl>
    <w:lvl w:ilvl="4">
      <w:start w:val="1"/>
      <w:numFmt w:val="lowerLetter"/>
      <w:lvlText w:val="(%5)"/>
      <w:lvlJc w:val="left"/>
      <w:pPr>
        <w:tabs>
          <w:tab w:val="num" w:pos="2520"/>
        </w:tabs>
        <w:ind w:left="2520" w:hanging="360"/>
      </w:pPr>
      <w:rPr>
        <w:rFonts w:hint="default"/>
      </w:rPr>
    </w:lvl>
    <w:lvl w:ilvl="5">
      <w:start w:val="1"/>
      <w:numFmt w:val="lowerRoman"/>
      <w:lvlText w:val="(%6)"/>
      <w:lvlJc w:val="left"/>
      <w:pPr>
        <w:tabs>
          <w:tab w:val="num" w:pos="2880"/>
        </w:tabs>
        <w:ind w:left="2880" w:hanging="360"/>
      </w:pPr>
      <w:rPr>
        <w:rFonts w:hint="default"/>
      </w:rPr>
    </w:lvl>
    <w:lvl w:ilvl="6">
      <w:start w:val="1"/>
      <w:numFmt w:val="decimal"/>
      <w:lvlText w:val="%7."/>
      <w:lvlJc w:val="left"/>
      <w:pPr>
        <w:tabs>
          <w:tab w:val="num" w:pos="3240"/>
        </w:tabs>
        <w:ind w:left="3240" w:hanging="360"/>
      </w:pPr>
      <w:rPr>
        <w:rFonts w:hint="default"/>
      </w:rPr>
    </w:lvl>
    <w:lvl w:ilvl="7">
      <w:start w:val="1"/>
      <w:numFmt w:val="lowerLetter"/>
      <w:lvlText w:val="%8."/>
      <w:lvlJc w:val="left"/>
      <w:pPr>
        <w:tabs>
          <w:tab w:val="num" w:pos="3600"/>
        </w:tabs>
        <w:ind w:left="3600" w:hanging="360"/>
      </w:pPr>
      <w:rPr>
        <w:rFonts w:hint="default"/>
      </w:rPr>
    </w:lvl>
    <w:lvl w:ilvl="8">
      <w:start w:val="1"/>
      <w:numFmt w:val="lowerRoman"/>
      <w:lvlText w:val="%9."/>
      <w:lvlJc w:val="left"/>
      <w:pPr>
        <w:tabs>
          <w:tab w:val="num" w:pos="3960"/>
        </w:tabs>
        <w:ind w:left="3960" w:hanging="360"/>
      </w:pPr>
      <w:rPr>
        <w:rFonts w:hint="default"/>
      </w:rPr>
    </w:lvl>
  </w:abstractNum>
  <w:abstractNum w:abstractNumId="64">
    <w:nsid w:val="6CDA31F0"/>
    <w:multiLevelType w:val="hybridMultilevel"/>
    <w:tmpl w:val="01544ACA"/>
    <w:lvl w:ilvl="0" w:tplc="E9EEF8BC">
      <w:start w:val="1"/>
      <w:numFmt w:val="lowerLetter"/>
      <w:lvlText w:val="(%1)"/>
      <w:lvlJc w:val="left"/>
      <w:pPr>
        <w:ind w:left="1267" w:hanging="360"/>
      </w:pPr>
      <w:rPr>
        <w:rFonts w:hint="default"/>
      </w:rPr>
    </w:lvl>
    <w:lvl w:ilvl="1" w:tplc="04090019" w:tentative="1">
      <w:start w:val="1"/>
      <w:numFmt w:val="lowerLetter"/>
      <w:lvlText w:val="%2."/>
      <w:lvlJc w:val="left"/>
      <w:pPr>
        <w:ind w:left="1987" w:hanging="360"/>
      </w:pPr>
    </w:lvl>
    <w:lvl w:ilvl="2" w:tplc="0409001B" w:tentative="1">
      <w:start w:val="1"/>
      <w:numFmt w:val="lowerRoman"/>
      <w:lvlText w:val="%3."/>
      <w:lvlJc w:val="right"/>
      <w:pPr>
        <w:ind w:left="2707" w:hanging="180"/>
      </w:pPr>
    </w:lvl>
    <w:lvl w:ilvl="3" w:tplc="0409000F" w:tentative="1">
      <w:start w:val="1"/>
      <w:numFmt w:val="decimal"/>
      <w:lvlText w:val="%4."/>
      <w:lvlJc w:val="left"/>
      <w:pPr>
        <w:ind w:left="3427" w:hanging="360"/>
      </w:pPr>
    </w:lvl>
    <w:lvl w:ilvl="4" w:tplc="04090019" w:tentative="1">
      <w:start w:val="1"/>
      <w:numFmt w:val="lowerLetter"/>
      <w:lvlText w:val="%5."/>
      <w:lvlJc w:val="left"/>
      <w:pPr>
        <w:ind w:left="4147" w:hanging="360"/>
      </w:pPr>
    </w:lvl>
    <w:lvl w:ilvl="5" w:tplc="0409001B" w:tentative="1">
      <w:start w:val="1"/>
      <w:numFmt w:val="lowerRoman"/>
      <w:lvlText w:val="%6."/>
      <w:lvlJc w:val="right"/>
      <w:pPr>
        <w:ind w:left="4867" w:hanging="180"/>
      </w:pPr>
    </w:lvl>
    <w:lvl w:ilvl="6" w:tplc="0409000F" w:tentative="1">
      <w:start w:val="1"/>
      <w:numFmt w:val="decimal"/>
      <w:lvlText w:val="%7."/>
      <w:lvlJc w:val="left"/>
      <w:pPr>
        <w:ind w:left="5587" w:hanging="360"/>
      </w:pPr>
    </w:lvl>
    <w:lvl w:ilvl="7" w:tplc="04090019" w:tentative="1">
      <w:start w:val="1"/>
      <w:numFmt w:val="lowerLetter"/>
      <w:lvlText w:val="%8."/>
      <w:lvlJc w:val="left"/>
      <w:pPr>
        <w:ind w:left="6307" w:hanging="360"/>
      </w:pPr>
    </w:lvl>
    <w:lvl w:ilvl="8" w:tplc="0409001B" w:tentative="1">
      <w:start w:val="1"/>
      <w:numFmt w:val="lowerRoman"/>
      <w:lvlText w:val="%9."/>
      <w:lvlJc w:val="right"/>
      <w:pPr>
        <w:ind w:left="7027" w:hanging="180"/>
      </w:pPr>
    </w:lvl>
  </w:abstractNum>
  <w:abstractNum w:abstractNumId="65">
    <w:nsid w:val="6ECB2E41"/>
    <w:multiLevelType w:val="hybridMultilevel"/>
    <w:tmpl w:val="6EAC58B6"/>
    <w:lvl w:ilvl="0" w:tplc="FFFFFFFF">
      <w:start w:val="1"/>
      <w:numFmt w:val="bullet"/>
      <w:pStyle w:val="BulletedListunderletterunderNumPar"/>
      <w:lvlText w:val="•"/>
      <w:lvlJc w:val="left"/>
      <w:pPr>
        <w:tabs>
          <w:tab w:val="num" w:pos="1080"/>
        </w:tabs>
        <w:ind w:left="1080" w:hanging="360"/>
      </w:pPr>
      <w:rPr>
        <w:rFonts w:ascii="Times New Roman" w:cs="Times New Roman"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6">
    <w:nsid w:val="70066612"/>
    <w:multiLevelType w:val="hybridMultilevel"/>
    <w:tmpl w:val="3E06D566"/>
    <w:lvl w:ilvl="0" w:tplc="FFFFFFFF">
      <w:start w:val="1"/>
      <w:numFmt w:val="decimal"/>
      <w:pStyle w:val="NumberedParagraph-6x9"/>
      <w:lvlText w:val="%1."/>
      <w:lvlJc w:val="left"/>
      <w:pPr>
        <w:tabs>
          <w:tab w:val="num" w:pos="360"/>
        </w:tabs>
        <w:ind w:left="360" w:hanging="360"/>
      </w:pPr>
      <w:rPr>
        <w:rFonts w:hint="default"/>
        <w:b w:val="0"/>
        <w:i w:val="0"/>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67">
    <w:nsid w:val="717601CB"/>
    <w:multiLevelType w:val="hybridMultilevel"/>
    <w:tmpl w:val="949E0C9E"/>
    <w:lvl w:ilvl="0" w:tplc="E9EEF8BC">
      <w:start w:val="1"/>
      <w:numFmt w:val="lowerLetter"/>
      <w:lvlText w:val="(%1)"/>
      <w:lvlJc w:val="left"/>
      <w:pPr>
        <w:ind w:left="900" w:hanging="360"/>
      </w:pPr>
      <w:rPr>
        <w:rFonts w:hint="default"/>
      </w:rPr>
    </w:lvl>
    <w:lvl w:ilvl="1" w:tplc="8F16D624">
      <w:start w:val="1"/>
      <w:numFmt w:val="lowerRoman"/>
      <w:lvlText w:val="(%2)"/>
      <w:lvlJc w:val="left"/>
      <w:pPr>
        <w:ind w:left="1620" w:hanging="360"/>
      </w:pPr>
      <w:rPr>
        <w:rFonts w:hint="default"/>
        <w:b w:val="0"/>
        <w:bCs w:val="0"/>
        <w:i w:val="0"/>
        <w:iCs w:val="0"/>
        <w:caps w:val="0"/>
        <w:smallCaps w:val="0"/>
        <w:strike w:val="0"/>
        <w:dstrike w:val="0"/>
        <w:vanish w:val="0"/>
        <w:color w:val="000000"/>
        <w:spacing w:val="0"/>
        <w:position w:val="0"/>
        <w:u w:val="none"/>
        <w:vertAlign w:val="baseline"/>
        <w:em w:val="none"/>
      </w:r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68">
    <w:nsid w:val="717E4E8C"/>
    <w:multiLevelType w:val="hybridMultilevel"/>
    <w:tmpl w:val="574A41E8"/>
    <w:lvl w:ilvl="0" w:tplc="CFAED898">
      <w:start w:val="1"/>
      <w:numFmt w:val="lowerLetter"/>
      <w:pStyle w:val="StylebulletedStudy14Kernat4pt5"/>
      <w:lvlText w:val="(%1)"/>
      <w:lvlJc w:val="left"/>
      <w:pPr>
        <w:tabs>
          <w:tab w:val="num" w:pos="1080"/>
        </w:tabs>
        <w:ind w:left="1080" w:hanging="360"/>
      </w:pPr>
      <w:rPr>
        <w:rFonts w:hint="default"/>
        <w:b/>
        <w:i/>
      </w:rPr>
    </w:lvl>
    <w:lvl w:ilvl="1" w:tplc="0409000F">
      <w:start w:val="1"/>
      <w:numFmt w:val="lowerLetter"/>
      <w:lvlText w:val="%2."/>
      <w:lvlJc w:val="left"/>
      <w:pPr>
        <w:tabs>
          <w:tab w:val="num" w:pos="1440"/>
        </w:tabs>
        <w:ind w:left="1440" w:hanging="360"/>
      </w:pPr>
      <w:rPr>
        <w:rFonts w:hint="default"/>
        <w:b w:val="0"/>
        <w:i w:val="0"/>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9">
    <w:nsid w:val="71DA1B67"/>
    <w:multiLevelType w:val="hybridMultilevel"/>
    <w:tmpl w:val="D5DACB78"/>
    <w:lvl w:ilvl="0" w:tplc="CFAED898">
      <w:start w:val="1"/>
      <w:numFmt w:val="lowerLetter"/>
      <w:pStyle w:val="StyleStylebulletedStudy14Kernat4ptBoldItalic1"/>
      <w:lvlText w:val="(%1)"/>
      <w:lvlJc w:val="left"/>
      <w:pPr>
        <w:tabs>
          <w:tab w:val="num" w:pos="1080"/>
        </w:tabs>
        <w:ind w:left="1080" w:hanging="360"/>
      </w:pPr>
      <w:rPr>
        <w:rFonts w:hint="default"/>
        <w:b/>
        <w:bCs w:val="0"/>
        <w:i/>
        <w:iCs w:val="0"/>
        <w:caps w:val="0"/>
        <w:smallCaps w:val="0"/>
        <w:strike w:val="0"/>
        <w:dstrike w:val="0"/>
        <w:vanish w:val="0"/>
        <w:color w:val="000000"/>
        <w:spacing w:val="0"/>
        <w:position w:val="0"/>
        <w:u w:val="none"/>
        <w:vertAlign w:val="baseline"/>
        <w:em w:val="none"/>
      </w:rPr>
    </w:lvl>
    <w:lvl w:ilvl="1" w:tplc="0409000F">
      <w:start w:val="1"/>
      <w:numFmt w:val="lowerRoman"/>
      <w:lvlText w:val="(%2)"/>
      <w:lvlJc w:val="left"/>
      <w:pPr>
        <w:tabs>
          <w:tab w:val="num" w:pos="1440"/>
        </w:tabs>
        <w:ind w:left="1440" w:hanging="360"/>
      </w:pPr>
      <w:rPr>
        <w:rFonts w:hint="default"/>
        <w:b/>
        <w:bCs w:val="0"/>
        <w:i w:val="0"/>
        <w:iCs w:val="0"/>
        <w:caps w:val="0"/>
        <w:smallCaps w:val="0"/>
        <w:strike w:val="0"/>
        <w:dstrike w:val="0"/>
        <w:vanish w:val="0"/>
        <w:color w:val="000000"/>
        <w:spacing w:val="0"/>
        <w:position w:val="0"/>
        <w:u w:val="none"/>
        <w:vertAlign w:val="baseline"/>
        <w:em w:val="none"/>
      </w:rPr>
    </w:lvl>
    <w:lvl w:ilvl="2" w:tplc="FFFFFFFF">
      <w:start w:val="1"/>
      <w:numFmt w:val="bullet"/>
      <w:lvlText w:val="•"/>
      <w:lvlJc w:val="left"/>
      <w:pPr>
        <w:tabs>
          <w:tab w:val="num" w:pos="2160"/>
        </w:tabs>
        <w:ind w:left="2160" w:hanging="360"/>
      </w:pPr>
      <w:rPr>
        <w:rFonts w:ascii="Franklin Gothic Medium" w:hAnsi="Franklin Gothic Medium" w:cs="Times New Roman" w:hint="default"/>
        <w:b/>
        <w:bCs w:val="0"/>
        <w:i/>
        <w:iCs w:val="0"/>
        <w:caps w:val="0"/>
        <w:smallCaps w:val="0"/>
        <w:strike w:val="0"/>
        <w:dstrike w:val="0"/>
        <w:vanish w:val="0"/>
        <w:color w:val="000000"/>
        <w:spacing w:val="0"/>
        <w:position w:val="0"/>
        <w:u w:val="none"/>
        <w:vertAlign w:val="baseline"/>
        <w:em w:val="none"/>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0">
    <w:nsid w:val="737522DE"/>
    <w:multiLevelType w:val="hybridMultilevel"/>
    <w:tmpl w:val="B06EF1F8"/>
    <w:lvl w:ilvl="0" w:tplc="FFFFFFFF">
      <w:start w:val="1"/>
      <w:numFmt w:val="bullet"/>
      <w:pStyle w:val="StyleStyleStylebulletedStudy14Kernat4ptBoldItalic"/>
      <w:lvlText w:val="•"/>
      <w:lvlJc w:val="left"/>
      <w:pPr>
        <w:tabs>
          <w:tab w:val="num" w:pos="1080"/>
        </w:tabs>
        <w:ind w:left="1080" w:hanging="360"/>
      </w:pPr>
      <w:rPr>
        <w:rFonts w:ascii="Times New Roman" w:hAnsi="Times New Roman" w:cs="Times New Roman" w:hint="default"/>
        <w:b/>
        <w:bCs w:val="0"/>
        <w:i/>
        <w:iCs w:val="0"/>
        <w:caps w:val="0"/>
        <w:smallCaps w:val="0"/>
        <w:strike w:val="0"/>
        <w:dstrike w:val="0"/>
        <w:vanish w:val="0"/>
        <w:color w:val="000000"/>
        <w:spacing w:val="0"/>
        <w:position w:val="0"/>
        <w:u w:val="none"/>
        <w:vertAlign w:val="baseline"/>
        <w:em w:val="none"/>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1">
    <w:nsid w:val="74581AE2"/>
    <w:multiLevelType w:val="hybridMultilevel"/>
    <w:tmpl w:val="2AAEB2B6"/>
    <w:lvl w:ilvl="0" w:tplc="04090001">
      <w:start w:val="1"/>
      <w:numFmt w:val="lowerLetter"/>
      <w:pStyle w:val="LetteredListunderAppendixL1"/>
      <w:lvlText w:val="(%1)"/>
      <w:lvlJc w:val="left"/>
      <w:pPr>
        <w:tabs>
          <w:tab w:val="num" w:pos="907"/>
        </w:tabs>
        <w:ind w:left="360" w:hanging="360"/>
      </w:pPr>
      <w:rPr>
        <w:rFonts w:ascii="Times New Roman" w:hAnsi="Times New Roman" w:cs="Times New Roman" w:hint="default"/>
        <w:b w:val="0"/>
        <w:bCs w:val="0"/>
        <w:i w:val="0"/>
        <w:iCs w:val="0"/>
        <w:caps w:val="0"/>
        <w:smallCaps w:val="0"/>
        <w:strike w:val="0"/>
        <w:dstrike w:val="0"/>
        <w:noProof w:val="0"/>
        <w:vanish w:val="0"/>
        <w:color w:val="auto"/>
        <w:spacing w:val="0"/>
        <w:kern w:val="0"/>
        <w:position w:val="0"/>
        <w:u w:val="none"/>
        <w:vertAlign w:val="baseline"/>
        <w:em w:val="none"/>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72">
    <w:nsid w:val="76CF4512"/>
    <w:multiLevelType w:val="hybridMultilevel"/>
    <w:tmpl w:val="FB987EE8"/>
    <w:lvl w:ilvl="0" w:tplc="FFFFFFFF">
      <w:start w:val="1"/>
      <w:numFmt w:val="lowerLetter"/>
      <w:pStyle w:val="StylebulletedStudy14Kernat4pt2"/>
      <w:lvlText w:val="(%1)"/>
      <w:lvlJc w:val="left"/>
      <w:pPr>
        <w:tabs>
          <w:tab w:val="num" w:pos="1080"/>
        </w:tabs>
        <w:ind w:left="1080" w:hanging="360"/>
      </w:pPr>
      <w:rPr>
        <w:rFonts w:hint="default"/>
        <w:b/>
        <w:i/>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73">
    <w:nsid w:val="7988346F"/>
    <w:multiLevelType w:val="multilevel"/>
    <w:tmpl w:val="8584BCAE"/>
    <w:lvl w:ilvl="0">
      <w:start w:val="1"/>
      <w:numFmt w:val="decimal"/>
      <w:lvlText w:val="%1"/>
      <w:lvlJc w:val="left"/>
      <w:pPr>
        <w:tabs>
          <w:tab w:val="num" w:pos="340"/>
        </w:tabs>
        <w:ind w:left="340" w:hanging="340"/>
      </w:pPr>
      <w:rPr>
        <w:rFonts w:ascii="9999999" w:hAnsi="9999999" w:hint="default"/>
      </w:rPr>
    </w:lvl>
    <w:lvl w:ilvl="1">
      <w:start w:val="1"/>
      <w:numFmt w:val="bullet"/>
      <w:pStyle w:val="Style1"/>
      <w:lvlText w:val="n"/>
      <w:lvlJc w:val="left"/>
      <w:pPr>
        <w:tabs>
          <w:tab w:val="num" w:pos="680"/>
        </w:tabs>
        <w:ind w:left="680" w:hanging="340"/>
      </w:pPr>
      <w:rPr>
        <w:rFonts w:ascii="Wingdings" w:hAnsi="Wingdings" w:hint="default"/>
        <w:sz w:val="18"/>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74">
    <w:nsid w:val="79E34A81"/>
    <w:multiLevelType w:val="hybridMultilevel"/>
    <w:tmpl w:val="8A181CF6"/>
    <w:lvl w:ilvl="0" w:tplc="E9EEF8BC">
      <w:start w:val="1"/>
      <w:numFmt w:val="lowerLetter"/>
      <w:lvlText w:val="(%1)"/>
      <w:lvlJc w:val="left"/>
      <w:pPr>
        <w:ind w:left="900" w:hanging="360"/>
      </w:pPr>
      <w:rPr>
        <w:rFonts w:hint="default"/>
      </w:rPr>
    </w:lvl>
    <w:lvl w:ilvl="1" w:tplc="04090019">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75">
    <w:nsid w:val="7BD02C73"/>
    <w:multiLevelType w:val="hybridMultilevel"/>
    <w:tmpl w:val="0F6613E4"/>
    <w:lvl w:ilvl="0" w:tplc="04090001">
      <w:start w:val="1"/>
      <w:numFmt w:val="lowerLetter"/>
      <w:pStyle w:val="after12"/>
      <w:lvlText w:val="(%1)"/>
      <w:lvlJc w:val="left"/>
      <w:pPr>
        <w:tabs>
          <w:tab w:val="num" w:pos="1080"/>
        </w:tabs>
        <w:ind w:left="1080" w:hanging="360"/>
      </w:pPr>
      <w:rPr>
        <w:rFonts w:hint="default"/>
        <w:b w:val="0"/>
        <w:i w:val="0"/>
      </w:rPr>
    </w:lvl>
    <w:lvl w:ilvl="1" w:tplc="FFFFFFFF">
      <w:start w:val="1"/>
      <w:numFmt w:val="lowerLetter"/>
      <w:lvlText w:val="(%2)"/>
      <w:lvlJc w:val="left"/>
      <w:pPr>
        <w:tabs>
          <w:tab w:val="num" w:pos="1080"/>
        </w:tabs>
        <w:ind w:left="1080" w:hanging="360"/>
      </w:pPr>
      <w:rPr>
        <w:rFonts w:hint="default"/>
        <w:b w:val="0"/>
        <w:i w:val="0"/>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6">
    <w:nsid w:val="7D0A3183"/>
    <w:multiLevelType w:val="hybridMultilevel"/>
    <w:tmpl w:val="563CA3D4"/>
    <w:lvl w:ilvl="0" w:tplc="A04617CA">
      <w:start w:val="1"/>
      <w:numFmt w:val="bullet"/>
      <w:pStyle w:val="BodyPara1"/>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6"/>
  </w:num>
  <w:num w:numId="2">
    <w:abstractNumId w:val="63"/>
  </w:num>
  <w:num w:numId="3">
    <w:abstractNumId w:val="2"/>
  </w:num>
  <w:num w:numId="4">
    <w:abstractNumId w:val="1"/>
  </w:num>
  <w:num w:numId="5">
    <w:abstractNumId w:val="40"/>
  </w:num>
  <w:num w:numId="6">
    <w:abstractNumId w:val="0"/>
  </w:num>
  <w:num w:numId="7">
    <w:abstractNumId w:val="20"/>
  </w:num>
  <w:num w:numId="8">
    <w:abstractNumId w:val="13"/>
  </w:num>
  <w:num w:numId="9">
    <w:abstractNumId w:val="66"/>
  </w:num>
  <w:num w:numId="10">
    <w:abstractNumId w:val="5"/>
  </w:num>
  <w:num w:numId="11">
    <w:abstractNumId w:val="8"/>
  </w:num>
  <w:num w:numId="12">
    <w:abstractNumId w:val="30"/>
  </w:num>
  <w:num w:numId="13">
    <w:abstractNumId w:val="46"/>
  </w:num>
  <w:num w:numId="14">
    <w:abstractNumId w:val="23"/>
  </w:num>
  <w:num w:numId="15">
    <w:abstractNumId w:val="47"/>
  </w:num>
  <w:num w:numId="16">
    <w:abstractNumId w:val="25"/>
  </w:num>
  <w:num w:numId="17">
    <w:abstractNumId w:val="73"/>
  </w:num>
  <w:num w:numId="18">
    <w:abstractNumId w:val="26"/>
  </w:num>
  <w:num w:numId="19">
    <w:abstractNumId w:val="50"/>
  </w:num>
  <w:num w:numId="20">
    <w:abstractNumId w:val="28"/>
  </w:num>
  <w:num w:numId="21">
    <w:abstractNumId w:val="70"/>
  </w:num>
  <w:num w:numId="22">
    <w:abstractNumId w:val="51"/>
  </w:num>
  <w:num w:numId="23">
    <w:abstractNumId w:val="43"/>
  </w:num>
  <w:num w:numId="24">
    <w:abstractNumId w:val="54"/>
  </w:num>
  <w:num w:numId="25">
    <w:abstractNumId w:val="72"/>
  </w:num>
  <w:num w:numId="26">
    <w:abstractNumId w:val="58"/>
  </w:num>
  <w:num w:numId="27">
    <w:abstractNumId w:val="19"/>
  </w:num>
  <w:num w:numId="28">
    <w:abstractNumId w:val="17"/>
    <w:lvlOverride w:ilvl="0">
      <w:startOverride w:val="1"/>
    </w:lvlOverride>
  </w:num>
  <w:num w:numId="29">
    <w:abstractNumId w:val="33"/>
    <w:lvlOverride w:ilvl="0">
      <w:startOverride w:val="1"/>
    </w:lvlOverride>
  </w:num>
  <w:num w:numId="30">
    <w:abstractNumId w:val="68"/>
  </w:num>
  <w:num w:numId="31">
    <w:abstractNumId w:val="69"/>
  </w:num>
  <w:num w:numId="32">
    <w:abstractNumId w:val="52"/>
  </w:num>
  <w:num w:numId="33">
    <w:abstractNumId w:val="76"/>
  </w:num>
  <w:num w:numId="34">
    <w:abstractNumId w:val="34"/>
  </w:num>
  <w:num w:numId="35">
    <w:abstractNumId w:val="59"/>
  </w:num>
  <w:num w:numId="36">
    <w:abstractNumId w:val="75"/>
  </w:num>
  <w:num w:numId="37">
    <w:abstractNumId w:val="7"/>
  </w:num>
  <w:num w:numId="38">
    <w:abstractNumId w:val="45"/>
  </w:num>
  <w:num w:numId="39">
    <w:abstractNumId w:val="31"/>
  </w:num>
  <w:num w:numId="40">
    <w:abstractNumId w:val="27"/>
  </w:num>
  <w:num w:numId="41">
    <w:abstractNumId w:val="14"/>
  </w:num>
  <w:num w:numId="42">
    <w:abstractNumId w:val="56"/>
  </w:num>
  <w:num w:numId="43">
    <w:abstractNumId w:val="22"/>
  </w:num>
  <w:num w:numId="44">
    <w:abstractNumId w:val="37"/>
  </w:num>
  <w:num w:numId="45">
    <w:abstractNumId w:val="10"/>
  </w:num>
  <w:num w:numId="46">
    <w:abstractNumId w:val="60"/>
  </w:num>
  <w:num w:numId="47">
    <w:abstractNumId w:val="6"/>
  </w:num>
  <w:num w:numId="48">
    <w:abstractNumId w:val="61"/>
  </w:num>
  <w:num w:numId="49">
    <w:abstractNumId w:val="12"/>
  </w:num>
  <w:num w:numId="50">
    <w:abstractNumId w:val="3"/>
    <w:lvlOverride w:ilvl="0">
      <w:lvl w:ilvl="0">
        <w:start w:val="1"/>
        <w:numFmt w:val="bullet"/>
        <w:pStyle w:val="DashUnderBulletUnderNumpar"/>
        <w:lvlText w:val="–"/>
        <w:legacy w:legacy="1" w:legacySpace="0" w:legacyIndent="216"/>
        <w:lvlJc w:val="left"/>
        <w:pPr>
          <w:ind w:left="1440" w:hanging="216"/>
        </w:pPr>
        <w:rPr>
          <w:rFonts w:ascii="Times New Roman" w:hAnsi="Times New Roman" w:cs="Times New Roman" w:hint="default"/>
          <w:sz w:val="18"/>
        </w:rPr>
      </w:lvl>
    </w:lvlOverride>
  </w:num>
  <w:num w:numId="51">
    <w:abstractNumId w:val="4"/>
  </w:num>
  <w:num w:numId="52">
    <w:abstractNumId w:val="48"/>
  </w:num>
  <w:num w:numId="53">
    <w:abstractNumId w:val="15"/>
  </w:num>
  <w:num w:numId="54">
    <w:abstractNumId w:val="16"/>
  </w:num>
  <w:num w:numId="55">
    <w:abstractNumId w:val="24"/>
  </w:num>
  <w:num w:numId="56">
    <w:abstractNumId w:val="55"/>
  </w:num>
  <w:num w:numId="57">
    <w:abstractNumId w:val="65"/>
  </w:num>
  <w:num w:numId="58">
    <w:abstractNumId w:val="71"/>
  </w:num>
  <w:num w:numId="59">
    <w:abstractNumId w:val="49"/>
  </w:num>
  <w:num w:numId="60">
    <w:abstractNumId w:val="39"/>
  </w:num>
  <w:num w:numId="61">
    <w:abstractNumId w:val="42"/>
  </w:num>
  <w:num w:numId="62">
    <w:abstractNumId w:val="21"/>
  </w:num>
  <w:num w:numId="63">
    <w:abstractNumId w:val="38"/>
  </w:num>
  <w:num w:numId="64">
    <w:abstractNumId w:val="62"/>
  </w:num>
  <w:num w:numId="65">
    <w:abstractNumId w:val="57"/>
  </w:num>
  <w:num w:numId="66">
    <w:abstractNumId w:val="35"/>
  </w:num>
  <w:num w:numId="67">
    <w:abstractNumId w:val="11"/>
  </w:num>
  <w:num w:numId="68">
    <w:abstractNumId w:val="74"/>
  </w:num>
  <w:num w:numId="69">
    <w:abstractNumId w:val="64"/>
  </w:num>
  <w:num w:numId="70">
    <w:abstractNumId w:val="41"/>
  </w:num>
  <w:num w:numId="71">
    <w:abstractNumId w:val="29"/>
  </w:num>
  <w:num w:numId="72">
    <w:abstractNumId w:val="67"/>
  </w:num>
  <w:num w:numId="73">
    <w:abstractNumId w:val="18"/>
  </w:num>
  <w:num w:numId="74">
    <w:abstractNumId w:val="53"/>
  </w:num>
  <w:num w:numId="75">
    <w:abstractNumId w:val="32"/>
  </w:num>
  <w:num w:numId="7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9"/>
  </w:num>
  <w:num w:numId="80">
    <w:abstractNumId w:val="44"/>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embedSystemFonts/>
  <w:mirrorMargins/>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evenAndOddHeaders/>
  <w:drawingGridHorizontalSpacing w:val="120"/>
  <w:displayHorizontalDrawingGridEvery w:val="0"/>
  <w:displayVerticalDrawingGridEvery w:val="0"/>
  <w:noPunctuationKerning/>
  <w:characterSpacingControl w:val="doNotCompress"/>
  <w:hdrShapeDefaults>
    <o:shapedefaults v:ext="edit" spidmax="4097"/>
  </w:hdrShapeDefaults>
  <w:footnotePr>
    <w:numRestart w:val="eachSect"/>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05F8"/>
    <w:rsid w:val="000003B7"/>
    <w:rsid w:val="000003E7"/>
    <w:rsid w:val="000005E7"/>
    <w:rsid w:val="000009BD"/>
    <w:rsid w:val="00000AC1"/>
    <w:rsid w:val="00000F2F"/>
    <w:rsid w:val="000010D2"/>
    <w:rsid w:val="000015A3"/>
    <w:rsid w:val="000016F0"/>
    <w:rsid w:val="00001740"/>
    <w:rsid w:val="00001778"/>
    <w:rsid w:val="00001CA7"/>
    <w:rsid w:val="000021C1"/>
    <w:rsid w:val="000025D6"/>
    <w:rsid w:val="0000264C"/>
    <w:rsid w:val="000029BC"/>
    <w:rsid w:val="00002A25"/>
    <w:rsid w:val="00002EFC"/>
    <w:rsid w:val="00003151"/>
    <w:rsid w:val="00003F37"/>
    <w:rsid w:val="00004013"/>
    <w:rsid w:val="000042A7"/>
    <w:rsid w:val="000046C7"/>
    <w:rsid w:val="00004799"/>
    <w:rsid w:val="00004B57"/>
    <w:rsid w:val="0000560B"/>
    <w:rsid w:val="000058B8"/>
    <w:rsid w:val="00005D2F"/>
    <w:rsid w:val="00005D3A"/>
    <w:rsid w:val="00006129"/>
    <w:rsid w:val="000063DF"/>
    <w:rsid w:val="00006693"/>
    <w:rsid w:val="00006AC0"/>
    <w:rsid w:val="00006D3A"/>
    <w:rsid w:val="00007846"/>
    <w:rsid w:val="00007ACC"/>
    <w:rsid w:val="00007D2C"/>
    <w:rsid w:val="0001053A"/>
    <w:rsid w:val="00010C7E"/>
    <w:rsid w:val="00010ED8"/>
    <w:rsid w:val="000117BE"/>
    <w:rsid w:val="00011CC8"/>
    <w:rsid w:val="00012BBF"/>
    <w:rsid w:val="00012BC1"/>
    <w:rsid w:val="000130B5"/>
    <w:rsid w:val="0001370A"/>
    <w:rsid w:val="00013CB8"/>
    <w:rsid w:val="00013F61"/>
    <w:rsid w:val="000140CE"/>
    <w:rsid w:val="000141B7"/>
    <w:rsid w:val="00014348"/>
    <w:rsid w:val="000145DE"/>
    <w:rsid w:val="000149F2"/>
    <w:rsid w:val="00014DBF"/>
    <w:rsid w:val="00014FBE"/>
    <w:rsid w:val="00015397"/>
    <w:rsid w:val="00015739"/>
    <w:rsid w:val="00015995"/>
    <w:rsid w:val="00015AE6"/>
    <w:rsid w:val="0001615C"/>
    <w:rsid w:val="0001644A"/>
    <w:rsid w:val="000165C3"/>
    <w:rsid w:val="00016B0F"/>
    <w:rsid w:val="00016B37"/>
    <w:rsid w:val="0001702D"/>
    <w:rsid w:val="000171D2"/>
    <w:rsid w:val="00017A01"/>
    <w:rsid w:val="00017A43"/>
    <w:rsid w:val="00017D35"/>
    <w:rsid w:val="00017D99"/>
    <w:rsid w:val="000201F3"/>
    <w:rsid w:val="00020307"/>
    <w:rsid w:val="000204F2"/>
    <w:rsid w:val="000205D1"/>
    <w:rsid w:val="000206AC"/>
    <w:rsid w:val="0002088B"/>
    <w:rsid w:val="00020C55"/>
    <w:rsid w:val="00020CFE"/>
    <w:rsid w:val="00020D58"/>
    <w:rsid w:val="0002123D"/>
    <w:rsid w:val="00021685"/>
    <w:rsid w:val="00022610"/>
    <w:rsid w:val="00022710"/>
    <w:rsid w:val="000228CF"/>
    <w:rsid w:val="000228E3"/>
    <w:rsid w:val="00022FF4"/>
    <w:rsid w:val="000239CD"/>
    <w:rsid w:val="00023A04"/>
    <w:rsid w:val="00023AEF"/>
    <w:rsid w:val="00023F8B"/>
    <w:rsid w:val="0002405E"/>
    <w:rsid w:val="00024145"/>
    <w:rsid w:val="00024370"/>
    <w:rsid w:val="000243AA"/>
    <w:rsid w:val="00024822"/>
    <w:rsid w:val="00024975"/>
    <w:rsid w:val="00024EF2"/>
    <w:rsid w:val="00024FC8"/>
    <w:rsid w:val="00025632"/>
    <w:rsid w:val="00025ACC"/>
    <w:rsid w:val="000260FC"/>
    <w:rsid w:val="0002637E"/>
    <w:rsid w:val="000263F0"/>
    <w:rsid w:val="000267A3"/>
    <w:rsid w:val="00026A14"/>
    <w:rsid w:val="000273EA"/>
    <w:rsid w:val="0002749B"/>
    <w:rsid w:val="000276D1"/>
    <w:rsid w:val="000276EC"/>
    <w:rsid w:val="00027749"/>
    <w:rsid w:val="00027757"/>
    <w:rsid w:val="000277E2"/>
    <w:rsid w:val="00027FE3"/>
    <w:rsid w:val="00030722"/>
    <w:rsid w:val="00030B75"/>
    <w:rsid w:val="00030C68"/>
    <w:rsid w:val="00030DCE"/>
    <w:rsid w:val="000312A3"/>
    <w:rsid w:val="000312A4"/>
    <w:rsid w:val="000317CF"/>
    <w:rsid w:val="000318BC"/>
    <w:rsid w:val="00031914"/>
    <w:rsid w:val="0003191C"/>
    <w:rsid w:val="00031CBC"/>
    <w:rsid w:val="00031DF9"/>
    <w:rsid w:val="00032157"/>
    <w:rsid w:val="00032261"/>
    <w:rsid w:val="0003247C"/>
    <w:rsid w:val="00032629"/>
    <w:rsid w:val="0003293A"/>
    <w:rsid w:val="00032DD3"/>
    <w:rsid w:val="0003314A"/>
    <w:rsid w:val="00033159"/>
    <w:rsid w:val="000332A2"/>
    <w:rsid w:val="000334CC"/>
    <w:rsid w:val="000338E4"/>
    <w:rsid w:val="00033DCF"/>
    <w:rsid w:val="00033EB9"/>
    <w:rsid w:val="00033FB8"/>
    <w:rsid w:val="000341A0"/>
    <w:rsid w:val="00035004"/>
    <w:rsid w:val="0003541E"/>
    <w:rsid w:val="00035680"/>
    <w:rsid w:val="00035797"/>
    <w:rsid w:val="000358F8"/>
    <w:rsid w:val="000359DE"/>
    <w:rsid w:val="00035F86"/>
    <w:rsid w:val="00036022"/>
    <w:rsid w:val="00036181"/>
    <w:rsid w:val="0003644E"/>
    <w:rsid w:val="0003666E"/>
    <w:rsid w:val="00036E60"/>
    <w:rsid w:val="000379FE"/>
    <w:rsid w:val="000400A4"/>
    <w:rsid w:val="00040537"/>
    <w:rsid w:val="00040742"/>
    <w:rsid w:val="00041742"/>
    <w:rsid w:val="00041ACE"/>
    <w:rsid w:val="00041D45"/>
    <w:rsid w:val="00041E70"/>
    <w:rsid w:val="00041EC1"/>
    <w:rsid w:val="000420CF"/>
    <w:rsid w:val="000422D4"/>
    <w:rsid w:val="000423F0"/>
    <w:rsid w:val="00042744"/>
    <w:rsid w:val="000427B9"/>
    <w:rsid w:val="00042924"/>
    <w:rsid w:val="00042A8E"/>
    <w:rsid w:val="00042AE3"/>
    <w:rsid w:val="00042E52"/>
    <w:rsid w:val="00042E9F"/>
    <w:rsid w:val="00042F4C"/>
    <w:rsid w:val="00043024"/>
    <w:rsid w:val="0004303B"/>
    <w:rsid w:val="00043069"/>
    <w:rsid w:val="00043306"/>
    <w:rsid w:val="00043406"/>
    <w:rsid w:val="00043541"/>
    <w:rsid w:val="0004375B"/>
    <w:rsid w:val="000439BC"/>
    <w:rsid w:val="00043D8E"/>
    <w:rsid w:val="00043FAF"/>
    <w:rsid w:val="00044135"/>
    <w:rsid w:val="00044137"/>
    <w:rsid w:val="0004417C"/>
    <w:rsid w:val="0004423B"/>
    <w:rsid w:val="00044680"/>
    <w:rsid w:val="00044687"/>
    <w:rsid w:val="0004481C"/>
    <w:rsid w:val="0004493F"/>
    <w:rsid w:val="00045391"/>
    <w:rsid w:val="00045863"/>
    <w:rsid w:val="000458F3"/>
    <w:rsid w:val="00045CD4"/>
    <w:rsid w:val="00045E2A"/>
    <w:rsid w:val="00045F03"/>
    <w:rsid w:val="000463E5"/>
    <w:rsid w:val="0004640A"/>
    <w:rsid w:val="000464E8"/>
    <w:rsid w:val="000468E3"/>
    <w:rsid w:val="00046A24"/>
    <w:rsid w:val="00046FCF"/>
    <w:rsid w:val="0004708F"/>
    <w:rsid w:val="0004710F"/>
    <w:rsid w:val="000471B7"/>
    <w:rsid w:val="00047205"/>
    <w:rsid w:val="00047983"/>
    <w:rsid w:val="00047AB0"/>
    <w:rsid w:val="00047CCB"/>
    <w:rsid w:val="00047CDD"/>
    <w:rsid w:val="00047DE0"/>
    <w:rsid w:val="00047DE8"/>
    <w:rsid w:val="00050D03"/>
    <w:rsid w:val="00051063"/>
    <w:rsid w:val="00051177"/>
    <w:rsid w:val="00051387"/>
    <w:rsid w:val="00051A34"/>
    <w:rsid w:val="00051AD3"/>
    <w:rsid w:val="00051E3F"/>
    <w:rsid w:val="00051E89"/>
    <w:rsid w:val="00052252"/>
    <w:rsid w:val="0005256A"/>
    <w:rsid w:val="0005264C"/>
    <w:rsid w:val="000527FB"/>
    <w:rsid w:val="00052A45"/>
    <w:rsid w:val="00053B96"/>
    <w:rsid w:val="00053C6F"/>
    <w:rsid w:val="00053E84"/>
    <w:rsid w:val="000545A9"/>
    <w:rsid w:val="000548B1"/>
    <w:rsid w:val="0005503F"/>
    <w:rsid w:val="00055062"/>
    <w:rsid w:val="000551A3"/>
    <w:rsid w:val="00055594"/>
    <w:rsid w:val="000557B9"/>
    <w:rsid w:val="00055ECC"/>
    <w:rsid w:val="00055F74"/>
    <w:rsid w:val="00055FBC"/>
    <w:rsid w:val="000561FD"/>
    <w:rsid w:val="00056B46"/>
    <w:rsid w:val="00056E7B"/>
    <w:rsid w:val="00056F6A"/>
    <w:rsid w:val="0005765A"/>
    <w:rsid w:val="0005766B"/>
    <w:rsid w:val="000601A4"/>
    <w:rsid w:val="00060347"/>
    <w:rsid w:val="00060643"/>
    <w:rsid w:val="000609A4"/>
    <w:rsid w:val="00060B4A"/>
    <w:rsid w:val="0006116B"/>
    <w:rsid w:val="000619A2"/>
    <w:rsid w:val="00062015"/>
    <w:rsid w:val="00062106"/>
    <w:rsid w:val="0006222E"/>
    <w:rsid w:val="000624F0"/>
    <w:rsid w:val="00062679"/>
    <w:rsid w:val="00062866"/>
    <w:rsid w:val="0006296F"/>
    <w:rsid w:val="00062C41"/>
    <w:rsid w:val="00062CF8"/>
    <w:rsid w:val="00062D18"/>
    <w:rsid w:val="00062E17"/>
    <w:rsid w:val="00062F06"/>
    <w:rsid w:val="00062F4B"/>
    <w:rsid w:val="00062F65"/>
    <w:rsid w:val="00062F6D"/>
    <w:rsid w:val="00063288"/>
    <w:rsid w:val="00063367"/>
    <w:rsid w:val="00063687"/>
    <w:rsid w:val="00064175"/>
    <w:rsid w:val="0006474B"/>
    <w:rsid w:val="00064803"/>
    <w:rsid w:val="000649D1"/>
    <w:rsid w:val="000649EE"/>
    <w:rsid w:val="00064A60"/>
    <w:rsid w:val="00064BF2"/>
    <w:rsid w:val="00065576"/>
    <w:rsid w:val="000658EC"/>
    <w:rsid w:val="00065AE1"/>
    <w:rsid w:val="00066015"/>
    <w:rsid w:val="000664E5"/>
    <w:rsid w:val="00066BBA"/>
    <w:rsid w:val="0006705C"/>
    <w:rsid w:val="000670BC"/>
    <w:rsid w:val="00067131"/>
    <w:rsid w:val="00067135"/>
    <w:rsid w:val="000671AA"/>
    <w:rsid w:val="00067318"/>
    <w:rsid w:val="00067923"/>
    <w:rsid w:val="00067D96"/>
    <w:rsid w:val="0007016E"/>
    <w:rsid w:val="000707C7"/>
    <w:rsid w:val="00070ADA"/>
    <w:rsid w:val="00070B37"/>
    <w:rsid w:val="00070EC2"/>
    <w:rsid w:val="00070FFD"/>
    <w:rsid w:val="00071439"/>
    <w:rsid w:val="00071C35"/>
    <w:rsid w:val="000720F9"/>
    <w:rsid w:val="00072745"/>
    <w:rsid w:val="00072C67"/>
    <w:rsid w:val="0007303E"/>
    <w:rsid w:val="0007355D"/>
    <w:rsid w:val="0007377D"/>
    <w:rsid w:val="0007384C"/>
    <w:rsid w:val="00073925"/>
    <w:rsid w:val="00073AAD"/>
    <w:rsid w:val="00073B33"/>
    <w:rsid w:val="00073D36"/>
    <w:rsid w:val="00074022"/>
    <w:rsid w:val="0007418F"/>
    <w:rsid w:val="00074872"/>
    <w:rsid w:val="00074CF7"/>
    <w:rsid w:val="00074D2A"/>
    <w:rsid w:val="00074D92"/>
    <w:rsid w:val="00074DE4"/>
    <w:rsid w:val="00074F74"/>
    <w:rsid w:val="00075231"/>
    <w:rsid w:val="0007550D"/>
    <w:rsid w:val="0007580E"/>
    <w:rsid w:val="00075882"/>
    <w:rsid w:val="00075AA8"/>
    <w:rsid w:val="00075F19"/>
    <w:rsid w:val="0007653B"/>
    <w:rsid w:val="0007672C"/>
    <w:rsid w:val="000767FB"/>
    <w:rsid w:val="0007689D"/>
    <w:rsid w:val="00076AE3"/>
    <w:rsid w:val="00076D11"/>
    <w:rsid w:val="00076EB7"/>
    <w:rsid w:val="0007742E"/>
    <w:rsid w:val="00077599"/>
    <w:rsid w:val="00077689"/>
    <w:rsid w:val="000778DE"/>
    <w:rsid w:val="00080057"/>
    <w:rsid w:val="0008046E"/>
    <w:rsid w:val="000809C3"/>
    <w:rsid w:val="00080A03"/>
    <w:rsid w:val="00080A82"/>
    <w:rsid w:val="00080CAD"/>
    <w:rsid w:val="00080F32"/>
    <w:rsid w:val="00080FDD"/>
    <w:rsid w:val="00080FF8"/>
    <w:rsid w:val="0008105F"/>
    <w:rsid w:val="0008115C"/>
    <w:rsid w:val="000815BB"/>
    <w:rsid w:val="00081B70"/>
    <w:rsid w:val="00081B9C"/>
    <w:rsid w:val="00082823"/>
    <w:rsid w:val="00082905"/>
    <w:rsid w:val="00082BFC"/>
    <w:rsid w:val="00082C81"/>
    <w:rsid w:val="00082F07"/>
    <w:rsid w:val="00082FE1"/>
    <w:rsid w:val="000830FA"/>
    <w:rsid w:val="00083543"/>
    <w:rsid w:val="00083769"/>
    <w:rsid w:val="00083A0D"/>
    <w:rsid w:val="00083A3E"/>
    <w:rsid w:val="00083BDC"/>
    <w:rsid w:val="00083BEC"/>
    <w:rsid w:val="00083DA4"/>
    <w:rsid w:val="00083E3F"/>
    <w:rsid w:val="000841A0"/>
    <w:rsid w:val="000845C9"/>
    <w:rsid w:val="00084947"/>
    <w:rsid w:val="00084970"/>
    <w:rsid w:val="00084995"/>
    <w:rsid w:val="00085069"/>
    <w:rsid w:val="000850EA"/>
    <w:rsid w:val="000851F6"/>
    <w:rsid w:val="00085259"/>
    <w:rsid w:val="00085456"/>
    <w:rsid w:val="00085635"/>
    <w:rsid w:val="0008569F"/>
    <w:rsid w:val="000859FC"/>
    <w:rsid w:val="00085C66"/>
    <w:rsid w:val="00085D15"/>
    <w:rsid w:val="000861FB"/>
    <w:rsid w:val="00086481"/>
    <w:rsid w:val="000865DA"/>
    <w:rsid w:val="000868CE"/>
    <w:rsid w:val="00086A86"/>
    <w:rsid w:val="00086E39"/>
    <w:rsid w:val="00087090"/>
    <w:rsid w:val="00087268"/>
    <w:rsid w:val="0008769F"/>
    <w:rsid w:val="00087A01"/>
    <w:rsid w:val="00087CC3"/>
    <w:rsid w:val="00087D26"/>
    <w:rsid w:val="00087F58"/>
    <w:rsid w:val="00090130"/>
    <w:rsid w:val="0009019B"/>
    <w:rsid w:val="000906B5"/>
    <w:rsid w:val="00090986"/>
    <w:rsid w:val="00090E90"/>
    <w:rsid w:val="00091281"/>
    <w:rsid w:val="000914A0"/>
    <w:rsid w:val="000914D8"/>
    <w:rsid w:val="00091B2B"/>
    <w:rsid w:val="00091CF6"/>
    <w:rsid w:val="00092161"/>
    <w:rsid w:val="0009231A"/>
    <w:rsid w:val="000925C6"/>
    <w:rsid w:val="0009273A"/>
    <w:rsid w:val="00092BD1"/>
    <w:rsid w:val="00093025"/>
    <w:rsid w:val="00093509"/>
    <w:rsid w:val="00093813"/>
    <w:rsid w:val="00093939"/>
    <w:rsid w:val="00093E58"/>
    <w:rsid w:val="00094553"/>
    <w:rsid w:val="00094AB4"/>
    <w:rsid w:val="00094B60"/>
    <w:rsid w:val="00094E8D"/>
    <w:rsid w:val="00095785"/>
    <w:rsid w:val="000958E3"/>
    <w:rsid w:val="00095913"/>
    <w:rsid w:val="00095E45"/>
    <w:rsid w:val="000960D4"/>
    <w:rsid w:val="0009617A"/>
    <w:rsid w:val="000964B3"/>
    <w:rsid w:val="000964CC"/>
    <w:rsid w:val="00096AF0"/>
    <w:rsid w:val="00096BCB"/>
    <w:rsid w:val="00096E64"/>
    <w:rsid w:val="00096FCE"/>
    <w:rsid w:val="00097522"/>
    <w:rsid w:val="00097A1C"/>
    <w:rsid w:val="00097A32"/>
    <w:rsid w:val="00097B1C"/>
    <w:rsid w:val="00097E3C"/>
    <w:rsid w:val="000A0654"/>
    <w:rsid w:val="000A0739"/>
    <w:rsid w:val="000A079F"/>
    <w:rsid w:val="000A09A1"/>
    <w:rsid w:val="000A0B80"/>
    <w:rsid w:val="000A0C1F"/>
    <w:rsid w:val="000A0C33"/>
    <w:rsid w:val="000A129F"/>
    <w:rsid w:val="000A14D5"/>
    <w:rsid w:val="000A15CD"/>
    <w:rsid w:val="000A1663"/>
    <w:rsid w:val="000A1BD0"/>
    <w:rsid w:val="000A1C08"/>
    <w:rsid w:val="000A237E"/>
    <w:rsid w:val="000A2A0D"/>
    <w:rsid w:val="000A2C86"/>
    <w:rsid w:val="000A3363"/>
    <w:rsid w:val="000A3443"/>
    <w:rsid w:val="000A36AF"/>
    <w:rsid w:val="000A3A7F"/>
    <w:rsid w:val="000A3E0C"/>
    <w:rsid w:val="000A4296"/>
    <w:rsid w:val="000A42CE"/>
    <w:rsid w:val="000A4B99"/>
    <w:rsid w:val="000A4D4A"/>
    <w:rsid w:val="000A4E11"/>
    <w:rsid w:val="000A5018"/>
    <w:rsid w:val="000A512E"/>
    <w:rsid w:val="000A590A"/>
    <w:rsid w:val="000A5A15"/>
    <w:rsid w:val="000A5FB4"/>
    <w:rsid w:val="000A60F2"/>
    <w:rsid w:val="000A646B"/>
    <w:rsid w:val="000A65B1"/>
    <w:rsid w:val="000A6827"/>
    <w:rsid w:val="000A6B2A"/>
    <w:rsid w:val="000A6D94"/>
    <w:rsid w:val="000A6DB9"/>
    <w:rsid w:val="000A7238"/>
    <w:rsid w:val="000A72E1"/>
    <w:rsid w:val="000A7A27"/>
    <w:rsid w:val="000A7D11"/>
    <w:rsid w:val="000B02CF"/>
    <w:rsid w:val="000B0A13"/>
    <w:rsid w:val="000B0F3F"/>
    <w:rsid w:val="000B0F7C"/>
    <w:rsid w:val="000B120A"/>
    <w:rsid w:val="000B1407"/>
    <w:rsid w:val="000B1548"/>
    <w:rsid w:val="000B1616"/>
    <w:rsid w:val="000B16ED"/>
    <w:rsid w:val="000B1922"/>
    <w:rsid w:val="000B1A57"/>
    <w:rsid w:val="000B1BCD"/>
    <w:rsid w:val="000B1DB2"/>
    <w:rsid w:val="000B20AF"/>
    <w:rsid w:val="000B21E0"/>
    <w:rsid w:val="000B2566"/>
    <w:rsid w:val="000B2918"/>
    <w:rsid w:val="000B2B14"/>
    <w:rsid w:val="000B3178"/>
    <w:rsid w:val="000B32A8"/>
    <w:rsid w:val="000B4211"/>
    <w:rsid w:val="000B44CF"/>
    <w:rsid w:val="000B4709"/>
    <w:rsid w:val="000B4C0E"/>
    <w:rsid w:val="000B5222"/>
    <w:rsid w:val="000B554D"/>
    <w:rsid w:val="000B5AA9"/>
    <w:rsid w:val="000B5C0D"/>
    <w:rsid w:val="000B5CAF"/>
    <w:rsid w:val="000B5CBC"/>
    <w:rsid w:val="000B5D68"/>
    <w:rsid w:val="000B6033"/>
    <w:rsid w:val="000B6243"/>
    <w:rsid w:val="000B66CC"/>
    <w:rsid w:val="000B6C75"/>
    <w:rsid w:val="000B6E4F"/>
    <w:rsid w:val="000B6FD6"/>
    <w:rsid w:val="000B7185"/>
    <w:rsid w:val="000B7495"/>
    <w:rsid w:val="000B750E"/>
    <w:rsid w:val="000B7535"/>
    <w:rsid w:val="000B7BA3"/>
    <w:rsid w:val="000B7D5E"/>
    <w:rsid w:val="000B7F70"/>
    <w:rsid w:val="000C0009"/>
    <w:rsid w:val="000C0172"/>
    <w:rsid w:val="000C039C"/>
    <w:rsid w:val="000C0594"/>
    <w:rsid w:val="000C09C2"/>
    <w:rsid w:val="000C09C3"/>
    <w:rsid w:val="000C0A03"/>
    <w:rsid w:val="000C0A30"/>
    <w:rsid w:val="000C0AA2"/>
    <w:rsid w:val="000C0C0B"/>
    <w:rsid w:val="000C0E4D"/>
    <w:rsid w:val="000C22BF"/>
    <w:rsid w:val="000C22D9"/>
    <w:rsid w:val="000C24C8"/>
    <w:rsid w:val="000C26EF"/>
    <w:rsid w:val="000C27D1"/>
    <w:rsid w:val="000C28C0"/>
    <w:rsid w:val="000C2BDF"/>
    <w:rsid w:val="000C2D77"/>
    <w:rsid w:val="000C3162"/>
    <w:rsid w:val="000C37CD"/>
    <w:rsid w:val="000C3AC2"/>
    <w:rsid w:val="000C3B2F"/>
    <w:rsid w:val="000C3D2B"/>
    <w:rsid w:val="000C3EA2"/>
    <w:rsid w:val="000C3EB5"/>
    <w:rsid w:val="000C427E"/>
    <w:rsid w:val="000C47B7"/>
    <w:rsid w:val="000C48E6"/>
    <w:rsid w:val="000C4B3A"/>
    <w:rsid w:val="000C4BC5"/>
    <w:rsid w:val="000C5604"/>
    <w:rsid w:val="000C5638"/>
    <w:rsid w:val="000C576F"/>
    <w:rsid w:val="000C5985"/>
    <w:rsid w:val="000C5CB5"/>
    <w:rsid w:val="000C5D0E"/>
    <w:rsid w:val="000C63FD"/>
    <w:rsid w:val="000C682F"/>
    <w:rsid w:val="000C6AAC"/>
    <w:rsid w:val="000C6BD1"/>
    <w:rsid w:val="000C6DA1"/>
    <w:rsid w:val="000C6F17"/>
    <w:rsid w:val="000C70B0"/>
    <w:rsid w:val="000C7BA9"/>
    <w:rsid w:val="000D042A"/>
    <w:rsid w:val="000D0612"/>
    <w:rsid w:val="000D072D"/>
    <w:rsid w:val="000D0733"/>
    <w:rsid w:val="000D0739"/>
    <w:rsid w:val="000D0A1B"/>
    <w:rsid w:val="000D0A34"/>
    <w:rsid w:val="000D0B17"/>
    <w:rsid w:val="000D1142"/>
    <w:rsid w:val="000D132D"/>
    <w:rsid w:val="000D1531"/>
    <w:rsid w:val="000D1AAE"/>
    <w:rsid w:val="000D1DF4"/>
    <w:rsid w:val="000D2124"/>
    <w:rsid w:val="000D237D"/>
    <w:rsid w:val="000D2813"/>
    <w:rsid w:val="000D2B75"/>
    <w:rsid w:val="000D32F6"/>
    <w:rsid w:val="000D34D2"/>
    <w:rsid w:val="000D34F1"/>
    <w:rsid w:val="000D3A30"/>
    <w:rsid w:val="000D4193"/>
    <w:rsid w:val="000D420A"/>
    <w:rsid w:val="000D4443"/>
    <w:rsid w:val="000D48E2"/>
    <w:rsid w:val="000D4B93"/>
    <w:rsid w:val="000D504E"/>
    <w:rsid w:val="000D59C8"/>
    <w:rsid w:val="000D6069"/>
    <w:rsid w:val="000D62CB"/>
    <w:rsid w:val="000D62CF"/>
    <w:rsid w:val="000D64D6"/>
    <w:rsid w:val="000D6555"/>
    <w:rsid w:val="000D69B9"/>
    <w:rsid w:val="000D6AAF"/>
    <w:rsid w:val="000D78EE"/>
    <w:rsid w:val="000D7EE4"/>
    <w:rsid w:val="000E007E"/>
    <w:rsid w:val="000E0B7F"/>
    <w:rsid w:val="000E0D6F"/>
    <w:rsid w:val="000E0FB2"/>
    <w:rsid w:val="000E1284"/>
    <w:rsid w:val="000E15CA"/>
    <w:rsid w:val="000E17DD"/>
    <w:rsid w:val="000E1E32"/>
    <w:rsid w:val="000E200A"/>
    <w:rsid w:val="000E2045"/>
    <w:rsid w:val="000E21F4"/>
    <w:rsid w:val="000E220D"/>
    <w:rsid w:val="000E24D4"/>
    <w:rsid w:val="000E2713"/>
    <w:rsid w:val="000E2793"/>
    <w:rsid w:val="000E2815"/>
    <w:rsid w:val="000E28A4"/>
    <w:rsid w:val="000E31E9"/>
    <w:rsid w:val="000E3564"/>
    <w:rsid w:val="000E369A"/>
    <w:rsid w:val="000E3AAA"/>
    <w:rsid w:val="000E43A0"/>
    <w:rsid w:val="000E4883"/>
    <w:rsid w:val="000E492C"/>
    <w:rsid w:val="000E51AA"/>
    <w:rsid w:val="000E592B"/>
    <w:rsid w:val="000E65CE"/>
    <w:rsid w:val="000E6610"/>
    <w:rsid w:val="000E69C9"/>
    <w:rsid w:val="000E74DF"/>
    <w:rsid w:val="000E762C"/>
    <w:rsid w:val="000E780E"/>
    <w:rsid w:val="000E7981"/>
    <w:rsid w:val="000E7B43"/>
    <w:rsid w:val="000F0368"/>
    <w:rsid w:val="000F037C"/>
    <w:rsid w:val="000F03E2"/>
    <w:rsid w:val="000F0472"/>
    <w:rsid w:val="000F054C"/>
    <w:rsid w:val="000F0B55"/>
    <w:rsid w:val="000F0C50"/>
    <w:rsid w:val="000F0F9F"/>
    <w:rsid w:val="000F1061"/>
    <w:rsid w:val="000F1885"/>
    <w:rsid w:val="000F19DB"/>
    <w:rsid w:val="000F1A9A"/>
    <w:rsid w:val="000F23BE"/>
    <w:rsid w:val="000F2624"/>
    <w:rsid w:val="000F2A91"/>
    <w:rsid w:val="000F315D"/>
    <w:rsid w:val="000F3189"/>
    <w:rsid w:val="000F3877"/>
    <w:rsid w:val="000F3B29"/>
    <w:rsid w:val="000F3B80"/>
    <w:rsid w:val="000F3C68"/>
    <w:rsid w:val="000F3E47"/>
    <w:rsid w:val="000F3EDE"/>
    <w:rsid w:val="000F451A"/>
    <w:rsid w:val="000F4B95"/>
    <w:rsid w:val="000F50F9"/>
    <w:rsid w:val="000F51F1"/>
    <w:rsid w:val="000F555D"/>
    <w:rsid w:val="000F55C8"/>
    <w:rsid w:val="000F56DA"/>
    <w:rsid w:val="000F58C1"/>
    <w:rsid w:val="000F5D07"/>
    <w:rsid w:val="000F64EF"/>
    <w:rsid w:val="000F6575"/>
    <w:rsid w:val="000F6579"/>
    <w:rsid w:val="000F6A10"/>
    <w:rsid w:val="000F6ADB"/>
    <w:rsid w:val="000F6C78"/>
    <w:rsid w:val="000F6EE3"/>
    <w:rsid w:val="000F6F0B"/>
    <w:rsid w:val="000F6FA1"/>
    <w:rsid w:val="000F6FB7"/>
    <w:rsid w:val="000F7243"/>
    <w:rsid w:val="000F7781"/>
    <w:rsid w:val="000F7F15"/>
    <w:rsid w:val="001004CC"/>
    <w:rsid w:val="0010061C"/>
    <w:rsid w:val="001006F2"/>
    <w:rsid w:val="00100C47"/>
    <w:rsid w:val="00100CC6"/>
    <w:rsid w:val="00100E0C"/>
    <w:rsid w:val="00100E35"/>
    <w:rsid w:val="00100E60"/>
    <w:rsid w:val="001010A8"/>
    <w:rsid w:val="001013EC"/>
    <w:rsid w:val="00101585"/>
    <w:rsid w:val="001015DB"/>
    <w:rsid w:val="001018AC"/>
    <w:rsid w:val="00101D88"/>
    <w:rsid w:val="00101DA4"/>
    <w:rsid w:val="00101E35"/>
    <w:rsid w:val="00101EFA"/>
    <w:rsid w:val="00101F2D"/>
    <w:rsid w:val="001022B6"/>
    <w:rsid w:val="00102507"/>
    <w:rsid w:val="001026D8"/>
    <w:rsid w:val="00102CE4"/>
    <w:rsid w:val="001033D8"/>
    <w:rsid w:val="001033F4"/>
    <w:rsid w:val="00103412"/>
    <w:rsid w:val="0010359F"/>
    <w:rsid w:val="0010367E"/>
    <w:rsid w:val="0010398B"/>
    <w:rsid w:val="00103ACA"/>
    <w:rsid w:val="00103FA1"/>
    <w:rsid w:val="001042B1"/>
    <w:rsid w:val="00104D40"/>
    <w:rsid w:val="0010520F"/>
    <w:rsid w:val="00105A18"/>
    <w:rsid w:val="00105AB7"/>
    <w:rsid w:val="00105F75"/>
    <w:rsid w:val="00105FCB"/>
    <w:rsid w:val="001061C5"/>
    <w:rsid w:val="0010622B"/>
    <w:rsid w:val="00106409"/>
    <w:rsid w:val="001064C9"/>
    <w:rsid w:val="001065FC"/>
    <w:rsid w:val="0010744C"/>
    <w:rsid w:val="001075B8"/>
    <w:rsid w:val="001075D1"/>
    <w:rsid w:val="001075F4"/>
    <w:rsid w:val="00107BA1"/>
    <w:rsid w:val="00107C42"/>
    <w:rsid w:val="00107D66"/>
    <w:rsid w:val="00110152"/>
    <w:rsid w:val="0011025A"/>
    <w:rsid w:val="001102C2"/>
    <w:rsid w:val="00110385"/>
    <w:rsid w:val="0011038A"/>
    <w:rsid w:val="001103D1"/>
    <w:rsid w:val="001106D6"/>
    <w:rsid w:val="00110865"/>
    <w:rsid w:val="00110F74"/>
    <w:rsid w:val="0011124A"/>
    <w:rsid w:val="00111983"/>
    <w:rsid w:val="00111B97"/>
    <w:rsid w:val="00111EB3"/>
    <w:rsid w:val="00112016"/>
    <w:rsid w:val="00112256"/>
    <w:rsid w:val="001122CC"/>
    <w:rsid w:val="0011235C"/>
    <w:rsid w:val="00112634"/>
    <w:rsid w:val="001126D2"/>
    <w:rsid w:val="0011270A"/>
    <w:rsid w:val="00112904"/>
    <w:rsid w:val="00113275"/>
    <w:rsid w:val="00113A82"/>
    <w:rsid w:val="00114218"/>
    <w:rsid w:val="001142BF"/>
    <w:rsid w:val="00114456"/>
    <w:rsid w:val="0011454C"/>
    <w:rsid w:val="001145DC"/>
    <w:rsid w:val="001147CB"/>
    <w:rsid w:val="00114908"/>
    <w:rsid w:val="0011496C"/>
    <w:rsid w:val="00114B07"/>
    <w:rsid w:val="00115508"/>
    <w:rsid w:val="001156B4"/>
    <w:rsid w:val="00115793"/>
    <w:rsid w:val="00115860"/>
    <w:rsid w:val="00115946"/>
    <w:rsid w:val="00115A48"/>
    <w:rsid w:val="00115C74"/>
    <w:rsid w:val="00115CFA"/>
    <w:rsid w:val="00115DE2"/>
    <w:rsid w:val="00115E02"/>
    <w:rsid w:val="00115E69"/>
    <w:rsid w:val="0011685A"/>
    <w:rsid w:val="00116AE5"/>
    <w:rsid w:val="00116B4D"/>
    <w:rsid w:val="00116C7F"/>
    <w:rsid w:val="0011713A"/>
    <w:rsid w:val="001172AE"/>
    <w:rsid w:val="00117550"/>
    <w:rsid w:val="00117598"/>
    <w:rsid w:val="001177AA"/>
    <w:rsid w:val="0012065F"/>
    <w:rsid w:val="001207C8"/>
    <w:rsid w:val="001207D0"/>
    <w:rsid w:val="00120883"/>
    <w:rsid w:val="001208D0"/>
    <w:rsid w:val="00120BA0"/>
    <w:rsid w:val="001210EB"/>
    <w:rsid w:val="001215C9"/>
    <w:rsid w:val="00121FC7"/>
    <w:rsid w:val="00121FE6"/>
    <w:rsid w:val="00122076"/>
    <w:rsid w:val="001221A9"/>
    <w:rsid w:val="0012226F"/>
    <w:rsid w:val="00122300"/>
    <w:rsid w:val="00122627"/>
    <w:rsid w:val="00122CB9"/>
    <w:rsid w:val="00122E66"/>
    <w:rsid w:val="00123104"/>
    <w:rsid w:val="00123247"/>
    <w:rsid w:val="001235E2"/>
    <w:rsid w:val="00123BC3"/>
    <w:rsid w:val="00123C0D"/>
    <w:rsid w:val="0012488A"/>
    <w:rsid w:val="00124C16"/>
    <w:rsid w:val="00124CB7"/>
    <w:rsid w:val="00124E7E"/>
    <w:rsid w:val="0012523D"/>
    <w:rsid w:val="001254D7"/>
    <w:rsid w:val="001255AE"/>
    <w:rsid w:val="001256A7"/>
    <w:rsid w:val="00125880"/>
    <w:rsid w:val="00125A58"/>
    <w:rsid w:val="00125A80"/>
    <w:rsid w:val="00125A87"/>
    <w:rsid w:val="00126057"/>
    <w:rsid w:val="00126060"/>
    <w:rsid w:val="001265E3"/>
    <w:rsid w:val="001269CC"/>
    <w:rsid w:val="00126B32"/>
    <w:rsid w:val="0012701A"/>
    <w:rsid w:val="00127481"/>
    <w:rsid w:val="00127C6A"/>
    <w:rsid w:val="00130906"/>
    <w:rsid w:val="001309EA"/>
    <w:rsid w:val="00130A8C"/>
    <w:rsid w:val="00131232"/>
    <w:rsid w:val="0013125E"/>
    <w:rsid w:val="001312C4"/>
    <w:rsid w:val="00131754"/>
    <w:rsid w:val="001318AA"/>
    <w:rsid w:val="00131A27"/>
    <w:rsid w:val="00131EB4"/>
    <w:rsid w:val="00131FFB"/>
    <w:rsid w:val="001321D8"/>
    <w:rsid w:val="00132775"/>
    <w:rsid w:val="001327DE"/>
    <w:rsid w:val="00132924"/>
    <w:rsid w:val="00132C4A"/>
    <w:rsid w:val="00132EFE"/>
    <w:rsid w:val="00132FCE"/>
    <w:rsid w:val="001331D2"/>
    <w:rsid w:val="00133F39"/>
    <w:rsid w:val="001349F5"/>
    <w:rsid w:val="001349F9"/>
    <w:rsid w:val="00134B89"/>
    <w:rsid w:val="00134CFD"/>
    <w:rsid w:val="00134FD2"/>
    <w:rsid w:val="001352B3"/>
    <w:rsid w:val="001355B9"/>
    <w:rsid w:val="00135791"/>
    <w:rsid w:val="001357D3"/>
    <w:rsid w:val="00135E42"/>
    <w:rsid w:val="00135F42"/>
    <w:rsid w:val="001362C3"/>
    <w:rsid w:val="0013644B"/>
    <w:rsid w:val="001364E8"/>
    <w:rsid w:val="0013650F"/>
    <w:rsid w:val="00136872"/>
    <w:rsid w:val="00137EBB"/>
    <w:rsid w:val="0014002B"/>
    <w:rsid w:val="001408F9"/>
    <w:rsid w:val="0014096C"/>
    <w:rsid w:val="00140D6A"/>
    <w:rsid w:val="00140E83"/>
    <w:rsid w:val="00140E9A"/>
    <w:rsid w:val="00140F9E"/>
    <w:rsid w:val="00141401"/>
    <w:rsid w:val="00141715"/>
    <w:rsid w:val="0014180F"/>
    <w:rsid w:val="001418FC"/>
    <w:rsid w:val="00141AC1"/>
    <w:rsid w:val="00141BE2"/>
    <w:rsid w:val="001427C9"/>
    <w:rsid w:val="00142D6B"/>
    <w:rsid w:val="00142F6C"/>
    <w:rsid w:val="0014309A"/>
    <w:rsid w:val="001435CD"/>
    <w:rsid w:val="001439EF"/>
    <w:rsid w:val="00143ADF"/>
    <w:rsid w:val="00143B9F"/>
    <w:rsid w:val="00143D79"/>
    <w:rsid w:val="00144331"/>
    <w:rsid w:val="001443EA"/>
    <w:rsid w:val="001448A2"/>
    <w:rsid w:val="00144909"/>
    <w:rsid w:val="00144937"/>
    <w:rsid w:val="00144D33"/>
    <w:rsid w:val="00144DC8"/>
    <w:rsid w:val="00144F76"/>
    <w:rsid w:val="0014517C"/>
    <w:rsid w:val="0014543F"/>
    <w:rsid w:val="00145693"/>
    <w:rsid w:val="00145BCA"/>
    <w:rsid w:val="00145D37"/>
    <w:rsid w:val="00146B01"/>
    <w:rsid w:val="00146B71"/>
    <w:rsid w:val="00146C51"/>
    <w:rsid w:val="00147604"/>
    <w:rsid w:val="001476B6"/>
    <w:rsid w:val="001477B6"/>
    <w:rsid w:val="001479CF"/>
    <w:rsid w:val="00147DA4"/>
    <w:rsid w:val="00147E17"/>
    <w:rsid w:val="0015002D"/>
    <w:rsid w:val="00150118"/>
    <w:rsid w:val="00150476"/>
    <w:rsid w:val="00150893"/>
    <w:rsid w:val="00150C51"/>
    <w:rsid w:val="00151077"/>
    <w:rsid w:val="001511FA"/>
    <w:rsid w:val="00151234"/>
    <w:rsid w:val="001513C5"/>
    <w:rsid w:val="00151461"/>
    <w:rsid w:val="00151995"/>
    <w:rsid w:val="00151A91"/>
    <w:rsid w:val="00151E05"/>
    <w:rsid w:val="00151F73"/>
    <w:rsid w:val="00151FD8"/>
    <w:rsid w:val="00152288"/>
    <w:rsid w:val="001523C9"/>
    <w:rsid w:val="00152423"/>
    <w:rsid w:val="001525C4"/>
    <w:rsid w:val="00152696"/>
    <w:rsid w:val="00152C42"/>
    <w:rsid w:val="00152E8F"/>
    <w:rsid w:val="00152EDB"/>
    <w:rsid w:val="00153076"/>
    <w:rsid w:val="00153109"/>
    <w:rsid w:val="00153203"/>
    <w:rsid w:val="001534AD"/>
    <w:rsid w:val="0015439F"/>
    <w:rsid w:val="001548AB"/>
    <w:rsid w:val="00154B40"/>
    <w:rsid w:val="00154C06"/>
    <w:rsid w:val="00154C5C"/>
    <w:rsid w:val="00154CE6"/>
    <w:rsid w:val="001554ED"/>
    <w:rsid w:val="001564F9"/>
    <w:rsid w:val="0015691E"/>
    <w:rsid w:val="00156EC4"/>
    <w:rsid w:val="00157149"/>
    <w:rsid w:val="00157869"/>
    <w:rsid w:val="00157A9F"/>
    <w:rsid w:val="00157BFD"/>
    <w:rsid w:val="0016021E"/>
    <w:rsid w:val="0016031D"/>
    <w:rsid w:val="001603F3"/>
    <w:rsid w:val="001604BA"/>
    <w:rsid w:val="0016050D"/>
    <w:rsid w:val="0016118E"/>
    <w:rsid w:val="001611A0"/>
    <w:rsid w:val="001614B2"/>
    <w:rsid w:val="00161677"/>
    <w:rsid w:val="00161877"/>
    <w:rsid w:val="00161B96"/>
    <w:rsid w:val="00161C4F"/>
    <w:rsid w:val="00161EA9"/>
    <w:rsid w:val="001624CE"/>
    <w:rsid w:val="001629FD"/>
    <w:rsid w:val="00162ACA"/>
    <w:rsid w:val="0016344A"/>
    <w:rsid w:val="0016363E"/>
    <w:rsid w:val="00163967"/>
    <w:rsid w:val="00163A75"/>
    <w:rsid w:val="00163B2B"/>
    <w:rsid w:val="00163BAE"/>
    <w:rsid w:val="00163F1D"/>
    <w:rsid w:val="001641E3"/>
    <w:rsid w:val="001642A1"/>
    <w:rsid w:val="00164525"/>
    <w:rsid w:val="00164588"/>
    <w:rsid w:val="00164779"/>
    <w:rsid w:val="00164AD1"/>
    <w:rsid w:val="00164C2D"/>
    <w:rsid w:val="001655DE"/>
    <w:rsid w:val="00165C06"/>
    <w:rsid w:val="00165E70"/>
    <w:rsid w:val="00166461"/>
    <w:rsid w:val="0016693F"/>
    <w:rsid w:val="00166987"/>
    <w:rsid w:val="00166CA5"/>
    <w:rsid w:val="00167481"/>
    <w:rsid w:val="00167661"/>
    <w:rsid w:val="0016785A"/>
    <w:rsid w:val="00167B17"/>
    <w:rsid w:val="00167DCF"/>
    <w:rsid w:val="00167F8C"/>
    <w:rsid w:val="0017018F"/>
    <w:rsid w:val="001703D1"/>
    <w:rsid w:val="0017051A"/>
    <w:rsid w:val="0017088F"/>
    <w:rsid w:val="0017091D"/>
    <w:rsid w:val="00170D76"/>
    <w:rsid w:val="00170EC5"/>
    <w:rsid w:val="00171829"/>
    <w:rsid w:val="001718A0"/>
    <w:rsid w:val="001718FA"/>
    <w:rsid w:val="0017194D"/>
    <w:rsid w:val="00171B1D"/>
    <w:rsid w:val="00171B92"/>
    <w:rsid w:val="00171F46"/>
    <w:rsid w:val="00171F69"/>
    <w:rsid w:val="0017250A"/>
    <w:rsid w:val="001728F1"/>
    <w:rsid w:val="00172B0B"/>
    <w:rsid w:val="00172E4A"/>
    <w:rsid w:val="00172F10"/>
    <w:rsid w:val="00172F9D"/>
    <w:rsid w:val="001731DC"/>
    <w:rsid w:val="0017369E"/>
    <w:rsid w:val="001738BF"/>
    <w:rsid w:val="00173AFB"/>
    <w:rsid w:val="00173B73"/>
    <w:rsid w:val="00173C7E"/>
    <w:rsid w:val="00173DEB"/>
    <w:rsid w:val="00173DFD"/>
    <w:rsid w:val="00173E77"/>
    <w:rsid w:val="00174480"/>
    <w:rsid w:val="00174863"/>
    <w:rsid w:val="001748AB"/>
    <w:rsid w:val="00174AB0"/>
    <w:rsid w:val="00174D12"/>
    <w:rsid w:val="00174D82"/>
    <w:rsid w:val="00175556"/>
    <w:rsid w:val="001757E8"/>
    <w:rsid w:val="00175B3D"/>
    <w:rsid w:val="00175CAF"/>
    <w:rsid w:val="0017642E"/>
    <w:rsid w:val="0017668C"/>
    <w:rsid w:val="001766B1"/>
    <w:rsid w:val="00176A98"/>
    <w:rsid w:val="0017718D"/>
    <w:rsid w:val="001773D6"/>
    <w:rsid w:val="0017747C"/>
    <w:rsid w:val="00177553"/>
    <w:rsid w:val="00177695"/>
    <w:rsid w:val="0017782F"/>
    <w:rsid w:val="00177BC3"/>
    <w:rsid w:val="00177DBB"/>
    <w:rsid w:val="00177F22"/>
    <w:rsid w:val="00180035"/>
    <w:rsid w:val="001806DC"/>
    <w:rsid w:val="001807EF"/>
    <w:rsid w:val="00180A67"/>
    <w:rsid w:val="00180A9A"/>
    <w:rsid w:val="00180E90"/>
    <w:rsid w:val="0018148E"/>
    <w:rsid w:val="001814EB"/>
    <w:rsid w:val="00181597"/>
    <w:rsid w:val="00181B15"/>
    <w:rsid w:val="001820D6"/>
    <w:rsid w:val="001825B0"/>
    <w:rsid w:val="00182705"/>
    <w:rsid w:val="001827FC"/>
    <w:rsid w:val="00182833"/>
    <w:rsid w:val="00182954"/>
    <w:rsid w:val="00182A45"/>
    <w:rsid w:val="00182C4A"/>
    <w:rsid w:val="00182F5F"/>
    <w:rsid w:val="00182F9F"/>
    <w:rsid w:val="00183059"/>
    <w:rsid w:val="00183483"/>
    <w:rsid w:val="00183AAE"/>
    <w:rsid w:val="00183B09"/>
    <w:rsid w:val="00183B6E"/>
    <w:rsid w:val="00183E10"/>
    <w:rsid w:val="001841ED"/>
    <w:rsid w:val="001844A5"/>
    <w:rsid w:val="0018491F"/>
    <w:rsid w:val="00184C51"/>
    <w:rsid w:val="0018561F"/>
    <w:rsid w:val="001856F1"/>
    <w:rsid w:val="0018598D"/>
    <w:rsid w:val="00185D38"/>
    <w:rsid w:val="001866FC"/>
    <w:rsid w:val="001868AB"/>
    <w:rsid w:val="00186B47"/>
    <w:rsid w:val="00186B51"/>
    <w:rsid w:val="00186E8E"/>
    <w:rsid w:val="001873CF"/>
    <w:rsid w:val="0018761A"/>
    <w:rsid w:val="00187AF3"/>
    <w:rsid w:val="00187BE5"/>
    <w:rsid w:val="00187D1C"/>
    <w:rsid w:val="0019048A"/>
    <w:rsid w:val="00190768"/>
    <w:rsid w:val="00190E54"/>
    <w:rsid w:val="00191020"/>
    <w:rsid w:val="0019112F"/>
    <w:rsid w:val="0019118F"/>
    <w:rsid w:val="001913A2"/>
    <w:rsid w:val="00191513"/>
    <w:rsid w:val="00191A3B"/>
    <w:rsid w:val="00191BAA"/>
    <w:rsid w:val="001920EC"/>
    <w:rsid w:val="00192123"/>
    <w:rsid w:val="001921B0"/>
    <w:rsid w:val="00192B0F"/>
    <w:rsid w:val="00192CCE"/>
    <w:rsid w:val="00192E69"/>
    <w:rsid w:val="00193622"/>
    <w:rsid w:val="00193683"/>
    <w:rsid w:val="001945FB"/>
    <w:rsid w:val="00194CC6"/>
    <w:rsid w:val="001951A9"/>
    <w:rsid w:val="001954C1"/>
    <w:rsid w:val="00195CE3"/>
    <w:rsid w:val="00195EAD"/>
    <w:rsid w:val="00196195"/>
    <w:rsid w:val="0019627E"/>
    <w:rsid w:val="00196483"/>
    <w:rsid w:val="001964F6"/>
    <w:rsid w:val="0019667F"/>
    <w:rsid w:val="001966FC"/>
    <w:rsid w:val="00196738"/>
    <w:rsid w:val="001967DA"/>
    <w:rsid w:val="00196A8C"/>
    <w:rsid w:val="00196A9E"/>
    <w:rsid w:val="00196D92"/>
    <w:rsid w:val="0019709B"/>
    <w:rsid w:val="0019730A"/>
    <w:rsid w:val="00197373"/>
    <w:rsid w:val="0019739B"/>
    <w:rsid w:val="00197406"/>
    <w:rsid w:val="00197438"/>
    <w:rsid w:val="001977AB"/>
    <w:rsid w:val="0019796F"/>
    <w:rsid w:val="0019797A"/>
    <w:rsid w:val="00197AF7"/>
    <w:rsid w:val="00197BD6"/>
    <w:rsid w:val="00197BDB"/>
    <w:rsid w:val="00197F36"/>
    <w:rsid w:val="001A03BD"/>
    <w:rsid w:val="001A0C27"/>
    <w:rsid w:val="001A0C52"/>
    <w:rsid w:val="001A0D63"/>
    <w:rsid w:val="001A0F04"/>
    <w:rsid w:val="001A0F20"/>
    <w:rsid w:val="001A0FDE"/>
    <w:rsid w:val="001A1002"/>
    <w:rsid w:val="001A1489"/>
    <w:rsid w:val="001A178F"/>
    <w:rsid w:val="001A1BE0"/>
    <w:rsid w:val="001A1E33"/>
    <w:rsid w:val="001A1FDA"/>
    <w:rsid w:val="001A2055"/>
    <w:rsid w:val="001A2809"/>
    <w:rsid w:val="001A36C7"/>
    <w:rsid w:val="001A3A27"/>
    <w:rsid w:val="001A4D44"/>
    <w:rsid w:val="001A4F87"/>
    <w:rsid w:val="001A53D3"/>
    <w:rsid w:val="001A54EA"/>
    <w:rsid w:val="001A5B39"/>
    <w:rsid w:val="001A5C01"/>
    <w:rsid w:val="001A5E77"/>
    <w:rsid w:val="001A63EA"/>
    <w:rsid w:val="001A6966"/>
    <w:rsid w:val="001A6A39"/>
    <w:rsid w:val="001A6AC1"/>
    <w:rsid w:val="001A6DD3"/>
    <w:rsid w:val="001A6DF4"/>
    <w:rsid w:val="001A6E7F"/>
    <w:rsid w:val="001A6FC2"/>
    <w:rsid w:val="001A6FEB"/>
    <w:rsid w:val="001A7257"/>
    <w:rsid w:val="001A740A"/>
    <w:rsid w:val="001A748D"/>
    <w:rsid w:val="001A7727"/>
    <w:rsid w:val="001B00BB"/>
    <w:rsid w:val="001B0374"/>
    <w:rsid w:val="001B0558"/>
    <w:rsid w:val="001B0C95"/>
    <w:rsid w:val="001B0CB1"/>
    <w:rsid w:val="001B0D10"/>
    <w:rsid w:val="001B0D9D"/>
    <w:rsid w:val="001B0DAF"/>
    <w:rsid w:val="001B10EC"/>
    <w:rsid w:val="001B1383"/>
    <w:rsid w:val="001B1617"/>
    <w:rsid w:val="001B1894"/>
    <w:rsid w:val="001B2050"/>
    <w:rsid w:val="001B225A"/>
    <w:rsid w:val="001B22C6"/>
    <w:rsid w:val="001B2AE3"/>
    <w:rsid w:val="001B2E61"/>
    <w:rsid w:val="001B2F34"/>
    <w:rsid w:val="001B364A"/>
    <w:rsid w:val="001B37E0"/>
    <w:rsid w:val="001B3D1F"/>
    <w:rsid w:val="001B3E10"/>
    <w:rsid w:val="001B3F58"/>
    <w:rsid w:val="001B408B"/>
    <w:rsid w:val="001B48F9"/>
    <w:rsid w:val="001B4D59"/>
    <w:rsid w:val="001B4EAF"/>
    <w:rsid w:val="001B52FA"/>
    <w:rsid w:val="001B5359"/>
    <w:rsid w:val="001B5A48"/>
    <w:rsid w:val="001B5E89"/>
    <w:rsid w:val="001B5EC2"/>
    <w:rsid w:val="001B5EF8"/>
    <w:rsid w:val="001B5F57"/>
    <w:rsid w:val="001B6018"/>
    <w:rsid w:val="001B61DD"/>
    <w:rsid w:val="001B66C6"/>
    <w:rsid w:val="001B68E7"/>
    <w:rsid w:val="001B6A76"/>
    <w:rsid w:val="001B6D06"/>
    <w:rsid w:val="001B6D76"/>
    <w:rsid w:val="001B6E6B"/>
    <w:rsid w:val="001B74DA"/>
    <w:rsid w:val="001B7D3D"/>
    <w:rsid w:val="001B7DB7"/>
    <w:rsid w:val="001C0AC5"/>
    <w:rsid w:val="001C0CC2"/>
    <w:rsid w:val="001C115A"/>
    <w:rsid w:val="001C12CE"/>
    <w:rsid w:val="001C1681"/>
    <w:rsid w:val="001C1CC7"/>
    <w:rsid w:val="001C1D2D"/>
    <w:rsid w:val="001C1F40"/>
    <w:rsid w:val="001C2169"/>
    <w:rsid w:val="001C2B3E"/>
    <w:rsid w:val="001C2D04"/>
    <w:rsid w:val="001C2F2A"/>
    <w:rsid w:val="001C33BB"/>
    <w:rsid w:val="001C35A7"/>
    <w:rsid w:val="001C37D9"/>
    <w:rsid w:val="001C37F4"/>
    <w:rsid w:val="001C3934"/>
    <w:rsid w:val="001C394A"/>
    <w:rsid w:val="001C3DA1"/>
    <w:rsid w:val="001C3DC7"/>
    <w:rsid w:val="001C3EE3"/>
    <w:rsid w:val="001C4025"/>
    <w:rsid w:val="001C4645"/>
    <w:rsid w:val="001C4790"/>
    <w:rsid w:val="001C4C4A"/>
    <w:rsid w:val="001C4FBD"/>
    <w:rsid w:val="001C4FC8"/>
    <w:rsid w:val="001C52E3"/>
    <w:rsid w:val="001C55EE"/>
    <w:rsid w:val="001C5828"/>
    <w:rsid w:val="001C5B1E"/>
    <w:rsid w:val="001C5BCB"/>
    <w:rsid w:val="001C602C"/>
    <w:rsid w:val="001C61C9"/>
    <w:rsid w:val="001C6898"/>
    <w:rsid w:val="001C6E24"/>
    <w:rsid w:val="001C71B3"/>
    <w:rsid w:val="001C7AA6"/>
    <w:rsid w:val="001C7B44"/>
    <w:rsid w:val="001C7E21"/>
    <w:rsid w:val="001C7FC4"/>
    <w:rsid w:val="001D0069"/>
    <w:rsid w:val="001D01FA"/>
    <w:rsid w:val="001D02B8"/>
    <w:rsid w:val="001D033C"/>
    <w:rsid w:val="001D04A6"/>
    <w:rsid w:val="001D09B2"/>
    <w:rsid w:val="001D0AD7"/>
    <w:rsid w:val="001D0DD7"/>
    <w:rsid w:val="001D1053"/>
    <w:rsid w:val="001D16C4"/>
    <w:rsid w:val="001D17A9"/>
    <w:rsid w:val="001D1E24"/>
    <w:rsid w:val="001D278C"/>
    <w:rsid w:val="001D2851"/>
    <w:rsid w:val="001D338B"/>
    <w:rsid w:val="001D3438"/>
    <w:rsid w:val="001D37EB"/>
    <w:rsid w:val="001D3945"/>
    <w:rsid w:val="001D39DB"/>
    <w:rsid w:val="001D3DFF"/>
    <w:rsid w:val="001D3E10"/>
    <w:rsid w:val="001D3F6E"/>
    <w:rsid w:val="001D425D"/>
    <w:rsid w:val="001D44DF"/>
    <w:rsid w:val="001D4639"/>
    <w:rsid w:val="001D4B9B"/>
    <w:rsid w:val="001D50DD"/>
    <w:rsid w:val="001D51B2"/>
    <w:rsid w:val="001D55D6"/>
    <w:rsid w:val="001D564D"/>
    <w:rsid w:val="001D5659"/>
    <w:rsid w:val="001D56D8"/>
    <w:rsid w:val="001D588F"/>
    <w:rsid w:val="001D5B02"/>
    <w:rsid w:val="001D5CE7"/>
    <w:rsid w:val="001D64AC"/>
    <w:rsid w:val="001D6517"/>
    <w:rsid w:val="001D6B1A"/>
    <w:rsid w:val="001D6DE5"/>
    <w:rsid w:val="001D7077"/>
    <w:rsid w:val="001D7220"/>
    <w:rsid w:val="001D763F"/>
    <w:rsid w:val="001D78E9"/>
    <w:rsid w:val="001D7C2D"/>
    <w:rsid w:val="001E0876"/>
    <w:rsid w:val="001E0921"/>
    <w:rsid w:val="001E11FE"/>
    <w:rsid w:val="001E1231"/>
    <w:rsid w:val="001E175D"/>
    <w:rsid w:val="001E1C8E"/>
    <w:rsid w:val="001E201B"/>
    <w:rsid w:val="001E2119"/>
    <w:rsid w:val="001E2354"/>
    <w:rsid w:val="001E2465"/>
    <w:rsid w:val="001E253B"/>
    <w:rsid w:val="001E262F"/>
    <w:rsid w:val="001E2817"/>
    <w:rsid w:val="001E2839"/>
    <w:rsid w:val="001E286B"/>
    <w:rsid w:val="001E28C1"/>
    <w:rsid w:val="001E2A0E"/>
    <w:rsid w:val="001E3176"/>
    <w:rsid w:val="001E32F8"/>
    <w:rsid w:val="001E3461"/>
    <w:rsid w:val="001E3C23"/>
    <w:rsid w:val="001E3C88"/>
    <w:rsid w:val="001E3CEA"/>
    <w:rsid w:val="001E3ED5"/>
    <w:rsid w:val="001E41AB"/>
    <w:rsid w:val="001E434E"/>
    <w:rsid w:val="001E45F2"/>
    <w:rsid w:val="001E478C"/>
    <w:rsid w:val="001E4A7A"/>
    <w:rsid w:val="001E4B9E"/>
    <w:rsid w:val="001E4C49"/>
    <w:rsid w:val="001E513C"/>
    <w:rsid w:val="001E516A"/>
    <w:rsid w:val="001E545B"/>
    <w:rsid w:val="001E55CF"/>
    <w:rsid w:val="001E5A8D"/>
    <w:rsid w:val="001E5BCA"/>
    <w:rsid w:val="001E5C38"/>
    <w:rsid w:val="001E5CDA"/>
    <w:rsid w:val="001E6071"/>
    <w:rsid w:val="001E65CD"/>
    <w:rsid w:val="001E668B"/>
    <w:rsid w:val="001E6C06"/>
    <w:rsid w:val="001E781C"/>
    <w:rsid w:val="001E7928"/>
    <w:rsid w:val="001E7C09"/>
    <w:rsid w:val="001E7F5A"/>
    <w:rsid w:val="001F02F4"/>
    <w:rsid w:val="001F0409"/>
    <w:rsid w:val="001F065C"/>
    <w:rsid w:val="001F0785"/>
    <w:rsid w:val="001F0A02"/>
    <w:rsid w:val="001F0A90"/>
    <w:rsid w:val="001F0BC1"/>
    <w:rsid w:val="001F0C78"/>
    <w:rsid w:val="001F0D07"/>
    <w:rsid w:val="001F0F1D"/>
    <w:rsid w:val="001F13D3"/>
    <w:rsid w:val="001F1748"/>
    <w:rsid w:val="001F1B21"/>
    <w:rsid w:val="001F1D1D"/>
    <w:rsid w:val="001F207A"/>
    <w:rsid w:val="001F220B"/>
    <w:rsid w:val="001F22A5"/>
    <w:rsid w:val="001F22D3"/>
    <w:rsid w:val="001F2682"/>
    <w:rsid w:val="001F37D7"/>
    <w:rsid w:val="001F3853"/>
    <w:rsid w:val="001F387A"/>
    <w:rsid w:val="001F3DE8"/>
    <w:rsid w:val="001F409C"/>
    <w:rsid w:val="001F4281"/>
    <w:rsid w:val="001F443D"/>
    <w:rsid w:val="001F4901"/>
    <w:rsid w:val="001F4921"/>
    <w:rsid w:val="001F4B1F"/>
    <w:rsid w:val="001F4EEA"/>
    <w:rsid w:val="001F574A"/>
    <w:rsid w:val="001F5BC6"/>
    <w:rsid w:val="001F5BF0"/>
    <w:rsid w:val="001F5C28"/>
    <w:rsid w:val="001F6034"/>
    <w:rsid w:val="001F6151"/>
    <w:rsid w:val="001F63A4"/>
    <w:rsid w:val="001F64BE"/>
    <w:rsid w:val="001F666C"/>
    <w:rsid w:val="001F667D"/>
    <w:rsid w:val="001F6CA3"/>
    <w:rsid w:val="001F755F"/>
    <w:rsid w:val="001F7824"/>
    <w:rsid w:val="002009CB"/>
    <w:rsid w:val="00200B5C"/>
    <w:rsid w:val="00200DC1"/>
    <w:rsid w:val="00201381"/>
    <w:rsid w:val="00201456"/>
    <w:rsid w:val="002016D0"/>
    <w:rsid w:val="0020182E"/>
    <w:rsid w:val="00201C6C"/>
    <w:rsid w:val="00201DA3"/>
    <w:rsid w:val="00201EEC"/>
    <w:rsid w:val="00201FB6"/>
    <w:rsid w:val="00202575"/>
    <w:rsid w:val="002026C8"/>
    <w:rsid w:val="00203280"/>
    <w:rsid w:val="002033C6"/>
    <w:rsid w:val="00203B71"/>
    <w:rsid w:val="00203CB0"/>
    <w:rsid w:val="00203CC6"/>
    <w:rsid w:val="00203DED"/>
    <w:rsid w:val="002049B4"/>
    <w:rsid w:val="002051D6"/>
    <w:rsid w:val="00205657"/>
    <w:rsid w:val="00205661"/>
    <w:rsid w:val="002056D2"/>
    <w:rsid w:val="0020570A"/>
    <w:rsid w:val="00205729"/>
    <w:rsid w:val="00205926"/>
    <w:rsid w:val="0020596B"/>
    <w:rsid w:val="00205BF8"/>
    <w:rsid w:val="00205CC1"/>
    <w:rsid w:val="00205D56"/>
    <w:rsid w:val="00205F15"/>
    <w:rsid w:val="002061D1"/>
    <w:rsid w:val="002065E4"/>
    <w:rsid w:val="0020679A"/>
    <w:rsid w:val="00206DF9"/>
    <w:rsid w:val="00206E1E"/>
    <w:rsid w:val="00206EA1"/>
    <w:rsid w:val="00206EB9"/>
    <w:rsid w:val="0020732B"/>
    <w:rsid w:val="0020736F"/>
    <w:rsid w:val="00207609"/>
    <w:rsid w:val="0020761E"/>
    <w:rsid w:val="00207C79"/>
    <w:rsid w:val="00207C9C"/>
    <w:rsid w:val="00207D52"/>
    <w:rsid w:val="00210418"/>
    <w:rsid w:val="00210636"/>
    <w:rsid w:val="002109CD"/>
    <w:rsid w:val="00210B06"/>
    <w:rsid w:val="00210C52"/>
    <w:rsid w:val="00211012"/>
    <w:rsid w:val="002119DC"/>
    <w:rsid w:val="00211D8E"/>
    <w:rsid w:val="00211E5C"/>
    <w:rsid w:val="00211EFE"/>
    <w:rsid w:val="0021213B"/>
    <w:rsid w:val="0021266E"/>
    <w:rsid w:val="002128EF"/>
    <w:rsid w:val="00212B4E"/>
    <w:rsid w:val="00212EDB"/>
    <w:rsid w:val="002130E1"/>
    <w:rsid w:val="002130F3"/>
    <w:rsid w:val="002134E8"/>
    <w:rsid w:val="002136E7"/>
    <w:rsid w:val="00213870"/>
    <w:rsid w:val="00213A88"/>
    <w:rsid w:val="00214191"/>
    <w:rsid w:val="00214241"/>
    <w:rsid w:val="0021447A"/>
    <w:rsid w:val="00214548"/>
    <w:rsid w:val="002148FC"/>
    <w:rsid w:val="00214948"/>
    <w:rsid w:val="00214D5F"/>
    <w:rsid w:val="00214DA9"/>
    <w:rsid w:val="00214EE5"/>
    <w:rsid w:val="00215000"/>
    <w:rsid w:val="00215908"/>
    <w:rsid w:val="00215C53"/>
    <w:rsid w:val="00216063"/>
    <w:rsid w:val="0021608F"/>
    <w:rsid w:val="002161E7"/>
    <w:rsid w:val="002161F9"/>
    <w:rsid w:val="00216594"/>
    <w:rsid w:val="00216618"/>
    <w:rsid w:val="00216650"/>
    <w:rsid w:val="002167D9"/>
    <w:rsid w:val="002168BB"/>
    <w:rsid w:val="00217149"/>
    <w:rsid w:val="0021742E"/>
    <w:rsid w:val="002174EF"/>
    <w:rsid w:val="0021753C"/>
    <w:rsid w:val="0021761E"/>
    <w:rsid w:val="00217DAC"/>
    <w:rsid w:val="002200C9"/>
    <w:rsid w:val="002201A8"/>
    <w:rsid w:val="0022034E"/>
    <w:rsid w:val="002204A7"/>
    <w:rsid w:val="00220606"/>
    <w:rsid w:val="002206B2"/>
    <w:rsid w:val="00220758"/>
    <w:rsid w:val="00220A1D"/>
    <w:rsid w:val="00220C69"/>
    <w:rsid w:val="00220DE2"/>
    <w:rsid w:val="00220F4C"/>
    <w:rsid w:val="002214B4"/>
    <w:rsid w:val="00221A60"/>
    <w:rsid w:val="00221E06"/>
    <w:rsid w:val="00221EA7"/>
    <w:rsid w:val="002220C6"/>
    <w:rsid w:val="00222150"/>
    <w:rsid w:val="002221D2"/>
    <w:rsid w:val="002223D5"/>
    <w:rsid w:val="0022269E"/>
    <w:rsid w:val="0022287D"/>
    <w:rsid w:val="00222A24"/>
    <w:rsid w:val="00222C9F"/>
    <w:rsid w:val="00222ED1"/>
    <w:rsid w:val="0022300E"/>
    <w:rsid w:val="002230FC"/>
    <w:rsid w:val="00223490"/>
    <w:rsid w:val="0022369C"/>
    <w:rsid w:val="0022383B"/>
    <w:rsid w:val="00223B0E"/>
    <w:rsid w:val="00223C4A"/>
    <w:rsid w:val="00224910"/>
    <w:rsid w:val="0022492C"/>
    <w:rsid w:val="00224BCA"/>
    <w:rsid w:val="00224E2B"/>
    <w:rsid w:val="00224E75"/>
    <w:rsid w:val="00224F36"/>
    <w:rsid w:val="00225774"/>
    <w:rsid w:val="00225A03"/>
    <w:rsid w:val="00225D07"/>
    <w:rsid w:val="00226031"/>
    <w:rsid w:val="00226537"/>
    <w:rsid w:val="00226665"/>
    <w:rsid w:val="0022699C"/>
    <w:rsid w:val="00226DBF"/>
    <w:rsid w:val="00226E21"/>
    <w:rsid w:val="00226E90"/>
    <w:rsid w:val="002277D6"/>
    <w:rsid w:val="00227CE7"/>
    <w:rsid w:val="00227E1B"/>
    <w:rsid w:val="002301F5"/>
    <w:rsid w:val="002303B8"/>
    <w:rsid w:val="00230946"/>
    <w:rsid w:val="00230B05"/>
    <w:rsid w:val="00230C99"/>
    <w:rsid w:val="00230E57"/>
    <w:rsid w:val="00231881"/>
    <w:rsid w:val="002321CA"/>
    <w:rsid w:val="002322A1"/>
    <w:rsid w:val="0023289E"/>
    <w:rsid w:val="002331F1"/>
    <w:rsid w:val="00233639"/>
    <w:rsid w:val="00233702"/>
    <w:rsid w:val="00233B2B"/>
    <w:rsid w:val="002344DE"/>
    <w:rsid w:val="00234A95"/>
    <w:rsid w:val="00234AE9"/>
    <w:rsid w:val="00234C68"/>
    <w:rsid w:val="00234ED0"/>
    <w:rsid w:val="00234EDD"/>
    <w:rsid w:val="00234F52"/>
    <w:rsid w:val="00235032"/>
    <w:rsid w:val="002351DC"/>
    <w:rsid w:val="00235399"/>
    <w:rsid w:val="0023570E"/>
    <w:rsid w:val="0023584D"/>
    <w:rsid w:val="00235A46"/>
    <w:rsid w:val="00235C0B"/>
    <w:rsid w:val="00235E09"/>
    <w:rsid w:val="00236181"/>
    <w:rsid w:val="00236897"/>
    <w:rsid w:val="00236DD2"/>
    <w:rsid w:val="0023718F"/>
    <w:rsid w:val="00237215"/>
    <w:rsid w:val="002372E8"/>
    <w:rsid w:val="0023748A"/>
    <w:rsid w:val="0023773C"/>
    <w:rsid w:val="00237CC2"/>
    <w:rsid w:val="00237F6B"/>
    <w:rsid w:val="0024021A"/>
    <w:rsid w:val="0024033E"/>
    <w:rsid w:val="00240386"/>
    <w:rsid w:val="002403E3"/>
    <w:rsid w:val="00240839"/>
    <w:rsid w:val="00240A55"/>
    <w:rsid w:val="00240B51"/>
    <w:rsid w:val="00240F7B"/>
    <w:rsid w:val="0024114F"/>
    <w:rsid w:val="002415F0"/>
    <w:rsid w:val="00241F0D"/>
    <w:rsid w:val="0024329B"/>
    <w:rsid w:val="00243396"/>
    <w:rsid w:val="002433EA"/>
    <w:rsid w:val="002434A8"/>
    <w:rsid w:val="002434ED"/>
    <w:rsid w:val="002438DE"/>
    <w:rsid w:val="0024391B"/>
    <w:rsid w:val="00243A48"/>
    <w:rsid w:val="00243CBA"/>
    <w:rsid w:val="00243DBB"/>
    <w:rsid w:val="00243F97"/>
    <w:rsid w:val="00243FB8"/>
    <w:rsid w:val="00244480"/>
    <w:rsid w:val="0024456F"/>
    <w:rsid w:val="00244799"/>
    <w:rsid w:val="002449A9"/>
    <w:rsid w:val="00244C7D"/>
    <w:rsid w:val="00245013"/>
    <w:rsid w:val="00245516"/>
    <w:rsid w:val="00245902"/>
    <w:rsid w:val="00245B73"/>
    <w:rsid w:val="00245D2A"/>
    <w:rsid w:val="0024600F"/>
    <w:rsid w:val="00246421"/>
    <w:rsid w:val="00246456"/>
    <w:rsid w:val="002468C3"/>
    <w:rsid w:val="00246CCB"/>
    <w:rsid w:val="00246D3F"/>
    <w:rsid w:val="00246D5E"/>
    <w:rsid w:val="00246F37"/>
    <w:rsid w:val="002473F4"/>
    <w:rsid w:val="00247692"/>
    <w:rsid w:val="00247A4F"/>
    <w:rsid w:val="00247B29"/>
    <w:rsid w:val="00247FBC"/>
    <w:rsid w:val="00250239"/>
    <w:rsid w:val="002504E9"/>
    <w:rsid w:val="0025056C"/>
    <w:rsid w:val="00250869"/>
    <w:rsid w:val="002508E3"/>
    <w:rsid w:val="00250AE3"/>
    <w:rsid w:val="00250D81"/>
    <w:rsid w:val="00250F26"/>
    <w:rsid w:val="00251011"/>
    <w:rsid w:val="00251386"/>
    <w:rsid w:val="0025157B"/>
    <w:rsid w:val="0025172A"/>
    <w:rsid w:val="00251A1E"/>
    <w:rsid w:val="00251FF1"/>
    <w:rsid w:val="002520EC"/>
    <w:rsid w:val="0025238F"/>
    <w:rsid w:val="0025265F"/>
    <w:rsid w:val="00252665"/>
    <w:rsid w:val="002527D8"/>
    <w:rsid w:val="00253236"/>
    <w:rsid w:val="0025326B"/>
    <w:rsid w:val="002534F1"/>
    <w:rsid w:val="002534FA"/>
    <w:rsid w:val="0025370F"/>
    <w:rsid w:val="00253A65"/>
    <w:rsid w:val="002543DB"/>
    <w:rsid w:val="00254417"/>
    <w:rsid w:val="00254AED"/>
    <w:rsid w:val="00254D70"/>
    <w:rsid w:val="00254F96"/>
    <w:rsid w:val="00255468"/>
    <w:rsid w:val="00255554"/>
    <w:rsid w:val="00255BEC"/>
    <w:rsid w:val="00256A3A"/>
    <w:rsid w:val="00256BF4"/>
    <w:rsid w:val="002571DF"/>
    <w:rsid w:val="00257393"/>
    <w:rsid w:val="00257407"/>
    <w:rsid w:val="00257669"/>
    <w:rsid w:val="00257839"/>
    <w:rsid w:val="00257B8C"/>
    <w:rsid w:val="0026012D"/>
    <w:rsid w:val="0026014D"/>
    <w:rsid w:val="002603CF"/>
    <w:rsid w:val="00260B4C"/>
    <w:rsid w:val="00260DEC"/>
    <w:rsid w:val="002610EC"/>
    <w:rsid w:val="00261294"/>
    <w:rsid w:val="00261344"/>
    <w:rsid w:val="0026156B"/>
    <w:rsid w:val="002618CE"/>
    <w:rsid w:val="00261951"/>
    <w:rsid w:val="00261F49"/>
    <w:rsid w:val="0026238A"/>
    <w:rsid w:val="00262A81"/>
    <w:rsid w:val="00262BA7"/>
    <w:rsid w:val="00262D3D"/>
    <w:rsid w:val="00262F6F"/>
    <w:rsid w:val="0026313B"/>
    <w:rsid w:val="0026331E"/>
    <w:rsid w:val="0026342F"/>
    <w:rsid w:val="002636BB"/>
    <w:rsid w:val="002637E6"/>
    <w:rsid w:val="002638C5"/>
    <w:rsid w:val="00263C35"/>
    <w:rsid w:val="00263D83"/>
    <w:rsid w:val="00264767"/>
    <w:rsid w:val="00264E5A"/>
    <w:rsid w:val="002652D4"/>
    <w:rsid w:val="00265463"/>
    <w:rsid w:val="00265603"/>
    <w:rsid w:val="00265B8C"/>
    <w:rsid w:val="002663C9"/>
    <w:rsid w:val="00266769"/>
    <w:rsid w:val="00266A4F"/>
    <w:rsid w:val="00266EBB"/>
    <w:rsid w:val="0026736D"/>
    <w:rsid w:val="00267373"/>
    <w:rsid w:val="00267586"/>
    <w:rsid w:val="002675D7"/>
    <w:rsid w:val="0026797E"/>
    <w:rsid w:val="002679C5"/>
    <w:rsid w:val="00267D28"/>
    <w:rsid w:val="00267E7C"/>
    <w:rsid w:val="00270011"/>
    <w:rsid w:val="002701B1"/>
    <w:rsid w:val="0027050E"/>
    <w:rsid w:val="002705AC"/>
    <w:rsid w:val="002707F7"/>
    <w:rsid w:val="002709DB"/>
    <w:rsid w:val="00270C25"/>
    <w:rsid w:val="00271180"/>
    <w:rsid w:val="0027119E"/>
    <w:rsid w:val="002712D1"/>
    <w:rsid w:val="00271C1A"/>
    <w:rsid w:val="00272452"/>
    <w:rsid w:val="002724AC"/>
    <w:rsid w:val="00272534"/>
    <w:rsid w:val="002727A7"/>
    <w:rsid w:val="00272854"/>
    <w:rsid w:val="0027288A"/>
    <w:rsid w:val="0027328C"/>
    <w:rsid w:val="00273463"/>
    <w:rsid w:val="002734FA"/>
    <w:rsid w:val="00273C2A"/>
    <w:rsid w:val="00273D00"/>
    <w:rsid w:val="00273E54"/>
    <w:rsid w:val="002741C9"/>
    <w:rsid w:val="002744FA"/>
    <w:rsid w:val="0027461C"/>
    <w:rsid w:val="002748CF"/>
    <w:rsid w:val="002748E1"/>
    <w:rsid w:val="00274A82"/>
    <w:rsid w:val="00274C53"/>
    <w:rsid w:val="002751B4"/>
    <w:rsid w:val="0027533C"/>
    <w:rsid w:val="00275769"/>
    <w:rsid w:val="00275A18"/>
    <w:rsid w:val="00275AF8"/>
    <w:rsid w:val="00275B50"/>
    <w:rsid w:val="00275D63"/>
    <w:rsid w:val="00276CD9"/>
    <w:rsid w:val="00276CF6"/>
    <w:rsid w:val="00276D53"/>
    <w:rsid w:val="00276D9A"/>
    <w:rsid w:val="00277142"/>
    <w:rsid w:val="00277252"/>
    <w:rsid w:val="00277445"/>
    <w:rsid w:val="00277493"/>
    <w:rsid w:val="00277519"/>
    <w:rsid w:val="002775B6"/>
    <w:rsid w:val="00277ADB"/>
    <w:rsid w:val="00277E9B"/>
    <w:rsid w:val="00280280"/>
    <w:rsid w:val="00280815"/>
    <w:rsid w:val="00280846"/>
    <w:rsid w:val="00280B40"/>
    <w:rsid w:val="0028118A"/>
    <w:rsid w:val="00281231"/>
    <w:rsid w:val="0028150E"/>
    <w:rsid w:val="00281585"/>
    <w:rsid w:val="00281B8B"/>
    <w:rsid w:val="00281BD3"/>
    <w:rsid w:val="0028215F"/>
    <w:rsid w:val="00282465"/>
    <w:rsid w:val="002824E6"/>
    <w:rsid w:val="00282C43"/>
    <w:rsid w:val="002831C9"/>
    <w:rsid w:val="0028335C"/>
    <w:rsid w:val="002834F9"/>
    <w:rsid w:val="002838DC"/>
    <w:rsid w:val="00283A9D"/>
    <w:rsid w:val="00283CCB"/>
    <w:rsid w:val="0028437B"/>
    <w:rsid w:val="00284427"/>
    <w:rsid w:val="0028446E"/>
    <w:rsid w:val="00284780"/>
    <w:rsid w:val="002848FB"/>
    <w:rsid w:val="00284F2D"/>
    <w:rsid w:val="002850EA"/>
    <w:rsid w:val="002856B9"/>
    <w:rsid w:val="00286465"/>
    <w:rsid w:val="002864E8"/>
    <w:rsid w:val="00286973"/>
    <w:rsid w:val="00286D4E"/>
    <w:rsid w:val="00286E16"/>
    <w:rsid w:val="00286F4F"/>
    <w:rsid w:val="00287142"/>
    <w:rsid w:val="00287200"/>
    <w:rsid w:val="00287328"/>
    <w:rsid w:val="002873CE"/>
    <w:rsid w:val="0028790A"/>
    <w:rsid w:val="00287C97"/>
    <w:rsid w:val="0029081F"/>
    <w:rsid w:val="00290895"/>
    <w:rsid w:val="00290A62"/>
    <w:rsid w:val="00291244"/>
    <w:rsid w:val="002915D1"/>
    <w:rsid w:val="0029181E"/>
    <w:rsid w:val="00291864"/>
    <w:rsid w:val="0029194A"/>
    <w:rsid w:val="00291A1B"/>
    <w:rsid w:val="00292FD8"/>
    <w:rsid w:val="002934C7"/>
    <w:rsid w:val="00293748"/>
    <w:rsid w:val="00293A10"/>
    <w:rsid w:val="00293AB8"/>
    <w:rsid w:val="00293B0D"/>
    <w:rsid w:val="00293FA4"/>
    <w:rsid w:val="00294157"/>
    <w:rsid w:val="0029420A"/>
    <w:rsid w:val="002943EE"/>
    <w:rsid w:val="002944A1"/>
    <w:rsid w:val="00294820"/>
    <w:rsid w:val="0029559D"/>
    <w:rsid w:val="0029563C"/>
    <w:rsid w:val="00295741"/>
    <w:rsid w:val="00295EC0"/>
    <w:rsid w:val="00295F46"/>
    <w:rsid w:val="0029612E"/>
    <w:rsid w:val="002961AB"/>
    <w:rsid w:val="00296550"/>
    <w:rsid w:val="00296582"/>
    <w:rsid w:val="002967F9"/>
    <w:rsid w:val="002969D0"/>
    <w:rsid w:val="00296D0D"/>
    <w:rsid w:val="00297007"/>
    <w:rsid w:val="00297728"/>
    <w:rsid w:val="00297783"/>
    <w:rsid w:val="00297918"/>
    <w:rsid w:val="00297F34"/>
    <w:rsid w:val="002A0003"/>
    <w:rsid w:val="002A0257"/>
    <w:rsid w:val="002A02D5"/>
    <w:rsid w:val="002A0332"/>
    <w:rsid w:val="002A093D"/>
    <w:rsid w:val="002A09BB"/>
    <w:rsid w:val="002A0A7C"/>
    <w:rsid w:val="002A0C00"/>
    <w:rsid w:val="002A0CE0"/>
    <w:rsid w:val="002A0F88"/>
    <w:rsid w:val="002A1519"/>
    <w:rsid w:val="002A15FC"/>
    <w:rsid w:val="002A1B08"/>
    <w:rsid w:val="002A1E83"/>
    <w:rsid w:val="002A26F9"/>
    <w:rsid w:val="002A2827"/>
    <w:rsid w:val="002A297C"/>
    <w:rsid w:val="002A2B7E"/>
    <w:rsid w:val="002A2D4B"/>
    <w:rsid w:val="002A2E96"/>
    <w:rsid w:val="002A32AF"/>
    <w:rsid w:val="002A3EB1"/>
    <w:rsid w:val="002A428B"/>
    <w:rsid w:val="002A4317"/>
    <w:rsid w:val="002A4456"/>
    <w:rsid w:val="002A47C7"/>
    <w:rsid w:val="002A47F5"/>
    <w:rsid w:val="002A4A96"/>
    <w:rsid w:val="002A4AD8"/>
    <w:rsid w:val="002A4EAC"/>
    <w:rsid w:val="002A4FA0"/>
    <w:rsid w:val="002A502D"/>
    <w:rsid w:val="002A5343"/>
    <w:rsid w:val="002A576A"/>
    <w:rsid w:val="002A59CA"/>
    <w:rsid w:val="002A5AF1"/>
    <w:rsid w:val="002A5BD9"/>
    <w:rsid w:val="002A5E47"/>
    <w:rsid w:val="002A5FDC"/>
    <w:rsid w:val="002A615F"/>
    <w:rsid w:val="002A6B15"/>
    <w:rsid w:val="002A6EA5"/>
    <w:rsid w:val="002A6F18"/>
    <w:rsid w:val="002A6F37"/>
    <w:rsid w:val="002A7095"/>
    <w:rsid w:val="002A7108"/>
    <w:rsid w:val="002A72A0"/>
    <w:rsid w:val="002A75B6"/>
    <w:rsid w:val="002A75C9"/>
    <w:rsid w:val="002A7635"/>
    <w:rsid w:val="002A78C3"/>
    <w:rsid w:val="002A7A3C"/>
    <w:rsid w:val="002A7ADC"/>
    <w:rsid w:val="002B00AE"/>
    <w:rsid w:val="002B00BB"/>
    <w:rsid w:val="002B0101"/>
    <w:rsid w:val="002B012B"/>
    <w:rsid w:val="002B02E8"/>
    <w:rsid w:val="002B03C6"/>
    <w:rsid w:val="002B042E"/>
    <w:rsid w:val="002B0478"/>
    <w:rsid w:val="002B0879"/>
    <w:rsid w:val="002B09B9"/>
    <w:rsid w:val="002B0D27"/>
    <w:rsid w:val="002B0EB8"/>
    <w:rsid w:val="002B10BE"/>
    <w:rsid w:val="002B1CD3"/>
    <w:rsid w:val="002B1FA6"/>
    <w:rsid w:val="002B2276"/>
    <w:rsid w:val="002B23FD"/>
    <w:rsid w:val="002B289C"/>
    <w:rsid w:val="002B2A1B"/>
    <w:rsid w:val="002B2C5B"/>
    <w:rsid w:val="002B2E0F"/>
    <w:rsid w:val="002B2E6C"/>
    <w:rsid w:val="002B355B"/>
    <w:rsid w:val="002B3605"/>
    <w:rsid w:val="002B37A4"/>
    <w:rsid w:val="002B3952"/>
    <w:rsid w:val="002B3A23"/>
    <w:rsid w:val="002B3CC1"/>
    <w:rsid w:val="002B3EEE"/>
    <w:rsid w:val="002B3FF7"/>
    <w:rsid w:val="002B400A"/>
    <w:rsid w:val="002B40EB"/>
    <w:rsid w:val="002B41CC"/>
    <w:rsid w:val="002B448E"/>
    <w:rsid w:val="002B4C0D"/>
    <w:rsid w:val="002B4E6E"/>
    <w:rsid w:val="002B522C"/>
    <w:rsid w:val="002B5AC0"/>
    <w:rsid w:val="002B5BDD"/>
    <w:rsid w:val="002B5D4F"/>
    <w:rsid w:val="002B5D63"/>
    <w:rsid w:val="002B60D7"/>
    <w:rsid w:val="002B653A"/>
    <w:rsid w:val="002B68AA"/>
    <w:rsid w:val="002B6A25"/>
    <w:rsid w:val="002B6C68"/>
    <w:rsid w:val="002B729E"/>
    <w:rsid w:val="002B7645"/>
    <w:rsid w:val="002B764D"/>
    <w:rsid w:val="002B78B5"/>
    <w:rsid w:val="002B79C2"/>
    <w:rsid w:val="002B7F65"/>
    <w:rsid w:val="002C0088"/>
    <w:rsid w:val="002C07A2"/>
    <w:rsid w:val="002C0949"/>
    <w:rsid w:val="002C0965"/>
    <w:rsid w:val="002C0A83"/>
    <w:rsid w:val="002C0AE9"/>
    <w:rsid w:val="002C0BF6"/>
    <w:rsid w:val="002C1570"/>
    <w:rsid w:val="002C1A62"/>
    <w:rsid w:val="002C1BF4"/>
    <w:rsid w:val="002C230A"/>
    <w:rsid w:val="002C24CD"/>
    <w:rsid w:val="002C26BE"/>
    <w:rsid w:val="002C273E"/>
    <w:rsid w:val="002C27C9"/>
    <w:rsid w:val="002C2960"/>
    <w:rsid w:val="002C2A09"/>
    <w:rsid w:val="002C2E89"/>
    <w:rsid w:val="002C3323"/>
    <w:rsid w:val="002C358F"/>
    <w:rsid w:val="002C35E7"/>
    <w:rsid w:val="002C3979"/>
    <w:rsid w:val="002C3C2F"/>
    <w:rsid w:val="002C4A91"/>
    <w:rsid w:val="002C5616"/>
    <w:rsid w:val="002C5E9E"/>
    <w:rsid w:val="002C600D"/>
    <w:rsid w:val="002C618D"/>
    <w:rsid w:val="002C640C"/>
    <w:rsid w:val="002C7426"/>
    <w:rsid w:val="002D0130"/>
    <w:rsid w:val="002D0234"/>
    <w:rsid w:val="002D0A68"/>
    <w:rsid w:val="002D0A6D"/>
    <w:rsid w:val="002D0B8C"/>
    <w:rsid w:val="002D0C5D"/>
    <w:rsid w:val="002D13C0"/>
    <w:rsid w:val="002D1459"/>
    <w:rsid w:val="002D1AF4"/>
    <w:rsid w:val="002D1C13"/>
    <w:rsid w:val="002D1DE4"/>
    <w:rsid w:val="002D2412"/>
    <w:rsid w:val="002D24D7"/>
    <w:rsid w:val="002D2601"/>
    <w:rsid w:val="002D2740"/>
    <w:rsid w:val="002D2A28"/>
    <w:rsid w:val="002D2C62"/>
    <w:rsid w:val="002D2CD9"/>
    <w:rsid w:val="002D2E4B"/>
    <w:rsid w:val="002D2E6C"/>
    <w:rsid w:val="002D2EE7"/>
    <w:rsid w:val="002D2EFD"/>
    <w:rsid w:val="002D3189"/>
    <w:rsid w:val="002D3B8E"/>
    <w:rsid w:val="002D4994"/>
    <w:rsid w:val="002D4E89"/>
    <w:rsid w:val="002D5718"/>
    <w:rsid w:val="002D5725"/>
    <w:rsid w:val="002D5CBB"/>
    <w:rsid w:val="002D5CD1"/>
    <w:rsid w:val="002D6403"/>
    <w:rsid w:val="002D6589"/>
    <w:rsid w:val="002D6715"/>
    <w:rsid w:val="002D6A09"/>
    <w:rsid w:val="002D6D3E"/>
    <w:rsid w:val="002D6F5E"/>
    <w:rsid w:val="002D71A1"/>
    <w:rsid w:val="002D74A3"/>
    <w:rsid w:val="002D759E"/>
    <w:rsid w:val="002D761A"/>
    <w:rsid w:val="002D79FD"/>
    <w:rsid w:val="002D7FC1"/>
    <w:rsid w:val="002E0046"/>
    <w:rsid w:val="002E0097"/>
    <w:rsid w:val="002E0225"/>
    <w:rsid w:val="002E02D4"/>
    <w:rsid w:val="002E05A6"/>
    <w:rsid w:val="002E193A"/>
    <w:rsid w:val="002E1CD0"/>
    <w:rsid w:val="002E1DE4"/>
    <w:rsid w:val="002E1E1B"/>
    <w:rsid w:val="002E1F87"/>
    <w:rsid w:val="002E25C5"/>
    <w:rsid w:val="002E262B"/>
    <w:rsid w:val="002E3178"/>
    <w:rsid w:val="002E3393"/>
    <w:rsid w:val="002E3594"/>
    <w:rsid w:val="002E3674"/>
    <w:rsid w:val="002E3826"/>
    <w:rsid w:val="002E3AB6"/>
    <w:rsid w:val="002E3D73"/>
    <w:rsid w:val="002E3E95"/>
    <w:rsid w:val="002E3F47"/>
    <w:rsid w:val="002E4094"/>
    <w:rsid w:val="002E488E"/>
    <w:rsid w:val="002E4A66"/>
    <w:rsid w:val="002E4AA0"/>
    <w:rsid w:val="002E4B2F"/>
    <w:rsid w:val="002E4C0C"/>
    <w:rsid w:val="002E5298"/>
    <w:rsid w:val="002E535E"/>
    <w:rsid w:val="002E64BF"/>
    <w:rsid w:val="002E6557"/>
    <w:rsid w:val="002E68C8"/>
    <w:rsid w:val="002E6904"/>
    <w:rsid w:val="002E6A2E"/>
    <w:rsid w:val="002E6AAC"/>
    <w:rsid w:val="002E6AF5"/>
    <w:rsid w:val="002E6F3F"/>
    <w:rsid w:val="002E7155"/>
    <w:rsid w:val="002E7635"/>
    <w:rsid w:val="002E77FB"/>
    <w:rsid w:val="002E78AF"/>
    <w:rsid w:val="002F03E6"/>
    <w:rsid w:val="002F064D"/>
    <w:rsid w:val="002F07A7"/>
    <w:rsid w:val="002F0AC2"/>
    <w:rsid w:val="002F0C81"/>
    <w:rsid w:val="002F1019"/>
    <w:rsid w:val="002F1087"/>
    <w:rsid w:val="002F1259"/>
    <w:rsid w:val="002F1812"/>
    <w:rsid w:val="002F24FD"/>
    <w:rsid w:val="002F299D"/>
    <w:rsid w:val="002F2E03"/>
    <w:rsid w:val="002F3253"/>
    <w:rsid w:val="002F361B"/>
    <w:rsid w:val="002F39F3"/>
    <w:rsid w:val="002F3C0D"/>
    <w:rsid w:val="002F42DF"/>
    <w:rsid w:val="002F490C"/>
    <w:rsid w:val="002F4BE7"/>
    <w:rsid w:val="002F4FA5"/>
    <w:rsid w:val="002F532F"/>
    <w:rsid w:val="002F5396"/>
    <w:rsid w:val="002F5426"/>
    <w:rsid w:val="002F5847"/>
    <w:rsid w:val="002F5F42"/>
    <w:rsid w:val="002F5FB9"/>
    <w:rsid w:val="002F685D"/>
    <w:rsid w:val="002F6953"/>
    <w:rsid w:val="002F6DFF"/>
    <w:rsid w:val="002F7127"/>
    <w:rsid w:val="002F78FA"/>
    <w:rsid w:val="002F7A49"/>
    <w:rsid w:val="002F7AB2"/>
    <w:rsid w:val="002F7E37"/>
    <w:rsid w:val="003002B7"/>
    <w:rsid w:val="003004C6"/>
    <w:rsid w:val="00300802"/>
    <w:rsid w:val="00300FB2"/>
    <w:rsid w:val="00301829"/>
    <w:rsid w:val="003021D6"/>
    <w:rsid w:val="003027D3"/>
    <w:rsid w:val="00302944"/>
    <w:rsid w:val="00302DA1"/>
    <w:rsid w:val="00302EEF"/>
    <w:rsid w:val="00302FAD"/>
    <w:rsid w:val="003030B5"/>
    <w:rsid w:val="0030324F"/>
    <w:rsid w:val="0030325B"/>
    <w:rsid w:val="003032CE"/>
    <w:rsid w:val="003033AA"/>
    <w:rsid w:val="00303478"/>
    <w:rsid w:val="00303DE8"/>
    <w:rsid w:val="0030416D"/>
    <w:rsid w:val="003044F0"/>
    <w:rsid w:val="00304606"/>
    <w:rsid w:val="00304936"/>
    <w:rsid w:val="00304A1C"/>
    <w:rsid w:val="00304B30"/>
    <w:rsid w:val="00304C80"/>
    <w:rsid w:val="003050A9"/>
    <w:rsid w:val="003054F1"/>
    <w:rsid w:val="00305DD7"/>
    <w:rsid w:val="0030605A"/>
    <w:rsid w:val="0030622F"/>
    <w:rsid w:val="003063D9"/>
    <w:rsid w:val="0030646C"/>
    <w:rsid w:val="003064C7"/>
    <w:rsid w:val="003066AB"/>
    <w:rsid w:val="003066E6"/>
    <w:rsid w:val="003068F6"/>
    <w:rsid w:val="00306C27"/>
    <w:rsid w:val="00306E06"/>
    <w:rsid w:val="00306FB0"/>
    <w:rsid w:val="003071B5"/>
    <w:rsid w:val="00307CBD"/>
    <w:rsid w:val="00307D7F"/>
    <w:rsid w:val="00307EF7"/>
    <w:rsid w:val="00310269"/>
    <w:rsid w:val="003103F1"/>
    <w:rsid w:val="0031058B"/>
    <w:rsid w:val="003107A7"/>
    <w:rsid w:val="00310912"/>
    <w:rsid w:val="00310B69"/>
    <w:rsid w:val="00310DDF"/>
    <w:rsid w:val="00310F8D"/>
    <w:rsid w:val="00311381"/>
    <w:rsid w:val="00311815"/>
    <w:rsid w:val="00311923"/>
    <w:rsid w:val="00311B1C"/>
    <w:rsid w:val="00311B50"/>
    <w:rsid w:val="00311F12"/>
    <w:rsid w:val="0031264D"/>
    <w:rsid w:val="0031281E"/>
    <w:rsid w:val="00312A55"/>
    <w:rsid w:val="00312A81"/>
    <w:rsid w:val="00312C32"/>
    <w:rsid w:val="00312D4C"/>
    <w:rsid w:val="0031320B"/>
    <w:rsid w:val="00313838"/>
    <w:rsid w:val="00313896"/>
    <w:rsid w:val="00313BDC"/>
    <w:rsid w:val="00313C3D"/>
    <w:rsid w:val="00313DFF"/>
    <w:rsid w:val="00313F15"/>
    <w:rsid w:val="003144BF"/>
    <w:rsid w:val="0031465B"/>
    <w:rsid w:val="00314A4F"/>
    <w:rsid w:val="00314B57"/>
    <w:rsid w:val="00314F17"/>
    <w:rsid w:val="00314F63"/>
    <w:rsid w:val="00314FCC"/>
    <w:rsid w:val="00315631"/>
    <w:rsid w:val="00315740"/>
    <w:rsid w:val="00315C0E"/>
    <w:rsid w:val="00316177"/>
    <w:rsid w:val="00316534"/>
    <w:rsid w:val="003166C1"/>
    <w:rsid w:val="00316DD1"/>
    <w:rsid w:val="00316FDC"/>
    <w:rsid w:val="00317160"/>
    <w:rsid w:val="003172F0"/>
    <w:rsid w:val="0031761B"/>
    <w:rsid w:val="003179B1"/>
    <w:rsid w:val="003179E5"/>
    <w:rsid w:val="003179F6"/>
    <w:rsid w:val="00317AAE"/>
    <w:rsid w:val="00317AF2"/>
    <w:rsid w:val="00320107"/>
    <w:rsid w:val="003204C2"/>
    <w:rsid w:val="0032058E"/>
    <w:rsid w:val="00320A03"/>
    <w:rsid w:val="003210AB"/>
    <w:rsid w:val="00321623"/>
    <w:rsid w:val="003217E5"/>
    <w:rsid w:val="00321F9A"/>
    <w:rsid w:val="003225B1"/>
    <w:rsid w:val="003226C6"/>
    <w:rsid w:val="003227E5"/>
    <w:rsid w:val="00322816"/>
    <w:rsid w:val="0032284D"/>
    <w:rsid w:val="003228E5"/>
    <w:rsid w:val="00322B75"/>
    <w:rsid w:val="00322D80"/>
    <w:rsid w:val="00322DF9"/>
    <w:rsid w:val="00322E34"/>
    <w:rsid w:val="0032310E"/>
    <w:rsid w:val="00323198"/>
    <w:rsid w:val="0032346B"/>
    <w:rsid w:val="003234E3"/>
    <w:rsid w:val="00323544"/>
    <w:rsid w:val="003236B7"/>
    <w:rsid w:val="00323B2C"/>
    <w:rsid w:val="00323CB3"/>
    <w:rsid w:val="00323EAE"/>
    <w:rsid w:val="00324444"/>
    <w:rsid w:val="00324567"/>
    <w:rsid w:val="00324686"/>
    <w:rsid w:val="00324DA6"/>
    <w:rsid w:val="00325248"/>
    <w:rsid w:val="00325B70"/>
    <w:rsid w:val="0032608D"/>
    <w:rsid w:val="003266AD"/>
    <w:rsid w:val="00326740"/>
    <w:rsid w:val="00326D7D"/>
    <w:rsid w:val="003270F5"/>
    <w:rsid w:val="00327146"/>
    <w:rsid w:val="0032723E"/>
    <w:rsid w:val="0032743B"/>
    <w:rsid w:val="0032750F"/>
    <w:rsid w:val="00327E7A"/>
    <w:rsid w:val="0033033F"/>
    <w:rsid w:val="0033062B"/>
    <w:rsid w:val="00330705"/>
    <w:rsid w:val="00330725"/>
    <w:rsid w:val="00330932"/>
    <w:rsid w:val="00330CAC"/>
    <w:rsid w:val="003318ED"/>
    <w:rsid w:val="00331C89"/>
    <w:rsid w:val="00332814"/>
    <w:rsid w:val="00332879"/>
    <w:rsid w:val="0033290A"/>
    <w:rsid w:val="00332C2B"/>
    <w:rsid w:val="00332CA4"/>
    <w:rsid w:val="00332D70"/>
    <w:rsid w:val="00332FB4"/>
    <w:rsid w:val="0033302F"/>
    <w:rsid w:val="003334A2"/>
    <w:rsid w:val="00333760"/>
    <w:rsid w:val="00333795"/>
    <w:rsid w:val="0033381B"/>
    <w:rsid w:val="00333A3F"/>
    <w:rsid w:val="00333BAF"/>
    <w:rsid w:val="00334204"/>
    <w:rsid w:val="003344E2"/>
    <w:rsid w:val="003345FB"/>
    <w:rsid w:val="0033480F"/>
    <w:rsid w:val="00334971"/>
    <w:rsid w:val="00334B50"/>
    <w:rsid w:val="00334BA6"/>
    <w:rsid w:val="00334D45"/>
    <w:rsid w:val="00335927"/>
    <w:rsid w:val="00335C1B"/>
    <w:rsid w:val="00335ED8"/>
    <w:rsid w:val="003362AC"/>
    <w:rsid w:val="0033637F"/>
    <w:rsid w:val="003364F8"/>
    <w:rsid w:val="00336933"/>
    <w:rsid w:val="00336BA3"/>
    <w:rsid w:val="00336D12"/>
    <w:rsid w:val="00337780"/>
    <w:rsid w:val="003408C3"/>
    <w:rsid w:val="00340936"/>
    <w:rsid w:val="00340C1C"/>
    <w:rsid w:val="00340EB8"/>
    <w:rsid w:val="00340F57"/>
    <w:rsid w:val="003411E4"/>
    <w:rsid w:val="003412DA"/>
    <w:rsid w:val="00341619"/>
    <w:rsid w:val="003416E5"/>
    <w:rsid w:val="00341C6A"/>
    <w:rsid w:val="00341F2F"/>
    <w:rsid w:val="0034264C"/>
    <w:rsid w:val="003427F0"/>
    <w:rsid w:val="00342FAA"/>
    <w:rsid w:val="003434B4"/>
    <w:rsid w:val="00343654"/>
    <w:rsid w:val="0034368E"/>
    <w:rsid w:val="003439F1"/>
    <w:rsid w:val="00343DFC"/>
    <w:rsid w:val="00343E73"/>
    <w:rsid w:val="0034492B"/>
    <w:rsid w:val="003454D7"/>
    <w:rsid w:val="003456C8"/>
    <w:rsid w:val="00345883"/>
    <w:rsid w:val="003459F6"/>
    <w:rsid w:val="003459FA"/>
    <w:rsid w:val="00345E5A"/>
    <w:rsid w:val="003461A5"/>
    <w:rsid w:val="0034640A"/>
    <w:rsid w:val="00346764"/>
    <w:rsid w:val="003468A9"/>
    <w:rsid w:val="00346CAC"/>
    <w:rsid w:val="00346CAF"/>
    <w:rsid w:val="00346F14"/>
    <w:rsid w:val="00346FA4"/>
    <w:rsid w:val="003470F5"/>
    <w:rsid w:val="00347545"/>
    <w:rsid w:val="00347602"/>
    <w:rsid w:val="00347E05"/>
    <w:rsid w:val="003501C0"/>
    <w:rsid w:val="00350574"/>
    <w:rsid w:val="00350B43"/>
    <w:rsid w:val="00350DC4"/>
    <w:rsid w:val="003511A0"/>
    <w:rsid w:val="0035134F"/>
    <w:rsid w:val="0035166E"/>
    <w:rsid w:val="0035194F"/>
    <w:rsid w:val="00351ADC"/>
    <w:rsid w:val="00351D91"/>
    <w:rsid w:val="00351DDB"/>
    <w:rsid w:val="00351E6B"/>
    <w:rsid w:val="0035213F"/>
    <w:rsid w:val="00352A8A"/>
    <w:rsid w:val="00352CF0"/>
    <w:rsid w:val="00352DF8"/>
    <w:rsid w:val="00352F21"/>
    <w:rsid w:val="003530C9"/>
    <w:rsid w:val="00353997"/>
    <w:rsid w:val="00353BE2"/>
    <w:rsid w:val="00353DC4"/>
    <w:rsid w:val="0035428F"/>
    <w:rsid w:val="00354422"/>
    <w:rsid w:val="00354551"/>
    <w:rsid w:val="00354863"/>
    <w:rsid w:val="003548B2"/>
    <w:rsid w:val="00355053"/>
    <w:rsid w:val="00355249"/>
    <w:rsid w:val="003552B7"/>
    <w:rsid w:val="00355306"/>
    <w:rsid w:val="003554F3"/>
    <w:rsid w:val="0035554C"/>
    <w:rsid w:val="00355574"/>
    <w:rsid w:val="00355577"/>
    <w:rsid w:val="0035560D"/>
    <w:rsid w:val="00355A54"/>
    <w:rsid w:val="00355B95"/>
    <w:rsid w:val="00355D46"/>
    <w:rsid w:val="00355EDC"/>
    <w:rsid w:val="003560EF"/>
    <w:rsid w:val="0035665C"/>
    <w:rsid w:val="003567B0"/>
    <w:rsid w:val="003567F6"/>
    <w:rsid w:val="00356BF1"/>
    <w:rsid w:val="00356CE4"/>
    <w:rsid w:val="0035712D"/>
    <w:rsid w:val="00357559"/>
    <w:rsid w:val="0035772C"/>
    <w:rsid w:val="0035778A"/>
    <w:rsid w:val="00357BBD"/>
    <w:rsid w:val="00357E96"/>
    <w:rsid w:val="00357EBC"/>
    <w:rsid w:val="00360264"/>
    <w:rsid w:val="003609D9"/>
    <w:rsid w:val="00360A22"/>
    <w:rsid w:val="00360A37"/>
    <w:rsid w:val="00360BA8"/>
    <w:rsid w:val="00360F50"/>
    <w:rsid w:val="0036173B"/>
    <w:rsid w:val="0036178E"/>
    <w:rsid w:val="00361DB1"/>
    <w:rsid w:val="00361F78"/>
    <w:rsid w:val="0036206F"/>
    <w:rsid w:val="003621EC"/>
    <w:rsid w:val="003624D4"/>
    <w:rsid w:val="00362565"/>
    <w:rsid w:val="003626AA"/>
    <w:rsid w:val="0036271F"/>
    <w:rsid w:val="00362950"/>
    <w:rsid w:val="00362A4A"/>
    <w:rsid w:val="00362B41"/>
    <w:rsid w:val="00362E2F"/>
    <w:rsid w:val="003633AE"/>
    <w:rsid w:val="00363862"/>
    <w:rsid w:val="00363981"/>
    <w:rsid w:val="00363B46"/>
    <w:rsid w:val="00363C19"/>
    <w:rsid w:val="00363C84"/>
    <w:rsid w:val="00364109"/>
    <w:rsid w:val="00364EFF"/>
    <w:rsid w:val="00365015"/>
    <w:rsid w:val="003650D2"/>
    <w:rsid w:val="00365284"/>
    <w:rsid w:val="00365536"/>
    <w:rsid w:val="003657E9"/>
    <w:rsid w:val="00365AC8"/>
    <w:rsid w:val="00365AF7"/>
    <w:rsid w:val="00365D2E"/>
    <w:rsid w:val="00366118"/>
    <w:rsid w:val="00366136"/>
    <w:rsid w:val="00366393"/>
    <w:rsid w:val="0036674D"/>
    <w:rsid w:val="00366B96"/>
    <w:rsid w:val="00366C02"/>
    <w:rsid w:val="00366E12"/>
    <w:rsid w:val="00366E32"/>
    <w:rsid w:val="00367077"/>
    <w:rsid w:val="003674F3"/>
    <w:rsid w:val="00367554"/>
    <w:rsid w:val="0036791B"/>
    <w:rsid w:val="00367AE4"/>
    <w:rsid w:val="00367C84"/>
    <w:rsid w:val="00367C8C"/>
    <w:rsid w:val="00367CAF"/>
    <w:rsid w:val="00367D5A"/>
    <w:rsid w:val="00367EC5"/>
    <w:rsid w:val="00370064"/>
    <w:rsid w:val="0037031F"/>
    <w:rsid w:val="00370474"/>
    <w:rsid w:val="003704D1"/>
    <w:rsid w:val="00370876"/>
    <w:rsid w:val="00370967"/>
    <w:rsid w:val="00370A48"/>
    <w:rsid w:val="0037103A"/>
    <w:rsid w:val="0037151D"/>
    <w:rsid w:val="00371F12"/>
    <w:rsid w:val="00371F42"/>
    <w:rsid w:val="00371F8B"/>
    <w:rsid w:val="00372090"/>
    <w:rsid w:val="00372723"/>
    <w:rsid w:val="003727EA"/>
    <w:rsid w:val="00372ACA"/>
    <w:rsid w:val="00372DF3"/>
    <w:rsid w:val="00372F05"/>
    <w:rsid w:val="00372FFF"/>
    <w:rsid w:val="00373215"/>
    <w:rsid w:val="003732AA"/>
    <w:rsid w:val="0037334F"/>
    <w:rsid w:val="00373539"/>
    <w:rsid w:val="00373551"/>
    <w:rsid w:val="00373893"/>
    <w:rsid w:val="00373CEE"/>
    <w:rsid w:val="00373E11"/>
    <w:rsid w:val="00373E28"/>
    <w:rsid w:val="00374112"/>
    <w:rsid w:val="00375711"/>
    <w:rsid w:val="00375BAE"/>
    <w:rsid w:val="00375CD5"/>
    <w:rsid w:val="00375D2C"/>
    <w:rsid w:val="0037608B"/>
    <w:rsid w:val="003760F0"/>
    <w:rsid w:val="003769D4"/>
    <w:rsid w:val="00377076"/>
    <w:rsid w:val="003773EB"/>
    <w:rsid w:val="003773FC"/>
    <w:rsid w:val="0037752E"/>
    <w:rsid w:val="00377E3F"/>
    <w:rsid w:val="00377F96"/>
    <w:rsid w:val="003800C8"/>
    <w:rsid w:val="003802F1"/>
    <w:rsid w:val="003804D4"/>
    <w:rsid w:val="00380559"/>
    <w:rsid w:val="003805F8"/>
    <w:rsid w:val="00380772"/>
    <w:rsid w:val="00380A8F"/>
    <w:rsid w:val="00380B84"/>
    <w:rsid w:val="00380DB7"/>
    <w:rsid w:val="00380F6A"/>
    <w:rsid w:val="003812F3"/>
    <w:rsid w:val="00381312"/>
    <w:rsid w:val="00381F2E"/>
    <w:rsid w:val="0038201C"/>
    <w:rsid w:val="00382022"/>
    <w:rsid w:val="0038268C"/>
    <w:rsid w:val="00382827"/>
    <w:rsid w:val="00382FCE"/>
    <w:rsid w:val="003834C3"/>
    <w:rsid w:val="003835F5"/>
    <w:rsid w:val="0038373A"/>
    <w:rsid w:val="003839ED"/>
    <w:rsid w:val="00383FD2"/>
    <w:rsid w:val="003842FB"/>
    <w:rsid w:val="0038496C"/>
    <w:rsid w:val="003849A3"/>
    <w:rsid w:val="00384AFE"/>
    <w:rsid w:val="00384CB2"/>
    <w:rsid w:val="00384CF5"/>
    <w:rsid w:val="003850BF"/>
    <w:rsid w:val="0038511A"/>
    <w:rsid w:val="00385692"/>
    <w:rsid w:val="00385936"/>
    <w:rsid w:val="0038596F"/>
    <w:rsid w:val="003859CD"/>
    <w:rsid w:val="00385D50"/>
    <w:rsid w:val="00385E8F"/>
    <w:rsid w:val="00385F3C"/>
    <w:rsid w:val="0038614D"/>
    <w:rsid w:val="00386470"/>
    <w:rsid w:val="003869C2"/>
    <w:rsid w:val="00386A98"/>
    <w:rsid w:val="00386D48"/>
    <w:rsid w:val="0038713D"/>
    <w:rsid w:val="0038774F"/>
    <w:rsid w:val="00387756"/>
    <w:rsid w:val="00390115"/>
    <w:rsid w:val="003901E1"/>
    <w:rsid w:val="003907B3"/>
    <w:rsid w:val="00390B84"/>
    <w:rsid w:val="0039142C"/>
    <w:rsid w:val="0039142F"/>
    <w:rsid w:val="003914CE"/>
    <w:rsid w:val="00391761"/>
    <w:rsid w:val="00391816"/>
    <w:rsid w:val="00391A4B"/>
    <w:rsid w:val="00391D0D"/>
    <w:rsid w:val="00391E98"/>
    <w:rsid w:val="00392477"/>
    <w:rsid w:val="00393066"/>
    <w:rsid w:val="003931A0"/>
    <w:rsid w:val="0039327B"/>
    <w:rsid w:val="003935ED"/>
    <w:rsid w:val="00393644"/>
    <w:rsid w:val="003936C9"/>
    <w:rsid w:val="003937BC"/>
    <w:rsid w:val="0039414E"/>
    <w:rsid w:val="00394210"/>
    <w:rsid w:val="00394273"/>
    <w:rsid w:val="003943DB"/>
    <w:rsid w:val="00394533"/>
    <w:rsid w:val="0039490D"/>
    <w:rsid w:val="00394B77"/>
    <w:rsid w:val="00394EDD"/>
    <w:rsid w:val="00395402"/>
    <w:rsid w:val="00395593"/>
    <w:rsid w:val="00395855"/>
    <w:rsid w:val="0039589B"/>
    <w:rsid w:val="00395AC3"/>
    <w:rsid w:val="00395C6B"/>
    <w:rsid w:val="00396572"/>
    <w:rsid w:val="00396B8B"/>
    <w:rsid w:val="00397065"/>
    <w:rsid w:val="00397919"/>
    <w:rsid w:val="00397953"/>
    <w:rsid w:val="00397970"/>
    <w:rsid w:val="003A03D7"/>
    <w:rsid w:val="003A0ACE"/>
    <w:rsid w:val="003A0BD3"/>
    <w:rsid w:val="003A0F3E"/>
    <w:rsid w:val="003A0FAD"/>
    <w:rsid w:val="003A10A4"/>
    <w:rsid w:val="003A1478"/>
    <w:rsid w:val="003A14F2"/>
    <w:rsid w:val="003A17FB"/>
    <w:rsid w:val="003A195E"/>
    <w:rsid w:val="003A1AAC"/>
    <w:rsid w:val="003A1D13"/>
    <w:rsid w:val="003A220F"/>
    <w:rsid w:val="003A2420"/>
    <w:rsid w:val="003A27BC"/>
    <w:rsid w:val="003A293A"/>
    <w:rsid w:val="003A2E8E"/>
    <w:rsid w:val="003A3134"/>
    <w:rsid w:val="003A3247"/>
    <w:rsid w:val="003A32B4"/>
    <w:rsid w:val="003A3896"/>
    <w:rsid w:val="003A394B"/>
    <w:rsid w:val="003A39D0"/>
    <w:rsid w:val="003A3DAA"/>
    <w:rsid w:val="003A43AF"/>
    <w:rsid w:val="003A4796"/>
    <w:rsid w:val="003A484F"/>
    <w:rsid w:val="003A4A90"/>
    <w:rsid w:val="003A4B9E"/>
    <w:rsid w:val="003A4D1D"/>
    <w:rsid w:val="003A5048"/>
    <w:rsid w:val="003A5305"/>
    <w:rsid w:val="003A5310"/>
    <w:rsid w:val="003A5653"/>
    <w:rsid w:val="003A5840"/>
    <w:rsid w:val="003A5A63"/>
    <w:rsid w:val="003A5D41"/>
    <w:rsid w:val="003A5E28"/>
    <w:rsid w:val="003A6EB5"/>
    <w:rsid w:val="003A718D"/>
    <w:rsid w:val="003A767D"/>
    <w:rsid w:val="003A79FC"/>
    <w:rsid w:val="003A7A35"/>
    <w:rsid w:val="003A7AF8"/>
    <w:rsid w:val="003A7BE0"/>
    <w:rsid w:val="003A7CBC"/>
    <w:rsid w:val="003B0065"/>
    <w:rsid w:val="003B00D9"/>
    <w:rsid w:val="003B0857"/>
    <w:rsid w:val="003B0DC1"/>
    <w:rsid w:val="003B0F70"/>
    <w:rsid w:val="003B1150"/>
    <w:rsid w:val="003B13DE"/>
    <w:rsid w:val="003B170F"/>
    <w:rsid w:val="003B19F4"/>
    <w:rsid w:val="003B1F89"/>
    <w:rsid w:val="003B259B"/>
    <w:rsid w:val="003B291E"/>
    <w:rsid w:val="003B2ABA"/>
    <w:rsid w:val="003B2D17"/>
    <w:rsid w:val="003B39A5"/>
    <w:rsid w:val="003B3B83"/>
    <w:rsid w:val="003B3C81"/>
    <w:rsid w:val="003B417E"/>
    <w:rsid w:val="003B4644"/>
    <w:rsid w:val="003B4775"/>
    <w:rsid w:val="003B4A68"/>
    <w:rsid w:val="003B4D53"/>
    <w:rsid w:val="003B5235"/>
    <w:rsid w:val="003B52BE"/>
    <w:rsid w:val="003B53EF"/>
    <w:rsid w:val="003B5424"/>
    <w:rsid w:val="003B5434"/>
    <w:rsid w:val="003B56EF"/>
    <w:rsid w:val="003B573B"/>
    <w:rsid w:val="003B58FE"/>
    <w:rsid w:val="003B5A04"/>
    <w:rsid w:val="003B649E"/>
    <w:rsid w:val="003B6743"/>
    <w:rsid w:val="003B69C1"/>
    <w:rsid w:val="003B7690"/>
    <w:rsid w:val="003B7B7C"/>
    <w:rsid w:val="003C09A0"/>
    <w:rsid w:val="003C0D7C"/>
    <w:rsid w:val="003C0FC3"/>
    <w:rsid w:val="003C178B"/>
    <w:rsid w:val="003C24EF"/>
    <w:rsid w:val="003C2C3E"/>
    <w:rsid w:val="003C2EDD"/>
    <w:rsid w:val="003C2EEA"/>
    <w:rsid w:val="003C2F8B"/>
    <w:rsid w:val="003C327A"/>
    <w:rsid w:val="003C3C9A"/>
    <w:rsid w:val="003C401F"/>
    <w:rsid w:val="003C421E"/>
    <w:rsid w:val="003C42AF"/>
    <w:rsid w:val="003C4A90"/>
    <w:rsid w:val="003C4E2A"/>
    <w:rsid w:val="003C53A5"/>
    <w:rsid w:val="003C584E"/>
    <w:rsid w:val="003C59EF"/>
    <w:rsid w:val="003C5A25"/>
    <w:rsid w:val="003C5ADE"/>
    <w:rsid w:val="003C5ECB"/>
    <w:rsid w:val="003C649D"/>
    <w:rsid w:val="003C6F47"/>
    <w:rsid w:val="003C72A2"/>
    <w:rsid w:val="003C7A31"/>
    <w:rsid w:val="003C7ABD"/>
    <w:rsid w:val="003C7C11"/>
    <w:rsid w:val="003D0284"/>
    <w:rsid w:val="003D043D"/>
    <w:rsid w:val="003D059D"/>
    <w:rsid w:val="003D061B"/>
    <w:rsid w:val="003D0664"/>
    <w:rsid w:val="003D0881"/>
    <w:rsid w:val="003D0E3B"/>
    <w:rsid w:val="003D0E4F"/>
    <w:rsid w:val="003D11C5"/>
    <w:rsid w:val="003D1618"/>
    <w:rsid w:val="003D1716"/>
    <w:rsid w:val="003D176D"/>
    <w:rsid w:val="003D1DF0"/>
    <w:rsid w:val="003D1F1C"/>
    <w:rsid w:val="003D28B5"/>
    <w:rsid w:val="003D2AD0"/>
    <w:rsid w:val="003D2C75"/>
    <w:rsid w:val="003D31A8"/>
    <w:rsid w:val="003D3974"/>
    <w:rsid w:val="003D3BB8"/>
    <w:rsid w:val="003D3BFC"/>
    <w:rsid w:val="003D3C7C"/>
    <w:rsid w:val="003D3D08"/>
    <w:rsid w:val="003D41DA"/>
    <w:rsid w:val="003D4923"/>
    <w:rsid w:val="003D4A14"/>
    <w:rsid w:val="003D5373"/>
    <w:rsid w:val="003D53CA"/>
    <w:rsid w:val="003D571D"/>
    <w:rsid w:val="003D58F2"/>
    <w:rsid w:val="003D5B9A"/>
    <w:rsid w:val="003D5C0A"/>
    <w:rsid w:val="003D6025"/>
    <w:rsid w:val="003D6195"/>
    <w:rsid w:val="003D62E1"/>
    <w:rsid w:val="003D6311"/>
    <w:rsid w:val="003D6A25"/>
    <w:rsid w:val="003D6A7F"/>
    <w:rsid w:val="003D6CED"/>
    <w:rsid w:val="003D73BE"/>
    <w:rsid w:val="003D7658"/>
    <w:rsid w:val="003D779A"/>
    <w:rsid w:val="003D794B"/>
    <w:rsid w:val="003D7BBD"/>
    <w:rsid w:val="003E0077"/>
    <w:rsid w:val="003E026E"/>
    <w:rsid w:val="003E0845"/>
    <w:rsid w:val="003E0DE8"/>
    <w:rsid w:val="003E121C"/>
    <w:rsid w:val="003E1361"/>
    <w:rsid w:val="003E1783"/>
    <w:rsid w:val="003E183E"/>
    <w:rsid w:val="003E1D0A"/>
    <w:rsid w:val="003E200A"/>
    <w:rsid w:val="003E2239"/>
    <w:rsid w:val="003E268D"/>
    <w:rsid w:val="003E2858"/>
    <w:rsid w:val="003E28B9"/>
    <w:rsid w:val="003E2E67"/>
    <w:rsid w:val="003E2FAD"/>
    <w:rsid w:val="003E30A7"/>
    <w:rsid w:val="003E334B"/>
    <w:rsid w:val="003E364B"/>
    <w:rsid w:val="003E3670"/>
    <w:rsid w:val="003E3885"/>
    <w:rsid w:val="003E39FB"/>
    <w:rsid w:val="003E3A75"/>
    <w:rsid w:val="003E3B04"/>
    <w:rsid w:val="003E4048"/>
    <w:rsid w:val="003E44E6"/>
    <w:rsid w:val="003E4729"/>
    <w:rsid w:val="003E4F14"/>
    <w:rsid w:val="003E5183"/>
    <w:rsid w:val="003E531C"/>
    <w:rsid w:val="003E54D1"/>
    <w:rsid w:val="003E54F7"/>
    <w:rsid w:val="003E577C"/>
    <w:rsid w:val="003E5A3E"/>
    <w:rsid w:val="003E5B3D"/>
    <w:rsid w:val="003E5B60"/>
    <w:rsid w:val="003E5CE4"/>
    <w:rsid w:val="003E5D13"/>
    <w:rsid w:val="003E609D"/>
    <w:rsid w:val="003E618E"/>
    <w:rsid w:val="003E64C5"/>
    <w:rsid w:val="003E65FA"/>
    <w:rsid w:val="003E6C58"/>
    <w:rsid w:val="003E6C6B"/>
    <w:rsid w:val="003E6DC2"/>
    <w:rsid w:val="003E72CA"/>
    <w:rsid w:val="003E7590"/>
    <w:rsid w:val="003E760E"/>
    <w:rsid w:val="003E7766"/>
    <w:rsid w:val="003E780B"/>
    <w:rsid w:val="003E7DB7"/>
    <w:rsid w:val="003E7DD4"/>
    <w:rsid w:val="003E7E43"/>
    <w:rsid w:val="003F033B"/>
    <w:rsid w:val="003F04DA"/>
    <w:rsid w:val="003F066C"/>
    <w:rsid w:val="003F075B"/>
    <w:rsid w:val="003F0B9A"/>
    <w:rsid w:val="003F0D8E"/>
    <w:rsid w:val="003F0E71"/>
    <w:rsid w:val="003F14C6"/>
    <w:rsid w:val="003F165D"/>
    <w:rsid w:val="003F194D"/>
    <w:rsid w:val="003F2521"/>
    <w:rsid w:val="003F261A"/>
    <w:rsid w:val="003F2638"/>
    <w:rsid w:val="003F283D"/>
    <w:rsid w:val="003F29F1"/>
    <w:rsid w:val="003F2A43"/>
    <w:rsid w:val="003F2AF9"/>
    <w:rsid w:val="003F2BA6"/>
    <w:rsid w:val="003F312B"/>
    <w:rsid w:val="003F32B0"/>
    <w:rsid w:val="003F372C"/>
    <w:rsid w:val="003F384E"/>
    <w:rsid w:val="003F38A7"/>
    <w:rsid w:val="003F3A75"/>
    <w:rsid w:val="003F3B6F"/>
    <w:rsid w:val="003F3D91"/>
    <w:rsid w:val="003F448D"/>
    <w:rsid w:val="003F454B"/>
    <w:rsid w:val="003F46DC"/>
    <w:rsid w:val="003F476F"/>
    <w:rsid w:val="003F490B"/>
    <w:rsid w:val="003F5412"/>
    <w:rsid w:val="003F54C1"/>
    <w:rsid w:val="003F5714"/>
    <w:rsid w:val="003F57EA"/>
    <w:rsid w:val="003F5AF5"/>
    <w:rsid w:val="003F5E3C"/>
    <w:rsid w:val="003F6030"/>
    <w:rsid w:val="003F6073"/>
    <w:rsid w:val="003F673C"/>
    <w:rsid w:val="003F681D"/>
    <w:rsid w:val="003F6906"/>
    <w:rsid w:val="003F6B75"/>
    <w:rsid w:val="003F6F1E"/>
    <w:rsid w:val="003F73AF"/>
    <w:rsid w:val="003F7427"/>
    <w:rsid w:val="003F743C"/>
    <w:rsid w:val="003F7584"/>
    <w:rsid w:val="003F7630"/>
    <w:rsid w:val="003F78EA"/>
    <w:rsid w:val="003F7C28"/>
    <w:rsid w:val="004000A9"/>
    <w:rsid w:val="00400577"/>
    <w:rsid w:val="0040061F"/>
    <w:rsid w:val="00400E2A"/>
    <w:rsid w:val="00400E52"/>
    <w:rsid w:val="00400F35"/>
    <w:rsid w:val="00401321"/>
    <w:rsid w:val="004015CD"/>
    <w:rsid w:val="00401E89"/>
    <w:rsid w:val="00401EA0"/>
    <w:rsid w:val="0040201E"/>
    <w:rsid w:val="0040214F"/>
    <w:rsid w:val="00402298"/>
    <w:rsid w:val="004022B8"/>
    <w:rsid w:val="004024C4"/>
    <w:rsid w:val="00402544"/>
    <w:rsid w:val="00402725"/>
    <w:rsid w:val="00402887"/>
    <w:rsid w:val="0040288F"/>
    <w:rsid w:val="00402A6B"/>
    <w:rsid w:val="00402B64"/>
    <w:rsid w:val="00402DE6"/>
    <w:rsid w:val="00402EF7"/>
    <w:rsid w:val="0040307A"/>
    <w:rsid w:val="004033B6"/>
    <w:rsid w:val="004035AB"/>
    <w:rsid w:val="004036B2"/>
    <w:rsid w:val="00403751"/>
    <w:rsid w:val="004039D0"/>
    <w:rsid w:val="00403A5D"/>
    <w:rsid w:val="00403A85"/>
    <w:rsid w:val="00403B19"/>
    <w:rsid w:val="00403C46"/>
    <w:rsid w:val="004040E0"/>
    <w:rsid w:val="00404644"/>
    <w:rsid w:val="00404B6A"/>
    <w:rsid w:val="00404DFA"/>
    <w:rsid w:val="004053D1"/>
    <w:rsid w:val="00405488"/>
    <w:rsid w:val="00405556"/>
    <w:rsid w:val="00405895"/>
    <w:rsid w:val="00405A36"/>
    <w:rsid w:val="00405F23"/>
    <w:rsid w:val="00405F30"/>
    <w:rsid w:val="00405FCE"/>
    <w:rsid w:val="00406002"/>
    <w:rsid w:val="004061AC"/>
    <w:rsid w:val="00406214"/>
    <w:rsid w:val="00406526"/>
    <w:rsid w:val="00406C06"/>
    <w:rsid w:val="00407072"/>
    <w:rsid w:val="00407294"/>
    <w:rsid w:val="00407329"/>
    <w:rsid w:val="00407412"/>
    <w:rsid w:val="00407737"/>
    <w:rsid w:val="00407757"/>
    <w:rsid w:val="00407ABA"/>
    <w:rsid w:val="00407C62"/>
    <w:rsid w:val="00407CCF"/>
    <w:rsid w:val="00407F8F"/>
    <w:rsid w:val="004102FF"/>
    <w:rsid w:val="004105C5"/>
    <w:rsid w:val="00410753"/>
    <w:rsid w:val="0041076C"/>
    <w:rsid w:val="00410ACE"/>
    <w:rsid w:val="00410FC1"/>
    <w:rsid w:val="00411151"/>
    <w:rsid w:val="00411697"/>
    <w:rsid w:val="004119B8"/>
    <w:rsid w:val="00412164"/>
    <w:rsid w:val="00412203"/>
    <w:rsid w:val="00412626"/>
    <w:rsid w:val="004126E7"/>
    <w:rsid w:val="00412912"/>
    <w:rsid w:val="00412B65"/>
    <w:rsid w:val="00413615"/>
    <w:rsid w:val="004137F3"/>
    <w:rsid w:val="004140F1"/>
    <w:rsid w:val="0041426A"/>
    <w:rsid w:val="00414342"/>
    <w:rsid w:val="004143A7"/>
    <w:rsid w:val="0041466F"/>
    <w:rsid w:val="00414819"/>
    <w:rsid w:val="00414990"/>
    <w:rsid w:val="00414AF2"/>
    <w:rsid w:val="00415101"/>
    <w:rsid w:val="00415583"/>
    <w:rsid w:val="00415773"/>
    <w:rsid w:val="00415B73"/>
    <w:rsid w:val="00415E4B"/>
    <w:rsid w:val="00416263"/>
    <w:rsid w:val="004169B5"/>
    <w:rsid w:val="00416D10"/>
    <w:rsid w:val="00416DE1"/>
    <w:rsid w:val="00416EDD"/>
    <w:rsid w:val="00417164"/>
    <w:rsid w:val="0041723A"/>
    <w:rsid w:val="00417459"/>
    <w:rsid w:val="00417CCD"/>
    <w:rsid w:val="00417D1D"/>
    <w:rsid w:val="00417F40"/>
    <w:rsid w:val="00420851"/>
    <w:rsid w:val="00420A55"/>
    <w:rsid w:val="00420D21"/>
    <w:rsid w:val="00420DA5"/>
    <w:rsid w:val="00420EAA"/>
    <w:rsid w:val="004210D8"/>
    <w:rsid w:val="004211BE"/>
    <w:rsid w:val="0042149D"/>
    <w:rsid w:val="0042164F"/>
    <w:rsid w:val="0042189C"/>
    <w:rsid w:val="004220A1"/>
    <w:rsid w:val="004221B3"/>
    <w:rsid w:val="0042227C"/>
    <w:rsid w:val="004225AF"/>
    <w:rsid w:val="00422685"/>
    <w:rsid w:val="0042292E"/>
    <w:rsid w:val="00422B6C"/>
    <w:rsid w:val="00422F16"/>
    <w:rsid w:val="0042340B"/>
    <w:rsid w:val="00423494"/>
    <w:rsid w:val="00423D64"/>
    <w:rsid w:val="00423E45"/>
    <w:rsid w:val="00424548"/>
    <w:rsid w:val="00424568"/>
    <w:rsid w:val="00424650"/>
    <w:rsid w:val="00424B32"/>
    <w:rsid w:val="00424B72"/>
    <w:rsid w:val="00424CA7"/>
    <w:rsid w:val="00424D42"/>
    <w:rsid w:val="00424F63"/>
    <w:rsid w:val="00425210"/>
    <w:rsid w:val="004258A8"/>
    <w:rsid w:val="00425A41"/>
    <w:rsid w:val="00425BC2"/>
    <w:rsid w:val="00425F4A"/>
    <w:rsid w:val="00426696"/>
    <w:rsid w:val="00426D75"/>
    <w:rsid w:val="0042723A"/>
    <w:rsid w:val="004276C4"/>
    <w:rsid w:val="004276ED"/>
    <w:rsid w:val="00427837"/>
    <w:rsid w:val="0042786E"/>
    <w:rsid w:val="004303EC"/>
    <w:rsid w:val="004305A6"/>
    <w:rsid w:val="004306F4"/>
    <w:rsid w:val="004309DE"/>
    <w:rsid w:val="004311E6"/>
    <w:rsid w:val="0043174B"/>
    <w:rsid w:val="0043181E"/>
    <w:rsid w:val="00431890"/>
    <w:rsid w:val="00431DB5"/>
    <w:rsid w:val="00432338"/>
    <w:rsid w:val="004327AE"/>
    <w:rsid w:val="00433435"/>
    <w:rsid w:val="004336CC"/>
    <w:rsid w:val="00433AFE"/>
    <w:rsid w:val="00433F55"/>
    <w:rsid w:val="0043446D"/>
    <w:rsid w:val="004344C9"/>
    <w:rsid w:val="00434E7D"/>
    <w:rsid w:val="004358EE"/>
    <w:rsid w:val="00435BF0"/>
    <w:rsid w:val="00435F4A"/>
    <w:rsid w:val="00435FB5"/>
    <w:rsid w:val="0043621F"/>
    <w:rsid w:val="004364DF"/>
    <w:rsid w:val="004366AF"/>
    <w:rsid w:val="00436750"/>
    <w:rsid w:val="00436804"/>
    <w:rsid w:val="00436CEA"/>
    <w:rsid w:val="00436D37"/>
    <w:rsid w:val="00436E55"/>
    <w:rsid w:val="004371A8"/>
    <w:rsid w:val="004373B2"/>
    <w:rsid w:val="0043748C"/>
    <w:rsid w:val="004375F2"/>
    <w:rsid w:val="004376F6"/>
    <w:rsid w:val="00437812"/>
    <w:rsid w:val="00437E34"/>
    <w:rsid w:val="00437FB8"/>
    <w:rsid w:val="0044019A"/>
    <w:rsid w:val="004402CE"/>
    <w:rsid w:val="00440C13"/>
    <w:rsid w:val="00440D54"/>
    <w:rsid w:val="0044110D"/>
    <w:rsid w:val="0044125C"/>
    <w:rsid w:val="00441950"/>
    <w:rsid w:val="004419F8"/>
    <w:rsid w:val="00441BC8"/>
    <w:rsid w:val="00441E00"/>
    <w:rsid w:val="00441E0D"/>
    <w:rsid w:val="00441F06"/>
    <w:rsid w:val="004420E3"/>
    <w:rsid w:val="00442380"/>
    <w:rsid w:val="004426B7"/>
    <w:rsid w:val="004428A4"/>
    <w:rsid w:val="00442B16"/>
    <w:rsid w:val="00442B30"/>
    <w:rsid w:val="00442CF9"/>
    <w:rsid w:val="00442FFA"/>
    <w:rsid w:val="00443105"/>
    <w:rsid w:val="0044314C"/>
    <w:rsid w:val="004431A5"/>
    <w:rsid w:val="004431C8"/>
    <w:rsid w:val="00443250"/>
    <w:rsid w:val="004435E4"/>
    <w:rsid w:val="004437F2"/>
    <w:rsid w:val="00443BB4"/>
    <w:rsid w:val="00443C96"/>
    <w:rsid w:val="00443E01"/>
    <w:rsid w:val="004442A7"/>
    <w:rsid w:val="00444446"/>
    <w:rsid w:val="00444611"/>
    <w:rsid w:val="00444D98"/>
    <w:rsid w:val="00444FAF"/>
    <w:rsid w:val="00445035"/>
    <w:rsid w:val="0044512E"/>
    <w:rsid w:val="00445292"/>
    <w:rsid w:val="004453F9"/>
    <w:rsid w:val="00445620"/>
    <w:rsid w:val="00445782"/>
    <w:rsid w:val="00445898"/>
    <w:rsid w:val="004467C9"/>
    <w:rsid w:val="004467E0"/>
    <w:rsid w:val="00446A7D"/>
    <w:rsid w:val="00446C17"/>
    <w:rsid w:val="00446C9E"/>
    <w:rsid w:val="00446D74"/>
    <w:rsid w:val="00446E34"/>
    <w:rsid w:val="00447579"/>
    <w:rsid w:val="00447B83"/>
    <w:rsid w:val="00447C77"/>
    <w:rsid w:val="00447DEC"/>
    <w:rsid w:val="00447DF5"/>
    <w:rsid w:val="00447E85"/>
    <w:rsid w:val="00447F67"/>
    <w:rsid w:val="004502EE"/>
    <w:rsid w:val="00450A52"/>
    <w:rsid w:val="00451091"/>
    <w:rsid w:val="004516B2"/>
    <w:rsid w:val="004517FB"/>
    <w:rsid w:val="00451DA6"/>
    <w:rsid w:val="00451DFD"/>
    <w:rsid w:val="00451F45"/>
    <w:rsid w:val="0045275C"/>
    <w:rsid w:val="0045294E"/>
    <w:rsid w:val="00452ED5"/>
    <w:rsid w:val="004530C1"/>
    <w:rsid w:val="0045336B"/>
    <w:rsid w:val="004533AC"/>
    <w:rsid w:val="00453558"/>
    <w:rsid w:val="0045376D"/>
    <w:rsid w:val="00453863"/>
    <w:rsid w:val="004538B2"/>
    <w:rsid w:val="00453E91"/>
    <w:rsid w:val="00454731"/>
    <w:rsid w:val="00454BA8"/>
    <w:rsid w:val="00454C77"/>
    <w:rsid w:val="00454E23"/>
    <w:rsid w:val="0045544D"/>
    <w:rsid w:val="00455657"/>
    <w:rsid w:val="004569A0"/>
    <w:rsid w:val="00456B45"/>
    <w:rsid w:val="00456CE0"/>
    <w:rsid w:val="0045787D"/>
    <w:rsid w:val="0045795E"/>
    <w:rsid w:val="00457D2C"/>
    <w:rsid w:val="00457F4F"/>
    <w:rsid w:val="00460AB6"/>
    <w:rsid w:val="00460AFE"/>
    <w:rsid w:val="00460BF4"/>
    <w:rsid w:val="00461158"/>
    <w:rsid w:val="00461362"/>
    <w:rsid w:val="00461732"/>
    <w:rsid w:val="00461C87"/>
    <w:rsid w:val="00461D4E"/>
    <w:rsid w:val="00461FED"/>
    <w:rsid w:val="00462086"/>
    <w:rsid w:val="004622B6"/>
    <w:rsid w:val="00462330"/>
    <w:rsid w:val="0046271E"/>
    <w:rsid w:val="00462AFC"/>
    <w:rsid w:val="00463290"/>
    <w:rsid w:val="004632D3"/>
    <w:rsid w:val="00463A11"/>
    <w:rsid w:val="0046431E"/>
    <w:rsid w:val="0046462C"/>
    <w:rsid w:val="00464711"/>
    <w:rsid w:val="0046485B"/>
    <w:rsid w:val="0046554A"/>
    <w:rsid w:val="0046588C"/>
    <w:rsid w:val="004659A3"/>
    <w:rsid w:val="00465C01"/>
    <w:rsid w:val="00465DC4"/>
    <w:rsid w:val="00466234"/>
    <w:rsid w:val="00466738"/>
    <w:rsid w:val="00466BF7"/>
    <w:rsid w:val="00466D3E"/>
    <w:rsid w:val="00466E80"/>
    <w:rsid w:val="00467156"/>
    <w:rsid w:val="00467893"/>
    <w:rsid w:val="00467B36"/>
    <w:rsid w:val="00467C49"/>
    <w:rsid w:val="00467D9E"/>
    <w:rsid w:val="00467E72"/>
    <w:rsid w:val="0047060C"/>
    <w:rsid w:val="00470816"/>
    <w:rsid w:val="00471613"/>
    <w:rsid w:val="004717C0"/>
    <w:rsid w:val="00471843"/>
    <w:rsid w:val="00471855"/>
    <w:rsid w:val="00471A6C"/>
    <w:rsid w:val="00471BD0"/>
    <w:rsid w:val="00471D0A"/>
    <w:rsid w:val="00471F26"/>
    <w:rsid w:val="00472195"/>
    <w:rsid w:val="00472AB7"/>
    <w:rsid w:val="00472E5B"/>
    <w:rsid w:val="004730D1"/>
    <w:rsid w:val="0047352C"/>
    <w:rsid w:val="0047379B"/>
    <w:rsid w:val="004738E2"/>
    <w:rsid w:val="004739A3"/>
    <w:rsid w:val="00473D09"/>
    <w:rsid w:val="00473DBD"/>
    <w:rsid w:val="00473F12"/>
    <w:rsid w:val="00473FD0"/>
    <w:rsid w:val="00474186"/>
    <w:rsid w:val="00474348"/>
    <w:rsid w:val="004746AB"/>
    <w:rsid w:val="0047479D"/>
    <w:rsid w:val="00474C9E"/>
    <w:rsid w:val="00474D66"/>
    <w:rsid w:val="004750BC"/>
    <w:rsid w:val="004753C0"/>
    <w:rsid w:val="004754B9"/>
    <w:rsid w:val="004754DD"/>
    <w:rsid w:val="004755B1"/>
    <w:rsid w:val="00475C52"/>
    <w:rsid w:val="00475D2E"/>
    <w:rsid w:val="00475E6B"/>
    <w:rsid w:val="00476250"/>
    <w:rsid w:val="00476455"/>
    <w:rsid w:val="00476606"/>
    <w:rsid w:val="004768BC"/>
    <w:rsid w:val="004777C4"/>
    <w:rsid w:val="004778A3"/>
    <w:rsid w:val="00477D78"/>
    <w:rsid w:val="00480A7D"/>
    <w:rsid w:val="00480C38"/>
    <w:rsid w:val="00480E88"/>
    <w:rsid w:val="00480EEF"/>
    <w:rsid w:val="00480F71"/>
    <w:rsid w:val="00481251"/>
    <w:rsid w:val="00481539"/>
    <w:rsid w:val="00481C8E"/>
    <w:rsid w:val="00481E5B"/>
    <w:rsid w:val="00481FA1"/>
    <w:rsid w:val="00481FB1"/>
    <w:rsid w:val="0048200A"/>
    <w:rsid w:val="00482058"/>
    <w:rsid w:val="004823CA"/>
    <w:rsid w:val="004824E6"/>
    <w:rsid w:val="00482640"/>
    <w:rsid w:val="0048284E"/>
    <w:rsid w:val="0048291F"/>
    <w:rsid w:val="00483385"/>
    <w:rsid w:val="004834DC"/>
    <w:rsid w:val="00483AC7"/>
    <w:rsid w:val="00483BD4"/>
    <w:rsid w:val="0048422F"/>
    <w:rsid w:val="00484B4F"/>
    <w:rsid w:val="00485434"/>
    <w:rsid w:val="004855F7"/>
    <w:rsid w:val="0048616A"/>
    <w:rsid w:val="00486700"/>
    <w:rsid w:val="00486934"/>
    <w:rsid w:val="00486AAD"/>
    <w:rsid w:val="00486E4A"/>
    <w:rsid w:val="00487418"/>
    <w:rsid w:val="004874DA"/>
    <w:rsid w:val="00487882"/>
    <w:rsid w:val="00487CF5"/>
    <w:rsid w:val="00487DF1"/>
    <w:rsid w:val="00487DFB"/>
    <w:rsid w:val="0049017E"/>
    <w:rsid w:val="00490312"/>
    <w:rsid w:val="00490449"/>
    <w:rsid w:val="00490C0C"/>
    <w:rsid w:val="00490D10"/>
    <w:rsid w:val="00490FDE"/>
    <w:rsid w:val="004915F4"/>
    <w:rsid w:val="00491684"/>
    <w:rsid w:val="00491803"/>
    <w:rsid w:val="0049180C"/>
    <w:rsid w:val="00491E60"/>
    <w:rsid w:val="00491F84"/>
    <w:rsid w:val="0049274B"/>
    <w:rsid w:val="00492810"/>
    <w:rsid w:val="004928D8"/>
    <w:rsid w:val="00492A12"/>
    <w:rsid w:val="004930F4"/>
    <w:rsid w:val="00493183"/>
    <w:rsid w:val="00493714"/>
    <w:rsid w:val="0049379A"/>
    <w:rsid w:val="00493983"/>
    <w:rsid w:val="004940F7"/>
    <w:rsid w:val="0049456A"/>
    <w:rsid w:val="004945E1"/>
    <w:rsid w:val="00494897"/>
    <w:rsid w:val="00494EE7"/>
    <w:rsid w:val="004950FF"/>
    <w:rsid w:val="0049563A"/>
    <w:rsid w:val="00495C6D"/>
    <w:rsid w:val="00495F2D"/>
    <w:rsid w:val="004960C2"/>
    <w:rsid w:val="004960D5"/>
    <w:rsid w:val="004960E4"/>
    <w:rsid w:val="0049610A"/>
    <w:rsid w:val="00496580"/>
    <w:rsid w:val="00496CA1"/>
    <w:rsid w:val="00496EDC"/>
    <w:rsid w:val="00496F3D"/>
    <w:rsid w:val="00496FB2"/>
    <w:rsid w:val="0049712A"/>
    <w:rsid w:val="00497200"/>
    <w:rsid w:val="0049755D"/>
    <w:rsid w:val="00497BE3"/>
    <w:rsid w:val="00497ECE"/>
    <w:rsid w:val="004A01D3"/>
    <w:rsid w:val="004A0528"/>
    <w:rsid w:val="004A0B1C"/>
    <w:rsid w:val="004A0CED"/>
    <w:rsid w:val="004A0DF9"/>
    <w:rsid w:val="004A1150"/>
    <w:rsid w:val="004A115E"/>
    <w:rsid w:val="004A12E1"/>
    <w:rsid w:val="004A1990"/>
    <w:rsid w:val="004A19BF"/>
    <w:rsid w:val="004A1B9A"/>
    <w:rsid w:val="004A1D5E"/>
    <w:rsid w:val="004A2C46"/>
    <w:rsid w:val="004A2FB7"/>
    <w:rsid w:val="004A3734"/>
    <w:rsid w:val="004A3B82"/>
    <w:rsid w:val="004A3C32"/>
    <w:rsid w:val="004A422B"/>
    <w:rsid w:val="004A4786"/>
    <w:rsid w:val="004A4CAC"/>
    <w:rsid w:val="004A4CFB"/>
    <w:rsid w:val="004A4D48"/>
    <w:rsid w:val="004A4DF5"/>
    <w:rsid w:val="004A551C"/>
    <w:rsid w:val="004A580B"/>
    <w:rsid w:val="004A595E"/>
    <w:rsid w:val="004A598A"/>
    <w:rsid w:val="004A5DC0"/>
    <w:rsid w:val="004A614F"/>
    <w:rsid w:val="004A62C0"/>
    <w:rsid w:val="004A7351"/>
    <w:rsid w:val="004A7571"/>
    <w:rsid w:val="004A760A"/>
    <w:rsid w:val="004B0806"/>
    <w:rsid w:val="004B086E"/>
    <w:rsid w:val="004B0F64"/>
    <w:rsid w:val="004B10C8"/>
    <w:rsid w:val="004B1388"/>
    <w:rsid w:val="004B164A"/>
    <w:rsid w:val="004B1CE0"/>
    <w:rsid w:val="004B1FCD"/>
    <w:rsid w:val="004B2372"/>
    <w:rsid w:val="004B2638"/>
    <w:rsid w:val="004B2B7F"/>
    <w:rsid w:val="004B3097"/>
    <w:rsid w:val="004B38C2"/>
    <w:rsid w:val="004B3EE7"/>
    <w:rsid w:val="004B4649"/>
    <w:rsid w:val="004B48E0"/>
    <w:rsid w:val="004B49AE"/>
    <w:rsid w:val="004B4BF8"/>
    <w:rsid w:val="004B4EB8"/>
    <w:rsid w:val="004B4FCB"/>
    <w:rsid w:val="004B50A7"/>
    <w:rsid w:val="004B5B2E"/>
    <w:rsid w:val="004B5E29"/>
    <w:rsid w:val="004B60DA"/>
    <w:rsid w:val="004B61FD"/>
    <w:rsid w:val="004B629F"/>
    <w:rsid w:val="004B6365"/>
    <w:rsid w:val="004B65C6"/>
    <w:rsid w:val="004B6FED"/>
    <w:rsid w:val="004B709C"/>
    <w:rsid w:val="004B7134"/>
    <w:rsid w:val="004B7262"/>
    <w:rsid w:val="004B7401"/>
    <w:rsid w:val="004B7415"/>
    <w:rsid w:val="004B74BB"/>
    <w:rsid w:val="004B7532"/>
    <w:rsid w:val="004B7610"/>
    <w:rsid w:val="004B7946"/>
    <w:rsid w:val="004B798F"/>
    <w:rsid w:val="004B7DD3"/>
    <w:rsid w:val="004B7E62"/>
    <w:rsid w:val="004C10FA"/>
    <w:rsid w:val="004C1327"/>
    <w:rsid w:val="004C1464"/>
    <w:rsid w:val="004C1663"/>
    <w:rsid w:val="004C1B74"/>
    <w:rsid w:val="004C2107"/>
    <w:rsid w:val="004C2423"/>
    <w:rsid w:val="004C27B6"/>
    <w:rsid w:val="004C296B"/>
    <w:rsid w:val="004C3023"/>
    <w:rsid w:val="004C320D"/>
    <w:rsid w:val="004C3459"/>
    <w:rsid w:val="004C3636"/>
    <w:rsid w:val="004C3D51"/>
    <w:rsid w:val="004C3D83"/>
    <w:rsid w:val="004C408E"/>
    <w:rsid w:val="004C468D"/>
    <w:rsid w:val="004C4B5C"/>
    <w:rsid w:val="004C50D9"/>
    <w:rsid w:val="004C5AD0"/>
    <w:rsid w:val="004C5AE3"/>
    <w:rsid w:val="004C5E2A"/>
    <w:rsid w:val="004C5E5C"/>
    <w:rsid w:val="004C6559"/>
    <w:rsid w:val="004C65BF"/>
    <w:rsid w:val="004C6667"/>
    <w:rsid w:val="004C6BEC"/>
    <w:rsid w:val="004C6E68"/>
    <w:rsid w:val="004C6E91"/>
    <w:rsid w:val="004C6E9A"/>
    <w:rsid w:val="004C6F22"/>
    <w:rsid w:val="004C7206"/>
    <w:rsid w:val="004C740A"/>
    <w:rsid w:val="004C7707"/>
    <w:rsid w:val="004C7749"/>
    <w:rsid w:val="004C78E3"/>
    <w:rsid w:val="004D015D"/>
    <w:rsid w:val="004D04D9"/>
    <w:rsid w:val="004D0500"/>
    <w:rsid w:val="004D0741"/>
    <w:rsid w:val="004D085C"/>
    <w:rsid w:val="004D0DE8"/>
    <w:rsid w:val="004D0FAB"/>
    <w:rsid w:val="004D1108"/>
    <w:rsid w:val="004D1276"/>
    <w:rsid w:val="004D180E"/>
    <w:rsid w:val="004D19F7"/>
    <w:rsid w:val="004D19FE"/>
    <w:rsid w:val="004D1E56"/>
    <w:rsid w:val="004D247C"/>
    <w:rsid w:val="004D351D"/>
    <w:rsid w:val="004D36B6"/>
    <w:rsid w:val="004D39CB"/>
    <w:rsid w:val="004D3C3C"/>
    <w:rsid w:val="004D3DF3"/>
    <w:rsid w:val="004D410D"/>
    <w:rsid w:val="004D423B"/>
    <w:rsid w:val="004D4418"/>
    <w:rsid w:val="004D4742"/>
    <w:rsid w:val="004D48B9"/>
    <w:rsid w:val="004D4AAF"/>
    <w:rsid w:val="004D4BC1"/>
    <w:rsid w:val="004D5086"/>
    <w:rsid w:val="004D518F"/>
    <w:rsid w:val="004D5444"/>
    <w:rsid w:val="004D54CB"/>
    <w:rsid w:val="004D57DC"/>
    <w:rsid w:val="004D6484"/>
    <w:rsid w:val="004D65C0"/>
    <w:rsid w:val="004D663D"/>
    <w:rsid w:val="004D6B59"/>
    <w:rsid w:val="004D6D8A"/>
    <w:rsid w:val="004D6DC5"/>
    <w:rsid w:val="004D6F7C"/>
    <w:rsid w:val="004D73A5"/>
    <w:rsid w:val="004D7446"/>
    <w:rsid w:val="004D7736"/>
    <w:rsid w:val="004D7AE5"/>
    <w:rsid w:val="004D7C1E"/>
    <w:rsid w:val="004E01D2"/>
    <w:rsid w:val="004E041B"/>
    <w:rsid w:val="004E05C3"/>
    <w:rsid w:val="004E0A60"/>
    <w:rsid w:val="004E0ECE"/>
    <w:rsid w:val="004E132B"/>
    <w:rsid w:val="004E13C4"/>
    <w:rsid w:val="004E1411"/>
    <w:rsid w:val="004E1574"/>
    <w:rsid w:val="004E157E"/>
    <w:rsid w:val="004E1FBA"/>
    <w:rsid w:val="004E2000"/>
    <w:rsid w:val="004E2199"/>
    <w:rsid w:val="004E2AAD"/>
    <w:rsid w:val="004E2C4F"/>
    <w:rsid w:val="004E2EBF"/>
    <w:rsid w:val="004E341D"/>
    <w:rsid w:val="004E35FD"/>
    <w:rsid w:val="004E3756"/>
    <w:rsid w:val="004E3B01"/>
    <w:rsid w:val="004E3C6F"/>
    <w:rsid w:val="004E3EF8"/>
    <w:rsid w:val="004E4283"/>
    <w:rsid w:val="004E42A2"/>
    <w:rsid w:val="004E4860"/>
    <w:rsid w:val="004E49DF"/>
    <w:rsid w:val="004E4C38"/>
    <w:rsid w:val="004E516B"/>
    <w:rsid w:val="004E51A4"/>
    <w:rsid w:val="004E5472"/>
    <w:rsid w:val="004E54D0"/>
    <w:rsid w:val="004E5A9F"/>
    <w:rsid w:val="004E5B14"/>
    <w:rsid w:val="004E5DBA"/>
    <w:rsid w:val="004E6042"/>
    <w:rsid w:val="004E6098"/>
    <w:rsid w:val="004E663C"/>
    <w:rsid w:val="004E67EB"/>
    <w:rsid w:val="004E6A9E"/>
    <w:rsid w:val="004E6B55"/>
    <w:rsid w:val="004E7264"/>
    <w:rsid w:val="004E7337"/>
    <w:rsid w:val="004E7665"/>
    <w:rsid w:val="004E7A29"/>
    <w:rsid w:val="004E7D5A"/>
    <w:rsid w:val="004E7DE1"/>
    <w:rsid w:val="004E7FF2"/>
    <w:rsid w:val="004F01B5"/>
    <w:rsid w:val="004F033F"/>
    <w:rsid w:val="004F0FAF"/>
    <w:rsid w:val="004F1854"/>
    <w:rsid w:val="004F1D2C"/>
    <w:rsid w:val="004F1D6E"/>
    <w:rsid w:val="004F216D"/>
    <w:rsid w:val="004F2200"/>
    <w:rsid w:val="004F227C"/>
    <w:rsid w:val="004F22A3"/>
    <w:rsid w:val="004F270B"/>
    <w:rsid w:val="004F2E15"/>
    <w:rsid w:val="004F2ED2"/>
    <w:rsid w:val="004F308F"/>
    <w:rsid w:val="004F371F"/>
    <w:rsid w:val="004F39AD"/>
    <w:rsid w:val="004F3A09"/>
    <w:rsid w:val="004F3B82"/>
    <w:rsid w:val="004F3CF0"/>
    <w:rsid w:val="004F3D9B"/>
    <w:rsid w:val="004F3E1F"/>
    <w:rsid w:val="004F4180"/>
    <w:rsid w:val="004F418B"/>
    <w:rsid w:val="004F4213"/>
    <w:rsid w:val="004F43B1"/>
    <w:rsid w:val="004F46F8"/>
    <w:rsid w:val="004F484F"/>
    <w:rsid w:val="004F4A07"/>
    <w:rsid w:val="004F4B2D"/>
    <w:rsid w:val="004F50FE"/>
    <w:rsid w:val="004F5129"/>
    <w:rsid w:val="004F590B"/>
    <w:rsid w:val="004F5981"/>
    <w:rsid w:val="004F6288"/>
    <w:rsid w:val="004F6C35"/>
    <w:rsid w:val="004F6F25"/>
    <w:rsid w:val="004F73FC"/>
    <w:rsid w:val="004F7C11"/>
    <w:rsid w:val="004F7CC6"/>
    <w:rsid w:val="00500D71"/>
    <w:rsid w:val="005015C9"/>
    <w:rsid w:val="00501663"/>
    <w:rsid w:val="00501971"/>
    <w:rsid w:val="00501B63"/>
    <w:rsid w:val="00501C3D"/>
    <w:rsid w:val="00501DC6"/>
    <w:rsid w:val="00501F93"/>
    <w:rsid w:val="0050209B"/>
    <w:rsid w:val="005024D9"/>
    <w:rsid w:val="00502870"/>
    <w:rsid w:val="00502AD2"/>
    <w:rsid w:val="00502BA1"/>
    <w:rsid w:val="00503036"/>
    <w:rsid w:val="0050309F"/>
    <w:rsid w:val="0050322A"/>
    <w:rsid w:val="005034D1"/>
    <w:rsid w:val="005035F3"/>
    <w:rsid w:val="00503ACE"/>
    <w:rsid w:val="00503DE2"/>
    <w:rsid w:val="00504516"/>
    <w:rsid w:val="00504553"/>
    <w:rsid w:val="00504B03"/>
    <w:rsid w:val="00504B30"/>
    <w:rsid w:val="00504D87"/>
    <w:rsid w:val="005050D1"/>
    <w:rsid w:val="0050532E"/>
    <w:rsid w:val="005054F1"/>
    <w:rsid w:val="00505576"/>
    <w:rsid w:val="005055EB"/>
    <w:rsid w:val="00505971"/>
    <w:rsid w:val="00506094"/>
    <w:rsid w:val="005060AE"/>
    <w:rsid w:val="005064CE"/>
    <w:rsid w:val="0050659A"/>
    <w:rsid w:val="00506761"/>
    <w:rsid w:val="0050690A"/>
    <w:rsid w:val="00506929"/>
    <w:rsid w:val="005069B3"/>
    <w:rsid w:val="00506DA9"/>
    <w:rsid w:val="0050709C"/>
    <w:rsid w:val="005074A2"/>
    <w:rsid w:val="005076EC"/>
    <w:rsid w:val="0050772B"/>
    <w:rsid w:val="00507C2F"/>
    <w:rsid w:val="00507FBF"/>
    <w:rsid w:val="005100DF"/>
    <w:rsid w:val="005102B5"/>
    <w:rsid w:val="00510519"/>
    <w:rsid w:val="00510C6A"/>
    <w:rsid w:val="00510E6D"/>
    <w:rsid w:val="00510EEA"/>
    <w:rsid w:val="00510FBC"/>
    <w:rsid w:val="00511014"/>
    <w:rsid w:val="00511797"/>
    <w:rsid w:val="0051195A"/>
    <w:rsid w:val="005119BE"/>
    <w:rsid w:val="00511DE3"/>
    <w:rsid w:val="00511E83"/>
    <w:rsid w:val="0051242A"/>
    <w:rsid w:val="0051251B"/>
    <w:rsid w:val="00512BE3"/>
    <w:rsid w:val="00512BE7"/>
    <w:rsid w:val="00512CA2"/>
    <w:rsid w:val="00512F79"/>
    <w:rsid w:val="00513688"/>
    <w:rsid w:val="00513A52"/>
    <w:rsid w:val="00513DBC"/>
    <w:rsid w:val="00514750"/>
    <w:rsid w:val="0051487E"/>
    <w:rsid w:val="005149FB"/>
    <w:rsid w:val="005150F9"/>
    <w:rsid w:val="00515671"/>
    <w:rsid w:val="0051586D"/>
    <w:rsid w:val="00515B46"/>
    <w:rsid w:val="00515B9F"/>
    <w:rsid w:val="005160C1"/>
    <w:rsid w:val="0051627A"/>
    <w:rsid w:val="00517732"/>
    <w:rsid w:val="00517BCD"/>
    <w:rsid w:val="005200A4"/>
    <w:rsid w:val="005200A6"/>
    <w:rsid w:val="0052022D"/>
    <w:rsid w:val="00520403"/>
    <w:rsid w:val="0052049F"/>
    <w:rsid w:val="00520519"/>
    <w:rsid w:val="005205DD"/>
    <w:rsid w:val="00520C9C"/>
    <w:rsid w:val="00520DC2"/>
    <w:rsid w:val="00520EC2"/>
    <w:rsid w:val="005213F6"/>
    <w:rsid w:val="005215CF"/>
    <w:rsid w:val="00521A46"/>
    <w:rsid w:val="00521A5D"/>
    <w:rsid w:val="00521DCE"/>
    <w:rsid w:val="00521DE9"/>
    <w:rsid w:val="0052270C"/>
    <w:rsid w:val="0052275D"/>
    <w:rsid w:val="005228B3"/>
    <w:rsid w:val="005228BC"/>
    <w:rsid w:val="005229EE"/>
    <w:rsid w:val="00523089"/>
    <w:rsid w:val="0052350A"/>
    <w:rsid w:val="00523526"/>
    <w:rsid w:val="00523750"/>
    <w:rsid w:val="005237B3"/>
    <w:rsid w:val="005238F6"/>
    <w:rsid w:val="005239BC"/>
    <w:rsid w:val="00523AE8"/>
    <w:rsid w:val="00523E0F"/>
    <w:rsid w:val="00523EB4"/>
    <w:rsid w:val="005245C4"/>
    <w:rsid w:val="00524851"/>
    <w:rsid w:val="00524895"/>
    <w:rsid w:val="00524CEB"/>
    <w:rsid w:val="005251CB"/>
    <w:rsid w:val="00525417"/>
    <w:rsid w:val="00525783"/>
    <w:rsid w:val="00525AA2"/>
    <w:rsid w:val="00526309"/>
    <w:rsid w:val="00526434"/>
    <w:rsid w:val="00526588"/>
    <w:rsid w:val="005265D9"/>
    <w:rsid w:val="005266D2"/>
    <w:rsid w:val="00526BA9"/>
    <w:rsid w:val="00526E1F"/>
    <w:rsid w:val="00526F05"/>
    <w:rsid w:val="00526F61"/>
    <w:rsid w:val="00527113"/>
    <w:rsid w:val="005271B3"/>
    <w:rsid w:val="00527424"/>
    <w:rsid w:val="005274D5"/>
    <w:rsid w:val="00527654"/>
    <w:rsid w:val="00527A46"/>
    <w:rsid w:val="00527BF0"/>
    <w:rsid w:val="00527FA3"/>
    <w:rsid w:val="00530226"/>
    <w:rsid w:val="0053059C"/>
    <w:rsid w:val="00530BBE"/>
    <w:rsid w:val="00530E2A"/>
    <w:rsid w:val="00530E7A"/>
    <w:rsid w:val="005315E1"/>
    <w:rsid w:val="0053175B"/>
    <w:rsid w:val="00531880"/>
    <w:rsid w:val="005318E9"/>
    <w:rsid w:val="00531D41"/>
    <w:rsid w:val="00532292"/>
    <w:rsid w:val="00532410"/>
    <w:rsid w:val="00532650"/>
    <w:rsid w:val="0053349C"/>
    <w:rsid w:val="0053351C"/>
    <w:rsid w:val="00533581"/>
    <w:rsid w:val="00533652"/>
    <w:rsid w:val="005339D8"/>
    <w:rsid w:val="005339F6"/>
    <w:rsid w:val="00533A8A"/>
    <w:rsid w:val="00533D2C"/>
    <w:rsid w:val="0053474C"/>
    <w:rsid w:val="0053486D"/>
    <w:rsid w:val="00534B30"/>
    <w:rsid w:val="00535009"/>
    <w:rsid w:val="0053525C"/>
    <w:rsid w:val="0053527F"/>
    <w:rsid w:val="005354AB"/>
    <w:rsid w:val="005355D5"/>
    <w:rsid w:val="00535819"/>
    <w:rsid w:val="00535CC1"/>
    <w:rsid w:val="00535EDF"/>
    <w:rsid w:val="0053637C"/>
    <w:rsid w:val="005365C0"/>
    <w:rsid w:val="0053660D"/>
    <w:rsid w:val="00536642"/>
    <w:rsid w:val="00536B4E"/>
    <w:rsid w:val="005371FE"/>
    <w:rsid w:val="005372C3"/>
    <w:rsid w:val="0053765F"/>
    <w:rsid w:val="00537894"/>
    <w:rsid w:val="00537B08"/>
    <w:rsid w:val="0054016F"/>
    <w:rsid w:val="0054037B"/>
    <w:rsid w:val="005407C1"/>
    <w:rsid w:val="00540914"/>
    <w:rsid w:val="00540AB1"/>
    <w:rsid w:val="00540CE1"/>
    <w:rsid w:val="00540D18"/>
    <w:rsid w:val="00541059"/>
    <w:rsid w:val="0054127B"/>
    <w:rsid w:val="0054134B"/>
    <w:rsid w:val="005416B5"/>
    <w:rsid w:val="005417ED"/>
    <w:rsid w:val="00541BE1"/>
    <w:rsid w:val="00541CA7"/>
    <w:rsid w:val="00541D75"/>
    <w:rsid w:val="0054202E"/>
    <w:rsid w:val="0054219B"/>
    <w:rsid w:val="005425E0"/>
    <w:rsid w:val="005426BE"/>
    <w:rsid w:val="00542C97"/>
    <w:rsid w:val="00542CD1"/>
    <w:rsid w:val="00542F82"/>
    <w:rsid w:val="005432F4"/>
    <w:rsid w:val="005432FE"/>
    <w:rsid w:val="00543532"/>
    <w:rsid w:val="00543693"/>
    <w:rsid w:val="00543708"/>
    <w:rsid w:val="00543F43"/>
    <w:rsid w:val="0054405C"/>
    <w:rsid w:val="00544159"/>
    <w:rsid w:val="0054432C"/>
    <w:rsid w:val="00544620"/>
    <w:rsid w:val="005446F0"/>
    <w:rsid w:val="00545701"/>
    <w:rsid w:val="00545CAB"/>
    <w:rsid w:val="00545DC0"/>
    <w:rsid w:val="00545E66"/>
    <w:rsid w:val="00545F59"/>
    <w:rsid w:val="0054625F"/>
    <w:rsid w:val="00546376"/>
    <w:rsid w:val="005468FE"/>
    <w:rsid w:val="00546EC2"/>
    <w:rsid w:val="00546FE5"/>
    <w:rsid w:val="005476B7"/>
    <w:rsid w:val="00547A1B"/>
    <w:rsid w:val="00547BEF"/>
    <w:rsid w:val="00547E6F"/>
    <w:rsid w:val="00550626"/>
    <w:rsid w:val="005508A9"/>
    <w:rsid w:val="005509DC"/>
    <w:rsid w:val="00550A60"/>
    <w:rsid w:val="00550CCF"/>
    <w:rsid w:val="00551017"/>
    <w:rsid w:val="005510F9"/>
    <w:rsid w:val="00551775"/>
    <w:rsid w:val="00551867"/>
    <w:rsid w:val="00551E74"/>
    <w:rsid w:val="00551F4B"/>
    <w:rsid w:val="00552086"/>
    <w:rsid w:val="0055223E"/>
    <w:rsid w:val="00552269"/>
    <w:rsid w:val="00552298"/>
    <w:rsid w:val="0055258C"/>
    <w:rsid w:val="00552772"/>
    <w:rsid w:val="00552B94"/>
    <w:rsid w:val="00553640"/>
    <w:rsid w:val="00553728"/>
    <w:rsid w:val="00553A0E"/>
    <w:rsid w:val="00553B5D"/>
    <w:rsid w:val="005540C1"/>
    <w:rsid w:val="00554351"/>
    <w:rsid w:val="0055493A"/>
    <w:rsid w:val="00554D8E"/>
    <w:rsid w:val="005553A1"/>
    <w:rsid w:val="00555A3C"/>
    <w:rsid w:val="00555B14"/>
    <w:rsid w:val="00555C16"/>
    <w:rsid w:val="00555CD4"/>
    <w:rsid w:val="00556296"/>
    <w:rsid w:val="005562A2"/>
    <w:rsid w:val="005565BC"/>
    <w:rsid w:val="0055677C"/>
    <w:rsid w:val="00556853"/>
    <w:rsid w:val="00557075"/>
    <w:rsid w:val="005570E3"/>
    <w:rsid w:val="0055710C"/>
    <w:rsid w:val="0055753A"/>
    <w:rsid w:val="0055765F"/>
    <w:rsid w:val="00557E3E"/>
    <w:rsid w:val="00557E84"/>
    <w:rsid w:val="005602B7"/>
    <w:rsid w:val="0056037F"/>
    <w:rsid w:val="00560642"/>
    <w:rsid w:val="00560812"/>
    <w:rsid w:val="00560E9F"/>
    <w:rsid w:val="005611B4"/>
    <w:rsid w:val="005616DB"/>
    <w:rsid w:val="00562120"/>
    <w:rsid w:val="00562303"/>
    <w:rsid w:val="00562888"/>
    <w:rsid w:val="005628CA"/>
    <w:rsid w:val="00562ECD"/>
    <w:rsid w:val="00562F00"/>
    <w:rsid w:val="00563302"/>
    <w:rsid w:val="00563886"/>
    <w:rsid w:val="00563935"/>
    <w:rsid w:val="00563AC6"/>
    <w:rsid w:val="00563F96"/>
    <w:rsid w:val="005640F3"/>
    <w:rsid w:val="00564699"/>
    <w:rsid w:val="005655B2"/>
    <w:rsid w:val="0056560F"/>
    <w:rsid w:val="00565657"/>
    <w:rsid w:val="005658C0"/>
    <w:rsid w:val="005659D7"/>
    <w:rsid w:val="00565AE1"/>
    <w:rsid w:val="005660CA"/>
    <w:rsid w:val="00566138"/>
    <w:rsid w:val="005663AD"/>
    <w:rsid w:val="00566413"/>
    <w:rsid w:val="00566667"/>
    <w:rsid w:val="00566915"/>
    <w:rsid w:val="00566E3D"/>
    <w:rsid w:val="00566EF8"/>
    <w:rsid w:val="00566FCA"/>
    <w:rsid w:val="005671D1"/>
    <w:rsid w:val="0056733E"/>
    <w:rsid w:val="00567373"/>
    <w:rsid w:val="0056776C"/>
    <w:rsid w:val="0057012F"/>
    <w:rsid w:val="00570391"/>
    <w:rsid w:val="0057073E"/>
    <w:rsid w:val="00570A10"/>
    <w:rsid w:val="00570CC0"/>
    <w:rsid w:val="00571026"/>
    <w:rsid w:val="005712D9"/>
    <w:rsid w:val="005717D5"/>
    <w:rsid w:val="0057181C"/>
    <w:rsid w:val="005719C4"/>
    <w:rsid w:val="00571ED5"/>
    <w:rsid w:val="00571F44"/>
    <w:rsid w:val="00572012"/>
    <w:rsid w:val="005720D0"/>
    <w:rsid w:val="005722B1"/>
    <w:rsid w:val="005722E4"/>
    <w:rsid w:val="0057246B"/>
    <w:rsid w:val="005724E2"/>
    <w:rsid w:val="005724E3"/>
    <w:rsid w:val="0057270E"/>
    <w:rsid w:val="005729FB"/>
    <w:rsid w:val="00572B53"/>
    <w:rsid w:val="005733CE"/>
    <w:rsid w:val="005736BD"/>
    <w:rsid w:val="00573758"/>
    <w:rsid w:val="00573BEB"/>
    <w:rsid w:val="00573F18"/>
    <w:rsid w:val="00573FE0"/>
    <w:rsid w:val="00574055"/>
    <w:rsid w:val="00574A2C"/>
    <w:rsid w:val="00574CE8"/>
    <w:rsid w:val="0057503D"/>
    <w:rsid w:val="005750B7"/>
    <w:rsid w:val="005751EA"/>
    <w:rsid w:val="00575338"/>
    <w:rsid w:val="00575443"/>
    <w:rsid w:val="005754DF"/>
    <w:rsid w:val="005756A2"/>
    <w:rsid w:val="005756CF"/>
    <w:rsid w:val="0057586A"/>
    <w:rsid w:val="00576B14"/>
    <w:rsid w:val="00576BEF"/>
    <w:rsid w:val="00576D3D"/>
    <w:rsid w:val="005772CB"/>
    <w:rsid w:val="005773D6"/>
    <w:rsid w:val="00577574"/>
    <w:rsid w:val="005776EC"/>
    <w:rsid w:val="0057780B"/>
    <w:rsid w:val="005778E0"/>
    <w:rsid w:val="005779E6"/>
    <w:rsid w:val="00577DAA"/>
    <w:rsid w:val="005804D1"/>
    <w:rsid w:val="005804D5"/>
    <w:rsid w:val="005805BE"/>
    <w:rsid w:val="00581143"/>
    <w:rsid w:val="00581B6E"/>
    <w:rsid w:val="00581BC1"/>
    <w:rsid w:val="00581D26"/>
    <w:rsid w:val="00582671"/>
    <w:rsid w:val="00582B53"/>
    <w:rsid w:val="00583B73"/>
    <w:rsid w:val="00583BA3"/>
    <w:rsid w:val="00583F3B"/>
    <w:rsid w:val="005841A1"/>
    <w:rsid w:val="005841DC"/>
    <w:rsid w:val="00584480"/>
    <w:rsid w:val="00584909"/>
    <w:rsid w:val="005849F1"/>
    <w:rsid w:val="00584A61"/>
    <w:rsid w:val="00584CF2"/>
    <w:rsid w:val="0058533C"/>
    <w:rsid w:val="00585400"/>
    <w:rsid w:val="005857E4"/>
    <w:rsid w:val="00585C50"/>
    <w:rsid w:val="00586352"/>
    <w:rsid w:val="005863B0"/>
    <w:rsid w:val="00586435"/>
    <w:rsid w:val="00586445"/>
    <w:rsid w:val="005869D5"/>
    <w:rsid w:val="005869FE"/>
    <w:rsid w:val="00586AF5"/>
    <w:rsid w:val="00586B44"/>
    <w:rsid w:val="00586B89"/>
    <w:rsid w:val="00586BCA"/>
    <w:rsid w:val="00586DD7"/>
    <w:rsid w:val="005870B5"/>
    <w:rsid w:val="0058786F"/>
    <w:rsid w:val="00587919"/>
    <w:rsid w:val="00587B0E"/>
    <w:rsid w:val="00587DB1"/>
    <w:rsid w:val="00590185"/>
    <w:rsid w:val="00590333"/>
    <w:rsid w:val="00590384"/>
    <w:rsid w:val="005903A7"/>
    <w:rsid w:val="00590551"/>
    <w:rsid w:val="005908C8"/>
    <w:rsid w:val="00590BD0"/>
    <w:rsid w:val="00590C0F"/>
    <w:rsid w:val="00590C7B"/>
    <w:rsid w:val="00591085"/>
    <w:rsid w:val="00591330"/>
    <w:rsid w:val="005915E9"/>
    <w:rsid w:val="005919CA"/>
    <w:rsid w:val="00591DC6"/>
    <w:rsid w:val="005925D4"/>
    <w:rsid w:val="00592867"/>
    <w:rsid w:val="00592890"/>
    <w:rsid w:val="005928E0"/>
    <w:rsid w:val="00592964"/>
    <w:rsid w:val="00593007"/>
    <w:rsid w:val="005937B5"/>
    <w:rsid w:val="00593A7B"/>
    <w:rsid w:val="005940B3"/>
    <w:rsid w:val="005942DF"/>
    <w:rsid w:val="00594355"/>
    <w:rsid w:val="0059435D"/>
    <w:rsid w:val="00594659"/>
    <w:rsid w:val="005947ED"/>
    <w:rsid w:val="00594868"/>
    <w:rsid w:val="005951A4"/>
    <w:rsid w:val="00595343"/>
    <w:rsid w:val="005955DB"/>
    <w:rsid w:val="005959C6"/>
    <w:rsid w:val="00595B1F"/>
    <w:rsid w:val="00595DC1"/>
    <w:rsid w:val="00595F3B"/>
    <w:rsid w:val="0059616F"/>
    <w:rsid w:val="0059643E"/>
    <w:rsid w:val="005965FF"/>
    <w:rsid w:val="00596629"/>
    <w:rsid w:val="005968D9"/>
    <w:rsid w:val="00596B7D"/>
    <w:rsid w:val="00596C73"/>
    <w:rsid w:val="00596E68"/>
    <w:rsid w:val="0059735E"/>
    <w:rsid w:val="0059767B"/>
    <w:rsid w:val="005976E8"/>
    <w:rsid w:val="00597935"/>
    <w:rsid w:val="00597BA9"/>
    <w:rsid w:val="005A012C"/>
    <w:rsid w:val="005A0278"/>
    <w:rsid w:val="005A08DE"/>
    <w:rsid w:val="005A0951"/>
    <w:rsid w:val="005A09AC"/>
    <w:rsid w:val="005A09C5"/>
    <w:rsid w:val="005A0E6B"/>
    <w:rsid w:val="005A0EAB"/>
    <w:rsid w:val="005A1300"/>
    <w:rsid w:val="005A1B57"/>
    <w:rsid w:val="005A1BE7"/>
    <w:rsid w:val="005A2338"/>
    <w:rsid w:val="005A23B0"/>
    <w:rsid w:val="005A2616"/>
    <w:rsid w:val="005A2714"/>
    <w:rsid w:val="005A29BA"/>
    <w:rsid w:val="005A2CB6"/>
    <w:rsid w:val="005A2D10"/>
    <w:rsid w:val="005A2D33"/>
    <w:rsid w:val="005A2D9A"/>
    <w:rsid w:val="005A3352"/>
    <w:rsid w:val="005A3AE9"/>
    <w:rsid w:val="005A3C5E"/>
    <w:rsid w:val="005A3FEF"/>
    <w:rsid w:val="005A46B0"/>
    <w:rsid w:val="005A48F9"/>
    <w:rsid w:val="005A4AAE"/>
    <w:rsid w:val="005A4B0B"/>
    <w:rsid w:val="005A4E7C"/>
    <w:rsid w:val="005A51D5"/>
    <w:rsid w:val="005A5273"/>
    <w:rsid w:val="005A576A"/>
    <w:rsid w:val="005A6118"/>
    <w:rsid w:val="005A612A"/>
    <w:rsid w:val="005A6B33"/>
    <w:rsid w:val="005A6EF6"/>
    <w:rsid w:val="005A7010"/>
    <w:rsid w:val="005A7084"/>
    <w:rsid w:val="005A74D4"/>
    <w:rsid w:val="005A7503"/>
    <w:rsid w:val="005A76C0"/>
    <w:rsid w:val="005A7C75"/>
    <w:rsid w:val="005A7DEC"/>
    <w:rsid w:val="005B049F"/>
    <w:rsid w:val="005B0520"/>
    <w:rsid w:val="005B0804"/>
    <w:rsid w:val="005B089C"/>
    <w:rsid w:val="005B0BBE"/>
    <w:rsid w:val="005B0CA2"/>
    <w:rsid w:val="005B0DD5"/>
    <w:rsid w:val="005B0EFB"/>
    <w:rsid w:val="005B1107"/>
    <w:rsid w:val="005B1254"/>
    <w:rsid w:val="005B163F"/>
    <w:rsid w:val="005B1737"/>
    <w:rsid w:val="005B17F7"/>
    <w:rsid w:val="005B1A57"/>
    <w:rsid w:val="005B1AC8"/>
    <w:rsid w:val="005B1AE3"/>
    <w:rsid w:val="005B1D68"/>
    <w:rsid w:val="005B1FDB"/>
    <w:rsid w:val="005B20F7"/>
    <w:rsid w:val="005B218C"/>
    <w:rsid w:val="005B23EE"/>
    <w:rsid w:val="005B242C"/>
    <w:rsid w:val="005B2787"/>
    <w:rsid w:val="005B2AF0"/>
    <w:rsid w:val="005B2E1E"/>
    <w:rsid w:val="005B304F"/>
    <w:rsid w:val="005B30EC"/>
    <w:rsid w:val="005B3207"/>
    <w:rsid w:val="005B3258"/>
    <w:rsid w:val="005B35C4"/>
    <w:rsid w:val="005B3637"/>
    <w:rsid w:val="005B405E"/>
    <w:rsid w:val="005B406D"/>
    <w:rsid w:val="005B40C0"/>
    <w:rsid w:val="005B4355"/>
    <w:rsid w:val="005B43C6"/>
    <w:rsid w:val="005B4412"/>
    <w:rsid w:val="005B4723"/>
    <w:rsid w:val="005B4FA9"/>
    <w:rsid w:val="005B50C9"/>
    <w:rsid w:val="005B50CD"/>
    <w:rsid w:val="005B567F"/>
    <w:rsid w:val="005B5984"/>
    <w:rsid w:val="005B5A03"/>
    <w:rsid w:val="005B5F31"/>
    <w:rsid w:val="005B5FE7"/>
    <w:rsid w:val="005B6606"/>
    <w:rsid w:val="005B6671"/>
    <w:rsid w:val="005B6B1F"/>
    <w:rsid w:val="005B6B4E"/>
    <w:rsid w:val="005B71A8"/>
    <w:rsid w:val="005B7785"/>
    <w:rsid w:val="005B77D7"/>
    <w:rsid w:val="005B790D"/>
    <w:rsid w:val="005B7E07"/>
    <w:rsid w:val="005C007D"/>
    <w:rsid w:val="005C015F"/>
    <w:rsid w:val="005C020A"/>
    <w:rsid w:val="005C0370"/>
    <w:rsid w:val="005C0539"/>
    <w:rsid w:val="005C07E6"/>
    <w:rsid w:val="005C08AB"/>
    <w:rsid w:val="005C099C"/>
    <w:rsid w:val="005C0D2B"/>
    <w:rsid w:val="005C0DD8"/>
    <w:rsid w:val="005C0EA9"/>
    <w:rsid w:val="005C1432"/>
    <w:rsid w:val="005C1771"/>
    <w:rsid w:val="005C182B"/>
    <w:rsid w:val="005C1C70"/>
    <w:rsid w:val="005C20C0"/>
    <w:rsid w:val="005C22C8"/>
    <w:rsid w:val="005C23E2"/>
    <w:rsid w:val="005C2465"/>
    <w:rsid w:val="005C24CA"/>
    <w:rsid w:val="005C2837"/>
    <w:rsid w:val="005C2AA8"/>
    <w:rsid w:val="005C2AE8"/>
    <w:rsid w:val="005C2B3C"/>
    <w:rsid w:val="005C2D98"/>
    <w:rsid w:val="005C2DBB"/>
    <w:rsid w:val="005C32E1"/>
    <w:rsid w:val="005C37DA"/>
    <w:rsid w:val="005C38C7"/>
    <w:rsid w:val="005C45F6"/>
    <w:rsid w:val="005C46DD"/>
    <w:rsid w:val="005C46E4"/>
    <w:rsid w:val="005C47DA"/>
    <w:rsid w:val="005C484D"/>
    <w:rsid w:val="005C493B"/>
    <w:rsid w:val="005C4AA7"/>
    <w:rsid w:val="005C56C5"/>
    <w:rsid w:val="005C5F4F"/>
    <w:rsid w:val="005C60B7"/>
    <w:rsid w:val="005C6196"/>
    <w:rsid w:val="005C63EC"/>
    <w:rsid w:val="005C6989"/>
    <w:rsid w:val="005C6B66"/>
    <w:rsid w:val="005C6E0D"/>
    <w:rsid w:val="005C6F41"/>
    <w:rsid w:val="005C7108"/>
    <w:rsid w:val="005C712D"/>
    <w:rsid w:val="005C71C6"/>
    <w:rsid w:val="005C7355"/>
    <w:rsid w:val="005C7849"/>
    <w:rsid w:val="005C799F"/>
    <w:rsid w:val="005C7DD1"/>
    <w:rsid w:val="005C7FF0"/>
    <w:rsid w:val="005D01D6"/>
    <w:rsid w:val="005D062D"/>
    <w:rsid w:val="005D0631"/>
    <w:rsid w:val="005D06D7"/>
    <w:rsid w:val="005D09EB"/>
    <w:rsid w:val="005D0C29"/>
    <w:rsid w:val="005D0EC9"/>
    <w:rsid w:val="005D10FE"/>
    <w:rsid w:val="005D1863"/>
    <w:rsid w:val="005D18EB"/>
    <w:rsid w:val="005D19C5"/>
    <w:rsid w:val="005D1BC7"/>
    <w:rsid w:val="005D1CFE"/>
    <w:rsid w:val="005D1EC9"/>
    <w:rsid w:val="005D21DB"/>
    <w:rsid w:val="005D2341"/>
    <w:rsid w:val="005D237F"/>
    <w:rsid w:val="005D26B0"/>
    <w:rsid w:val="005D2718"/>
    <w:rsid w:val="005D289B"/>
    <w:rsid w:val="005D2A28"/>
    <w:rsid w:val="005D3036"/>
    <w:rsid w:val="005D36F9"/>
    <w:rsid w:val="005D3778"/>
    <w:rsid w:val="005D3E3D"/>
    <w:rsid w:val="005D40EB"/>
    <w:rsid w:val="005D4123"/>
    <w:rsid w:val="005D423A"/>
    <w:rsid w:val="005D446F"/>
    <w:rsid w:val="005D4719"/>
    <w:rsid w:val="005D4927"/>
    <w:rsid w:val="005D4993"/>
    <w:rsid w:val="005D4C26"/>
    <w:rsid w:val="005D4F78"/>
    <w:rsid w:val="005D51C4"/>
    <w:rsid w:val="005D5418"/>
    <w:rsid w:val="005D572E"/>
    <w:rsid w:val="005D5767"/>
    <w:rsid w:val="005D5C89"/>
    <w:rsid w:val="005D64F5"/>
    <w:rsid w:val="005D6E29"/>
    <w:rsid w:val="005D6F04"/>
    <w:rsid w:val="005D7783"/>
    <w:rsid w:val="005D79E1"/>
    <w:rsid w:val="005D7A87"/>
    <w:rsid w:val="005D7B1A"/>
    <w:rsid w:val="005D7DFA"/>
    <w:rsid w:val="005D7EA1"/>
    <w:rsid w:val="005E0748"/>
    <w:rsid w:val="005E086C"/>
    <w:rsid w:val="005E0BB3"/>
    <w:rsid w:val="005E0D23"/>
    <w:rsid w:val="005E0DBD"/>
    <w:rsid w:val="005E0E8D"/>
    <w:rsid w:val="005E0F71"/>
    <w:rsid w:val="005E1449"/>
    <w:rsid w:val="005E177A"/>
    <w:rsid w:val="005E18D8"/>
    <w:rsid w:val="005E2050"/>
    <w:rsid w:val="005E21A7"/>
    <w:rsid w:val="005E223C"/>
    <w:rsid w:val="005E2403"/>
    <w:rsid w:val="005E2637"/>
    <w:rsid w:val="005E2865"/>
    <w:rsid w:val="005E2EA1"/>
    <w:rsid w:val="005E3166"/>
    <w:rsid w:val="005E3489"/>
    <w:rsid w:val="005E3789"/>
    <w:rsid w:val="005E399B"/>
    <w:rsid w:val="005E4075"/>
    <w:rsid w:val="005E40FB"/>
    <w:rsid w:val="005E4249"/>
    <w:rsid w:val="005E4966"/>
    <w:rsid w:val="005E4971"/>
    <w:rsid w:val="005E4FBD"/>
    <w:rsid w:val="005E51E1"/>
    <w:rsid w:val="005E53E6"/>
    <w:rsid w:val="005E54F9"/>
    <w:rsid w:val="005E5586"/>
    <w:rsid w:val="005E5A77"/>
    <w:rsid w:val="005E5BC4"/>
    <w:rsid w:val="005E5C8D"/>
    <w:rsid w:val="005E5CB3"/>
    <w:rsid w:val="005E5FB4"/>
    <w:rsid w:val="005E647E"/>
    <w:rsid w:val="005E6667"/>
    <w:rsid w:val="005E6CC6"/>
    <w:rsid w:val="005E7059"/>
    <w:rsid w:val="005E71D2"/>
    <w:rsid w:val="005E7433"/>
    <w:rsid w:val="005E7457"/>
    <w:rsid w:val="005E7594"/>
    <w:rsid w:val="005E75D5"/>
    <w:rsid w:val="005E7869"/>
    <w:rsid w:val="005F005C"/>
    <w:rsid w:val="005F0328"/>
    <w:rsid w:val="005F03CF"/>
    <w:rsid w:val="005F0707"/>
    <w:rsid w:val="005F0B93"/>
    <w:rsid w:val="005F0BB3"/>
    <w:rsid w:val="005F0D79"/>
    <w:rsid w:val="005F0E97"/>
    <w:rsid w:val="005F0F0B"/>
    <w:rsid w:val="005F12AB"/>
    <w:rsid w:val="005F1E2D"/>
    <w:rsid w:val="005F1F5C"/>
    <w:rsid w:val="005F1FB1"/>
    <w:rsid w:val="005F20EB"/>
    <w:rsid w:val="005F225C"/>
    <w:rsid w:val="005F259E"/>
    <w:rsid w:val="005F27AA"/>
    <w:rsid w:val="005F289F"/>
    <w:rsid w:val="005F2AE6"/>
    <w:rsid w:val="005F2AF2"/>
    <w:rsid w:val="005F2BBA"/>
    <w:rsid w:val="005F2E40"/>
    <w:rsid w:val="005F2E62"/>
    <w:rsid w:val="005F31E6"/>
    <w:rsid w:val="005F34BD"/>
    <w:rsid w:val="005F397E"/>
    <w:rsid w:val="005F39AB"/>
    <w:rsid w:val="005F3D26"/>
    <w:rsid w:val="005F3F49"/>
    <w:rsid w:val="005F400B"/>
    <w:rsid w:val="005F4342"/>
    <w:rsid w:val="005F459B"/>
    <w:rsid w:val="005F48AA"/>
    <w:rsid w:val="005F49A6"/>
    <w:rsid w:val="005F4B09"/>
    <w:rsid w:val="005F4B1C"/>
    <w:rsid w:val="005F4D6C"/>
    <w:rsid w:val="005F50C1"/>
    <w:rsid w:val="005F5299"/>
    <w:rsid w:val="005F530C"/>
    <w:rsid w:val="005F570F"/>
    <w:rsid w:val="005F5D04"/>
    <w:rsid w:val="005F6033"/>
    <w:rsid w:val="005F625C"/>
    <w:rsid w:val="005F6312"/>
    <w:rsid w:val="005F66A1"/>
    <w:rsid w:val="005F6782"/>
    <w:rsid w:val="005F6A09"/>
    <w:rsid w:val="005F6FAE"/>
    <w:rsid w:val="005F7561"/>
    <w:rsid w:val="005F7A20"/>
    <w:rsid w:val="005F7C3F"/>
    <w:rsid w:val="005F7DEA"/>
    <w:rsid w:val="005F7DFD"/>
    <w:rsid w:val="005F7FF4"/>
    <w:rsid w:val="00600133"/>
    <w:rsid w:val="006003D8"/>
    <w:rsid w:val="006006B4"/>
    <w:rsid w:val="00600B0C"/>
    <w:rsid w:val="00600B4F"/>
    <w:rsid w:val="00600C52"/>
    <w:rsid w:val="0060116F"/>
    <w:rsid w:val="006014EA"/>
    <w:rsid w:val="0060157D"/>
    <w:rsid w:val="0060169A"/>
    <w:rsid w:val="006018B1"/>
    <w:rsid w:val="00601952"/>
    <w:rsid w:val="00602000"/>
    <w:rsid w:val="0060204F"/>
    <w:rsid w:val="006020F2"/>
    <w:rsid w:val="00602C57"/>
    <w:rsid w:val="00602C7A"/>
    <w:rsid w:val="00602D59"/>
    <w:rsid w:val="006034BF"/>
    <w:rsid w:val="006037DF"/>
    <w:rsid w:val="00603B42"/>
    <w:rsid w:val="00603C00"/>
    <w:rsid w:val="00603C60"/>
    <w:rsid w:val="00603D65"/>
    <w:rsid w:val="00603DED"/>
    <w:rsid w:val="006040A2"/>
    <w:rsid w:val="00604B8F"/>
    <w:rsid w:val="006050B4"/>
    <w:rsid w:val="0060510A"/>
    <w:rsid w:val="00605175"/>
    <w:rsid w:val="0060536E"/>
    <w:rsid w:val="00605564"/>
    <w:rsid w:val="00605643"/>
    <w:rsid w:val="0060593A"/>
    <w:rsid w:val="00605AE5"/>
    <w:rsid w:val="00606070"/>
    <w:rsid w:val="006061A0"/>
    <w:rsid w:val="0060650F"/>
    <w:rsid w:val="00606535"/>
    <w:rsid w:val="00606554"/>
    <w:rsid w:val="006067B7"/>
    <w:rsid w:val="00606924"/>
    <w:rsid w:val="00606BC4"/>
    <w:rsid w:val="00606C70"/>
    <w:rsid w:val="00607219"/>
    <w:rsid w:val="00607223"/>
    <w:rsid w:val="00607325"/>
    <w:rsid w:val="00607627"/>
    <w:rsid w:val="00607801"/>
    <w:rsid w:val="0060793D"/>
    <w:rsid w:val="00607BCE"/>
    <w:rsid w:val="00607CF4"/>
    <w:rsid w:val="00607E9A"/>
    <w:rsid w:val="006105AB"/>
    <w:rsid w:val="00610DAC"/>
    <w:rsid w:val="00611C36"/>
    <w:rsid w:val="00611D42"/>
    <w:rsid w:val="00612351"/>
    <w:rsid w:val="00612BDA"/>
    <w:rsid w:val="00612DDD"/>
    <w:rsid w:val="00612E61"/>
    <w:rsid w:val="006130B4"/>
    <w:rsid w:val="00613164"/>
    <w:rsid w:val="006132FE"/>
    <w:rsid w:val="00613346"/>
    <w:rsid w:val="006135C1"/>
    <w:rsid w:val="00613864"/>
    <w:rsid w:val="006146D2"/>
    <w:rsid w:val="0061474F"/>
    <w:rsid w:val="0061482E"/>
    <w:rsid w:val="00614B48"/>
    <w:rsid w:val="00614CB7"/>
    <w:rsid w:val="00614EF6"/>
    <w:rsid w:val="00614FE8"/>
    <w:rsid w:val="00615AC0"/>
    <w:rsid w:val="00615DA5"/>
    <w:rsid w:val="00615DBB"/>
    <w:rsid w:val="00615EF9"/>
    <w:rsid w:val="00615F77"/>
    <w:rsid w:val="00616267"/>
    <w:rsid w:val="00616439"/>
    <w:rsid w:val="00616493"/>
    <w:rsid w:val="006168C2"/>
    <w:rsid w:val="00616A6A"/>
    <w:rsid w:val="00616C03"/>
    <w:rsid w:val="0061742A"/>
    <w:rsid w:val="00617C09"/>
    <w:rsid w:val="00617DE6"/>
    <w:rsid w:val="00620722"/>
    <w:rsid w:val="00620BFB"/>
    <w:rsid w:val="0062199C"/>
    <w:rsid w:val="00621A3F"/>
    <w:rsid w:val="00621A6C"/>
    <w:rsid w:val="00621B30"/>
    <w:rsid w:val="006220E6"/>
    <w:rsid w:val="00622205"/>
    <w:rsid w:val="00622522"/>
    <w:rsid w:val="00622833"/>
    <w:rsid w:val="00622837"/>
    <w:rsid w:val="00622984"/>
    <w:rsid w:val="006229DC"/>
    <w:rsid w:val="00622B69"/>
    <w:rsid w:val="00622BEB"/>
    <w:rsid w:val="00622CF7"/>
    <w:rsid w:val="00622D08"/>
    <w:rsid w:val="0062336B"/>
    <w:rsid w:val="00623804"/>
    <w:rsid w:val="00623890"/>
    <w:rsid w:val="00623A9A"/>
    <w:rsid w:val="00623BBF"/>
    <w:rsid w:val="0062465A"/>
    <w:rsid w:val="00624767"/>
    <w:rsid w:val="006247D6"/>
    <w:rsid w:val="00624F29"/>
    <w:rsid w:val="0062599B"/>
    <w:rsid w:val="00625ADC"/>
    <w:rsid w:val="00625F9E"/>
    <w:rsid w:val="00626031"/>
    <w:rsid w:val="00626040"/>
    <w:rsid w:val="00626948"/>
    <w:rsid w:val="00626AAE"/>
    <w:rsid w:val="00626C8F"/>
    <w:rsid w:val="00626CA8"/>
    <w:rsid w:val="00627559"/>
    <w:rsid w:val="0062774A"/>
    <w:rsid w:val="00627A25"/>
    <w:rsid w:val="0063005E"/>
    <w:rsid w:val="00631277"/>
    <w:rsid w:val="0063148F"/>
    <w:rsid w:val="00631594"/>
    <w:rsid w:val="006315A0"/>
    <w:rsid w:val="006315A8"/>
    <w:rsid w:val="00631808"/>
    <w:rsid w:val="00631A3E"/>
    <w:rsid w:val="00631CD2"/>
    <w:rsid w:val="006320E5"/>
    <w:rsid w:val="00632157"/>
    <w:rsid w:val="00632434"/>
    <w:rsid w:val="00632446"/>
    <w:rsid w:val="00632F47"/>
    <w:rsid w:val="00633026"/>
    <w:rsid w:val="006332C1"/>
    <w:rsid w:val="0063358F"/>
    <w:rsid w:val="006337F7"/>
    <w:rsid w:val="00633F07"/>
    <w:rsid w:val="00633F71"/>
    <w:rsid w:val="006342B4"/>
    <w:rsid w:val="00634373"/>
    <w:rsid w:val="006347C7"/>
    <w:rsid w:val="006348DA"/>
    <w:rsid w:val="00634C85"/>
    <w:rsid w:val="0063518B"/>
    <w:rsid w:val="00635590"/>
    <w:rsid w:val="006355BC"/>
    <w:rsid w:val="00635979"/>
    <w:rsid w:val="00635C02"/>
    <w:rsid w:val="00635CDB"/>
    <w:rsid w:val="006366A2"/>
    <w:rsid w:val="006367AA"/>
    <w:rsid w:val="00636DD1"/>
    <w:rsid w:val="006379C8"/>
    <w:rsid w:val="00637CBF"/>
    <w:rsid w:val="00637F0E"/>
    <w:rsid w:val="00637F6D"/>
    <w:rsid w:val="0064008D"/>
    <w:rsid w:val="0064015A"/>
    <w:rsid w:val="0064029A"/>
    <w:rsid w:val="006403D0"/>
    <w:rsid w:val="006409F9"/>
    <w:rsid w:val="00640CBF"/>
    <w:rsid w:val="00640E3F"/>
    <w:rsid w:val="00640F49"/>
    <w:rsid w:val="0064101F"/>
    <w:rsid w:val="00641064"/>
    <w:rsid w:val="006410AF"/>
    <w:rsid w:val="0064127B"/>
    <w:rsid w:val="00641C8A"/>
    <w:rsid w:val="00641CB1"/>
    <w:rsid w:val="00642269"/>
    <w:rsid w:val="00642423"/>
    <w:rsid w:val="006427C7"/>
    <w:rsid w:val="006429AA"/>
    <w:rsid w:val="00642C07"/>
    <w:rsid w:val="0064306F"/>
    <w:rsid w:val="0064325B"/>
    <w:rsid w:val="006433E9"/>
    <w:rsid w:val="00643711"/>
    <w:rsid w:val="00643748"/>
    <w:rsid w:val="00643A2D"/>
    <w:rsid w:val="00643BE1"/>
    <w:rsid w:val="00644094"/>
    <w:rsid w:val="0064414F"/>
    <w:rsid w:val="006447AE"/>
    <w:rsid w:val="00644DD2"/>
    <w:rsid w:val="006453B5"/>
    <w:rsid w:val="00645752"/>
    <w:rsid w:val="00645895"/>
    <w:rsid w:val="00645906"/>
    <w:rsid w:val="00645A5C"/>
    <w:rsid w:val="00646007"/>
    <w:rsid w:val="00646131"/>
    <w:rsid w:val="00646249"/>
    <w:rsid w:val="006464D1"/>
    <w:rsid w:val="00646802"/>
    <w:rsid w:val="00646A22"/>
    <w:rsid w:val="00646CE1"/>
    <w:rsid w:val="00646D69"/>
    <w:rsid w:val="0064703C"/>
    <w:rsid w:val="00647328"/>
    <w:rsid w:val="006474BA"/>
    <w:rsid w:val="006477F9"/>
    <w:rsid w:val="0064785C"/>
    <w:rsid w:val="006479B5"/>
    <w:rsid w:val="00647B7B"/>
    <w:rsid w:val="00647BDE"/>
    <w:rsid w:val="00647D75"/>
    <w:rsid w:val="00647E0B"/>
    <w:rsid w:val="00647EFD"/>
    <w:rsid w:val="00647F58"/>
    <w:rsid w:val="00650451"/>
    <w:rsid w:val="00650575"/>
    <w:rsid w:val="00650CE0"/>
    <w:rsid w:val="0065114E"/>
    <w:rsid w:val="00651150"/>
    <w:rsid w:val="00651AD4"/>
    <w:rsid w:val="006522BC"/>
    <w:rsid w:val="0065257E"/>
    <w:rsid w:val="00652AAD"/>
    <w:rsid w:val="00652B2E"/>
    <w:rsid w:val="00652B9E"/>
    <w:rsid w:val="00652FD7"/>
    <w:rsid w:val="00653120"/>
    <w:rsid w:val="006535DF"/>
    <w:rsid w:val="006536A8"/>
    <w:rsid w:val="0065381E"/>
    <w:rsid w:val="00653A62"/>
    <w:rsid w:val="00653BE9"/>
    <w:rsid w:val="00654216"/>
    <w:rsid w:val="006549C2"/>
    <w:rsid w:val="00654C6F"/>
    <w:rsid w:val="00654D9C"/>
    <w:rsid w:val="00655AE7"/>
    <w:rsid w:val="00655C38"/>
    <w:rsid w:val="00655E46"/>
    <w:rsid w:val="00655E8A"/>
    <w:rsid w:val="006561F5"/>
    <w:rsid w:val="00656822"/>
    <w:rsid w:val="00656BC8"/>
    <w:rsid w:val="00657302"/>
    <w:rsid w:val="006575FB"/>
    <w:rsid w:val="00657AB3"/>
    <w:rsid w:val="00657C82"/>
    <w:rsid w:val="00657F91"/>
    <w:rsid w:val="00657F97"/>
    <w:rsid w:val="00660AE1"/>
    <w:rsid w:val="00660AEC"/>
    <w:rsid w:val="00660B58"/>
    <w:rsid w:val="00660F5C"/>
    <w:rsid w:val="00660F83"/>
    <w:rsid w:val="006615C2"/>
    <w:rsid w:val="006615CF"/>
    <w:rsid w:val="006619A7"/>
    <w:rsid w:val="00662424"/>
    <w:rsid w:val="006624FD"/>
    <w:rsid w:val="006626E0"/>
    <w:rsid w:val="00662896"/>
    <w:rsid w:val="00662A9B"/>
    <w:rsid w:val="00662C34"/>
    <w:rsid w:val="00662D2F"/>
    <w:rsid w:val="00662F86"/>
    <w:rsid w:val="006630AA"/>
    <w:rsid w:val="006635EF"/>
    <w:rsid w:val="00663C09"/>
    <w:rsid w:val="00663D9B"/>
    <w:rsid w:val="00663EFA"/>
    <w:rsid w:val="006641E0"/>
    <w:rsid w:val="00664228"/>
    <w:rsid w:val="0066429C"/>
    <w:rsid w:val="00664307"/>
    <w:rsid w:val="00664316"/>
    <w:rsid w:val="00664601"/>
    <w:rsid w:val="00664AB5"/>
    <w:rsid w:val="00664C1D"/>
    <w:rsid w:val="00664E7C"/>
    <w:rsid w:val="0066503D"/>
    <w:rsid w:val="006650F4"/>
    <w:rsid w:val="006651C0"/>
    <w:rsid w:val="00665410"/>
    <w:rsid w:val="0066554C"/>
    <w:rsid w:val="006657DE"/>
    <w:rsid w:val="00665EB0"/>
    <w:rsid w:val="0066683F"/>
    <w:rsid w:val="006669EA"/>
    <w:rsid w:val="00666C6C"/>
    <w:rsid w:val="00666FEB"/>
    <w:rsid w:val="0066706F"/>
    <w:rsid w:val="0066739C"/>
    <w:rsid w:val="006678A3"/>
    <w:rsid w:val="0066797D"/>
    <w:rsid w:val="00667B17"/>
    <w:rsid w:val="006702DE"/>
    <w:rsid w:val="006703FD"/>
    <w:rsid w:val="006707BE"/>
    <w:rsid w:val="00670B06"/>
    <w:rsid w:val="00670B2B"/>
    <w:rsid w:val="00670DAE"/>
    <w:rsid w:val="00670DBF"/>
    <w:rsid w:val="006710CB"/>
    <w:rsid w:val="00671336"/>
    <w:rsid w:val="0067139F"/>
    <w:rsid w:val="006716CB"/>
    <w:rsid w:val="0067171A"/>
    <w:rsid w:val="00671D40"/>
    <w:rsid w:val="006723D8"/>
    <w:rsid w:val="00672847"/>
    <w:rsid w:val="00672E1C"/>
    <w:rsid w:val="0067385B"/>
    <w:rsid w:val="00673990"/>
    <w:rsid w:val="00673C29"/>
    <w:rsid w:val="00673DAC"/>
    <w:rsid w:val="00673F3A"/>
    <w:rsid w:val="006743A8"/>
    <w:rsid w:val="00674BC3"/>
    <w:rsid w:val="00675B10"/>
    <w:rsid w:val="006761B0"/>
    <w:rsid w:val="006763D4"/>
    <w:rsid w:val="0067669E"/>
    <w:rsid w:val="0067677B"/>
    <w:rsid w:val="00676903"/>
    <w:rsid w:val="0067695C"/>
    <w:rsid w:val="00676D1B"/>
    <w:rsid w:val="006770AC"/>
    <w:rsid w:val="006771F0"/>
    <w:rsid w:val="006774CA"/>
    <w:rsid w:val="0067788D"/>
    <w:rsid w:val="00677F26"/>
    <w:rsid w:val="006800CA"/>
    <w:rsid w:val="00680133"/>
    <w:rsid w:val="0068036B"/>
    <w:rsid w:val="00680DA8"/>
    <w:rsid w:val="00681061"/>
    <w:rsid w:val="006818B9"/>
    <w:rsid w:val="00681BC6"/>
    <w:rsid w:val="00681E3F"/>
    <w:rsid w:val="00682148"/>
    <w:rsid w:val="006822A3"/>
    <w:rsid w:val="006822B9"/>
    <w:rsid w:val="006822E1"/>
    <w:rsid w:val="006822E7"/>
    <w:rsid w:val="0068262C"/>
    <w:rsid w:val="006828CA"/>
    <w:rsid w:val="00682967"/>
    <w:rsid w:val="00682A8D"/>
    <w:rsid w:val="00682B34"/>
    <w:rsid w:val="00682DC5"/>
    <w:rsid w:val="00682DD3"/>
    <w:rsid w:val="00682EC2"/>
    <w:rsid w:val="00682F1E"/>
    <w:rsid w:val="00682F89"/>
    <w:rsid w:val="00683008"/>
    <w:rsid w:val="006833CE"/>
    <w:rsid w:val="006834DA"/>
    <w:rsid w:val="00683A5F"/>
    <w:rsid w:val="00683C7D"/>
    <w:rsid w:val="00683DEB"/>
    <w:rsid w:val="00683E61"/>
    <w:rsid w:val="00683EE3"/>
    <w:rsid w:val="00684016"/>
    <w:rsid w:val="0068421F"/>
    <w:rsid w:val="0068439D"/>
    <w:rsid w:val="006843C8"/>
    <w:rsid w:val="006847E7"/>
    <w:rsid w:val="00684ABE"/>
    <w:rsid w:val="00684CC5"/>
    <w:rsid w:val="00684EA4"/>
    <w:rsid w:val="00684EA7"/>
    <w:rsid w:val="006852CB"/>
    <w:rsid w:val="006854BA"/>
    <w:rsid w:val="00685ACF"/>
    <w:rsid w:val="00685B86"/>
    <w:rsid w:val="0068621B"/>
    <w:rsid w:val="00686733"/>
    <w:rsid w:val="00686749"/>
    <w:rsid w:val="00686E05"/>
    <w:rsid w:val="0068722E"/>
    <w:rsid w:val="006874F8"/>
    <w:rsid w:val="006879AE"/>
    <w:rsid w:val="00687D36"/>
    <w:rsid w:val="00687FCF"/>
    <w:rsid w:val="00690E22"/>
    <w:rsid w:val="00690F17"/>
    <w:rsid w:val="00690FDA"/>
    <w:rsid w:val="00691170"/>
    <w:rsid w:val="00691438"/>
    <w:rsid w:val="0069154E"/>
    <w:rsid w:val="00691720"/>
    <w:rsid w:val="00691748"/>
    <w:rsid w:val="00691847"/>
    <w:rsid w:val="00691B6D"/>
    <w:rsid w:val="00691E26"/>
    <w:rsid w:val="00692033"/>
    <w:rsid w:val="0069326C"/>
    <w:rsid w:val="006933A6"/>
    <w:rsid w:val="006937B0"/>
    <w:rsid w:val="0069383F"/>
    <w:rsid w:val="00693B5E"/>
    <w:rsid w:val="00693C26"/>
    <w:rsid w:val="00693FCA"/>
    <w:rsid w:val="00694069"/>
    <w:rsid w:val="00694189"/>
    <w:rsid w:val="006943D0"/>
    <w:rsid w:val="00694937"/>
    <w:rsid w:val="00694A8A"/>
    <w:rsid w:val="00694D91"/>
    <w:rsid w:val="00694E0D"/>
    <w:rsid w:val="006951DF"/>
    <w:rsid w:val="00695322"/>
    <w:rsid w:val="00695929"/>
    <w:rsid w:val="0069638A"/>
    <w:rsid w:val="00696558"/>
    <w:rsid w:val="00696775"/>
    <w:rsid w:val="00696C13"/>
    <w:rsid w:val="00697109"/>
    <w:rsid w:val="00697505"/>
    <w:rsid w:val="00697D80"/>
    <w:rsid w:val="006A0162"/>
    <w:rsid w:val="006A0629"/>
    <w:rsid w:val="006A1088"/>
    <w:rsid w:val="006A12C2"/>
    <w:rsid w:val="006A12FE"/>
    <w:rsid w:val="006A131E"/>
    <w:rsid w:val="006A1769"/>
    <w:rsid w:val="006A177A"/>
    <w:rsid w:val="006A1915"/>
    <w:rsid w:val="006A1B62"/>
    <w:rsid w:val="006A24A9"/>
    <w:rsid w:val="006A274E"/>
    <w:rsid w:val="006A2895"/>
    <w:rsid w:val="006A2D40"/>
    <w:rsid w:val="006A37DC"/>
    <w:rsid w:val="006A395C"/>
    <w:rsid w:val="006A3F24"/>
    <w:rsid w:val="006A4115"/>
    <w:rsid w:val="006A4690"/>
    <w:rsid w:val="006A4799"/>
    <w:rsid w:val="006A4B3F"/>
    <w:rsid w:val="006A4E73"/>
    <w:rsid w:val="006A5964"/>
    <w:rsid w:val="006A5D3B"/>
    <w:rsid w:val="006A5E04"/>
    <w:rsid w:val="006A5F3F"/>
    <w:rsid w:val="006A6627"/>
    <w:rsid w:val="006A7254"/>
    <w:rsid w:val="006A7347"/>
    <w:rsid w:val="006A73A6"/>
    <w:rsid w:val="006A740C"/>
    <w:rsid w:val="006A7604"/>
    <w:rsid w:val="006A7CDB"/>
    <w:rsid w:val="006A7D22"/>
    <w:rsid w:val="006A7D5F"/>
    <w:rsid w:val="006B0062"/>
    <w:rsid w:val="006B02F8"/>
    <w:rsid w:val="006B0355"/>
    <w:rsid w:val="006B073F"/>
    <w:rsid w:val="006B0A04"/>
    <w:rsid w:val="006B0E9E"/>
    <w:rsid w:val="006B13E7"/>
    <w:rsid w:val="006B1476"/>
    <w:rsid w:val="006B16D5"/>
    <w:rsid w:val="006B178A"/>
    <w:rsid w:val="006B1818"/>
    <w:rsid w:val="006B1C38"/>
    <w:rsid w:val="006B1CDF"/>
    <w:rsid w:val="006B1FF9"/>
    <w:rsid w:val="006B226B"/>
    <w:rsid w:val="006B226F"/>
    <w:rsid w:val="006B2736"/>
    <w:rsid w:val="006B278D"/>
    <w:rsid w:val="006B28B8"/>
    <w:rsid w:val="006B290C"/>
    <w:rsid w:val="006B2CF6"/>
    <w:rsid w:val="006B2E01"/>
    <w:rsid w:val="006B310E"/>
    <w:rsid w:val="006B3747"/>
    <w:rsid w:val="006B3CD1"/>
    <w:rsid w:val="006B3CE0"/>
    <w:rsid w:val="006B4127"/>
    <w:rsid w:val="006B4319"/>
    <w:rsid w:val="006B43F2"/>
    <w:rsid w:val="006B440D"/>
    <w:rsid w:val="006B492A"/>
    <w:rsid w:val="006B49BF"/>
    <w:rsid w:val="006B4F9C"/>
    <w:rsid w:val="006B5185"/>
    <w:rsid w:val="006B530B"/>
    <w:rsid w:val="006B5670"/>
    <w:rsid w:val="006B58EE"/>
    <w:rsid w:val="006B590E"/>
    <w:rsid w:val="006B5B3F"/>
    <w:rsid w:val="006B5D38"/>
    <w:rsid w:val="006B5F42"/>
    <w:rsid w:val="006B5FAE"/>
    <w:rsid w:val="006B6446"/>
    <w:rsid w:val="006B690E"/>
    <w:rsid w:val="006B73B2"/>
    <w:rsid w:val="006B73E3"/>
    <w:rsid w:val="006B758B"/>
    <w:rsid w:val="006B783A"/>
    <w:rsid w:val="006B7916"/>
    <w:rsid w:val="006B7E44"/>
    <w:rsid w:val="006C031E"/>
    <w:rsid w:val="006C067F"/>
    <w:rsid w:val="006C0771"/>
    <w:rsid w:val="006C0B80"/>
    <w:rsid w:val="006C0CA8"/>
    <w:rsid w:val="006C0CD9"/>
    <w:rsid w:val="006C1244"/>
    <w:rsid w:val="006C1720"/>
    <w:rsid w:val="006C1864"/>
    <w:rsid w:val="006C18F2"/>
    <w:rsid w:val="006C20FE"/>
    <w:rsid w:val="006C26D0"/>
    <w:rsid w:val="006C2C23"/>
    <w:rsid w:val="006C2C38"/>
    <w:rsid w:val="006C2F11"/>
    <w:rsid w:val="006C36D2"/>
    <w:rsid w:val="006C38AA"/>
    <w:rsid w:val="006C3AA6"/>
    <w:rsid w:val="006C3FE9"/>
    <w:rsid w:val="006C4077"/>
    <w:rsid w:val="006C40F9"/>
    <w:rsid w:val="006C422A"/>
    <w:rsid w:val="006C4479"/>
    <w:rsid w:val="006C5000"/>
    <w:rsid w:val="006C5109"/>
    <w:rsid w:val="006C5615"/>
    <w:rsid w:val="006C62F7"/>
    <w:rsid w:val="006C667B"/>
    <w:rsid w:val="006C6681"/>
    <w:rsid w:val="006C6861"/>
    <w:rsid w:val="006C6A26"/>
    <w:rsid w:val="006C6AF7"/>
    <w:rsid w:val="006C6C80"/>
    <w:rsid w:val="006C6D81"/>
    <w:rsid w:val="006C6DC1"/>
    <w:rsid w:val="006C6DDB"/>
    <w:rsid w:val="006C6F6F"/>
    <w:rsid w:val="006C6FFB"/>
    <w:rsid w:val="006C755A"/>
    <w:rsid w:val="006C75AD"/>
    <w:rsid w:val="006C784F"/>
    <w:rsid w:val="006C7A66"/>
    <w:rsid w:val="006C7B0C"/>
    <w:rsid w:val="006C7B0E"/>
    <w:rsid w:val="006C7B18"/>
    <w:rsid w:val="006C7E2B"/>
    <w:rsid w:val="006D0127"/>
    <w:rsid w:val="006D055C"/>
    <w:rsid w:val="006D08DC"/>
    <w:rsid w:val="006D0A0C"/>
    <w:rsid w:val="006D1472"/>
    <w:rsid w:val="006D1AC0"/>
    <w:rsid w:val="006D1C43"/>
    <w:rsid w:val="006D1D41"/>
    <w:rsid w:val="006D1E70"/>
    <w:rsid w:val="006D23B9"/>
    <w:rsid w:val="006D25A8"/>
    <w:rsid w:val="006D25F5"/>
    <w:rsid w:val="006D2918"/>
    <w:rsid w:val="006D29FD"/>
    <w:rsid w:val="006D2B5A"/>
    <w:rsid w:val="006D2CD6"/>
    <w:rsid w:val="006D2EBA"/>
    <w:rsid w:val="006D32A9"/>
    <w:rsid w:val="006D34D4"/>
    <w:rsid w:val="006D3573"/>
    <w:rsid w:val="006D3651"/>
    <w:rsid w:val="006D40B2"/>
    <w:rsid w:val="006D417F"/>
    <w:rsid w:val="006D46B7"/>
    <w:rsid w:val="006D4885"/>
    <w:rsid w:val="006D4B19"/>
    <w:rsid w:val="006D4BB4"/>
    <w:rsid w:val="006D4DA5"/>
    <w:rsid w:val="006D4F90"/>
    <w:rsid w:val="006D516E"/>
    <w:rsid w:val="006D545A"/>
    <w:rsid w:val="006D5653"/>
    <w:rsid w:val="006D5B2D"/>
    <w:rsid w:val="006D6768"/>
    <w:rsid w:val="006D7061"/>
    <w:rsid w:val="006D725D"/>
    <w:rsid w:val="006D7281"/>
    <w:rsid w:val="006D73EE"/>
    <w:rsid w:val="006D7B9B"/>
    <w:rsid w:val="006E00F4"/>
    <w:rsid w:val="006E0A6E"/>
    <w:rsid w:val="006E0FF3"/>
    <w:rsid w:val="006E14EF"/>
    <w:rsid w:val="006E1C03"/>
    <w:rsid w:val="006E1D46"/>
    <w:rsid w:val="006E1DEF"/>
    <w:rsid w:val="006E1EFC"/>
    <w:rsid w:val="006E2180"/>
    <w:rsid w:val="006E2927"/>
    <w:rsid w:val="006E3072"/>
    <w:rsid w:val="006E3777"/>
    <w:rsid w:val="006E37B7"/>
    <w:rsid w:val="006E37CB"/>
    <w:rsid w:val="006E3888"/>
    <w:rsid w:val="006E38B7"/>
    <w:rsid w:val="006E402C"/>
    <w:rsid w:val="006E4F5C"/>
    <w:rsid w:val="006E5541"/>
    <w:rsid w:val="006E57AB"/>
    <w:rsid w:val="006E57C3"/>
    <w:rsid w:val="006E594E"/>
    <w:rsid w:val="006E5CF8"/>
    <w:rsid w:val="006E5ED0"/>
    <w:rsid w:val="006E603C"/>
    <w:rsid w:val="006E61B3"/>
    <w:rsid w:val="006E62D2"/>
    <w:rsid w:val="006E631F"/>
    <w:rsid w:val="006E660F"/>
    <w:rsid w:val="006E6671"/>
    <w:rsid w:val="006E66F8"/>
    <w:rsid w:val="006E6C37"/>
    <w:rsid w:val="006E6C8B"/>
    <w:rsid w:val="006E70A6"/>
    <w:rsid w:val="006E717E"/>
    <w:rsid w:val="006E72D2"/>
    <w:rsid w:val="006E735B"/>
    <w:rsid w:val="006E7575"/>
    <w:rsid w:val="006E7796"/>
    <w:rsid w:val="006E7985"/>
    <w:rsid w:val="006F05A6"/>
    <w:rsid w:val="006F076F"/>
    <w:rsid w:val="006F0C6B"/>
    <w:rsid w:val="006F0C80"/>
    <w:rsid w:val="006F1327"/>
    <w:rsid w:val="006F1376"/>
    <w:rsid w:val="006F165F"/>
    <w:rsid w:val="006F1985"/>
    <w:rsid w:val="006F1F39"/>
    <w:rsid w:val="006F2362"/>
    <w:rsid w:val="006F2554"/>
    <w:rsid w:val="006F2F0A"/>
    <w:rsid w:val="006F3048"/>
    <w:rsid w:val="006F32F0"/>
    <w:rsid w:val="006F345A"/>
    <w:rsid w:val="006F3709"/>
    <w:rsid w:val="006F3EA3"/>
    <w:rsid w:val="006F3F11"/>
    <w:rsid w:val="006F4467"/>
    <w:rsid w:val="006F4654"/>
    <w:rsid w:val="006F46AC"/>
    <w:rsid w:val="006F4719"/>
    <w:rsid w:val="006F5262"/>
    <w:rsid w:val="006F58AF"/>
    <w:rsid w:val="006F5A7F"/>
    <w:rsid w:val="006F5C2B"/>
    <w:rsid w:val="006F5C5A"/>
    <w:rsid w:val="006F5CED"/>
    <w:rsid w:val="006F5F9F"/>
    <w:rsid w:val="006F63EC"/>
    <w:rsid w:val="006F64BD"/>
    <w:rsid w:val="006F64D0"/>
    <w:rsid w:val="006F6730"/>
    <w:rsid w:val="006F67FB"/>
    <w:rsid w:val="006F6B07"/>
    <w:rsid w:val="006F6BE7"/>
    <w:rsid w:val="006F7129"/>
    <w:rsid w:val="006F7318"/>
    <w:rsid w:val="006F7591"/>
    <w:rsid w:val="006F76BD"/>
    <w:rsid w:val="006F76C6"/>
    <w:rsid w:val="006F7E8B"/>
    <w:rsid w:val="0070053D"/>
    <w:rsid w:val="00700658"/>
    <w:rsid w:val="00700737"/>
    <w:rsid w:val="007007B1"/>
    <w:rsid w:val="0070094B"/>
    <w:rsid w:val="00700E59"/>
    <w:rsid w:val="0070102C"/>
    <w:rsid w:val="007013D0"/>
    <w:rsid w:val="0070140B"/>
    <w:rsid w:val="00701528"/>
    <w:rsid w:val="00701CF0"/>
    <w:rsid w:val="00701D58"/>
    <w:rsid w:val="00701DAF"/>
    <w:rsid w:val="00701E1D"/>
    <w:rsid w:val="00701E81"/>
    <w:rsid w:val="007021C6"/>
    <w:rsid w:val="007025C4"/>
    <w:rsid w:val="0070293D"/>
    <w:rsid w:val="00702B81"/>
    <w:rsid w:val="00702CD6"/>
    <w:rsid w:val="00702DB9"/>
    <w:rsid w:val="00702DC8"/>
    <w:rsid w:val="007032FF"/>
    <w:rsid w:val="007033C0"/>
    <w:rsid w:val="00703446"/>
    <w:rsid w:val="0070371F"/>
    <w:rsid w:val="007037A6"/>
    <w:rsid w:val="00703892"/>
    <w:rsid w:val="00703A3E"/>
    <w:rsid w:val="00703D6A"/>
    <w:rsid w:val="0070422C"/>
    <w:rsid w:val="007042E3"/>
    <w:rsid w:val="00704333"/>
    <w:rsid w:val="00704435"/>
    <w:rsid w:val="00704975"/>
    <w:rsid w:val="00704A1B"/>
    <w:rsid w:val="00704C79"/>
    <w:rsid w:val="0070582C"/>
    <w:rsid w:val="00705DDE"/>
    <w:rsid w:val="00705E6D"/>
    <w:rsid w:val="00705EBF"/>
    <w:rsid w:val="00706104"/>
    <w:rsid w:val="007061B0"/>
    <w:rsid w:val="00706256"/>
    <w:rsid w:val="00706421"/>
    <w:rsid w:val="007068D6"/>
    <w:rsid w:val="00706CFD"/>
    <w:rsid w:val="00706DBB"/>
    <w:rsid w:val="00706EE4"/>
    <w:rsid w:val="00707F38"/>
    <w:rsid w:val="007102FA"/>
    <w:rsid w:val="00710B83"/>
    <w:rsid w:val="00711255"/>
    <w:rsid w:val="007114D0"/>
    <w:rsid w:val="0071156A"/>
    <w:rsid w:val="00711797"/>
    <w:rsid w:val="00711B80"/>
    <w:rsid w:val="0071282A"/>
    <w:rsid w:val="0071299D"/>
    <w:rsid w:val="00712C29"/>
    <w:rsid w:val="00712C34"/>
    <w:rsid w:val="00713226"/>
    <w:rsid w:val="00713472"/>
    <w:rsid w:val="00713510"/>
    <w:rsid w:val="00713636"/>
    <w:rsid w:val="0071364E"/>
    <w:rsid w:val="00713659"/>
    <w:rsid w:val="00713704"/>
    <w:rsid w:val="00713A8E"/>
    <w:rsid w:val="0071403B"/>
    <w:rsid w:val="007140E1"/>
    <w:rsid w:val="00714249"/>
    <w:rsid w:val="00714328"/>
    <w:rsid w:val="007144D1"/>
    <w:rsid w:val="00714C7B"/>
    <w:rsid w:val="007151E7"/>
    <w:rsid w:val="007155B7"/>
    <w:rsid w:val="007156AA"/>
    <w:rsid w:val="00715B99"/>
    <w:rsid w:val="007162B9"/>
    <w:rsid w:val="007162E5"/>
    <w:rsid w:val="0071658C"/>
    <w:rsid w:val="007167A1"/>
    <w:rsid w:val="00716867"/>
    <w:rsid w:val="00716A10"/>
    <w:rsid w:val="00716A36"/>
    <w:rsid w:val="00716D08"/>
    <w:rsid w:val="00716D57"/>
    <w:rsid w:val="007173F9"/>
    <w:rsid w:val="007176A5"/>
    <w:rsid w:val="00717FC6"/>
    <w:rsid w:val="0072005B"/>
    <w:rsid w:val="007200CA"/>
    <w:rsid w:val="00720766"/>
    <w:rsid w:val="00720803"/>
    <w:rsid w:val="00720EA3"/>
    <w:rsid w:val="00721141"/>
    <w:rsid w:val="00721327"/>
    <w:rsid w:val="00721596"/>
    <w:rsid w:val="007216FE"/>
    <w:rsid w:val="007217B4"/>
    <w:rsid w:val="00721C01"/>
    <w:rsid w:val="00721C57"/>
    <w:rsid w:val="00721D3F"/>
    <w:rsid w:val="00721DC3"/>
    <w:rsid w:val="0072220F"/>
    <w:rsid w:val="007228DA"/>
    <w:rsid w:val="007228FC"/>
    <w:rsid w:val="00722DFC"/>
    <w:rsid w:val="00722E28"/>
    <w:rsid w:val="007233B8"/>
    <w:rsid w:val="007237E4"/>
    <w:rsid w:val="0072390F"/>
    <w:rsid w:val="00723A81"/>
    <w:rsid w:val="00723C89"/>
    <w:rsid w:val="00723CBC"/>
    <w:rsid w:val="0072429E"/>
    <w:rsid w:val="00724B63"/>
    <w:rsid w:val="00724B71"/>
    <w:rsid w:val="00724DC9"/>
    <w:rsid w:val="00724F5E"/>
    <w:rsid w:val="007253BD"/>
    <w:rsid w:val="007257B6"/>
    <w:rsid w:val="00725850"/>
    <w:rsid w:val="007258DE"/>
    <w:rsid w:val="00725E32"/>
    <w:rsid w:val="0072619B"/>
    <w:rsid w:val="00726327"/>
    <w:rsid w:val="007264C7"/>
    <w:rsid w:val="00726745"/>
    <w:rsid w:val="007267F2"/>
    <w:rsid w:val="007267FC"/>
    <w:rsid w:val="0072695C"/>
    <w:rsid w:val="007269BF"/>
    <w:rsid w:val="00726B56"/>
    <w:rsid w:val="00726D26"/>
    <w:rsid w:val="00726E07"/>
    <w:rsid w:val="00727418"/>
    <w:rsid w:val="0072762A"/>
    <w:rsid w:val="007301E8"/>
    <w:rsid w:val="00730376"/>
    <w:rsid w:val="0073084C"/>
    <w:rsid w:val="007308A7"/>
    <w:rsid w:val="0073111F"/>
    <w:rsid w:val="00731316"/>
    <w:rsid w:val="00731C1C"/>
    <w:rsid w:val="00731CBF"/>
    <w:rsid w:val="00731DB9"/>
    <w:rsid w:val="007321C2"/>
    <w:rsid w:val="007325FA"/>
    <w:rsid w:val="00732636"/>
    <w:rsid w:val="00732768"/>
    <w:rsid w:val="00732D8E"/>
    <w:rsid w:val="00733424"/>
    <w:rsid w:val="007334D1"/>
    <w:rsid w:val="0073369F"/>
    <w:rsid w:val="0073375F"/>
    <w:rsid w:val="0073395C"/>
    <w:rsid w:val="00733C17"/>
    <w:rsid w:val="00733FF7"/>
    <w:rsid w:val="0073416D"/>
    <w:rsid w:val="007342CE"/>
    <w:rsid w:val="00734333"/>
    <w:rsid w:val="007343FA"/>
    <w:rsid w:val="007347ED"/>
    <w:rsid w:val="00734BEF"/>
    <w:rsid w:val="00734C3A"/>
    <w:rsid w:val="007350BE"/>
    <w:rsid w:val="007350FC"/>
    <w:rsid w:val="007353C9"/>
    <w:rsid w:val="0073544A"/>
    <w:rsid w:val="007354CB"/>
    <w:rsid w:val="00735B82"/>
    <w:rsid w:val="00735D24"/>
    <w:rsid w:val="00735DA4"/>
    <w:rsid w:val="00735E81"/>
    <w:rsid w:val="00735FCC"/>
    <w:rsid w:val="0073707B"/>
    <w:rsid w:val="00737606"/>
    <w:rsid w:val="007378DB"/>
    <w:rsid w:val="00740197"/>
    <w:rsid w:val="007404A7"/>
    <w:rsid w:val="00740642"/>
    <w:rsid w:val="007409AC"/>
    <w:rsid w:val="00740B68"/>
    <w:rsid w:val="00741032"/>
    <w:rsid w:val="0074114B"/>
    <w:rsid w:val="00741BFB"/>
    <w:rsid w:val="00741D68"/>
    <w:rsid w:val="00742265"/>
    <w:rsid w:val="0074235C"/>
    <w:rsid w:val="007423D6"/>
    <w:rsid w:val="007426DA"/>
    <w:rsid w:val="00742F3D"/>
    <w:rsid w:val="00742F81"/>
    <w:rsid w:val="007433BF"/>
    <w:rsid w:val="0074350D"/>
    <w:rsid w:val="00743804"/>
    <w:rsid w:val="0074383B"/>
    <w:rsid w:val="00743C38"/>
    <w:rsid w:val="00743DD5"/>
    <w:rsid w:val="00743EEE"/>
    <w:rsid w:val="0074403F"/>
    <w:rsid w:val="0074416E"/>
    <w:rsid w:val="007441A3"/>
    <w:rsid w:val="0074504E"/>
    <w:rsid w:val="00745241"/>
    <w:rsid w:val="00745368"/>
    <w:rsid w:val="00745581"/>
    <w:rsid w:val="007456CE"/>
    <w:rsid w:val="0074581C"/>
    <w:rsid w:val="00745890"/>
    <w:rsid w:val="007458B2"/>
    <w:rsid w:val="00745907"/>
    <w:rsid w:val="00745988"/>
    <w:rsid w:val="00745A50"/>
    <w:rsid w:val="00745DEB"/>
    <w:rsid w:val="00745EB2"/>
    <w:rsid w:val="00746068"/>
    <w:rsid w:val="00746106"/>
    <w:rsid w:val="00746FAA"/>
    <w:rsid w:val="00747595"/>
    <w:rsid w:val="007478E3"/>
    <w:rsid w:val="00747B5D"/>
    <w:rsid w:val="00747B85"/>
    <w:rsid w:val="00750440"/>
    <w:rsid w:val="007505C1"/>
    <w:rsid w:val="0075116E"/>
    <w:rsid w:val="007511A4"/>
    <w:rsid w:val="007512E5"/>
    <w:rsid w:val="007513AB"/>
    <w:rsid w:val="00751E82"/>
    <w:rsid w:val="007527E7"/>
    <w:rsid w:val="00752807"/>
    <w:rsid w:val="0075281E"/>
    <w:rsid w:val="00752C9D"/>
    <w:rsid w:val="007537CD"/>
    <w:rsid w:val="00753C6B"/>
    <w:rsid w:val="00753E3E"/>
    <w:rsid w:val="0075402D"/>
    <w:rsid w:val="007549B6"/>
    <w:rsid w:val="00754A06"/>
    <w:rsid w:val="00754A6D"/>
    <w:rsid w:val="00754A7D"/>
    <w:rsid w:val="00754C77"/>
    <w:rsid w:val="00754CC3"/>
    <w:rsid w:val="00754DC3"/>
    <w:rsid w:val="007557B1"/>
    <w:rsid w:val="00755CC1"/>
    <w:rsid w:val="00755F65"/>
    <w:rsid w:val="0075671D"/>
    <w:rsid w:val="00756743"/>
    <w:rsid w:val="0075683D"/>
    <w:rsid w:val="00756994"/>
    <w:rsid w:val="00756A93"/>
    <w:rsid w:val="00756B1F"/>
    <w:rsid w:val="00756CDA"/>
    <w:rsid w:val="00756E9C"/>
    <w:rsid w:val="00757070"/>
    <w:rsid w:val="0075710F"/>
    <w:rsid w:val="00757153"/>
    <w:rsid w:val="007571C8"/>
    <w:rsid w:val="007573C5"/>
    <w:rsid w:val="007574EB"/>
    <w:rsid w:val="00757575"/>
    <w:rsid w:val="007576EA"/>
    <w:rsid w:val="0075772C"/>
    <w:rsid w:val="007578E5"/>
    <w:rsid w:val="00757C10"/>
    <w:rsid w:val="00757F55"/>
    <w:rsid w:val="00760253"/>
    <w:rsid w:val="0076050F"/>
    <w:rsid w:val="00760512"/>
    <w:rsid w:val="007605BE"/>
    <w:rsid w:val="00760793"/>
    <w:rsid w:val="007607A5"/>
    <w:rsid w:val="0076091F"/>
    <w:rsid w:val="00760C87"/>
    <w:rsid w:val="0076166D"/>
    <w:rsid w:val="00762225"/>
    <w:rsid w:val="00762E93"/>
    <w:rsid w:val="007630CD"/>
    <w:rsid w:val="007631E5"/>
    <w:rsid w:val="007638C4"/>
    <w:rsid w:val="007642DF"/>
    <w:rsid w:val="007645E4"/>
    <w:rsid w:val="00764935"/>
    <w:rsid w:val="00764C83"/>
    <w:rsid w:val="00764E3E"/>
    <w:rsid w:val="00765141"/>
    <w:rsid w:val="007651A8"/>
    <w:rsid w:val="0076554F"/>
    <w:rsid w:val="007656BC"/>
    <w:rsid w:val="007659E2"/>
    <w:rsid w:val="00765B74"/>
    <w:rsid w:val="00765D9C"/>
    <w:rsid w:val="007660FC"/>
    <w:rsid w:val="007662CF"/>
    <w:rsid w:val="00766A49"/>
    <w:rsid w:val="00766B09"/>
    <w:rsid w:val="0076706B"/>
    <w:rsid w:val="00767677"/>
    <w:rsid w:val="007677D3"/>
    <w:rsid w:val="00767957"/>
    <w:rsid w:val="00767D24"/>
    <w:rsid w:val="00767F48"/>
    <w:rsid w:val="007700BF"/>
    <w:rsid w:val="0077085A"/>
    <w:rsid w:val="00770CD6"/>
    <w:rsid w:val="007712C6"/>
    <w:rsid w:val="0077130E"/>
    <w:rsid w:val="0077155C"/>
    <w:rsid w:val="007716EB"/>
    <w:rsid w:val="007717C9"/>
    <w:rsid w:val="007719A7"/>
    <w:rsid w:val="00771B2F"/>
    <w:rsid w:val="00771D93"/>
    <w:rsid w:val="00771EBC"/>
    <w:rsid w:val="00771EC6"/>
    <w:rsid w:val="007721AE"/>
    <w:rsid w:val="007721E8"/>
    <w:rsid w:val="00772421"/>
    <w:rsid w:val="007724A5"/>
    <w:rsid w:val="00772818"/>
    <w:rsid w:val="007728EF"/>
    <w:rsid w:val="00772A95"/>
    <w:rsid w:val="00772C7A"/>
    <w:rsid w:val="00772F1A"/>
    <w:rsid w:val="00773410"/>
    <w:rsid w:val="00773847"/>
    <w:rsid w:val="007739C6"/>
    <w:rsid w:val="00773B40"/>
    <w:rsid w:val="00774363"/>
    <w:rsid w:val="007744E9"/>
    <w:rsid w:val="00774992"/>
    <w:rsid w:val="00774D73"/>
    <w:rsid w:val="007757DE"/>
    <w:rsid w:val="00775885"/>
    <w:rsid w:val="007765EB"/>
    <w:rsid w:val="007766E6"/>
    <w:rsid w:val="00776923"/>
    <w:rsid w:val="0077693F"/>
    <w:rsid w:val="00776DF0"/>
    <w:rsid w:val="00776E64"/>
    <w:rsid w:val="00776F30"/>
    <w:rsid w:val="007772D2"/>
    <w:rsid w:val="00777488"/>
    <w:rsid w:val="007774E1"/>
    <w:rsid w:val="00777628"/>
    <w:rsid w:val="0077783C"/>
    <w:rsid w:val="00777C48"/>
    <w:rsid w:val="00780D27"/>
    <w:rsid w:val="00780E11"/>
    <w:rsid w:val="00780E47"/>
    <w:rsid w:val="00780EAA"/>
    <w:rsid w:val="00781467"/>
    <w:rsid w:val="007815CF"/>
    <w:rsid w:val="00781995"/>
    <w:rsid w:val="007820E1"/>
    <w:rsid w:val="007820ED"/>
    <w:rsid w:val="0078249A"/>
    <w:rsid w:val="00782B27"/>
    <w:rsid w:val="00782CD4"/>
    <w:rsid w:val="00782CEE"/>
    <w:rsid w:val="00782D5A"/>
    <w:rsid w:val="007830A1"/>
    <w:rsid w:val="0078362F"/>
    <w:rsid w:val="007837A6"/>
    <w:rsid w:val="0078397B"/>
    <w:rsid w:val="00783B00"/>
    <w:rsid w:val="00783B02"/>
    <w:rsid w:val="00783BA7"/>
    <w:rsid w:val="0078442B"/>
    <w:rsid w:val="00784747"/>
    <w:rsid w:val="00784F88"/>
    <w:rsid w:val="007850A6"/>
    <w:rsid w:val="00785250"/>
    <w:rsid w:val="0078546F"/>
    <w:rsid w:val="00785E28"/>
    <w:rsid w:val="007865AC"/>
    <w:rsid w:val="007869A9"/>
    <w:rsid w:val="00786B87"/>
    <w:rsid w:val="00786F37"/>
    <w:rsid w:val="0078740A"/>
    <w:rsid w:val="007875D9"/>
    <w:rsid w:val="007876FF"/>
    <w:rsid w:val="00787C40"/>
    <w:rsid w:val="00787C4E"/>
    <w:rsid w:val="00787E3B"/>
    <w:rsid w:val="00787F15"/>
    <w:rsid w:val="00790650"/>
    <w:rsid w:val="007908FF"/>
    <w:rsid w:val="0079099F"/>
    <w:rsid w:val="00790ACF"/>
    <w:rsid w:val="00790C2E"/>
    <w:rsid w:val="00790C7A"/>
    <w:rsid w:val="00790F1C"/>
    <w:rsid w:val="007910AF"/>
    <w:rsid w:val="00791D1F"/>
    <w:rsid w:val="007921E1"/>
    <w:rsid w:val="00792905"/>
    <w:rsid w:val="00792AA0"/>
    <w:rsid w:val="00792BF7"/>
    <w:rsid w:val="00792BFE"/>
    <w:rsid w:val="00793042"/>
    <w:rsid w:val="00793236"/>
    <w:rsid w:val="007933ED"/>
    <w:rsid w:val="00793523"/>
    <w:rsid w:val="00793717"/>
    <w:rsid w:val="0079379E"/>
    <w:rsid w:val="00793DA6"/>
    <w:rsid w:val="00793DC0"/>
    <w:rsid w:val="00793EE8"/>
    <w:rsid w:val="00793F53"/>
    <w:rsid w:val="007947C9"/>
    <w:rsid w:val="007948D4"/>
    <w:rsid w:val="00794D0A"/>
    <w:rsid w:val="00794FFC"/>
    <w:rsid w:val="00795086"/>
    <w:rsid w:val="007954DD"/>
    <w:rsid w:val="00795552"/>
    <w:rsid w:val="00795686"/>
    <w:rsid w:val="007958F6"/>
    <w:rsid w:val="0079597D"/>
    <w:rsid w:val="00795BDB"/>
    <w:rsid w:val="00795FC9"/>
    <w:rsid w:val="00796030"/>
    <w:rsid w:val="0079645C"/>
    <w:rsid w:val="00796570"/>
    <w:rsid w:val="007965A5"/>
    <w:rsid w:val="007965DB"/>
    <w:rsid w:val="00796632"/>
    <w:rsid w:val="007968DA"/>
    <w:rsid w:val="00796A7E"/>
    <w:rsid w:val="00796ABD"/>
    <w:rsid w:val="00796D1E"/>
    <w:rsid w:val="00796F55"/>
    <w:rsid w:val="007971F5"/>
    <w:rsid w:val="007975D6"/>
    <w:rsid w:val="007978B8"/>
    <w:rsid w:val="00797B69"/>
    <w:rsid w:val="00797DD8"/>
    <w:rsid w:val="007A004E"/>
    <w:rsid w:val="007A0300"/>
    <w:rsid w:val="007A047E"/>
    <w:rsid w:val="007A0836"/>
    <w:rsid w:val="007A0A0B"/>
    <w:rsid w:val="007A0A35"/>
    <w:rsid w:val="007A0BC8"/>
    <w:rsid w:val="007A0BCD"/>
    <w:rsid w:val="007A0E0E"/>
    <w:rsid w:val="007A0F0B"/>
    <w:rsid w:val="007A0F33"/>
    <w:rsid w:val="007A0FDD"/>
    <w:rsid w:val="007A132E"/>
    <w:rsid w:val="007A1AC3"/>
    <w:rsid w:val="007A1D03"/>
    <w:rsid w:val="007A1F14"/>
    <w:rsid w:val="007A21FC"/>
    <w:rsid w:val="007A2595"/>
    <w:rsid w:val="007A27C6"/>
    <w:rsid w:val="007A29F6"/>
    <w:rsid w:val="007A2A32"/>
    <w:rsid w:val="007A2F1A"/>
    <w:rsid w:val="007A37E9"/>
    <w:rsid w:val="007A3C31"/>
    <w:rsid w:val="007A4ED6"/>
    <w:rsid w:val="007A5168"/>
    <w:rsid w:val="007A518D"/>
    <w:rsid w:val="007A51CF"/>
    <w:rsid w:val="007A5737"/>
    <w:rsid w:val="007A596A"/>
    <w:rsid w:val="007A597F"/>
    <w:rsid w:val="007A5997"/>
    <w:rsid w:val="007A5ED1"/>
    <w:rsid w:val="007A613B"/>
    <w:rsid w:val="007A6178"/>
    <w:rsid w:val="007A73B7"/>
    <w:rsid w:val="007A7521"/>
    <w:rsid w:val="007A7696"/>
    <w:rsid w:val="007A7804"/>
    <w:rsid w:val="007A7877"/>
    <w:rsid w:val="007A78B5"/>
    <w:rsid w:val="007A79AB"/>
    <w:rsid w:val="007A79B5"/>
    <w:rsid w:val="007A7A1D"/>
    <w:rsid w:val="007A7A4E"/>
    <w:rsid w:val="007A7A61"/>
    <w:rsid w:val="007A7F14"/>
    <w:rsid w:val="007B00F5"/>
    <w:rsid w:val="007B02F3"/>
    <w:rsid w:val="007B084F"/>
    <w:rsid w:val="007B085D"/>
    <w:rsid w:val="007B0B22"/>
    <w:rsid w:val="007B0E99"/>
    <w:rsid w:val="007B1487"/>
    <w:rsid w:val="007B14EB"/>
    <w:rsid w:val="007B1669"/>
    <w:rsid w:val="007B16A6"/>
    <w:rsid w:val="007B18E3"/>
    <w:rsid w:val="007B1A3D"/>
    <w:rsid w:val="007B1C74"/>
    <w:rsid w:val="007B215E"/>
    <w:rsid w:val="007B249F"/>
    <w:rsid w:val="007B2534"/>
    <w:rsid w:val="007B25F1"/>
    <w:rsid w:val="007B2A4F"/>
    <w:rsid w:val="007B2CBD"/>
    <w:rsid w:val="007B2E0A"/>
    <w:rsid w:val="007B3166"/>
    <w:rsid w:val="007B39B5"/>
    <w:rsid w:val="007B3AE6"/>
    <w:rsid w:val="007B3BB1"/>
    <w:rsid w:val="007B3C0B"/>
    <w:rsid w:val="007B40B7"/>
    <w:rsid w:val="007B4192"/>
    <w:rsid w:val="007B42E4"/>
    <w:rsid w:val="007B46A5"/>
    <w:rsid w:val="007B46C8"/>
    <w:rsid w:val="007B474C"/>
    <w:rsid w:val="007B4E57"/>
    <w:rsid w:val="007B50DB"/>
    <w:rsid w:val="007B50F0"/>
    <w:rsid w:val="007B5100"/>
    <w:rsid w:val="007B5775"/>
    <w:rsid w:val="007B57F7"/>
    <w:rsid w:val="007B586A"/>
    <w:rsid w:val="007B5881"/>
    <w:rsid w:val="007B5950"/>
    <w:rsid w:val="007B5BB7"/>
    <w:rsid w:val="007B5DB9"/>
    <w:rsid w:val="007B63CB"/>
    <w:rsid w:val="007B6CB4"/>
    <w:rsid w:val="007B6FD9"/>
    <w:rsid w:val="007B73C7"/>
    <w:rsid w:val="007B75E6"/>
    <w:rsid w:val="007B7650"/>
    <w:rsid w:val="007B7962"/>
    <w:rsid w:val="007B7A12"/>
    <w:rsid w:val="007B7C02"/>
    <w:rsid w:val="007B7F60"/>
    <w:rsid w:val="007B7FF5"/>
    <w:rsid w:val="007C00F5"/>
    <w:rsid w:val="007C029F"/>
    <w:rsid w:val="007C033A"/>
    <w:rsid w:val="007C0415"/>
    <w:rsid w:val="007C0778"/>
    <w:rsid w:val="007C170E"/>
    <w:rsid w:val="007C1BB1"/>
    <w:rsid w:val="007C1C1C"/>
    <w:rsid w:val="007C1ED8"/>
    <w:rsid w:val="007C28C5"/>
    <w:rsid w:val="007C2D76"/>
    <w:rsid w:val="007C3302"/>
    <w:rsid w:val="007C3796"/>
    <w:rsid w:val="007C3AE2"/>
    <w:rsid w:val="007C3BAD"/>
    <w:rsid w:val="007C3DE7"/>
    <w:rsid w:val="007C41C2"/>
    <w:rsid w:val="007C41CA"/>
    <w:rsid w:val="007C451D"/>
    <w:rsid w:val="007C4B5A"/>
    <w:rsid w:val="007C560D"/>
    <w:rsid w:val="007C57BE"/>
    <w:rsid w:val="007C59C4"/>
    <w:rsid w:val="007C5ABD"/>
    <w:rsid w:val="007C6177"/>
    <w:rsid w:val="007C626F"/>
    <w:rsid w:val="007C684D"/>
    <w:rsid w:val="007C6A29"/>
    <w:rsid w:val="007C702B"/>
    <w:rsid w:val="007C7079"/>
    <w:rsid w:val="007C7378"/>
    <w:rsid w:val="007C7560"/>
    <w:rsid w:val="007C7A0B"/>
    <w:rsid w:val="007C7DEB"/>
    <w:rsid w:val="007D0007"/>
    <w:rsid w:val="007D0066"/>
    <w:rsid w:val="007D0193"/>
    <w:rsid w:val="007D0205"/>
    <w:rsid w:val="007D04DC"/>
    <w:rsid w:val="007D0643"/>
    <w:rsid w:val="007D068E"/>
    <w:rsid w:val="007D08E3"/>
    <w:rsid w:val="007D09D7"/>
    <w:rsid w:val="007D0A1B"/>
    <w:rsid w:val="007D0FBB"/>
    <w:rsid w:val="007D14B8"/>
    <w:rsid w:val="007D15C6"/>
    <w:rsid w:val="007D16B2"/>
    <w:rsid w:val="007D2219"/>
    <w:rsid w:val="007D2366"/>
    <w:rsid w:val="007D2956"/>
    <w:rsid w:val="007D2A93"/>
    <w:rsid w:val="007D2C27"/>
    <w:rsid w:val="007D2EB6"/>
    <w:rsid w:val="007D3126"/>
    <w:rsid w:val="007D33AF"/>
    <w:rsid w:val="007D36FF"/>
    <w:rsid w:val="007D4387"/>
    <w:rsid w:val="007D43EA"/>
    <w:rsid w:val="007D445F"/>
    <w:rsid w:val="007D4CC7"/>
    <w:rsid w:val="007D4DBF"/>
    <w:rsid w:val="007D4DDE"/>
    <w:rsid w:val="007D52DE"/>
    <w:rsid w:val="007D533A"/>
    <w:rsid w:val="007D5697"/>
    <w:rsid w:val="007D577F"/>
    <w:rsid w:val="007D5841"/>
    <w:rsid w:val="007D5B36"/>
    <w:rsid w:val="007D5F25"/>
    <w:rsid w:val="007D6135"/>
    <w:rsid w:val="007D632B"/>
    <w:rsid w:val="007D6E6F"/>
    <w:rsid w:val="007D6ED7"/>
    <w:rsid w:val="007D75BA"/>
    <w:rsid w:val="007D7606"/>
    <w:rsid w:val="007D7680"/>
    <w:rsid w:val="007D7C19"/>
    <w:rsid w:val="007E00B3"/>
    <w:rsid w:val="007E0791"/>
    <w:rsid w:val="007E0D24"/>
    <w:rsid w:val="007E0E2F"/>
    <w:rsid w:val="007E1387"/>
    <w:rsid w:val="007E1862"/>
    <w:rsid w:val="007E2499"/>
    <w:rsid w:val="007E274F"/>
    <w:rsid w:val="007E2805"/>
    <w:rsid w:val="007E2D10"/>
    <w:rsid w:val="007E2DA1"/>
    <w:rsid w:val="007E33A2"/>
    <w:rsid w:val="007E358F"/>
    <w:rsid w:val="007E3EAC"/>
    <w:rsid w:val="007E43E0"/>
    <w:rsid w:val="007E4410"/>
    <w:rsid w:val="007E4704"/>
    <w:rsid w:val="007E4CB7"/>
    <w:rsid w:val="007E4F01"/>
    <w:rsid w:val="007E5724"/>
    <w:rsid w:val="007E58E0"/>
    <w:rsid w:val="007E5954"/>
    <w:rsid w:val="007E599E"/>
    <w:rsid w:val="007E634A"/>
    <w:rsid w:val="007E6471"/>
    <w:rsid w:val="007E678E"/>
    <w:rsid w:val="007E6E06"/>
    <w:rsid w:val="007E6F6B"/>
    <w:rsid w:val="007E722F"/>
    <w:rsid w:val="007E73AA"/>
    <w:rsid w:val="007E73E5"/>
    <w:rsid w:val="007E73F8"/>
    <w:rsid w:val="007E758F"/>
    <w:rsid w:val="007E774E"/>
    <w:rsid w:val="007E7782"/>
    <w:rsid w:val="007E7F90"/>
    <w:rsid w:val="007F00FD"/>
    <w:rsid w:val="007F022E"/>
    <w:rsid w:val="007F024A"/>
    <w:rsid w:val="007F071F"/>
    <w:rsid w:val="007F0A8E"/>
    <w:rsid w:val="007F0DB8"/>
    <w:rsid w:val="007F0F29"/>
    <w:rsid w:val="007F102E"/>
    <w:rsid w:val="007F1AE2"/>
    <w:rsid w:val="007F2134"/>
    <w:rsid w:val="007F219C"/>
    <w:rsid w:val="007F25D4"/>
    <w:rsid w:val="007F2960"/>
    <w:rsid w:val="007F2C77"/>
    <w:rsid w:val="007F342F"/>
    <w:rsid w:val="007F349F"/>
    <w:rsid w:val="007F3581"/>
    <w:rsid w:val="007F35FD"/>
    <w:rsid w:val="007F398D"/>
    <w:rsid w:val="007F3D8F"/>
    <w:rsid w:val="007F3E6E"/>
    <w:rsid w:val="007F3EE1"/>
    <w:rsid w:val="007F4044"/>
    <w:rsid w:val="007F404B"/>
    <w:rsid w:val="007F43B0"/>
    <w:rsid w:val="007F442A"/>
    <w:rsid w:val="007F46CA"/>
    <w:rsid w:val="007F4B80"/>
    <w:rsid w:val="007F52C5"/>
    <w:rsid w:val="007F56F4"/>
    <w:rsid w:val="007F57DD"/>
    <w:rsid w:val="007F5AB6"/>
    <w:rsid w:val="007F5B7A"/>
    <w:rsid w:val="007F5D7C"/>
    <w:rsid w:val="007F6133"/>
    <w:rsid w:val="007F62D0"/>
    <w:rsid w:val="007F6309"/>
    <w:rsid w:val="007F64DC"/>
    <w:rsid w:val="007F6D7C"/>
    <w:rsid w:val="007F714B"/>
    <w:rsid w:val="007F71DB"/>
    <w:rsid w:val="007F7A85"/>
    <w:rsid w:val="007F7B61"/>
    <w:rsid w:val="007F7DF1"/>
    <w:rsid w:val="00800160"/>
    <w:rsid w:val="00800559"/>
    <w:rsid w:val="00800EC5"/>
    <w:rsid w:val="00800F26"/>
    <w:rsid w:val="00801064"/>
    <w:rsid w:val="0080107C"/>
    <w:rsid w:val="00801318"/>
    <w:rsid w:val="00801776"/>
    <w:rsid w:val="00801877"/>
    <w:rsid w:val="00801953"/>
    <w:rsid w:val="00801E14"/>
    <w:rsid w:val="00802257"/>
    <w:rsid w:val="008023BE"/>
    <w:rsid w:val="008024C8"/>
    <w:rsid w:val="008026F3"/>
    <w:rsid w:val="00802899"/>
    <w:rsid w:val="008030D1"/>
    <w:rsid w:val="0080324C"/>
    <w:rsid w:val="008033F7"/>
    <w:rsid w:val="0080347B"/>
    <w:rsid w:val="00803689"/>
    <w:rsid w:val="00803726"/>
    <w:rsid w:val="00803B3D"/>
    <w:rsid w:val="00803FCE"/>
    <w:rsid w:val="008048B8"/>
    <w:rsid w:val="00804A45"/>
    <w:rsid w:val="00804E56"/>
    <w:rsid w:val="00804F28"/>
    <w:rsid w:val="00805C05"/>
    <w:rsid w:val="00806162"/>
    <w:rsid w:val="0080622C"/>
    <w:rsid w:val="008063C9"/>
    <w:rsid w:val="008064AC"/>
    <w:rsid w:val="008068D6"/>
    <w:rsid w:val="00806D61"/>
    <w:rsid w:val="00806F7E"/>
    <w:rsid w:val="008070C9"/>
    <w:rsid w:val="008071B4"/>
    <w:rsid w:val="008073AE"/>
    <w:rsid w:val="008076AC"/>
    <w:rsid w:val="00807B54"/>
    <w:rsid w:val="00807DB0"/>
    <w:rsid w:val="00810043"/>
    <w:rsid w:val="00810308"/>
    <w:rsid w:val="008105C1"/>
    <w:rsid w:val="00810653"/>
    <w:rsid w:val="008108D6"/>
    <w:rsid w:val="00810903"/>
    <w:rsid w:val="00810AC5"/>
    <w:rsid w:val="00810CDA"/>
    <w:rsid w:val="00811362"/>
    <w:rsid w:val="00811387"/>
    <w:rsid w:val="0081142A"/>
    <w:rsid w:val="00811489"/>
    <w:rsid w:val="00811799"/>
    <w:rsid w:val="008118F0"/>
    <w:rsid w:val="0081245C"/>
    <w:rsid w:val="00812528"/>
    <w:rsid w:val="008129AA"/>
    <w:rsid w:val="00812CB2"/>
    <w:rsid w:val="00812E45"/>
    <w:rsid w:val="0081357E"/>
    <w:rsid w:val="00813845"/>
    <w:rsid w:val="00813936"/>
    <w:rsid w:val="00813BB7"/>
    <w:rsid w:val="00813DEF"/>
    <w:rsid w:val="00814013"/>
    <w:rsid w:val="008140DC"/>
    <w:rsid w:val="008141D0"/>
    <w:rsid w:val="0081433D"/>
    <w:rsid w:val="008148C6"/>
    <w:rsid w:val="00814A01"/>
    <w:rsid w:val="00814B4E"/>
    <w:rsid w:val="00814DB0"/>
    <w:rsid w:val="00814FA3"/>
    <w:rsid w:val="00815336"/>
    <w:rsid w:val="0081574F"/>
    <w:rsid w:val="008158F9"/>
    <w:rsid w:val="00815A28"/>
    <w:rsid w:val="00815A73"/>
    <w:rsid w:val="00815A92"/>
    <w:rsid w:val="00815AF9"/>
    <w:rsid w:val="0081615F"/>
    <w:rsid w:val="00816532"/>
    <w:rsid w:val="008165E2"/>
    <w:rsid w:val="00816867"/>
    <w:rsid w:val="00817135"/>
    <w:rsid w:val="008171F0"/>
    <w:rsid w:val="008172D8"/>
    <w:rsid w:val="008173A6"/>
    <w:rsid w:val="008174B7"/>
    <w:rsid w:val="00817E7A"/>
    <w:rsid w:val="0082008F"/>
    <w:rsid w:val="008201C4"/>
    <w:rsid w:val="00820821"/>
    <w:rsid w:val="00820906"/>
    <w:rsid w:val="00820B12"/>
    <w:rsid w:val="00820B20"/>
    <w:rsid w:val="00820B49"/>
    <w:rsid w:val="008210FC"/>
    <w:rsid w:val="008221E4"/>
    <w:rsid w:val="008222A4"/>
    <w:rsid w:val="0082257C"/>
    <w:rsid w:val="008225CF"/>
    <w:rsid w:val="00822813"/>
    <w:rsid w:val="00822976"/>
    <w:rsid w:val="0082311D"/>
    <w:rsid w:val="008233DB"/>
    <w:rsid w:val="00823993"/>
    <w:rsid w:val="00823C70"/>
    <w:rsid w:val="0082411A"/>
    <w:rsid w:val="00824154"/>
    <w:rsid w:val="008244D0"/>
    <w:rsid w:val="008246CC"/>
    <w:rsid w:val="00824801"/>
    <w:rsid w:val="00824DB6"/>
    <w:rsid w:val="008252AF"/>
    <w:rsid w:val="0082546A"/>
    <w:rsid w:val="00825526"/>
    <w:rsid w:val="00825589"/>
    <w:rsid w:val="008255A1"/>
    <w:rsid w:val="0082589A"/>
    <w:rsid w:val="0082599B"/>
    <w:rsid w:val="00826082"/>
    <w:rsid w:val="00826222"/>
    <w:rsid w:val="008262B4"/>
    <w:rsid w:val="008262BE"/>
    <w:rsid w:val="008267FD"/>
    <w:rsid w:val="0082681D"/>
    <w:rsid w:val="00826EDF"/>
    <w:rsid w:val="0082739D"/>
    <w:rsid w:val="008274F6"/>
    <w:rsid w:val="00827550"/>
    <w:rsid w:val="00827776"/>
    <w:rsid w:val="0082779F"/>
    <w:rsid w:val="00827A37"/>
    <w:rsid w:val="00827F9D"/>
    <w:rsid w:val="00830569"/>
    <w:rsid w:val="00830EBF"/>
    <w:rsid w:val="00830F81"/>
    <w:rsid w:val="008311E0"/>
    <w:rsid w:val="008313BA"/>
    <w:rsid w:val="008316BD"/>
    <w:rsid w:val="00831A16"/>
    <w:rsid w:val="00831B30"/>
    <w:rsid w:val="00831E10"/>
    <w:rsid w:val="00831FA6"/>
    <w:rsid w:val="008321A4"/>
    <w:rsid w:val="008322E6"/>
    <w:rsid w:val="00832374"/>
    <w:rsid w:val="008324A5"/>
    <w:rsid w:val="008327B6"/>
    <w:rsid w:val="00832A75"/>
    <w:rsid w:val="00832D29"/>
    <w:rsid w:val="00832EDC"/>
    <w:rsid w:val="00833600"/>
    <w:rsid w:val="00833906"/>
    <w:rsid w:val="00833916"/>
    <w:rsid w:val="00833D43"/>
    <w:rsid w:val="00834485"/>
    <w:rsid w:val="0083455B"/>
    <w:rsid w:val="00834671"/>
    <w:rsid w:val="00834F5A"/>
    <w:rsid w:val="00835E5B"/>
    <w:rsid w:val="00835F36"/>
    <w:rsid w:val="00836211"/>
    <w:rsid w:val="008364B8"/>
    <w:rsid w:val="0083675F"/>
    <w:rsid w:val="0083679F"/>
    <w:rsid w:val="00836A7C"/>
    <w:rsid w:val="00836D6B"/>
    <w:rsid w:val="00837900"/>
    <w:rsid w:val="00837A59"/>
    <w:rsid w:val="00837BDB"/>
    <w:rsid w:val="00837C10"/>
    <w:rsid w:val="00837CC1"/>
    <w:rsid w:val="00837ED8"/>
    <w:rsid w:val="008400FE"/>
    <w:rsid w:val="00840948"/>
    <w:rsid w:val="0084094D"/>
    <w:rsid w:val="00840C63"/>
    <w:rsid w:val="00840DDB"/>
    <w:rsid w:val="0084104C"/>
    <w:rsid w:val="0084118B"/>
    <w:rsid w:val="0084122D"/>
    <w:rsid w:val="0084152F"/>
    <w:rsid w:val="00841627"/>
    <w:rsid w:val="008416D3"/>
    <w:rsid w:val="008419BE"/>
    <w:rsid w:val="00841A43"/>
    <w:rsid w:val="00841B6A"/>
    <w:rsid w:val="00842013"/>
    <w:rsid w:val="00842426"/>
    <w:rsid w:val="008427C2"/>
    <w:rsid w:val="00842B37"/>
    <w:rsid w:val="00842E3F"/>
    <w:rsid w:val="00842F69"/>
    <w:rsid w:val="00842F7E"/>
    <w:rsid w:val="00842FCC"/>
    <w:rsid w:val="00843001"/>
    <w:rsid w:val="00843004"/>
    <w:rsid w:val="0084303E"/>
    <w:rsid w:val="00843637"/>
    <w:rsid w:val="0084369A"/>
    <w:rsid w:val="00843DFB"/>
    <w:rsid w:val="00843F53"/>
    <w:rsid w:val="00843F6D"/>
    <w:rsid w:val="00843FC5"/>
    <w:rsid w:val="008442E4"/>
    <w:rsid w:val="0084465A"/>
    <w:rsid w:val="008446BF"/>
    <w:rsid w:val="008446E4"/>
    <w:rsid w:val="008447AE"/>
    <w:rsid w:val="00844891"/>
    <w:rsid w:val="00844B7C"/>
    <w:rsid w:val="00844C7B"/>
    <w:rsid w:val="00844EC0"/>
    <w:rsid w:val="00845102"/>
    <w:rsid w:val="00845128"/>
    <w:rsid w:val="00845756"/>
    <w:rsid w:val="008457D8"/>
    <w:rsid w:val="00845AE8"/>
    <w:rsid w:val="00845BC5"/>
    <w:rsid w:val="008460CC"/>
    <w:rsid w:val="008466C6"/>
    <w:rsid w:val="00846CD0"/>
    <w:rsid w:val="00846D89"/>
    <w:rsid w:val="0084701A"/>
    <w:rsid w:val="00847247"/>
    <w:rsid w:val="00847367"/>
    <w:rsid w:val="008473AC"/>
    <w:rsid w:val="00847550"/>
    <w:rsid w:val="00847B1E"/>
    <w:rsid w:val="00850262"/>
    <w:rsid w:val="00850284"/>
    <w:rsid w:val="008506C5"/>
    <w:rsid w:val="0085083C"/>
    <w:rsid w:val="008514D5"/>
    <w:rsid w:val="00851516"/>
    <w:rsid w:val="008515CF"/>
    <w:rsid w:val="00851956"/>
    <w:rsid w:val="00852290"/>
    <w:rsid w:val="008527FE"/>
    <w:rsid w:val="00852D4F"/>
    <w:rsid w:val="00852FD8"/>
    <w:rsid w:val="008533A1"/>
    <w:rsid w:val="00853944"/>
    <w:rsid w:val="00853AC0"/>
    <w:rsid w:val="00853C95"/>
    <w:rsid w:val="00853E81"/>
    <w:rsid w:val="00853EC3"/>
    <w:rsid w:val="008540E5"/>
    <w:rsid w:val="008541AB"/>
    <w:rsid w:val="00854511"/>
    <w:rsid w:val="008545AF"/>
    <w:rsid w:val="00854822"/>
    <w:rsid w:val="00854A2B"/>
    <w:rsid w:val="00854C6C"/>
    <w:rsid w:val="0085551A"/>
    <w:rsid w:val="00855727"/>
    <w:rsid w:val="00855BEF"/>
    <w:rsid w:val="00855F61"/>
    <w:rsid w:val="00856065"/>
    <w:rsid w:val="008560F1"/>
    <w:rsid w:val="008564AE"/>
    <w:rsid w:val="008567F9"/>
    <w:rsid w:val="00856B9A"/>
    <w:rsid w:val="0085772F"/>
    <w:rsid w:val="00857AF1"/>
    <w:rsid w:val="00857D01"/>
    <w:rsid w:val="008610B9"/>
    <w:rsid w:val="00861746"/>
    <w:rsid w:val="00861F11"/>
    <w:rsid w:val="0086213C"/>
    <w:rsid w:val="0086244E"/>
    <w:rsid w:val="008626CE"/>
    <w:rsid w:val="00862F7A"/>
    <w:rsid w:val="00862FEB"/>
    <w:rsid w:val="00863552"/>
    <w:rsid w:val="00863E9F"/>
    <w:rsid w:val="00863FA6"/>
    <w:rsid w:val="00864398"/>
    <w:rsid w:val="00864CFF"/>
    <w:rsid w:val="00864DA7"/>
    <w:rsid w:val="00864E6D"/>
    <w:rsid w:val="008653C4"/>
    <w:rsid w:val="008654C4"/>
    <w:rsid w:val="0086574E"/>
    <w:rsid w:val="008658CF"/>
    <w:rsid w:val="00865A29"/>
    <w:rsid w:val="00865AAD"/>
    <w:rsid w:val="0086608D"/>
    <w:rsid w:val="00866109"/>
    <w:rsid w:val="0086610D"/>
    <w:rsid w:val="00866231"/>
    <w:rsid w:val="008664A0"/>
    <w:rsid w:val="008664F4"/>
    <w:rsid w:val="00866A02"/>
    <w:rsid w:val="00866AD9"/>
    <w:rsid w:val="00866C69"/>
    <w:rsid w:val="00866F60"/>
    <w:rsid w:val="0086761E"/>
    <w:rsid w:val="008676C2"/>
    <w:rsid w:val="008677B4"/>
    <w:rsid w:val="008677DA"/>
    <w:rsid w:val="00867EA6"/>
    <w:rsid w:val="00867F3D"/>
    <w:rsid w:val="008703CF"/>
    <w:rsid w:val="0087058B"/>
    <w:rsid w:val="0087078B"/>
    <w:rsid w:val="008708DD"/>
    <w:rsid w:val="00870A8B"/>
    <w:rsid w:val="00870B36"/>
    <w:rsid w:val="00871006"/>
    <w:rsid w:val="00871046"/>
    <w:rsid w:val="00871210"/>
    <w:rsid w:val="00871527"/>
    <w:rsid w:val="008716D7"/>
    <w:rsid w:val="008718FE"/>
    <w:rsid w:val="00871AB3"/>
    <w:rsid w:val="00871BE3"/>
    <w:rsid w:val="00871C34"/>
    <w:rsid w:val="00871CB6"/>
    <w:rsid w:val="0087201D"/>
    <w:rsid w:val="008721DE"/>
    <w:rsid w:val="00872380"/>
    <w:rsid w:val="008723DB"/>
    <w:rsid w:val="008723E9"/>
    <w:rsid w:val="008725B1"/>
    <w:rsid w:val="008725C4"/>
    <w:rsid w:val="008726B6"/>
    <w:rsid w:val="00872CFA"/>
    <w:rsid w:val="00872FC7"/>
    <w:rsid w:val="00873146"/>
    <w:rsid w:val="008735DA"/>
    <w:rsid w:val="00873A32"/>
    <w:rsid w:val="00873B5A"/>
    <w:rsid w:val="00873C83"/>
    <w:rsid w:val="00873D1F"/>
    <w:rsid w:val="00873D37"/>
    <w:rsid w:val="0087426B"/>
    <w:rsid w:val="00874783"/>
    <w:rsid w:val="008747A9"/>
    <w:rsid w:val="008749DA"/>
    <w:rsid w:val="00874B6B"/>
    <w:rsid w:val="008751D0"/>
    <w:rsid w:val="00875587"/>
    <w:rsid w:val="00875679"/>
    <w:rsid w:val="0087577C"/>
    <w:rsid w:val="008758D9"/>
    <w:rsid w:val="008759D2"/>
    <w:rsid w:val="00875BA2"/>
    <w:rsid w:val="0087679C"/>
    <w:rsid w:val="0087690F"/>
    <w:rsid w:val="00876B2C"/>
    <w:rsid w:val="00877193"/>
    <w:rsid w:val="00877441"/>
    <w:rsid w:val="0087789A"/>
    <w:rsid w:val="00877A79"/>
    <w:rsid w:val="00877BBC"/>
    <w:rsid w:val="00877EA4"/>
    <w:rsid w:val="00880641"/>
    <w:rsid w:val="008809C7"/>
    <w:rsid w:val="00880BA0"/>
    <w:rsid w:val="00880CA5"/>
    <w:rsid w:val="0088120D"/>
    <w:rsid w:val="0088125C"/>
    <w:rsid w:val="00881340"/>
    <w:rsid w:val="008815D3"/>
    <w:rsid w:val="0088168A"/>
    <w:rsid w:val="00881ADF"/>
    <w:rsid w:val="00882FE5"/>
    <w:rsid w:val="008831A1"/>
    <w:rsid w:val="0088327F"/>
    <w:rsid w:val="00883384"/>
    <w:rsid w:val="008833B7"/>
    <w:rsid w:val="0088349B"/>
    <w:rsid w:val="00883525"/>
    <w:rsid w:val="0088359A"/>
    <w:rsid w:val="008838FC"/>
    <w:rsid w:val="008839EE"/>
    <w:rsid w:val="00883A0F"/>
    <w:rsid w:val="00883F8B"/>
    <w:rsid w:val="00884550"/>
    <w:rsid w:val="00884803"/>
    <w:rsid w:val="008848F4"/>
    <w:rsid w:val="00884AE6"/>
    <w:rsid w:val="00884AF7"/>
    <w:rsid w:val="00884D47"/>
    <w:rsid w:val="00884D78"/>
    <w:rsid w:val="00884E58"/>
    <w:rsid w:val="008850AB"/>
    <w:rsid w:val="00885278"/>
    <w:rsid w:val="008854C1"/>
    <w:rsid w:val="008855B0"/>
    <w:rsid w:val="008856E5"/>
    <w:rsid w:val="008856E8"/>
    <w:rsid w:val="008859F1"/>
    <w:rsid w:val="00885FC7"/>
    <w:rsid w:val="0088615A"/>
    <w:rsid w:val="00886502"/>
    <w:rsid w:val="0088667C"/>
    <w:rsid w:val="008867AD"/>
    <w:rsid w:val="0088697E"/>
    <w:rsid w:val="00886A15"/>
    <w:rsid w:val="00886A56"/>
    <w:rsid w:val="00886ACB"/>
    <w:rsid w:val="00886E8F"/>
    <w:rsid w:val="00887497"/>
    <w:rsid w:val="008878FC"/>
    <w:rsid w:val="00887F6E"/>
    <w:rsid w:val="00887F98"/>
    <w:rsid w:val="008901E4"/>
    <w:rsid w:val="00890424"/>
    <w:rsid w:val="008904C2"/>
    <w:rsid w:val="008905C8"/>
    <w:rsid w:val="00890A47"/>
    <w:rsid w:val="00890B1B"/>
    <w:rsid w:val="00890D76"/>
    <w:rsid w:val="008913BC"/>
    <w:rsid w:val="008913CC"/>
    <w:rsid w:val="0089150D"/>
    <w:rsid w:val="00891AA9"/>
    <w:rsid w:val="00891BE5"/>
    <w:rsid w:val="008921B3"/>
    <w:rsid w:val="0089242D"/>
    <w:rsid w:val="0089269F"/>
    <w:rsid w:val="00892BB5"/>
    <w:rsid w:val="0089318D"/>
    <w:rsid w:val="00893B5B"/>
    <w:rsid w:val="00893F28"/>
    <w:rsid w:val="008940EC"/>
    <w:rsid w:val="00894117"/>
    <w:rsid w:val="00894A68"/>
    <w:rsid w:val="00894B2A"/>
    <w:rsid w:val="00894D60"/>
    <w:rsid w:val="00894D63"/>
    <w:rsid w:val="00894E6D"/>
    <w:rsid w:val="00895254"/>
    <w:rsid w:val="00895E6D"/>
    <w:rsid w:val="00896077"/>
    <w:rsid w:val="008960C5"/>
    <w:rsid w:val="008960D7"/>
    <w:rsid w:val="008965C9"/>
    <w:rsid w:val="00896832"/>
    <w:rsid w:val="008968D4"/>
    <w:rsid w:val="00896E7D"/>
    <w:rsid w:val="00896F14"/>
    <w:rsid w:val="00897192"/>
    <w:rsid w:val="008976B4"/>
    <w:rsid w:val="008979BE"/>
    <w:rsid w:val="008979E8"/>
    <w:rsid w:val="00897CDA"/>
    <w:rsid w:val="008A0057"/>
    <w:rsid w:val="008A014A"/>
    <w:rsid w:val="008A0658"/>
    <w:rsid w:val="008A0DA6"/>
    <w:rsid w:val="008A0F7A"/>
    <w:rsid w:val="008A11AA"/>
    <w:rsid w:val="008A14A9"/>
    <w:rsid w:val="008A1C51"/>
    <w:rsid w:val="008A2652"/>
    <w:rsid w:val="008A32CF"/>
    <w:rsid w:val="008A377F"/>
    <w:rsid w:val="008A3DEE"/>
    <w:rsid w:val="008A3F38"/>
    <w:rsid w:val="008A4066"/>
    <w:rsid w:val="008A4606"/>
    <w:rsid w:val="008A4648"/>
    <w:rsid w:val="008A4951"/>
    <w:rsid w:val="008A49AD"/>
    <w:rsid w:val="008A4AC4"/>
    <w:rsid w:val="008A4C29"/>
    <w:rsid w:val="008A4C79"/>
    <w:rsid w:val="008A4DA7"/>
    <w:rsid w:val="008A500A"/>
    <w:rsid w:val="008A5223"/>
    <w:rsid w:val="008A5456"/>
    <w:rsid w:val="008A5599"/>
    <w:rsid w:val="008A5672"/>
    <w:rsid w:val="008A588F"/>
    <w:rsid w:val="008A590E"/>
    <w:rsid w:val="008A5D8F"/>
    <w:rsid w:val="008A6216"/>
    <w:rsid w:val="008A65CA"/>
    <w:rsid w:val="008A732C"/>
    <w:rsid w:val="008A7C6F"/>
    <w:rsid w:val="008B047B"/>
    <w:rsid w:val="008B0760"/>
    <w:rsid w:val="008B0AB7"/>
    <w:rsid w:val="008B0C76"/>
    <w:rsid w:val="008B0EED"/>
    <w:rsid w:val="008B10A0"/>
    <w:rsid w:val="008B162B"/>
    <w:rsid w:val="008B1857"/>
    <w:rsid w:val="008B1F38"/>
    <w:rsid w:val="008B23E5"/>
    <w:rsid w:val="008B2AF5"/>
    <w:rsid w:val="008B2EB8"/>
    <w:rsid w:val="008B3077"/>
    <w:rsid w:val="008B320C"/>
    <w:rsid w:val="008B3469"/>
    <w:rsid w:val="008B35CE"/>
    <w:rsid w:val="008B3A64"/>
    <w:rsid w:val="008B4145"/>
    <w:rsid w:val="008B41ED"/>
    <w:rsid w:val="008B445D"/>
    <w:rsid w:val="008B4489"/>
    <w:rsid w:val="008B4646"/>
    <w:rsid w:val="008B470F"/>
    <w:rsid w:val="008B4A09"/>
    <w:rsid w:val="008B4C75"/>
    <w:rsid w:val="008B4FA7"/>
    <w:rsid w:val="008B5144"/>
    <w:rsid w:val="008B5588"/>
    <w:rsid w:val="008B5615"/>
    <w:rsid w:val="008B59A9"/>
    <w:rsid w:val="008B5E63"/>
    <w:rsid w:val="008B5F68"/>
    <w:rsid w:val="008B62BD"/>
    <w:rsid w:val="008B63DD"/>
    <w:rsid w:val="008B6435"/>
    <w:rsid w:val="008B6666"/>
    <w:rsid w:val="008B68AB"/>
    <w:rsid w:val="008B6C09"/>
    <w:rsid w:val="008B6C5A"/>
    <w:rsid w:val="008B6E2C"/>
    <w:rsid w:val="008B70C9"/>
    <w:rsid w:val="008B71EB"/>
    <w:rsid w:val="008B73F2"/>
    <w:rsid w:val="008B77EE"/>
    <w:rsid w:val="008B7857"/>
    <w:rsid w:val="008B7EA9"/>
    <w:rsid w:val="008B7F91"/>
    <w:rsid w:val="008C07E6"/>
    <w:rsid w:val="008C0F09"/>
    <w:rsid w:val="008C1517"/>
    <w:rsid w:val="008C160B"/>
    <w:rsid w:val="008C1641"/>
    <w:rsid w:val="008C1A3D"/>
    <w:rsid w:val="008C1BFF"/>
    <w:rsid w:val="008C1F61"/>
    <w:rsid w:val="008C1FB8"/>
    <w:rsid w:val="008C2082"/>
    <w:rsid w:val="008C236C"/>
    <w:rsid w:val="008C2497"/>
    <w:rsid w:val="008C2BC5"/>
    <w:rsid w:val="008C2C5B"/>
    <w:rsid w:val="008C2D2D"/>
    <w:rsid w:val="008C2F84"/>
    <w:rsid w:val="008C3220"/>
    <w:rsid w:val="008C36FF"/>
    <w:rsid w:val="008C37AC"/>
    <w:rsid w:val="008C3D49"/>
    <w:rsid w:val="008C3DA2"/>
    <w:rsid w:val="008C4050"/>
    <w:rsid w:val="008C4502"/>
    <w:rsid w:val="008C4C53"/>
    <w:rsid w:val="008C4D92"/>
    <w:rsid w:val="008C4E6E"/>
    <w:rsid w:val="008C4EC2"/>
    <w:rsid w:val="008C5455"/>
    <w:rsid w:val="008C547C"/>
    <w:rsid w:val="008C5D60"/>
    <w:rsid w:val="008C5FF9"/>
    <w:rsid w:val="008C639F"/>
    <w:rsid w:val="008C6DEC"/>
    <w:rsid w:val="008C6E28"/>
    <w:rsid w:val="008C6F23"/>
    <w:rsid w:val="008C73D1"/>
    <w:rsid w:val="008C750A"/>
    <w:rsid w:val="008C7672"/>
    <w:rsid w:val="008C7FF6"/>
    <w:rsid w:val="008D0549"/>
    <w:rsid w:val="008D09C6"/>
    <w:rsid w:val="008D0A4F"/>
    <w:rsid w:val="008D0A6D"/>
    <w:rsid w:val="008D0CF7"/>
    <w:rsid w:val="008D0D8C"/>
    <w:rsid w:val="008D146C"/>
    <w:rsid w:val="008D1761"/>
    <w:rsid w:val="008D17AF"/>
    <w:rsid w:val="008D20B9"/>
    <w:rsid w:val="008D2335"/>
    <w:rsid w:val="008D2479"/>
    <w:rsid w:val="008D255D"/>
    <w:rsid w:val="008D263B"/>
    <w:rsid w:val="008D2915"/>
    <w:rsid w:val="008D2BB1"/>
    <w:rsid w:val="008D2C23"/>
    <w:rsid w:val="008D2F74"/>
    <w:rsid w:val="008D3116"/>
    <w:rsid w:val="008D319E"/>
    <w:rsid w:val="008D3449"/>
    <w:rsid w:val="008D3597"/>
    <w:rsid w:val="008D3623"/>
    <w:rsid w:val="008D3D2B"/>
    <w:rsid w:val="008D41CA"/>
    <w:rsid w:val="008D4228"/>
    <w:rsid w:val="008D4503"/>
    <w:rsid w:val="008D489B"/>
    <w:rsid w:val="008D4999"/>
    <w:rsid w:val="008D49DF"/>
    <w:rsid w:val="008D4A87"/>
    <w:rsid w:val="008D51B1"/>
    <w:rsid w:val="008D540C"/>
    <w:rsid w:val="008D568C"/>
    <w:rsid w:val="008D5CF3"/>
    <w:rsid w:val="008D5EA7"/>
    <w:rsid w:val="008D61F2"/>
    <w:rsid w:val="008D6409"/>
    <w:rsid w:val="008D6584"/>
    <w:rsid w:val="008D6943"/>
    <w:rsid w:val="008E0001"/>
    <w:rsid w:val="008E05F3"/>
    <w:rsid w:val="008E05F9"/>
    <w:rsid w:val="008E0639"/>
    <w:rsid w:val="008E0F2D"/>
    <w:rsid w:val="008E1604"/>
    <w:rsid w:val="008E18AD"/>
    <w:rsid w:val="008E1CAA"/>
    <w:rsid w:val="008E2121"/>
    <w:rsid w:val="008E242E"/>
    <w:rsid w:val="008E295B"/>
    <w:rsid w:val="008E2D77"/>
    <w:rsid w:val="008E3115"/>
    <w:rsid w:val="008E31B4"/>
    <w:rsid w:val="008E3397"/>
    <w:rsid w:val="008E3486"/>
    <w:rsid w:val="008E3EE0"/>
    <w:rsid w:val="008E4479"/>
    <w:rsid w:val="008E44BF"/>
    <w:rsid w:val="008E4517"/>
    <w:rsid w:val="008E498E"/>
    <w:rsid w:val="008E4B45"/>
    <w:rsid w:val="008E4F23"/>
    <w:rsid w:val="008E538A"/>
    <w:rsid w:val="008E614E"/>
    <w:rsid w:val="008E6283"/>
    <w:rsid w:val="008E6458"/>
    <w:rsid w:val="008E64F7"/>
    <w:rsid w:val="008E6EC0"/>
    <w:rsid w:val="008E7198"/>
    <w:rsid w:val="008E72C7"/>
    <w:rsid w:val="008E789C"/>
    <w:rsid w:val="008E78B1"/>
    <w:rsid w:val="008E7B56"/>
    <w:rsid w:val="008E7D1D"/>
    <w:rsid w:val="008F0002"/>
    <w:rsid w:val="008F00F9"/>
    <w:rsid w:val="008F01F0"/>
    <w:rsid w:val="008F1687"/>
    <w:rsid w:val="008F1914"/>
    <w:rsid w:val="008F1AD3"/>
    <w:rsid w:val="008F1BA5"/>
    <w:rsid w:val="008F1D7D"/>
    <w:rsid w:val="008F1EC1"/>
    <w:rsid w:val="008F1F27"/>
    <w:rsid w:val="008F1FA8"/>
    <w:rsid w:val="008F2512"/>
    <w:rsid w:val="008F2BD9"/>
    <w:rsid w:val="008F3017"/>
    <w:rsid w:val="008F30A2"/>
    <w:rsid w:val="008F30C6"/>
    <w:rsid w:val="008F35EA"/>
    <w:rsid w:val="008F37BC"/>
    <w:rsid w:val="008F3840"/>
    <w:rsid w:val="008F3882"/>
    <w:rsid w:val="008F3E01"/>
    <w:rsid w:val="008F3E6E"/>
    <w:rsid w:val="008F4DE1"/>
    <w:rsid w:val="008F4ED7"/>
    <w:rsid w:val="008F56D9"/>
    <w:rsid w:val="008F58C4"/>
    <w:rsid w:val="008F59DF"/>
    <w:rsid w:val="008F5C41"/>
    <w:rsid w:val="008F624C"/>
    <w:rsid w:val="008F684E"/>
    <w:rsid w:val="008F6908"/>
    <w:rsid w:val="008F6C6F"/>
    <w:rsid w:val="008F6D7C"/>
    <w:rsid w:val="008F7140"/>
    <w:rsid w:val="008F73A1"/>
    <w:rsid w:val="008F75D8"/>
    <w:rsid w:val="008F7CD9"/>
    <w:rsid w:val="009000C1"/>
    <w:rsid w:val="0090016D"/>
    <w:rsid w:val="0090047B"/>
    <w:rsid w:val="00900538"/>
    <w:rsid w:val="009007B8"/>
    <w:rsid w:val="00900858"/>
    <w:rsid w:val="00900862"/>
    <w:rsid w:val="00900B07"/>
    <w:rsid w:val="00900C88"/>
    <w:rsid w:val="00900CD6"/>
    <w:rsid w:val="00900D5E"/>
    <w:rsid w:val="00901246"/>
    <w:rsid w:val="00901304"/>
    <w:rsid w:val="00901F38"/>
    <w:rsid w:val="00902068"/>
    <w:rsid w:val="009023E7"/>
    <w:rsid w:val="009025B9"/>
    <w:rsid w:val="00902999"/>
    <w:rsid w:val="009033F4"/>
    <w:rsid w:val="009037EB"/>
    <w:rsid w:val="00903BC6"/>
    <w:rsid w:val="00903F10"/>
    <w:rsid w:val="00903F3B"/>
    <w:rsid w:val="0090462C"/>
    <w:rsid w:val="00904A29"/>
    <w:rsid w:val="00904A3D"/>
    <w:rsid w:val="0090501D"/>
    <w:rsid w:val="00905090"/>
    <w:rsid w:val="009050AB"/>
    <w:rsid w:val="00905109"/>
    <w:rsid w:val="009054AE"/>
    <w:rsid w:val="00905584"/>
    <w:rsid w:val="00905667"/>
    <w:rsid w:val="00905CA0"/>
    <w:rsid w:val="009060A6"/>
    <w:rsid w:val="009062F4"/>
    <w:rsid w:val="009065F0"/>
    <w:rsid w:val="00906664"/>
    <w:rsid w:val="00906B1A"/>
    <w:rsid w:val="00906C72"/>
    <w:rsid w:val="00906EC7"/>
    <w:rsid w:val="00906F91"/>
    <w:rsid w:val="00907330"/>
    <w:rsid w:val="0090735B"/>
    <w:rsid w:val="009074C1"/>
    <w:rsid w:val="009074C5"/>
    <w:rsid w:val="00907904"/>
    <w:rsid w:val="00907953"/>
    <w:rsid w:val="00907971"/>
    <w:rsid w:val="00907D42"/>
    <w:rsid w:val="00910C89"/>
    <w:rsid w:val="00910E81"/>
    <w:rsid w:val="00910F1A"/>
    <w:rsid w:val="00911140"/>
    <w:rsid w:val="0091132B"/>
    <w:rsid w:val="009113DA"/>
    <w:rsid w:val="0091143B"/>
    <w:rsid w:val="00911581"/>
    <w:rsid w:val="00911745"/>
    <w:rsid w:val="0091174F"/>
    <w:rsid w:val="009119D1"/>
    <w:rsid w:val="00912255"/>
    <w:rsid w:val="009128C1"/>
    <w:rsid w:val="00912B43"/>
    <w:rsid w:val="00912BB2"/>
    <w:rsid w:val="009131AF"/>
    <w:rsid w:val="0091326C"/>
    <w:rsid w:val="00913548"/>
    <w:rsid w:val="0091376E"/>
    <w:rsid w:val="0091396C"/>
    <w:rsid w:val="00913ABA"/>
    <w:rsid w:val="00913C0F"/>
    <w:rsid w:val="00913F00"/>
    <w:rsid w:val="0091402B"/>
    <w:rsid w:val="00914745"/>
    <w:rsid w:val="009148C6"/>
    <w:rsid w:val="00914BEE"/>
    <w:rsid w:val="00914D25"/>
    <w:rsid w:val="0091505D"/>
    <w:rsid w:val="009154A5"/>
    <w:rsid w:val="009157A9"/>
    <w:rsid w:val="009160BA"/>
    <w:rsid w:val="00916485"/>
    <w:rsid w:val="0091704E"/>
    <w:rsid w:val="00917080"/>
    <w:rsid w:val="0091747E"/>
    <w:rsid w:val="0091755F"/>
    <w:rsid w:val="00917787"/>
    <w:rsid w:val="00917ED6"/>
    <w:rsid w:val="00917F9D"/>
    <w:rsid w:val="0092010A"/>
    <w:rsid w:val="009201FA"/>
    <w:rsid w:val="009205EA"/>
    <w:rsid w:val="0092066D"/>
    <w:rsid w:val="0092070B"/>
    <w:rsid w:val="00920BB4"/>
    <w:rsid w:val="00920CB9"/>
    <w:rsid w:val="00920D81"/>
    <w:rsid w:val="0092158B"/>
    <w:rsid w:val="009216F2"/>
    <w:rsid w:val="00921994"/>
    <w:rsid w:val="0092208D"/>
    <w:rsid w:val="00922781"/>
    <w:rsid w:val="00922883"/>
    <w:rsid w:val="00922B0E"/>
    <w:rsid w:val="00922BF7"/>
    <w:rsid w:val="00922CDC"/>
    <w:rsid w:val="00922E2B"/>
    <w:rsid w:val="00922EDD"/>
    <w:rsid w:val="00922F27"/>
    <w:rsid w:val="00922FDB"/>
    <w:rsid w:val="0092311E"/>
    <w:rsid w:val="0092339D"/>
    <w:rsid w:val="00923F26"/>
    <w:rsid w:val="00924377"/>
    <w:rsid w:val="009243F4"/>
    <w:rsid w:val="009244EC"/>
    <w:rsid w:val="00924705"/>
    <w:rsid w:val="00924DD8"/>
    <w:rsid w:val="0092506E"/>
    <w:rsid w:val="00925174"/>
    <w:rsid w:val="0092533C"/>
    <w:rsid w:val="009253F6"/>
    <w:rsid w:val="0092553F"/>
    <w:rsid w:val="0092589E"/>
    <w:rsid w:val="00925D1F"/>
    <w:rsid w:val="00925E1F"/>
    <w:rsid w:val="00925E57"/>
    <w:rsid w:val="00925E7A"/>
    <w:rsid w:val="00926027"/>
    <w:rsid w:val="009266D3"/>
    <w:rsid w:val="00926772"/>
    <w:rsid w:val="00926E36"/>
    <w:rsid w:val="009273E5"/>
    <w:rsid w:val="00927555"/>
    <w:rsid w:val="0092759A"/>
    <w:rsid w:val="0092766D"/>
    <w:rsid w:val="00927874"/>
    <w:rsid w:val="00930645"/>
    <w:rsid w:val="009306F4"/>
    <w:rsid w:val="00930778"/>
    <w:rsid w:val="009307C0"/>
    <w:rsid w:val="009309D9"/>
    <w:rsid w:val="009309E0"/>
    <w:rsid w:val="00930B24"/>
    <w:rsid w:val="00930C84"/>
    <w:rsid w:val="00931218"/>
    <w:rsid w:val="0093137C"/>
    <w:rsid w:val="0093161B"/>
    <w:rsid w:val="00931CFE"/>
    <w:rsid w:val="009329CC"/>
    <w:rsid w:val="00932C54"/>
    <w:rsid w:val="00932D1A"/>
    <w:rsid w:val="00932EFC"/>
    <w:rsid w:val="009330AA"/>
    <w:rsid w:val="00933685"/>
    <w:rsid w:val="00933966"/>
    <w:rsid w:val="00933BEB"/>
    <w:rsid w:val="00933CB5"/>
    <w:rsid w:val="00933DD1"/>
    <w:rsid w:val="00933F33"/>
    <w:rsid w:val="009346A8"/>
    <w:rsid w:val="00935877"/>
    <w:rsid w:val="009359F6"/>
    <w:rsid w:val="009359F7"/>
    <w:rsid w:val="00935AF2"/>
    <w:rsid w:val="00935B6F"/>
    <w:rsid w:val="00935E3D"/>
    <w:rsid w:val="009367EE"/>
    <w:rsid w:val="009368B9"/>
    <w:rsid w:val="00936953"/>
    <w:rsid w:val="00936988"/>
    <w:rsid w:val="009369A2"/>
    <w:rsid w:val="00937313"/>
    <w:rsid w:val="0093777B"/>
    <w:rsid w:val="00937875"/>
    <w:rsid w:val="00937B4D"/>
    <w:rsid w:val="00937E71"/>
    <w:rsid w:val="00937E97"/>
    <w:rsid w:val="00937F20"/>
    <w:rsid w:val="00937F75"/>
    <w:rsid w:val="009405C1"/>
    <w:rsid w:val="00940AC8"/>
    <w:rsid w:val="00940F39"/>
    <w:rsid w:val="00941200"/>
    <w:rsid w:val="009412CE"/>
    <w:rsid w:val="009416C7"/>
    <w:rsid w:val="00941E27"/>
    <w:rsid w:val="009420A3"/>
    <w:rsid w:val="009421A7"/>
    <w:rsid w:val="0094227A"/>
    <w:rsid w:val="009427B3"/>
    <w:rsid w:val="00942CFE"/>
    <w:rsid w:val="00943385"/>
    <w:rsid w:val="00943485"/>
    <w:rsid w:val="009434DA"/>
    <w:rsid w:val="0094367D"/>
    <w:rsid w:val="00943B86"/>
    <w:rsid w:val="00943E31"/>
    <w:rsid w:val="00944273"/>
    <w:rsid w:val="0094428F"/>
    <w:rsid w:val="0094439B"/>
    <w:rsid w:val="00944BCE"/>
    <w:rsid w:val="0094524A"/>
    <w:rsid w:val="0094564B"/>
    <w:rsid w:val="00945802"/>
    <w:rsid w:val="00945BC7"/>
    <w:rsid w:val="00945CD8"/>
    <w:rsid w:val="00945DD4"/>
    <w:rsid w:val="00946089"/>
    <w:rsid w:val="0094635B"/>
    <w:rsid w:val="009463CD"/>
    <w:rsid w:val="0094655E"/>
    <w:rsid w:val="009466A6"/>
    <w:rsid w:val="00946D91"/>
    <w:rsid w:val="00946E39"/>
    <w:rsid w:val="00946F43"/>
    <w:rsid w:val="00946FD5"/>
    <w:rsid w:val="00947B40"/>
    <w:rsid w:val="00947CF3"/>
    <w:rsid w:val="00947D6E"/>
    <w:rsid w:val="00947FA5"/>
    <w:rsid w:val="00950332"/>
    <w:rsid w:val="009503EA"/>
    <w:rsid w:val="00950717"/>
    <w:rsid w:val="009507EB"/>
    <w:rsid w:val="009509B0"/>
    <w:rsid w:val="00950AB9"/>
    <w:rsid w:val="00950C0C"/>
    <w:rsid w:val="00950C52"/>
    <w:rsid w:val="00950E6A"/>
    <w:rsid w:val="00951034"/>
    <w:rsid w:val="009510FF"/>
    <w:rsid w:val="0095159F"/>
    <w:rsid w:val="00951649"/>
    <w:rsid w:val="0095175B"/>
    <w:rsid w:val="00951A1A"/>
    <w:rsid w:val="00952036"/>
    <w:rsid w:val="00952212"/>
    <w:rsid w:val="0095272E"/>
    <w:rsid w:val="00952B3B"/>
    <w:rsid w:val="009533B2"/>
    <w:rsid w:val="009536D2"/>
    <w:rsid w:val="00953978"/>
    <w:rsid w:val="00953D82"/>
    <w:rsid w:val="00954120"/>
    <w:rsid w:val="0095430B"/>
    <w:rsid w:val="009544E9"/>
    <w:rsid w:val="00954BFA"/>
    <w:rsid w:val="0095550D"/>
    <w:rsid w:val="00955613"/>
    <w:rsid w:val="00955709"/>
    <w:rsid w:val="009557A9"/>
    <w:rsid w:val="009559AA"/>
    <w:rsid w:val="00955A48"/>
    <w:rsid w:val="00955D1F"/>
    <w:rsid w:val="00955EE9"/>
    <w:rsid w:val="00955FF8"/>
    <w:rsid w:val="0095633B"/>
    <w:rsid w:val="0095667D"/>
    <w:rsid w:val="00956794"/>
    <w:rsid w:val="00956798"/>
    <w:rsid w:val="00956981"/>
    <w:rsid w:val="00956A38"/>
    <w:rsid w:val="00956E84"/>
    <w:rsid w:val="00957044"/>
    <w:rsid w:val="00957216"/>
    <w:rsid w:val="009574F3"/>
    <w:rsid w:val="009576CF"/>
    <w:rsid w:val="00957A7C"/>
    <w:rsid w:val="009601ED"/>
    <w:rsid w:val="00960284"/>
    <w:rsid w:val="00960289"/>
    <w:rsid w:val="009609C2"/>
    <w:rsid w:val="00960A38"/>
    <w:rsid w:val="00960BD4"/>
    <w:rsid w:val="00960E14"/>
    <w:rsid w:val="00961457"/>
    <w:rsid w:val="00961612"/>
    <w:rsid w:val="00961FA0"/>
    <w:rsid w:val="0096204F"/>
    <w:rsid w:val="00962055"/>
    <w:rsid w:val="00962386"/>
    <w:rsid w:val="00962CB7"/>
    <w:rsid w:val="00962D42"/>
    <w:rsid w:val="00962E74"/>
    <w:rsid w:val="009631FC"/>
    <w:rsid w:val="0096350F"/>
    <w:rsid w:val="009636FA"/>
    <w:rsid w:val="0096372B"/>
    <w:rsid w:val="00963B6A"/>
    <w:rsid w:val="00963B8B"/>
    <w:rsid w:val="00963D88"/>
    <w:rsid w:val="00963E00"/>
    <w:rsid w:val="009642F7"/>
    <w:rsid w:val="00964EF9"/>
    <w:rsid w:val="00964F39"/>
    <w:rsid w:val="00965324"/>
    <w:rsid w:val="0096590C"/>
    <w:rsid w:val="00965AE2"/>
    <w:rsid w:val="00965CE2"/>
    <w:rsid w:val="00966592"/>
    <w:rsid w:val="009665B9"/>
    <w:rsid w:val="00966668"/>
    <w:rsid w:val="009669B4"/>
    <w:rsid w:val="00966D0D"/>
    <w:rsid w:val="00966F3E"/>
    <w:rsid w:val="0096728B"/>
    <w:rsid w:val="0096733E"/>
    <w:rsid w:val="009673B9"/>
    <w:rsid w:val="00967698"/>
    <w:rsid w:val="00967D8E"/>
    <w:rsid w:val="00970579"/>
    <w:rsid w:val="009707A8"/>
    <w:rsid w:val="00970C5B"/>
    <w:rsid w:val="00970EA1"/>
    <w:rsid w:val="00971377"/>
    <w:rsid w:val="00971475"/>
    <w:rsid w:val="00971950"/>
    <w:rsid w:val="00971A7E"/>
    <w:rsid w:val="00971ECD"/>
    <w:rsid w:val="00972201"/>
    <w:rsid w:val="00972388"/>
    <w:rsid w:val="00972428"/>
    <w:rsid w:val="009725A7"/>
    <w:rsid w:val="00972CB0"/>
    <w:rsid w:val="00972D58"/>
    <w:rsid w:val="00972E6D"/>
    <w:rsid w:val="009730B0"/>
    <w:rsid w:val="0097315F"/>
    <w:rsid w:val="00973177"/>
    <w:rsid w:val="00973466"/>
    <w:rsid w:val="00973650"/>
    <w:rsid w:val="009736BF"/>
    <w:rsid w:val="009738D7"/>
    <w:rsid w:val="009738E0"/>
    <w:rsid w:val="0097397D"/>
    <w:rsid w:val="009742F5"/>
    <w:rsid w:val="009746A5"/>
    <w:rsid w:val="00974933"/>
    <w:rsid w:val="0097496A"/>
    <w:rsid w:val="00974CC7"/>
    <w:rsid w:val="00974F78"/>
    <w:rsid w:val="00975067"/>
    <w:rsid w:val="00975131"/>
    <w:rsid w:val="009753A4"/>
    <w:rsid w:val="00975541"/>
    <w:rsid w:val="00975563"/>
    <w:rsid w:val="00975906"/>
    <w:rsid w:val="00975980"/>
    <w:rsid w:val="00975B4B"/>
    <w:rsid w:val="00975EDF"/>
    <w:rsid w:val="009764AC"/>
    <w:rsid w:val="0097654D"/>
    <w:rsid w:val="009767B5"/>
    <w:rsid w:val="00976BD3"/>
    <w:rsid w:val="0097713E"/>
    <w:rsid w:val="00977219"/>
    <w:rsid w:val="0097747E"/>
    <w:rsid w:val="009774BD"/>
    <w:rsid w:val="00977867"/>
    <w:rsid w:val="00977A71"/>
    <w:rsid w:val="00977A91"/>
    <w:rsid w:val="00977D6B"/>
    <w:rsid w:val="00977E72"/>
    <w:rsid w:val="00980001"/>
    <w:rsid w:val="00980018"/>
    <w:rsid w:val="00980105"/>
    <w:rsid w:val="009802F5"/>
    <w:rsid w:val="009802FF"/>
    <w:rsid w:val="009804C6"/>
    <w:rsid w:val="00980575"/>
    <w:rsid w:val="0098061A"/>
    <w:rsid w:val="00980902"/>
    <w:rsid w:val="009809A0"/>
    <w:rsid w:val="00980A96"/>
    <w:rsid w:val="00980C03"/>
    <w:rsid w:val="00980EEE"/>
    <w:rsid w:val="009815B9"/>
    <w:rsid w:val="00981B4D"/>
    <w:rsid w:val="00981CAF"/>
    <w:rsid w:val="00981DE9"/>
    <w:rsid w:val="00981F4A"/>
    <w:rsid w:val="009821D6"/>
    <w:rsid w:val="009829BD"/>
    <w:rsid w:val="00982AB1"/>
    <w:rsid w:val="009830BE"/>
    <w:rsid w:val="00983205"/>
    <w:rsid w:val="009835DD"/>
    <w:rsid w:val="0098361A"/>
    <w:rsid w:val="009836BB"/>
    <w:rsid w:val="009836BC"/>
    <w:rsid w:val="00983840"/>
    <w:rsid w:val="009838EE"/>
    <w:rsid w:val="00983E80"/>
    <w:rsid w:val="00983F4B"/>
    <w:rsid w:val="0098404E"/>
    <w:rsid w:val="0098449B"/>
    <w:rsid w:val="009848A2"/>
    <w:rsid w:val="009848D3"/>
    <w:rsid w:val="00984999"/>
    <w:rsid w:val="00984A6B"/>
    <w:rsid w:val="00984BC4"/>
    <w:rsid w:val="0098560D"/>
    <w:rsid w:val="009856A5"/>
    <w:rsid w:val="0098594A"/>
    <w:rsid w:val="00985D78"/>
    <w:rsid w:val="00985FD6"/>
    <w:rsid w:val="0098659C"/>
    <w:rsid w:val="00986905"/>
    <w:rsid w:val="00986C8B"/>
    <w:rsid w:val="00986EA0"/>
    <w:rsid w:val="00986F3F"/>
    <w:rsid w:val="00987177"/>
    <w:rsid w:val="00987876"/>
    <w:rsid w:val="0099024A"/>
    <w:rsid w:val="009904EC"/>
    <w:rsid w:val="00990548"/>
    <w:rsid w:val="00990B25"/>
    <w:rsid w:val="00990B72"/>
    <w:rsid w:val="00990F98"/>
    <w:rsid w:val="00990FAB"/>
    <w:rsid w:val="00991165"/>
    <w:rsid w:val="00991640"/>
    <w:rsid w:val="009916A5"/>
    <w:rsid w:val="00991904"/>
    <w:rsid w:val="0099194A"/>
    <w:rsid w:val="00991B1A"/>
    <w:rsid w:val="009922FF"/>
    <w:rsid w:val="009924B6"/>
    <w:rsid w:val="009925F5"/>
    <w:rsid w:val="00992675"/>
    <w:rsid w:val="00992822"/>
    <w:rsid w:val="00992C8B"/>
    <w:rsid w:val="00992D1A"/>
    <w:rsid w:val="00993283"/>
    <w:rsid w:val="009932F7"/>
    <w:rsid w:val="009934E1"/>
    <w:rsid w:val="009934EC"/>
    <w:rsid w:val="00993963"/>
    <w:rsid w:val="00993972"/>
    <w:rsid w:val="00993A02"/>
    <w:rsid w:val="00993E0B"/>
    <w:rsid w:val="00993E9F"/>
    <w:rsid w:val="00993F3A"/>
    <w:rsid w:val="00994047"/>
    <w:rsid w:val="0099449E"/>
    <w:rsid w:val="009944F8"/>
    <w:rsid w:val="0099452B"/>
    <w:rsid w:val="00994820"/>
    <w:rsid w:val="009949A1"/>
    <w:rsid w:val="00994BB0"/>
    <w:rsid w:val="00994BC3"/>
    <w:rsid w:val="00994CA9"/>
    <w:rsid w:val="00994E57"/>
    <w:rsid w:val="009951D6"/>
    <w:rsid w:val="009952EC"/>
    <w:rsid w:val="0099535B"/>
    <w:rsid w:val="009957CA"/>
    <w:rsid w:val="009958E8"/>
    <w:rsid w:val="00996C9D"/>
    <w:rsid w:val="00997170"/>
    <w:rsid w:val="0099773C"/>
    <w:rsid w:val="009979B6"/>
    <w:rsid w:val="00997B43"/>
    <w:rsid w:val="00997E76"/>
    <w:rsid w:val="009A0413"/>
    <w:rsid w:val="009A0483"/>
    <w:rsid w:val="009A0508"/>
    <w:rsid w:val="009A05AB"/>
    <w:rsid w:val="009A08D1"/>
    <w:rsid w:val="009A09DB"/>
    <w:rsid w:val="009A0B00"/>
    <w:rsid w:val="009A109A"/>
    <w:rsid w:val="009A17A1"/>
    <w:rsid w:val="009A2519"/>
    <w:rsid w:val="009A2E2A"/>
    <w:rsid w:val="009A331E"/>
    <w:rsid w:val="009A34D2"/>
    <w:rsid w:val="009A3570"/>
    <w:rsid w:val="009A36B8"/>
    <w:rsid w:val="009A36F1"/>
    <w:rsid w:val="009A38B6"/>
    <w:rsid w:val="009A3912"/>
    <w:rsid w:val="009A3CD6"/>
    <w:rsid w:val="009A42AF"/>
    <w:rsid w:val="009A42E4"/>
    <w:rsid w:val="009A434C"/>
    <w:rsid w:val="009A445A"/>
    <w:rsid w:val="009A479C"/>
    <w:rsid w:val="009A4B08"/>
    <w:rsid w:val="009A5173"/>
    <w:rsid w:val="009A5574"/>
    <w:rsid w:val="009A5C02"/>
    <w:rsid w:val="009A5D20"/>
    <w:rsid w:val="009A6921"/>
    <w:rsid w:val="009A6AA4"/>
    <w:rsid w:val="009A6B62"/>
    <w:rsid w:val="009A7105"/>
    <w:rsid w:val="009A71D2"/>
    <w:rsid w:val="009A75F8"/>
    <w:rsid w:val="009A7E4A"/>
    <w:rsid w:val="009A7F76"/>
    <w:rsid w:val="009B0010"/>
    <w:rsid w:val="009B02A2"/>
    <w:rsid w:val="009B05B8"/>
    <w:rsid w:val="009B05EE"/>
    <w:rsid w:val="009B07B2"/>
    <w:rsid w:val="009B09D7"/>
    <w:rsid w:val="009B0A07"/>
    <w:rsid w:val="009B0ACB"/>
    <w:rsid w:val="009B0BAD"/>
    <w:rsid w:val="009B0C6C"/>
    <w:rsid w:val="009B0E3C"/>
    <w:rsid w:val="009B1010"/>
    <w:rsid w:val="009B1032"/>
    <w:rsid w:val="009B119C"/>
    <w:rsid w:val="009B1B40"/>
    <w:rsid w:val="009B1B82"/>
    <w:rsid w:val="009B1DEE"/>
    <w:rsid w:val="009B25A6"/>
    <w:rsid w:val="009B2B16"/>
    <w:rsid w:val="009B2B37"/>
    <w:rsid w:val="009B2BD9"/>
    <w:rsid w:val="009B2CE7"/>
    <w:rsid w:val="009B2ED2"/>
    <w:rsid w:val="009B308E"/>
    <w:rsid w:val="009B34F1"/>
    <w:rsid w:val="009B35C2"/>
    <w:rsid w:val="009B374B"/>
    <w:rsid w:val="009B3756"/>
    <w:rsid w:val="009B375C"/>
    <w:rsid w:val="009B377D"/>
    <w:rsid w:val="009B3870"/>
    <w:rsid w:val="009B3891"/>
    <w:rsid w:val="009B3951"/>
    <w:rsid w:val="009B396C"/>
    <w:rsid w:val="009B3D56"/>
    <w:rsid w:val="009B3E1E"/>
    <w:rsid w:val="009B440B"/>
    <w:rsid w:val="009B458C"/>
    <w:rsid w:val="009B4A3E"/>
    <w:rsid w:val="009B4B0B"/>
    <w:rsid w:val="009B4CDD"/>
    <w:rsid w:val="009B50D5"/>
    <w:rsid w:val="009B5533"/>
    <w:rsid w:val="009B5B72"/>
    <w:rsid w:val="009B5F11"/>
    <w:rsid w:val="009B6504"/>
    <w:rsid w:val="009B65C5"/>
    <w:rsid w:val="009B671B"/>
    <w:rsid w:val="009B697A"/>
    <w:rsid w:val="009B6C19"/>
    <w:rsid w:val="009B6E49"/>
    <w:rsid w:val="009B7186"/>
    <w:rsid w:val="009B74A2"/>
    <w:rsid w:val="009B7A56"/>
    <w:rsid w:val="009B7A5B"/>
    <w:rsid w:val="009B7A82"/>
    <w:rsid w:val="009B7B0A"/>
    <w:rsid w:val="009B7B6F"/>
    <w:rsid w:val="009B7BF4"/>
    <w:rsid w:val="009C08AE"/>
    <w:rsid w:val="009C0970"/>
    <w:rsid w:val="009C0A11"/>
    <w:rsid w:val="009C0D14"/>
    <w:rsid w:val="009C0E35"/>
    <w:rsid w:val="009C0F40"/>
    <w:rsid w:val="009C138D"/>
    <w:rsid w:val="009C16F9"/>
    <w:rsid w:val="009C1882"/>
    <w:rsid w:val="009C1DB0"/>
    <w:rsid w:val="009C2113"/>
    <w:rsid w:val="009C230F"/>
    <w:rsid w:val="009C24EE"/>
    <w:rsid w:val="009C2935"/>
    <w:rsid w:val="009C3024"/>
    <w:rsid w:val="009C3101"/>
    <w:rsid w:val="009C332C"/>
    <w:rsid w:val="009C3479"/>
    <w:rsid w:val="009C3545"/>
    <w:rsid w:val="009C4259"/>
    <w:rsid w:val="009C4281"/>
    <w:rsid w:val="009C4926"/>
    <w:rsid w:val="009C4981"/>
    <w:rsid w:val="009C4B88"/>
    <w:rsid w:val="009C4CCB"/>
    <w:rsid w:val="009C4E71"/>
    <w:rsid w:val="009C5013"/>
    <w:rsid w:val="009C507F"/>
    <w:rsid w:val="009C5347"/>
    <w:rsid w:val="009C542A"/>
    <w:rsid w:val="009C5719"/>
    <w:rsid w:val="009C59C4"/>
    <w:rsid w:val="009C5C44"/>
    <w:rsid w:val="009C5C4A"/>
    <w:rsid w:val="009C5E44"/>
    <w:rsid w:val="009C6033"/>
    <w:rsid w:val="009C60A5"/>
    <w:rsid w:val="009C60DB"/>
    <w:rsid w:val="009C61EF"/>
    <w:rsid w:val="009C63C6"/>
    <w:rsid w:val="009C6772"/>
    <w:rsid w:val="009C69B4"/>
    <w:rsid w:val="009C6B16"/>
    <w:rsid w:val="009C6BBB"/>
    <w:rsid w:val="009C6D29"/>
    <w:rsid w:val="009C731B"/>
    <w:rsid w:val="009C7398"/>
    <w:rsid w:val="009C74EB"/>
    <w:rsid w:val="009C764A"/>
    <w:rsid w:val="009C787E"/>
    <w:rsid w:val="009C79CB"/>
    <w:rsid w:val="009C7A14"/>
    <w:rsid w:val="009C7C75"/>
    <w:rsid w:val="009C7E87"/>
    <w:rsid w:val="009D0472"/>
    <w:rsid w:val="009D08DF"/>
    <w:rsid w:val="009D0946"/>
    <w:rsid w:val="009D0C18"/>
    <w:rsid w:val="009D0C4F"/>
    <w:rsid w:val="009D0F3E"/>
    <w:rsid w:val="009D105A"/>
    <w:rsid w:val="009D1334"/>
    <w:rsid w:val="009D133F"/>
    <w:rsid w:val="009D1868"/>
    <w:rsid w:val="009D1C46"/>
    <w:rsid w:val="009D1F46"/>
    <w:rsid w:val="009D1FE6"/>
    <w:rsid w:val="009D2541"/>
    <w:rsid w:val="009D2D1D"/>
    <w:rsid w:val="009D2DE8"/>
    <w:rsid w:val="009D35D4"/>
    <w:rsid w:val="009D3619"/>
    <w:rsid w:val="009D3668"/>
    <w:rsid w:val="009D3AFF"/>
    <w:rsid w:val="009D3C69"/>
    <w:rsid w:val="009D3D12"/>
    <w:rsid w:val="009D3DD7"/>
    <w:rsid w:val="009D3E0B"/>
    <w:rsid w:val="009D3F6B"/>
    <w:rsid w:val="009D412F"/>
    <w:rsid w:val="009D4178"/>
    <w:rsid w:val="009D43CD"/>
    <w:rsid w:val="009D45F1"/>
    <w:rsid w:val="009D4724"/>
    <w:rsid w:val="009D473A"/>
    <w:rsid w:val="009D4BEF"/>
    <w:rsid w:val="009D4F0B"/>
    <w:rsid w:val="009D50F3"/>
    <w:rsid w:val="009D54D5"/>
    <w:rsid w:val="009D5891"/>
    <w:rsid w:val="009D5B15"/>
    <w:rsid w:val="009D5B85"/>
    <w:rsid w:val="009D5F37"/>
    <w:rsid w:val="009D5FAA"/>
    <w:rsid w:val="009D6313"/>
    <w:rsid w:val="009D6CEA"/>
    <w:rsid w:val="009D72F4"/>
    <w:rsid w:val="009D7301"/>
    <w:rsid w:val="009D748F"/>
    <w:rsid w:val="009D74FB"/>
    <w:rsid w:val="009D76F3"/>
    <w:rsid w:val="009D7D23"/>
    <w:rsid w:val="009E03BF"/>
    <w:rsid w:val="009E04DE"/>
    <w:rsid w:val="009E0A36"/>
    <w:rsid w:val="009E0B61"/>
    <w:rsid w:val="009E0BC8"/>
    <w:rsid w:val="009E0F23"/>
    <w:rsid w:val="009E131F"/>
    <w:rsid w:val="009E17CC"/>
    <w:rsid w:val="009E1CAD"/>
    <w:rsid w:val="009E1D06"/>
    <w:rsid w:val="009E1D07"/>
    <w:rsid w:val="009E1E1F"/>
    <w:rsid w:val="009E207A"/>
    <w:rsid w:val="009E2292"/>
    <w:rsid w:val="009E2481"/>
    <w:rsid w:val="009E27F2"/>
    <w:rsid w:val="009E28C1"/>
    <w:rsid w:val="009E2FCF"/>
    <w:rsid w:val="009E3154"/>
    <w:rsid w:val="009E35CD"/>
    <w:rsid w:val="009E3B65"/>
    <w:rsid w:val="009E3C89"/>
    <w:rsid w:val="009E3D8C"/>
    <w:rsid w:val="009E3E51"/>
    <w:rsid w:val="009E3E6D"/>
    <w:rsid w:val="009E3F0B"/>
    <w:rsid w:val="009E3F6D"/>
    <w:rsid w:val="009E3F86"/>
    <w:rsid w:val="009E4133"/>
    <w:rsid w:val="009E4F38"/>
    <w:rsid w:val="009E525D"/>
    <w:rsid w:val="009E52E3"/>
    <w:rsid w:val="009E5313"/>
    <w:rsid w:val="009E587D"/>
    <w:rsid w:val="009E59A1"/>
    <w:rsid w:val="009E5A87"/>
    <w:rsid w:val="009E5FEF"/>
    <w:rsid w:val="009E7DAD"/>
    <w:rsid w:val="009E7E9D"/>
    <w:rsid w:val="009F07D1"/>
    <w:rsid w:val="009F0984"/>
    <w:rsid w:val="009F0988"/>
    <w:rsid w:val="009F09EF"/>
    <w:rsid w:val="009F0F2F"/>
    <w:rsid w:val="009F1006"/>
    <w:rsid w:val="009F16BC"/>
    <w:rsid w:val="009F1743"/>
    <w:rsid w:val="009F1AFC"/>
    <w:rsid w:val="009F1DE6"/>
    <w:rsid w:val="009F1E59"/>
    <w:rsid w:val="009F2107"/>
    <w:rsid w:val="009F26B0"/>
    <w:rsid w:val="009F29A0"/>
    <w:rsid w:val="009F2B14"/>
    <w:rsid w:val="009F2F07"/>
    <w:rsid w:val="009F3084"/>
    <w:rsid w:val="009F3328"/>
    <w:rsid w:val="009F3813"/>
    <w:rsid w:val="009F3D69"/>
    <w:rsid w:val="009F3E36"/>
    <w:rsid w:val="009F3F03"/>
    <w:rsid w:val="009F4131"/>
    <w:rsid w:val="009F42D7"/>
    <w:rsid w:val="009F440F"/>
    <w:rsid w:val="009F4A77"/>
    <w:rsid w:val="009F4AA7"/>
    <w:rsid w:val="009F4AF7"/>
    <w:rsid w:val="009F4D1B"/>
    <w:rsid w:val="009F4FBD"/>
    <w:rsid w:val="009F5120"/>
    <w:rsid w:val="009F56FA"/>
    <w:rsid w:val="009F588A"/>
    <w:rsid w:val="009F5894"/>
    <w:rsid w:val="009F5ED4"/>
    <w:rsid w:val="009F5F46"/>
    <w:rsid w:val="009F6115"/>
    <w:rsid w:val="009F62DD"/>
    <w:rsid w:val="009F642F"/>
    <w:rsid w:val="009F6479"/>
    <w:rsid w:val="009F6663"/>
    <w:rsid w:val="009F6A2B"/>
    <w:rsid w:val="009F6BDA"/>
    <w:rsid w:val="009F6C6D"/>
    <w:rsid w:val="009F6EC3"/>
    <w:rsid w:val="009F6FD7"/>
    <w:rsid w:val="009F75DE"/>
    <w:rsid w:val="009F7662"/>
    <w:rsid w:val="009F781D"/>
    <w:rsid w:val="009F7903"/>
    <w:rsid w:val="009F7B08"/>
    <w:rsid w:val="009F7D34"/>
    <w:rsid w:val="00A001A2"/>
    <w:rsid w:val="00A0066E"/>
    <w:rsid w:val="00A01029"/>
    <w:rsid w:val="00A01265"/>
    <w:rsid w:val="00A01451"/>
    <w:rsid w:val="00A01674"/>
    <w:rsid w:val="00A0181B"/>
    <w:rsid w:val="00A01908"/>
    <w:rsid w:val="00A01D09"/>
    <w:rsid w:val="00A01F8C"/>
    <w:rsid w:val="00A02497"/>
    <w:rsid w:val="00A026E3"/>
    <w:rsid w:val="00A029F8"/>
    <w:rsid w:val="00A02BCF"/>
    <w:rsid w:val="00A02CBA"/>
    <w:rsid w:val="00A02DD1"/>
    <w:rsid w:val="00A02EEE"/>
    <w:rsid w:val="00A02FE2"/>
    <w:rsid w:val="00A03395"/>
    <w:rsid w:val="00A03817"/>
    <w:rsid w:val="00A03C43"/>
    <w:rsid w:val="00A03C47"/>
    <w:rsid w:val="00A0468B"/>
    <w:rsid w:val="00A046CE"/>
    <w:rsid w:val="00A04786"/>
    <w:rsid w:val="00A049DF"/>
    <w:rsid w:val="00A04AEE"/>
    <w:rsid w:val="00A04D05"/>
    <w:rsid w:val="00A04F15"/>
    <w:rsid w:val="00A0502D"/>
    <w:rsid w:val="00A050D5"/>
    <w:rsid w:val="00A05304"/>
    <w:rsid w:val="00A05468"/>
    <w:rsid w:val="00A0554D"/>
    <w:rsid w:val="00A0590B"/>
    <w:rsid w:val="00A05A5A"/>
    <w:rsid w:val="00A05B28"/>
    <w:rsid w:val="00A05BD4"/>
    <w:rsid w:val="00A06304"/>
    <w:rsid w:val="00A06314"/>
    <w:rsid w:val="00A06417"/>
    <w:rsid w:val="00A06AA0"/>
    <w:rsid w:val="00A06AAA"/>
    <w:rsid w:val="00A06E0E"/>
    <w:rsid w:val="00A0718D"/>
    <w:rsid w:val="00A07D29"/>
    <w:rsid w:val="00A07F2F"/>
    <w:rsid w:val="00A07F85"/>
    <w:rsid w:val="00A10BD1"/>
    <w:rsid w:val="00A10DA3"/>
    <w:rsid w:val="00A10F01"/>
    <w:rsid w:val="00A10F8C"/>
    <w:rsid w:val="00A10FC1"/>
    <w:rsid w:val="00A10FC6"/>
    <w:rsid w:val="00A110FA"/>
    <w:rsid w:val="00A11136"/>
    <w:rsid w:val="00A111F9"/>
    <w:rsid w:val="00A114A4"/>
    <w:rsid w:val="00A11611"/>
    <w:rsid w:val="00A123B6"/>
    <w:rsid w:val="00A12434"/>
    <w:rsid w:val="00A1277B"/>
    <w:rsid w:val="00A127D3"/>
    <w:rsid w:val="00A12C92"/>
    <w:rsid w:val="00A12D38"/>
    <w:rsid w:val="00A132C2"/>
    <w:rsid w:val="00A13764"/>
    <w:rsid w:val="00A137BD"/>
    <w:rsid w:val="00A1383D"/>
    <w:rsid w:val="00A13B1D"/>
    <w:rsid w:val="00A13DB6"/>
    <w:rsid w:val="00A13F07"/>
    <w:rsid w:val="00A13FF1"/>
    <w:rsid w:val="00A14496"/>
    <w:rsid w:val="00A14943"/>
    <w:rsid w:val="00A151FA"/>
    <w:rsid w:val="00A151FE"/>
    <w:rsid w:val="00A154FE"/>
    <w:rsid w:val="00A15514"/>
    <w:rsid w:val="00A15540"/>
    <w:rsid w:val="00A15E46"/>
    <w:rsid w:val="00A1611B"/>
    <w:rsid w:val="00A16190"/>
    <w:rsid w:val="00A16244"/>
    <w:rsid w:val="00A163F0"/>
    <w:rsid w:val="00A16CDF"/>
    <w:rsid w:val="00A16D8A"/>
    <w:rsid w:val="00A17050"/>
    <w:rsid w:val="00A171DE"/>
    <w:rsid w:val="00A17378"/>
    <w:rsid w:val="00A1790C"/>
    <w:rsid w:val="00A17F2B"/>
    <w:rsid w:val="00A20112"/>
    <w:rsid w:val="00A2073E"/>
    <w:rsid w:val="00A20CC1"/>
    <w:rsid w:val="00A20E7B"/>
    <w:rsid w:val="00A210E2"/>
    <w:rsid w:val="00A210F2"/>
    <w:rsid w:val="00A21252"/>
    <w:rsid w:val="00A21A8A"/>
    <w:rsid w:val="00A21B5E"/>
    <w:rsid w:val="00A21FE4"/>
    <w:rsid w:val="00A22190"/>
    <w:rsid w:val="00A226F0"/>
    <w:rsid w:val="00A22A74"/>
    <w:rsid w:val="00A23338"/>
    <w:rsid w:val="00A23CB8"/>
    <w:rsid w:val="00A23CCB"/>
    <w:rsid w:val="00A243BC"/>
    <w:rsid w:val="00A2446A"/>
    <w:rsid w:val="00A24751"/>
    <w:rsid w:val="00A24826"/>
    <w:rsid w:val="00A24F80"/>
    <w:rsid w:val="00A255E6"/>
    <w:rsid w:val="00A259DC"/>
    <w:rsid w:val="00A25D42"/>
    <w:rsid w:val="00A25FE1"/>
    <w:rsid w:val="00A26287"/>
    <w:rsid w:val="00A26493"/>
    <w:rsid w:val="00A26679"/>
    <w:rsid w:val="00A26909"/>
    <w:rsid w:val="00A2697B"/>
    <w:rsid w:val="00A26DB4"/>
    <w:rsid w:val="00A27228"/>
    <w:rsid w:val="00A27404"/>
    <w:rsid w:val="00A27979"/>
    <w:rsid w:val="00A27AE0"/>
    <w:rsid w:val="00A27BC6"/>
    <w:rsid w:val="00A27D60"/>
    <w:rsid w:val="00A27DF4"/>
    <w:rsid w:val="00A30197"/>
    <w:rsid w:val="00A3055F"/>
    <w:rsid w:val="00A3059F"/>
    <w:rsid w:val="00A3078B"/>
    <w:rsid w:val="00A3097B"/>
    <w:rsid w:val="00A30B1F"/>
    <w:rsid w:val="00A311CD"/>
    <w:rsid w:val="00A3161C"/>
    <w:rsid w:val="00A316AE"/>
    <w:rsid w:val="00A31867"/>
    <w:rsid w:val="00A31C47"/>
    <w:rsid w:val="00A31C98"/>
    <w:rsid w:val="00A31CC0"/>
    <w:rsid w:val="00A31D26"/>
    <w:rsid w:val="00A31FAE"/>
    <w:rsid w:val="00A31FE7"/>
    <w:rsid w:val="00A32073"/>
    <w:rsid w:val="00A3236E"/>
    <w:rsid w:val="00A325DC"/>
    <w:rsid w:val="00A325F3"/>
    <w:rsid w:val="00A326BE"/>
    <w:rsid w:val="00A3275A"/>
    <w:rsid w:val="00A32899"/>
    <w:rsid w:val="00A3309C"/>
    <w:rsid w:val="00A3332B"/>
    <w:rsid w:val="00A33375"/>
    <w:rsid w:val="00A33854"/>
    <w:rsid w:val="00A33A6D"/>
    <w:rsid w:val="00A33B53"/>
    <w:rsid w:val="00A33B66"/>
    <w:rsid w:val="00A34260"/>
    <w:rsid w:val="00A34DAD"/>
    <w:rsid w:val="00A34FCD"/>
    <w:rsid w:val="00A352F9"/>
    <w:rsid w:val="00A35342"/>
    <w:rsid w:val="00A35558"/>
    <w:rsid w:val="00A35615"/>
    <w:rsid w:val="00A356A7"/>
    <w:rsid w:val="00A35999"/>
    <w:rsid w:val="00A35BDC"/>
    <w:rsid w:val="00A35DAD"/>
    <w:rsid w:val="00A35E19"/>
    <w:rsid w:val="00A36170"/>
    <w:rsid w:val="00A364DE"/>
    <w:rsid w:val="00A368E5"/>
    <w:rsid w:val="00A36916"/>
    <w:rsid w:val="00A36C65"/>
    <w:rsid w:val="00A36D36"/>
    <w:rsid w:val="00A36D38"/>
    <w:rsid w:val="00A36F06"/>
    <w:rsid w:val="00A376C3"/>
    <w:rsid w:val="00A378A4"/>
    <w:rsid w:val="00A378D3"/>
    <w:rsid w:val="00A37EA5"/>
    <w:rsid w:val="00A400E4"/>
    <w:rsid w:val="00A40270"/>
    <w:rsid w:val="00A402C8"/>
    <w:rsid w:val="00A40D26"/>
    <w:rsid w:val="00A40DD6"/>
    <w:rsid w:val="00A410E2"/>
    <w:rsid w:val="00A4112D"/>
    <w:rsid w:val="00A4182A"/>
    <w:rsid w:val="00A419A0"/>
    <w:rsid w:val="00A419C5"/>
    <w:rsid w:val="00A41B61"/>
    <w:rsid w:val="00A41EED"/>
    <w:rsid w:val="00A42048"/>
    <w:rsid w:val="00A425F3"/>
    <w:rsid w:val="00A42829"/>
    <w:rsid w:val="00A42897"/>
    <w:rsid w:val="00A42D68"/>
    <w:rsid w:val="00A42ED8"/>
    <w:rsid w:val="00A4319B"/>
    <w:rsid w:val="00A431F7"/>
    <w:rsid w:val="00A43338"/>
    <w:rsid w:val="00A43596"/>
    <w:rsid w:val="00A43730"/>
    <w:rsid w:val="00A43D85"/>
    <w:rsid w:val="00A43D9B"/>
    <w:rsid w:val="00A4406F"/>
    <w:rsid w:val="00A4407E"/>
    <w:rsid w:val="00A4409D"/>
    <w:rsid w:val="00A441A3"/>
    <w:rsid w:val="00A444C6"/>
    <w:rsid w:val="00A446F4"/>
    <w:rsid w:val="00A44BCB"/>
    <w:rsid w:val="00A44F6A"/>
    <w:rsid w:val="00A450AF"/>
    <w:rsid w:val="00A451C1"/>
    <w:rsid w:val="00A4563B"/>
    <w:rsid w:val="00A459E2"/>
    <w:rsid w:val="00A45B22"/>
    <w:rsid w:val="00A45B9F"/>
    <w:rsid w:val="00A46075"/>
    <w:rsid w:val="00A461CF"/>
    <w:rsid w:val="00A46261"/>
    <w:rsid w:val="00A46462"/>
    <w:rsid w:val="00A46489"/>
    <w:rsid w:val="00A46504"/>
    <w:rsid w:val="00A46591"/>
    <w:rsid w:val="00A465BB"/>
    <w:rsid w:val="00A46817"/>
    <w:rsid w:val="00A468AB"/>
    <w:rsid w:val="00A46E3E"/>
    <w:rsid w:val="00A46EB2"/>
    <w:rsid w:val="00A47138"/>
    <w:rsid w:val="00A47161"/>
    <w:rsid w:val="00A47610"/>
    <w:rsid w:val="00A47CD0"/>
    <w:rsid w:val="00A47F82"/>
    <w:rsid w:val="00A5017F"/>
    <w:rsid w:val="00A501CA"/>
    <w:rsid w:val="00A502A9"/>
    <w:rsid w:val="00A50645"/>
    <w:rsid w:val="00A50687"/>
    <w:rsid w:val="00A50748"/>
    <w:rsid w:val="00A50AA5"/>
    <w:rsid w:val="00A50B48"/>
    <w:rsid w:val="00A510A6"/>
    <w:rsid w:val="00A5179D"/>
    <w:rsid w:val="00A51FA8"/>
    <w:rsid w:val="00A52487"/>
    <w:rsid w:val="00A52591"/>
    <w:rsid w:val="00A527F1"/>
    <w:rsid w:val="00A529ED"/>
    <w:rsid w:val="00A529F8"/>
    <w:rsid w:val="00A52F42"/>
    <w:rsid w:val="00A52F65"/>
    <w:rsid w:val="00A53290"/>
    <w:rsid w:val="00A532E3"/>
    <w:rsid w:val="00A534A5"/>
    <w:rsid w:val="00A53ACC"/>
    <w:rsid w:val="00A53B86"/>
    <w:rsid w:val="00A53C37"/>
    <w:rsid w:val="00A53DD1"/>
    <w:rsid w:val="00A545A9"/>
    <w:rsid w:val="00A5473F"/>
    <w:rsid w:val="00A54DD0"/>
    <w:rsid w:val="00A54FDB"/>
    <w:rsid w:val="00A551A4"/>
    <w:rsid w:val="00A55374"/>
    <w:rsid w:val="00A5549B"/>
    <w:rsid w:val="00A555BE"/>
    <w:rsid w:val="00A55AA6"/>
    <w:rsid w:val="00A55CBF"/>
    <w:rsid w:val="00A55E28"/>
    <w:rsid w:val="00A56009"/>
    <w:rsid w:val="00A56103"/>
    <w:rsid w:val="00A56C9D"/>
    <w:rsid w:val="00A56ECB"/>
    <w:rsid w:val="00A5746A"/>
    <w:rsid w:val="00A57E02"/>
    <w:rsid w:val="00A57F05"/>
    <w:rsid w:val="00A60465"/>
    <w:rsid w:val="00A60576"/>
    <w:rsid w:val="00A60965"/>
    <w:rsid w:val="00A60CC3"/>
    <w:rsid w:val="00A60EB0"/>
    <w:rsid w:val="00A60F38"/>
    <w:rsid w:val="00A6107B"/>
    <w:rsid w:val="00A615F8"/>
    <w:rsid w:val="00A61DF2"/>
    <w:rsid w:val="00A61F65"/>
    <w:rsid w:val="00A62112"/>
    <w:rsid w:val="00A62485"/>
    <w:rsid w:val="00A62526"/>
    <w:rsid w:val="00A62597"/>
    <w:rsid w:val="00A627CF"/>
    <w:rsid w:val="00A62931"/>
    <w:rsid w:val="00A62A7D"/>
    <w:rsid w:val="00A62D46"/>
    <w:rsid w:val="00A63027"/>
    <w:rsid w:val="00A6303F"/>
    <w:rsid w:val="00A6304B"/>
    <w:rsid w:val="00A633B7"/>
    <w:rsid w:val="00A63522"/>
    <w:rsid w:val="00A637C3"/>
    <w:rsid w:val="00A63EB3"/>
    <w:rsid w:val="00A642E7"/>
    <w:rsid w:val="00A6441A"/>
    <w:rsid w:val="00A647CD"/>
    <w:rsid w:val="00A64886"/>
    <w:rsid w:val="00A648DB"/>
    <w:rsid w:val="00A649C0"/>
    <w:rsid w:val="00A64B29"/>
    <w:rsid w:val="00A64C11"/>
    <w:rsid w:val="00A654A3"/>
    <w:rsid w:val="00A656ED"/>
    <w:rsid w:val="00A65742"/>
    <w:rsid w:val="00A664B3"/>
    <w:rsid w:val="00A66848"/>
    <w:rsid w:val="00A66CD8"/>
    <w:rsid w:val="00A671F0"/>
    <w:rsid w:val="00A67966"/>
    <w:rsid w:val="00A67BAA"/>
    <w:rsid w:val="00A67C1E"/>
    <w:rsid w:val="00A67E4C"/>
    <w:rsid w:val="00A67F51"/>
    <w:rsid w:val="00A7035C"/>
    <w:rsid w:val="00A70398"/>
    <w:rsid w:val="00A70DFC"/>
    <w:rsid w:val="00A70EBD"/>
    <w:rsid w:val="00A70FE4"/>
    <w:rsid w:val="00A71105"/>
    <w:rsid w:val="00A71442"/>
    <w:rsid w:val="00A7159D"/>
    <w:rsid w:val="00A71C6A"/>
    <w:rsid w:val="00A71DF9"/>
    <w:rsid w:val="00A72166"/>
    <w:rsid w:val="00A72284"/>
    <w:rsid w:val="00A72363"/>
    <w:rsid w:val="00A72606"/>
    <w:rsid w:val="00A729FB"/>
    <w:rsid w:val="00A72C53"/>
    <w:rsid w:val="00A72D5B"/>
    <w:rsid w:val="00A7311D"/>
    <w:rsid w:val="00A73307"/>
    <w:rsid w:val="00A73B3D"/>
    <w:rsid w:val="00A741D8"/>
    <w:rsid w:val="00A742E7"/>
    <w:rsid w:val="00A743EB"/>
    <w:rsid w:val="00A74F8E"/>
    <w:rsid w:val="00A74FCA"/>
    <w:rsid w:val="00A75DB0"/>
    <w:rsid w:val="00A76393"/>
    <w:rsid w:val="00A7678E"/>
    <w:rsid w:val="00A76AB0"/>
    <w:rsid w:val="00A76B42"/>
    <w:rsid w:val="00A76CAC"/>
    <w:rsid w:val="00A7712A"/>
    <w:rsid w:val="00A77F73"/>
    <w:rsid w:val="00A80213"/>
    <w:rsid w:val="00A802FE"/>
    <w:rsid w:val="00A80501"/>
    <w:rsid w:val="00A806DC"/>
    <w:rsid w:val="00A808BE"/>
    <w:rsid w:val="00A80C21"/>
    <w:rsid w:val="00A80C35"/>
    <w:rsid w:val="00A80F05"/>
    <w:rsid w:val="00A80F48"/>
    <w:rsid w:val="00A81609"/>
    <w:rsid w:val="00A81B33"/>
    <w:rsid w:val="00A8209D"/>
    <w:rsid w:val="00A82B89"/>
    <w:rsid w:val="00A82D66"/>
    <w:rsid w:val="00A832D6"/>
    <w:rsid w:val="00A834F7"/>
    <w:rsid w:val="00A837CF"/>
    <w:rsid w:val="00A8399B"/>
    <w:rsid w:val="00A83D2F"/>
    <w:rsid w:val="00A845D9"/>
    <w:rsid w:val="00A8470E"/>
    <w:rsid w:val="00A85001"/>
    <w:rsid w:val="00A851BD"/>
    <w:rsid w:val="00A85419"/>
    <w:rsid w:val="00A857EB"/>
    <w:rsid w:val="00A8598E"/>
    <w:rsid w:val="00A8598F"/>
    <w:rsid w:val="00A85B41"/>
    <w:rsid w:val="00A85D61"/>
    <w:rsid w:val="00A85DF4"/>
    <w:rsid w:val="00A85F76"/>
    <w:rsid w:val="00A864DB"/>
    <w:rsid w:val="00A86596"/>
    <w:rsid w:val="00A867E6"/>
    <w:rsid w:val="00A868AA"/>
    <w:rsid w:val="00A86B60"/>
    <w:rsid w:val="00A86BA6"/>
    <w:rsid w:val="00A86C70"/>
    <w:rsid w:val="00A86FC4"/>
    <w:rsid w:val="00A87484"/>
    <w:rsid w:val="00A87490"/>
    <w:rsid w:val="00A90045"/>
    <w:rsid w:val="00A901E1"/>
    <w:rsid w:val="00A9062E"/>
    <w:rsid w:val="00A90AE0"/>
    <w:rsid w:val="00A90DA4"/>
    <w:rsid w:val="00A90DEF"/>
    <w:rsid w:val="00A910B2"/>
    <w:rsid w:val="00A910D0"/>
    <w:rsid w:val="00A9143D"/>
    <w:rsid w:val="00A91686"/>
    <w:rsid w:val="00A916BE"/>
    <w:rsid w:val="00A91769"/>
    <w:rsid w:val="00A91DE8"/>
    <w:rsid w:val="00A92168"/>
    <w:rsid w:val="00A92266"/>
    <w:rsid w:val="00A923CA"/>
    <w:rsid w:val="00A92638"/>
    <w:rsid w:val="00A92EB0"/>
    <w:rsid w:val="00A9307A"/>
    <w:rsid w:val="00A94194"/>
    <w:rsid w:val="00A9455E"/>
    <w:rsid w:val="00A945DA"/>
    <w:rsid w:val="00A946C0"/>
    <w:rsid w:val="00A947D2"/>
    <w:rsid w:val="00A94846"/>
    <w:rsid w:val="00A94DE4"/>
    <w:rsid w:val="00A9538D"/>
    <w:rsid w:val="00A958BA"/>
    <w:rsid w:val="00A959FB"/>
    <w:rsid w:val="00A95C30"/>
    <w:rsid w:val="00A96050"/>
    <w:rsid w:val="00A960B3"/>
    <w:rsid w:val="00A96243"/>
    <w:rsid w:val="00A96288"/>
    <w:rsid w:val="00A96889"/>
    <w:rsid w:val="00A96906"/>
    <w:rsid w:val="00A96940"/>
    <w:rsid w:val="00A969EC"/>
    <w:rsid w:val="00A96B39"/>
    <w:rsid w:val="00A96F65"/>
    <w:rsid w:val="00A970EC"/>
    <w:rsid w:val="00A9714D"/>
    <w:rsid w:val="00A97A80"/>
    <w:rsid w:val="00A97B52"/>
    <w:rsid w:val="00A97B85"/>
    <w:rsid w:val="00A97C77"/>
    <w:rsid w:val="00A97DA9"/>
    <w:rsid w:val="00AA04E1"/>
    <w:rsid w:val="00AA05EF"/>
    <w:rsid w:val="00AA0847"/>
    <w:rsid w:val="00AA0B58"/>
    <w:rsid w:val="00AA0D93"/>
    <w:rsid w:val="00AA11F1"/>
    <w:rsid w:val="00AA12E4"/>
    <w:rsid w:val="00AA139A"/>
    <w:rsid w:val="00AA151B"/>
    <w:rsid w:val="00AA17F5"/>
    <w:rsid w:val="00AA2D00"/>
    <w:rsid w:val="00AA2F3C"/>
    <w:rsid w:val="00AA30F9"/>
    <w:rsid w:val="00AA379B"/>
    <w:rsid w:val="00AA437A"/>
    <w:rsid w:val="00AA443C"/>
    <w:rsid w:val="00AA44A2"/>
    <w:rsid w:val="00AA4613"/>
    <w:rsid w:val="00AA475E"/>
    <w:rsid w:val="00AA47B2"/>
    <w:rsid w:val="00AA4C81"/>
    <w:rsid w:val="00AA4D79"/>
    <w:rsid w:val="00AA4F9B"/>
    <w:rsid w:val="00AA53B2"/>
    <w:rsid w:val="00AA54E3"/>
    <w:rsid w:val="00AA5519"/>
    <w:rsid w:val="00AA5522"/>
    <w:rsid w:val="00AA5608"/>
    <w:rsid w:val="00AA5906"/>
    <w:rsid w:val="00AA5C21"/>
    <w:rsid w:val="00AA5C9E"/>
    <w:rsid w:val="00AA5DE0"/>
    <w:rsid w:val="00AA6581"/>
    <w:rsid w:val="00AA682C"/>
    <w:rsid w:val="00AA6835"/>
    <w:rsid w:val="00AA6B55"/>
    <w:rsid w:val="00AA6BD0"/>
    <w:rsid w:val="00AA6F41"/>
    <w:rsid w:val="00AA7595"/>
    <w:rsid w:val="00AA7898"/>
    <w:rsid w:val="00AA7AD2"/>
    <w:rsid w:val="00AA7F96"/>
    <w:rsid w:val="00AB02D4"/>
    <w:rsid w:val="00AB044A"/>
    <w:rsid w:val="00AB0582"/>
    <w:rsid w:val="00AB05E0"/>
    <w:rsid w:val="00AB0BB1"/>
    <w:rsid w:val="00AB0D9C"/>
    <w:rsid w:val="00AB0DF4"/>
    <w:rsid w:val="00AB0F02"/>
    <w:rsid w:val="00AB1060"/>
    <w:rsid w:val="00AB1114"/>
    <w:rsid w:val="00AB125A"/>
    <w:rsid w:val="00AB1A6C"/>
    <w:rsid w:val="00AB1BD1"/>
    <w:rsid w:val="00AB1D32"/>
    <w:rsid w:val="00AB1E8E"/>
    <w:rsid w:val="00AB1EE7"/>
    <w:rsid w:val="00AB2146"/>
    <w:rsid w:val="00AB2227"/>
    <w:rsid w:val="00AB2347"/>
    <w:rsid w:val="00AB236A"/>
    <w:rsid w:val="00AB251A"/>
    <w:rsid w:val="00AB25E8"/>
    <w:rsid w:val="00AB276B"/>
    <w:rsid w:val="00AB2840"/>
    <w:rsid w:val="00AB28E2"/>
    <w:rsid w:val="00AB29D0"/>
    <w:rsid w:val="00AB2E65"/>
    <w:rsid w:val="00AB3725"/>
    <w:rsid w:val="00AB3826"/>
    <w:rsid w:val="00AB3A66"/>
    <w:rsid w:val="00AB3EC7"/>
    <w:rsid w:val="00AB3F62"/>
    <w:rsid w:val="00AB47AA"/>
    <w:rsid w:val="00AB4A51"/>
    <w:rsid w:val="00AB4ADA"/>
    <w:rsid w:val="00AB4D02"/>
    <w:rsid w:val="00AB4D69"/>
    <w:rsid w:val="00AB4D82"/>
    <w:rsid w:val="00AB4EA1"/>
    <w:rsid w:val="00AB53E4"/>
    <w:rsid w:val="00AB54F3"/>
    <w:rsid w:val="00AB5874"/>
    <w:rsid w:val="00AB62B8"/>
    <w:rsid w:val="00AB6C29"/>
    <w:rsid w:val="00AB6E58"/>
    <w:rsid w:val="00AB6F07"/>
    <w:rsid w:val="00AB6FF5"/>
    <w:rsid w:val="00AB7672"/>
    <w:rsid w:val="00AC004C"/>
    <w:rsid w:val="00AC0270"/>
    <w:rsid w:val="00AC041E"/>
    <w:rsid w:val="00AC06A4"/>
    <w:rsid w:val="00AC06F3"/>
    <w:rsid w:val="00AC0801"/>
    <w:rsid w:val="00AC0972"/>
    <w:rsid w:val="00AC0A9A"/>
    <w:rsid w:val="00AC0B83"/>
    <w:rsid w:val="00AC0CA0"/>
    <w:rsid w:val="00AC0E5E"/>
    <w:rsid w:val="00AC0FD9"/>
    <w:rsid w:val="00AC11E3"/>
    <w:rsid w:val="00AC12A0"/>
    <w:rsid w:val="00AC130C"/>
    <w:rsid w:val="00AC143D"/>
    <w:rsid w:val="00AC16C2"/>
    <w:rsid w:val="00AC16F2"/>
    <w:rsid w:val="00AC185F"/>
    <w:rsid w:val="00AC190C"/>
    <w:rsid w:val="00AC1DE2"/>
    <w:rsid w:val="00AC1E52"/>
    <w:rsid w:val="00AC1E8C"/>
    <w:rsid w:val="00AC2124"/>
    <w:rsid w:val="00AC2195"/>
    <w:rsid w:val="00AC2545"/>
    <w:rsid w:val="00AC26FF"/>
    <w:rsid w:val="00AC28BA"/>
    <w:rsid w:val="00AC2BB3"/>
    <w:rsid w:val="00AC2CAB"/>
    <w:rsid w:val="00AC32F3"/>
    <w:rsid w:val="00AC3539"/>
    <w:rsid w:val="00AC3DAE"/>
    <w:rsid w:val="00AC3EDB"/>
    <w:rsid w:val="00AC4105"/>
    <w:rsid w:val="00AC41F4"/>
    <w:rsid w:val="00AC424A"/>
    <w:rsid w:val="00AC4486"/>
    <w:rsid w:val="00AC4BAC"/>
    <w:rsid w:val="00AC4D25"/>
    <w:rsid w:val="00AC4D63"/>
    <w:rsid w:val="00AC4E23"/>
    <w:rsid w:val="00AC4E81"/>
    <w:rsid w:val="00AC542E"/>
    <w:rsid w:val="00AC54B7"/>
    <w:rsid w:val="00AC54FB"/>
    <w:rsid w:val="00AC5954"/>
    <w:rsid w:val="00AC5BF7"/>
    <w:rsid w:val="00AC614C"/>
    <w:rsid w:val="00AC625C"/>
    <w:rsid w:val="00AC659F"/>
    <w:rsid w:val="00AC65AE"/>
    <w:rsid w:val="00AC6B3F"/>
    <w:rsid w:val="00AC6C7A"/>
    <w:rsid w:val="00AC7926"/>
    <w:rsid w:val="00AC7D3F"/>
    <w:rsid w:val="00AC7F33"/>
    <w:rsid w:val="00AD018E"/>
    <w:rsid w:val="00AD098E"/>
    <w:rsid w:val="00AD0B14"/>
    <w:rsid w:val="00AD0B4E"/>
    <w:rsid w:val="00AD120E"/>
    <w:rsid w:val="00AD123C"/>
    <w:rsid w:val="00AD14E1"/>
    <w:rsid w:val="00AD1514"/>
    <w:rsid w:val="00AD1761"/>
    <w:rsid w:val="00AD1C3D"/>
    <w:rsid w:val="00AD2103"/>
    <w:rsid w:val="00AD21F8"/>
    <w:rsid w:val="00AD2B08"/>
    <w:rsid w:val="00AD2B4A"/>
    <w:rsid w:val="00AD2C44"/>
    <w:rsid w:val="00AD2F6C"/>
    <w:rsid w:val="00AD331C"/>
    <w:rsid w:val="00AD3590"/>
    <w:rsid w:val="00AD35B1"/>
    <w:rsid w:val="00AD36F7"/>
    <w:rsid w:val="00AD412D"/>
    <w:rsid w:val="00AD4247"/>
    <w:rsid w:val="00AD4B4B"/>
    <w:rsid w:val="00AD535A"/>
    <w:rsid w:val="00AD54CF"/>
    <w:rsid w:val="00AD5566"/>
    <w:rsid w:val="00AD55AB"/>
    <w:rsid w:val="00AD5655"/>
    <w:rsid w:val="00AD5734"/>
    <w:rsid w:val="00AD57F9"/>
    <w:rsid w:val="00AD5D65"/>
    <w:rsid w:val="00AD635E"/>
    <w:rsid w:val="00AD65B1"/>
    <w:rsid w:val="00AD67DB"/>
    <w:rsid w:val="00AD6972"/>
    <w:rsid w:val="00AD7119"/>
    <w:rsid w:val="00AD725A"/>
    <w:rsid w:val="00AD74D2"/>
    <w:rsid w:val="00AD760F"/>
    <w:rsid w:val="00AD774B"/>
    <w:rsid w:val="00AD7ACE"/>
    <w:rsid w:val="00AD7B72"/>
    <w:rsid w:val="00AD7C91"/>
    <w:rsid w:val="00AD7DED"/>
    <w:rsid w:val="00AD7FAB"/>
    <w:rsid w:val="00AE0944"/>
    <w:rsid w:val="00AE1208"/>
    <w:rsid w:val="00AE1754"/>
    <w:rsid w:val="00AE1EC5"/>
    <w:rsid w:val="00AE20D2"/>
    <w:rsid w:val="00AE276D"/>
    <w:rsid w:val="00AE2A23"/>
    <w:rsid w:val="00AE2F21"/>
    <w:rsid w:val="00AE2FBF"/>
    <w:rsid w:val="00AE311E"/>
    <w:rsid w:val="00AE3152"/>
    <w:rsid w:val="00AE3602"/>
    <w:rsid w:val="00AE38BA"/>
    <w:rsid w:val="00AE393B"/>
    <w:rsid w:val="00AE3D28"/>
    <w:rsid w:val="00AE3D31"/>
    <w:rsid w:val="00AE41CE"/>
    <w:rsid w:val="00AE42F6"/>
    <w:rsid w:val="00AE4508"/>
    <w:rsid w:val="00AE47B4"/>
    <w:rsid w:val="00AE48A8"/>
    <w:rsid w:val="00AE4ABF"/>
    <w:rsid w:val="00AE4B7A"/>
    <w:rsid w:val="00AE4CB6"/>
    <w:rsid w:val="00AE5107"/>
    <w:rsid w:val="00AE51FA"/>
    <w:rsid w:val="00AE530E"/>
    <w:rsid w:val="00AE5652"/>
    <w:rsid w:val="00AE5AFC"/>
    <w:rsid w:val="00AE5BAF"/>
    <w:rsid w:val="00AE5E37"/>
    <w:rsid w:val="00AE649A"/>
    <w:rsid w:val="00AE682A"/>
    <w:rsid w:val="00AE7167"/>
    <w:rsid w:val="00AE72B8"/>
    <w:rsid w:val="00AE7505"/>
    <w:rsid w:val="00AE7764"/>
    <w:rsid w:val="00AE7896"/>
    <w:rsid w:val="00AE7D1C"/>
    <w:rsid w:val="00AE7EF7"/>
    <w:rsid w:val="00AF00F3"/>
    <w:rsid w:val="00AF019B"/>
    <w:rsid w:val="00AF034B"/>
    <w:rsid w:val="00AF0C0E"/>
    <w:rsid w:val="00AF0EA1"/>
    <w:rsid w:val="00AF139F"/>
    <w:rsid w:val="00AF1473"/>
    <w:rsid w:val="00AF15FD"/>
    <w:rsid w:val="00AF1614"/>
    <w:rsid w:val="00AF16D3"/>
    <w:rsid w:val="00AF172E"/>
    <w:rsid w:val="00AF17A3"/>
    <w:rsid w:val="00AF1932"/>
    <w:rsid w:val="00AF1CFA"/>
    <w:rsid w:val="00AF20D6"/>
    <w:rsid w:val="00AF22E8"/>
    <w:rsid w:val="00AF2384"/>
    <w:rsid w:val="00AF23B3"/>
    <w:rsid w:val="00AF23E4"/>
    <w:rsid w:val="00AF25DF"/>
    <w:rsid w:val="00AF26D6"/>
    <w:rsid w:val="00AF2C71"/>
    <w:rsid w:val="00AF2DB1"/>
    <w:rsid w:val="00AF3388"/>
    <w:rsid w:val="00AF3492"/>
    <w:rsid w:val="00AF350A"/>
    <w:rsid w:val="00AF3552"/>
    <w:rsid w:val="00AF3643"/>
    <w:rsid w:val="00AF36E1"/>
    <w:rsid w:val="00AF38EB"/>
    <w:rsid w:val="00AF3B1B"/>
    <w:rsid w:val="00AF44F9"/>
    <w:rsid w:val="00AF45ED"/>
    <w:rsid w:val="00AF47CB"/>
    <w:rsid w:val="00AF493F"/>
    <w:rsid w:val="00AF4F97"/>
    <w:rsid w:val="00AF5018"/>
    <w:rsid w:val="00AF515C"/>
    <w:rsid w:val="00AF5C1A"/>
    <w:rsid w:val="00AF5C59"/>
    <w:rsid w:val="00AF5DEC"/>
    <w:rsid w:val="00AF6410"/>
    <w:rsid w:val="00AF680E"/>
    <w:rsid w:val="00AF6888"/>
    <w:rsid w:val="00AF68DA"/>
    <w:rsid w:val="00AF69C7"/>
    <w:rsid w:val="00AF6D6D"/>
    <w:rsid w:val="00AF6DF4"/>
    <w:rsid w:val="00AF6E05"/>
    <w:rsid w:val="00AF6E5C"/>
    <w:rsid w:val="00AF71F1"/>
    <w:rsid w:val="00AF728E"/>
    <w:rsid w:val="00AF72C2"/>
    <w:rsid w:val="00AF73B3"/>
    <w:rsid w:val="00AF74FC"/>
    <w:rsid w:val="00AF757F"/>
    <w:rsid w:val="00AF7946"/>
    <w:rsid w:val="00AF7A6F"/>
    <w:rsid w:val="00AF7BBC"/>
    <w:rsid w:val="00AF7C67"/>
    <w:rsid w:val="00B00C07"/>
    <w:rsid w:val="00B00F75"/>
    <w:rsid w:val="00B011F4"/>
    <w:rsid w:val="00B01443"/>
    <w:rsid w:val="00B017BC"/>
    <w:rsid w:val="00B01A23"/>
    <w:rsid w:val="00B01B3B"/>
    <w:rsid w:val="00B01CA6"/>
    <w:rsid w:val="00B01E4C"/>
    <w:rsid w:val="00B022A6"/>
    <w:rsid w:val="00B02D95"/>
    <w:rsid w:val="00B0361D"/>
    <w:rsid w:val="00B03A82"/>
    <w:rsid w:val="00B04224"/>
    <w:rsid w:val="00B04943"/>
    <w:rsid w:val="00B04B52"/>
    <w:rsid w:val="00B05000"/>
    <w:rsid w:val="00B05186"/>
    <w:rsid w:val="00B052AA"/>
    <w:rsid w:val="00B058F3"/>
    <w:rsid w:val="00B05E7B"/>
    <w:rsid w:val="00B06046"/>
    <w:rsid w:val="00B060CD"/>
    <w:rsid w:val="00B0627B"/>
    <w:rsid w:val="00B062DF"/>
    <w:rsid w:val="00B06BC0"/>
    <w:rsid w:val="00B06C83"/>
    <w:rsid w:val="00B07217"/>
    <w:rsid w:val="00B073C0"/>
    <w:rsid w:val="00B07685"/>
    <w:rsid w:val="00B076A9"/>
    <w:rsid w:val="00B07752"/>
    <w:rsid w:val="00B07836"/>
    <w:rsid w:val="00B07892"/>
    <w:rsid w:val="00B079A7"/>
    <w:rsid w:val="00B07E3E"/>
    <w:rsid w:val="00B104B5"/>
    <w:rsid w:val="00B107E0"/>
    <w:rsid w:val="00B10ABD"/>
    <w:rsid w:val="00B10CA8"/>
    <w:rsid w:val="00B10FE7"/>
    <w:rsid w:val="00B113AC"/>
    <w:rsid w:val="00B1146F"/>
    <w:rsid w:val="00B11483"/>
    <w:rsid w:val="00B11485"/>
    <w:rsid w:val="00B11878"/>
    <w:rsid w:val="00B11B8C"/>
    <w:rsid w:val="00B11DC5"/>
    <w:rsid w:val="00B120F1"/>
    <w:rsid w:val="00B12359"/>
    <w:rsid w:val="00B1247B"/>
    <w:rsid w:val="00B126B0"/>
    <w:rsid w:val="00B1288D"/>
    <w:rsid w:val="00B128B6"/>
    <w:rsid w:val="00B12A45"/>
    <w:rsid w:val="00B12CC8"/>
    <w:rsid w:val="00B12D0F"/>
    <w:rsid w:val="00B12E98"/>
    <w:rsid w:val="00B13556"/>
    <w:rsid w:val="00B135E2"/>
    <w:rsid w:val="00B139F8"/>
    <w:rsid w:val="00B13C89"/>
    <w:rsid w:val="00B14302"/>
    <w:rsid w:val="00B1454C"/>
    <w:rsid w:val="00B14554"/>
    <w:rsid w:val="00B14595"/>
    <w:rsid w:val="00B146B0"/>
    <w:rsid w:val="00B146CE"/>
    <w:rsid w:val="00B14761"/>
    <w:rsid w:val="00B1487C"/>
    <w:rsid w:val="00B148A2"/>
    <w:rsid w:val="00B14C0A"/>
    <w:rsid w:val="00B14E4F"/>
    <w:rsid w:val="00B1538B"/>
    <w:rsid w:val="00B154B3"/>
    <w:rsid w:val="00B1562D"/>
    <w:rsid w:val="00B1563B"/>
    <w:rsid w:val="00B15654"/>
    <w:rsid w:val="00B15868"/>
    <w:rsid w:val="00B1591B"/>
    <w:rsid w:val="00B15C9D"/>
    <w:rsid w:val="00B15E4A"/>
    <w:rsid w:val="00B16427"/>
    <w:rsid w:val="00B16F9D"/>
    <w:rsid w:val="00B178BB"/>
    <w:rsid w:val="00B17B7D"/>
    <w:rsid w:val="00B17D07"/>
    <w:rsid w:val="00B17D72"/>
    <w:rsid w:val="00B17F86"/>
    <w:rsid w:val="00B17F8E"/>
    <w:rsid w:val="00B2036D"/>
    <w:rsid w:val="00B203EA"/>
    <w:rsid w:val="00B204D7"/>
    <w:rsid w:val="00B20944"/>
    <w:rsid w:val="00B209B8"/>
    <w:rsid w:val="00B20DB3"/>
    <w:rsid w:val="00B20F74"/>
    <w:rsid w:val="00B210E4"/>
    <w:rsid w:val="00B2147B"/>
    <w:rsid w:val="00B217CB"/>
    <w:rsid w:val="00B21957"/>
    <w:rsid w:val="00B21A11"/>
    <w:rsid w:val="00B21B23"/>
    <w:rsid w:val="00B2234F"/>
    <w:rsid w:val="00B225C6"/>
    <w:rsid w:val="00B22669"/>
    <w:rsid w:val="00B22BC2"/>
    <w:rsid w:val="00B22C2B"/>
    <w:rsid w:val="00B22F39"/>
    <w:rsid w:val="00B230B2"/>
    <w:rsid w:val="00B233E8"/>
    <w:rsid w:val="00B23E13"/>
    <w:rsid w:val="00B23E35"/>
    <w:rsid w:val="00B24158"/>
    <w:rsid w:val="00B2428D"/>
    <w:rsid w:val="00B243DB"/>
    <w:rsid w:val="00B24487"/>
    <w:rsid w:val="00B2472F"/>
    <w:rsid w:val="00B2479D"/>
    <w:rsid w:val="00B24CC4"/>
    <w:rsid w:val="00B24F46"/>
    <w:rsid w:val="00B2505E"/>
    <w:rsid w:val="00B250E6"/>
    <w:rsid w:val="00B257C9"/>
    <w:rsid w:val="00B25833"/>
    <w:rsid w:val="00B25D5D"/>
    <w:rsid w:val="00B2687C"/>
    <w:rsid w:val="00B26ADA"/>
    <w:rsid w:val="00B26E8B"/>
    <w:rsid w:val="00B26FAF"/>
    <w:rsid w:val="00B27012"/>
    <w:rsid w:val="00B2707F"/>
    <w:rsid w:val="00B27489"/>
    <w:rsid w:val="00B27608"/>
    <w:rsid w:val="00B27682"/>
    <w:rsid w:val="00B277E9"/>
    <w:rsid w:val="00B2786B"/>
    <w:rsid w:val="00B27A89"/>
    <w:rsid w:val="00B27ADF"/>
    <w:rsid w:val="00B27AF3"/>
    <w:rsid w:val="00B27BD5"/>
    <w:rsid w:val="00B27D12"/>
    <w:rsid w:val="00B27FCD"/>
    <w:rsid w:val="00B30842"/>
    <w:rsid w:val="00B30CE6"/>
    <w:rsid w:val="00B30E3B"/>
    <w:rsid w:val="00B30E78"/>
    <w:rsid w:val="00B30FB3"/>
    <w:rsid w:val="00B31460"/>
    <w:rsid w:val="00B31795"/>
    <w:rsid w:val="00B317AF"/>
    <w:rsid w:val="00B31A64"/>
    <w:rsid w:val="00B31ABD"/>
    <w:rsid w:val="00B31B5B"/>
    <w:rsid w:val="00B31D40"/>
    <w:rsid w:val="00B31D7B"/>
    <w:rsid w:val="00B3201C"/>
    <w:rsid w:val="00B3211A"/>
    <w:rsid w:val="00B3221B"/>
    <w:rsid w:val="00B3247D"/>
    <w:rsid w:val="00B328D5"/>
    <w:rsid w:val="00B32D94"/>
    <w:rsid w:val="00B32E39"/>
    <w:rsid w:val="00B32EC3"/>
    <w:rsid w:val="00B33152"/>
    <w:rsid w:val="00B331E1"/>
    <w:rsid w:val="00B332D4"/>
    <w:rsid w:val="00B33560"/>
    <w:rsid w:val="00B3364A"/>
    <w:rsid w:val="00B3378B"/>
    <w:rsid w:val="00B33A2A"/>
    <w:rsid w:val="00B34291"/>
    <w:rsid w:val="00B34777"/>
    <w:rsid w:val="00B35118"/>
    <w:rsid w:val="00B3513D"/>
    <w:rsid w:val="00B3551E"/>
    <w:rsid w:val="00B3594D"/>
    <w:rsid w:val="00B35D1D"/>
    <w:rsid w:val="00B35EE3"/>
    <w:rsid w:val="00B361FC"/>
    <w:rsid w:val="00B36AAD"/>
    <w:rsid w:val="00B36F7C"/>
    <w:rsid w:val="00B3731C"/>
    <w:rsid w:val="00B37E50"/>
    <w:rsid w:val="00B40110"/>
    <w:rsid w:val="00B4041B"/>
    <w:rsid w:val="00B406F8"/>
    <w:rsid w:val="00B40F8D"/>
    <w:rsid w:val="00B410BB"/>
    <w:rsid w:val="00B411D3"/>
    <w:rsid w:val="00B4152B"/>
    <w:rsid w:val="00B416C9"/>
    <w:rsid w:val="00B419A9"/>
    <w:rsid w:val="00B41C49"/>
    <w:rsid w:val="00B41F22"/>
    <w:rsid w:val="00B421FB"/>
    <w:rsid w:val="00B424D1"/>
    <w:rsid w:val="00B426B0"/>
    <w:rsid w:val="00B42F3C"/>
    <w:rsid w:val="00B432CA"/>
    <w:rsid w:val="00B4334E"/>
    <w:rsid w:val="00B43B92"/>
    <w:rsid w:val="00B43CD9"/>
    <w:rsid w:val="00B43F0D"/>
    <w:rsid w:val="00B440C1"/>
    <w:rsid w:val="00B44205"/>
    <w:rsid w:val="00B4434C"/>
    <w:rsid w:val="00B446FA"/>
    <w:rsid w:val="00B44834"/>
    <w:rsid w:val="00B44866"/>
    <w:rsid w:val="00B448B6"/>
    <w:rsid w:val="00B449A5"/>
    <w:rsid w:val="00B44F08"/>
    <w:rsid w:val="00B44F09"/>
    <w:rsid w:val="00B4502B"/>
    <w:rsid w:val="00B45409"/>
    <w:rsid w:val="00B45AB6"/>
    <w:rsid w:val="00B45DC4"/>
    <w:rsid w:val="00B45F6D"/>
    <w:rsid w:val="00B46149"/>
    <w:rsid w:val="00B4641D"/>
    <w:rsid w:val="00B46BB2"/>
    <w:rsid w:val="00B46DDD"/>
    <w:rsid w:val="00B47092"/>
    <w:rsid w:val="00B473C2"/>
    <w:rsid w:val="00B4749D"/>
    <w:rsid w:val="00B4757B"/>
    <w:rsid w:val="00B475C7"/>
    <w:rsid w:val="00B47862"/>
    <w:rsid w:val="00B47A31"/>
    <w:rsid w:val="00B47C69"/>
    <w:rsid w:val="00B47CBB"/>
    <w:rsid w:val="00B47D24"/>
    <w:rsid w:val="00B47E1F"/>
    <w:rsid w:val="00B501DC"/>
    <w:rsid w:val="00B507B4"/>
    <w:rsid w:val="00B50D07"/>
    <w:rsid w:val="00B50DBD"/>
    <w:rsid w:val="00B50FDA"/>
    <w:rsid w:val="00B51399"/>
    <w:rsid w:val="00B51405"/>
    <w:rsid w:val="00B514A3"/>
    <w:rsid w:val="00B516A3"/>
    <w:rsid w:val="00B51882"/>
    <w:rsid w:val="00B51927"/>
    <w:rsid w:val="00B519E7"/>
    <w:rsid w:val="00B51F96"/>
    <w:rsid w:val="00B522B0"/>
    <w:rsid w:val="00B523F8"/>
    <w:rsid w:val="00B52637"/>
    <w:rsid w:val="00B5281B"/>
    <w:rsid w:val="00B529E9"/>
    <w:rsid w:val="00B52A95"/>
    <w:rsid w:val="00B52D08"/>
    <w:rsid w:val="00B52EBD"/>
    <w:rsid w:val="00B5308D"/>
    <w:rsid w:val="00B53483"/>
    <w:rsid w:val="00B53965"/>
    <w:rsid w:val="00B53E05"/>
    <w:rsid w:val="00B53F93"/>
    <w:rsid w:val="00B54805"/>
    <w:rsid w:val="00B548EC"/>
    <w:rsid w:val="00B54E54"/>
    <w:rsid w:val="00B54F6F"/>
    <w:rsid w:val="00B54F83"/>
    <w:rsid w:val="00B55655"/>
    <w:rsid w:val="00B55A11"/>
    <w:rsid w:val="00B55C40"/>
    <w:rsid w:val="00B55C6F"/>
    <w:rsid w:val="00B55ED3"/>
    <w:rsid w:val="00B5646D"/>
    <w:rsid w:val="00B566B5"/>
    <w:rsid w:val="00B57088"/>
    <w:rsid w:val="00B57109"/>
    <w:rsid w:val="00B5719A"/>
    <w:rsid w:val="00B57497"/>
    <w:rsid w:val="00B576CF"/>
    <w:rsid w:val="00B579B8"/>
    <w:rsid w:val="00B57C31"/>
    <w:rsid w:val="00B600DC"/>
    <w:rsid w:val="00B603F7"/>
    <w:rsid w:val="00B60EC1"/>
    <w:rsid w:val="00B6110E"/>
    <w:rsid w:val="00B61230"/>
    <w:rsid w:val="00B61304"/>
    <w:rsid w:val="00B61326"/>
    <w:rsid w:val="00B61C41"/>
    <w:rsid w:val="00B61C7C"/>
    <w:rsid w:val="00B61D70"/>
    <w:rsid w:val="00B61E0F"/>
    <w:rsid w:val="00B620E5"/>
    <w:rsid w:val="00B62207"/>
    <w:rsid w:val="00B623A9"/>
    <w:rsid w:val="00B625ED"/>
    <w:rsid w:val="00B626EF"/>
    <w:rsid w:val="00B626F6"/>
    <w:rsid w:val="00B62766"/>
    <w:rsid w:val="00B62906"/>
    <w:rsid w:val="00B62AC1"/>
    <w:rsid w:val="00B62F60"/>
    <w:rsid w:val="00B63174"/>
    <w:rsid w:val="00B63203"/>
    <w:rsid w:val="00B63682"/>
    <w:rsid w:val="00B6369C"/>
    <w:rsid w:val="00B63B2C"/>
    <w:rsid w:val="00B6411E"/>
    <w:rsid w:val="00B647FD"/>
    <w:rsid w:val="00B64A05"/>
    <w:rsid w:val="00B64CE2"/>
    <w:rsid w:val="00B6519A"/>
    <w:rsid w:val="00B65E6D"/>
    <w:rsid w:val="00B65F59"/>
    <w:rsid w:val="00B66964"/>
    <w:rsid w:val="00B66ABA"/>
    <w:rsid w:val="00B66C21"/>
    <w:rsid w:val="00B66F9F"/>
    <w:rsid w:val="00B670C4"/>
    <w:rsid w:val="00B67230"/>
    <w:rsid w:val="00B67463"/>
    <w:rsid w:val="00B67BEB"/>
    <w:rsid w:val="00B67CAD"/>
    <w:rsid w:val="00B701D4"/>
    <w:rsid w:val="00B70429"/>
    <w:rsid w:val="00B7080B"/>
    <w:rsid w:val="00B70D92"/>
    <w:rsid w:val="00B70F43"/>
    <w:rsid w:val="00B70F82"/>
    <w:rsid w:val="00B711FC"/>
    <w:rsid w:val="00B71235"/>
    <w:rsid w:val="00B71435"/>
    <w:rsid w:val="00B71495"/>
    <w:rsid w:val="00B718DE"/>
    <w:rsid w:val="00B71917"/>
    <w:rsid w:val="00B71A3F"/>
    <w:rsid w:val="00B71D55"/>
    <w:rsid w:val="00B724EC"/>
    <w:rsid w:val="00B727F8"/>
    <w:rsid w:val="00B72A2F"/>
    <w:rsid w:val="00B72D77"/>
    <w:rsid w:val="00B72E9A"/>
    <w:rsid w:val="00B72F95"/>
    <w:rsid w:val="00B734BC"/>
    <w:rsid w:val="00B735FE"/>
    <w:rsid w:val="00B737BF"/>
    <w:rsid w:val="00B73CA3"/>
    <w:rsid w:val="00B740E0"/>
    <w:rsid w:val="00B74218"/>
    <w:rsid w:val="00B7435F"/>
    <w:rsid w:val="00B7453C"/>
    <w:rsid w:val="00B7470E"/>
    <w:rsid w:val="00B7484F"/>
    <w:rsid w:val="00B74E91"/>
    <w:rsid w:val="00B750D0"/>
    <w:rsid w:val="00B751F6"/>
    <w:rsid w:val="00B75241"/>
    <w:rsid w:val="00B7547B"/>
    <w:rsid w:val="00B75A2E"/>
    <w:rsid w:val="00B75D10"/>
    <w:rsid w:val="00B75FC0"/>
    <w:rsid w:val="00B76127"/>
    <w:rsid w:val="00B7616E"/>
    <w:rsid w:val="00B76183"/>
    <w:rsid w:val="00B7624A"/>
    <w:rsid w:val="00B7662F"/>
    <w:rsid w:val="00B7680C"/>
    <w:rsid w:val="00B76A93"/>
    <w:rsid w:val="00B76DD5"/>
    <w:rsid w:val="00B76E45"/>
    <w:rsid w:val="00B76F69"/>
    <w:rsid w:val="00B76FF7"/>
    <w:rsid w:val="00B77875"/>
    <w:rsid w:val="00B7791D"/>
    <w:rsid w:val="00B779A0"/>
    <w:rsid w:val="00B77C36"/>
    <w:rsid w:val="00B77CF2"/>
    <w:rsid w:val="00B806E2"/>
    <w:rsid w:val="00B8079F"/>
    <w:rsid w:val="00B807DF"/>
    <w:rsid w:val="00B80C0E"/>
    <w:rsid w:val="00B80E27"/>
    <w:rsid w:val="00B81291"/>
    <w:rsid w:val="00B812F3"/>
    <w:rsid w:val="00B814CA"/>
    <w:rsid w:val="00B81B3B"/>
    <w:rsid w:val="00B81B60"/>
    <w:rsid w:val="00B81BF0"/>
    <w:rsid w:val="00B81DA0"/>
    <w:rsid w:val="00B81EC4"/>
    <w:rsid w:val="00B8202C"/>
    <w:rsid w:val="00B82207"/>
    <w:rsid w:val="00B822C5"/>
    <w:rsid w:val="00B82333"/>
    <w:rsid w:val="00B826D9"/>
    <w:rsid w:val="00B828E6"/>
    <w:rsid w:val="00B82986"/>
    <w:rsid w:val="00B82B23"/>
    <w:rsid w:val="00B82C42"/>
    <w:rsid w:val="00B82DCF"/>
    <w:rsid w:val="00B830FA"/>
    <w:rsid w:val="00B8339C"/>
    <w:rsid w:val="00B83990"/>
    <w:rsid w:val="00B83B86"/>
    <w:rsid w:val="00B83CCD"/>
    <w:rsid w:val="00B84202"/>
    <w:rsid w:val="00B8433D"/>
    <w:rsid w:val="00B8456A"/>
    <w:rsid w:val="00B845B9"/>
    <w:rsid w:val="00B84691"/>
    <w:rsid w:val="00B84740"/>
    <w:rsid w:val="00B84EB6"/>
    <w:rsid w:val="00B84FAA"/>
    <w:rsid w:val="00B85305"/>
    <w:rsid w:val="00B85788"/>
    <w:rsid w:val="00B859F4"/>
    <w:rsid w:val="00B85B80"/>
    <w:rsid w:val="00B8630E"/>
    <w:rsid w:val="00B8633F"/>
    <w:rsid w:val="00B86478"/>
    <w:rsid w:val="00B86591"/>
    <w:rsid w:val="00B86607"/>
    <w:rsid w:val="00B869E8"/>
    <w:rsid w:val="00B86AF6"/>
    <w:rsid w:val="00B86D30"/>
    <w:rsid w:val="00B86D96"/>
    <w:rsid w:val="00B872BF"/>
    <w:rsid w:val="00B874FE"/>
    <w:rsid w:val="00B876A1"/>
    <w:rsid w:val="00B8781B"/>
    <w:rsid w:val="00B87915"/>
    <w:rsid w:val="00B879B8"/>
    <w:rsid w:val="00B87CAB"/>
    <w:rsid w:val="00B87D63"/>
    <w:rsid w:val="00B87D68"/>
    <w:rsid w:val="00B87E97"/>
    <w:rsid w:val="00B9006F"/>
    <w:rsid w:val="00B904F5"/>
    <w:rsid w:val="00B9050F"/>
    <w:rsid w:val="00B906B4"/>
    <w:rsid w:val="00B907BE"/>
    <w:rsid w:val="00B908A4"/>
    <w:rsid w:val="00B90C37"/>
    <w:rsid w:val="00B911A5"/>
    <w:rsid w:val="00B91C42"/>
    <w:rsid w:val="00B91CD4"/>
    <w:rsid w:val="00B91CD6"/>
    <w:rsid w:val="00B91E69"/>
    <w:rsid w:val="00B91EEC"/>
    <w:rsid w:val="00B92290"/>
    <w:rsid w:val="00B92447"/>
    <w:rsid w:val="00B924EE"/>
    <w:rsid w:val="00B9273F"/>
    <w:rsid w:val="00B93088"/>
    <w:rsid w:val="00B93171"/>
    <w:rsid w:val="00B933E0"/>
    <w:rsid w:val="00B936C1"/>
    <w:rsid w:val="00B93A31"/>
    <w:rsid w:val="00B93E00"/>
    <w:rsid w:val="00B943A3"/>
    <w:rsid w:val="00B9454C"/>
    <w:rsid w:val="00B94961"/>
    <w:rsid w:val="00B94BA8"/>
    <w:rsid w:val="00B95043"/>
    <w:rsid w:val="00B950D7"/>
    <w:rsid w:val="00B95AD4"/>
    <w:rsid w:val="00B95FA1"/>
    <w:rsid w:val="00B960C2"/>
    <w:rsid w:val="00B9634C"/>
    <w:rsid w:val="00B96777"/>
    <w:rsid w:val="00B967D9"/>
    <w:rsid w:val="00B96E5B"/>
    <w:rsid w:val="00B96F42"/>
    <w:rsid w:val="00B97043"/>
    <w:rsid w:val="00B9762B"/>
    <w:rsid w:val="00B977E3"/>
    <w:rsid w:val="00B97AF6"/>
    <w:rsid w:val="00B97B17"/>
    <w:rsid w:val="00B97B90"/>
    <w:rsid w:val="00B97DE5"/>
    <w:rsid w:val="00BA0158"/>
    <w:rsid w:val="00BA03F1"/>
    <w:rsid w:val="00BA0424"/>
    <w:rsid w:val="00BA05AF"/>
    <w:rsid w:val="00BA05C6"/>
    <w:rsid w:val="00BA0907"/>
    <w:rsid w:val="00BA099B"/>
    <w:rsid w:val="00BA0A46"/>
    <w:rsid w:val="00BA0BCA"/>
    <w:rsid w:val="00BA0D4A"/>
    <w:rsid w:val="00BA0E37"/>
    <w:rsid w:val="00BA1053"/>
    <w:rsid w:val="00BA153D"/>
    <w:rsid w:val="00BA1BC3"/>
    <w:rsid w:val="00BA1C2B"/>
    <w:rsid w:val="00BA1C3E"/>
    <w:rsid w:val="00BA1EA4"/>
    <w:rsid w:val="00BA1EE6"/>
    <w:rsid w:val="00BA2068"/>
    <w:rsid w:val="00BA2179"/>
    <w:rsid w:val="00BA2356"/>
    <w:rsid w:val="00BA2379"/>
    <w:rsid w:val="00BA2CBD"/>
    <w:rsid w:val="00BA2DBF"/>
    <w:rsid w:val="00BA324A"/>
    <w:rsid w:val="00BA343F"/>
    <w:rsid w:val="00BA365F"/>
    <w:rsid w:val="00BA3B40"/>
    <w:rsid w:val="00BA3C99"/>
    <w:rsid w:val="00BA3FB6"/>
    <w:rsid w:val="00BA44AF"/>
    <w:rsid w:val="00BA46B1"/>
    <w:rsid w:val="00BA4864"/>
    <w:rsid w:val="00BA4A0B"/>
    <w:rsid w:val="00BA4DC5"/>
    <w:rsid w:val="00BA51F9"/>
    <w:rsid w:val="00BA545C"/>
    <w:rsid w:val="00BA5470"/>
    <w:rsid w:val="00BA548D"/>
    <w:rsid w:val="00BA5C9C"/>
    <w:rsid w:val="00BA5CFE"/>
    <w:rsid w:val="00BA5D57"/>
    <w:rsid w:val="00BA5F78"/>
    <w:rsid w:val="00BA5FB0"/>
    <w:rsid w:val="00BA62E8"/>
    <w:rsid w:val="00BA689F"/>
    <w:rsid w:val="00BA7186"/>
    <w:rsid w:val="00BA738B"/>
    <w:rsid w:val="00BA74EC"/>
    <w:rsid w:val="00BA78D4"/>
    <w:rsid w:val="00BA7EC5"/>
    <w:rsid w:val="00BA7F91"/>
    <w:rsid w:val="00BB0000"/>
    <w:rsid w:val="00BB07CE"/>
    <w:rsid w:val="00BB0AB3"/>
    <w:rsid w:val="00BB0B08"/>
    <w:rsid w:val="00BB0CD3"/>
    <w:rsid w:val="00BB0D9D"/>
    <w:rsid w:val="00BB0DA4"/>
    <w:rsid w:val="00BB101D"/>
    <w:rsid w:val="00BB1185"/>
    <w:rsid w:val="00BB1A3A"/>
    <w:rsid w:val="00BB1BA8"/>
    <w:rsid w:val="00BB1C57"/>
    <w:rsid w:val="00BB1DEC"/>
    <w:rsid w:val="00BB2B57"/>
    <w:rsid w:val="00BB2C8D"/>
    <w:rsid w:val="00BB2CCE"/>
    <w:rsid w:val="00BB2E20"/>
    <w:rsid w:val="00BB3475"/>
    <w:rsid w:val="00BB3498"/>
    <w:rsid w:val="00BB380A"/>
    <w:rsid w:val="00BB3983"/>
    <w:rsid w:val="00BB3C5E"/>
    <w:rsid w:val="00BB3F3E"/>
    <w:rsid w:val="00BB4073"/>
    <w:rsid w:val="00BB4128"/>
    <w:rsid w:val="00BB458A"/>
    <w:rsid w:val="00BB483A"/>
    <w:rsid w:val="00BB4CCD"/>
    <w:rsid w:val="00BB4D61"/>
    <w:rsid w:val="00BB4F01"/>
    <w:rsid w:val="00BB4FBE"/>
    <w:rsid w:val="00BB5100"/>
    <w:rsid w:val="00BB5510"/>
    <w:rsid w:val="00BB5921"/>
    <w:rsid w:val="00BB5BC3"/>
    <w:rsid w:val="00BB5C15"/>
    <w:rsid w:val="00BB616D"/>
    <w:rsid w:val="00BB6802"/>
    <w:rsid w:val="00BB69A4"/>
    <w:rsid w:val="00BB6A26"/>
    <w:rsid w:val="00BB6E00"/>
    <w:rsid w:val="00BB6E01"/>
    <w:rsid w:val="00BB6E8B"/>
    <w:rsid w:val="00BB6E9F"/>
    <w:rsid w:val="00BB6EA2"/>
    <w:rsid w:val="00BB714D"/>
    <w:rsid w:val="00BB764B"/>
    <w:rsid w:val="00BB7A8A"/>
    <w:rsid w:val="00BB7EF3"/>
    <w:rsid w:val="00BC0269"/>
    <w:rsid w:val="00BC0AEA"/>
    <w:rsid w:val="00BC0CCA"/>
    <w:rsid w:val="00BC100E"/>
    <w:rsid w:val="00BC11C8"/>
    <w:rsid w:val="00BC1336"/>
    <w:rsid w:val="00BC1337"/>
    <w:rsid w:val="00BC1C93"/>
    <w:rsid w:val="00BC1C95"/>
    <w:rsid w:val="00BC1E94"/>
    <w:rsid w:val="00BC2076"/>
    <w:rsid w:val="00BC20CC"/>
    <w:rsid w:val="00BC21B4"/>
    <w:rsid w:val="00BC223E"/>
    <w:rsid w:val="00BC257C"/>
    <w:rsid w:val="00BC2593"/>
    <w:rsid w:val="00BC26C1"/>
    <w:rsid w:val="00BC2811"/>
    <w:rsid w:val="00BC2A2F"/>
    <w:rsid w:val="00BC2B3D"/>
    <w:rsid w:val="00BC2C0D"/>
    <w:rsid w:val="00BC2F5F"/>
    <w:rsid w:val="00BC30BB"/>
    <w:rsid w:val="00BC30D9"/>
    <w:rsid w:val="00BC3188"/>
    <w:rsid w:val="00BC31AA"/>
    <w:rsid w:val="00BC3D56"/>
    <w:rsid w:val="00BC40B6"/>
    <w:rsid w:val="00BC43DD"/>
    <w:rsid w:val="00BC47F8"/>
    <w:rsid w:val="00BC486E"/>
    <w:rsid w:val="00BC4D49"/>
    <w:rsid w:val="00BC4E11"/>
    <w:rsid w:val="00BC50A8"/>
    <w:rsid w:val="00BC557C"/>
    <w:rsid w:val="00BC5729"/>
    <w:rsid w:val="00BC59C5"/>
    <w:rsid w:val="00BC5A12"/>
    <w:rsid w:val="00BC5D0B"/>
    <w:rsid w:val="00BC6609"/>
    <w:rsid w:val="00BC6648"/>
    <w:rsid w:val="00BC6744"/>
    <w:rsid w:val="00BC67D8"/>
    <w:rsid w:val="00BC7187"/>
    <w:rsid w:val="00BC7CCA"/>
    <w:rsid w:val="00BC7F7A"/>
    <w:rsid w:val="00BD04EE"/>
    <w:rsid w:val="00BD083F"/>
    <w:rsid w:val="00BD091E"/>
    <w:rsid w:val="00BD0A2E"/>
    <w:rsid w:val="00BD0CD5"/>
    <w:rsid w:val="00BD1418"/>
    <w:rsid w:val="00BD158E"/>
    <w:rsid w:val="00BD170F"/>
    <w:rsid w:val="00BD1CEA"/>
    <w:rsid w:val="00BD1CEF"/>
    <w:rsid w:val="00BD1D99"/>
    <w:rsid w:val="00BD1E13"/>
    <w:rsid w:val="00BD2030"/>
    <w:rsid w:val="00BD20EC"/>
    <w:rsid w:val="00BD2281"/>
    <w:rsid w:val="00BD29ED"/>
    <w:rsid w:val="00BD2C0E"/>
    <w:rsid w:val="00BD2DE3"/>
    <w:rsid w:val="00BD312A"/>
    <w:rsid w:val="00BD323A"/>
    <w:rsid w:val="00BD46BA"/>
    <w:rsid w:val="00BD47C7"/>
    <w:rsid w:val="00BD4B4D"/>
    <w:rsid w:val="00BD4F70"/>
    <w:rsid w:val="00BD50F3"/>
    <w:rsid w:val="00BD515F"/>
    <w:rsid w:val="00BD556A"/>
    <w:rsid w:val="00BD5B94"/>
    <w:rsid w:val="00BD5BBD"/>
    <w:rsid w:val="00BD5CFB"/>
    <w:rsid w:val="00BD5DA9"/>
    <w:rsid w:val="00BD62A9"/>
    <w:rsid w:val="00BD64B2"/>
    <w:rsid w:val="00BD6815"/>
    <w:rsid w:val="00BD6E60"/>
    <w:rsid w:val="00BD6EB5"/>
    <w:rsid w:val="00BD701E"/>
    <w:rsid w:val="00BD71C4"/>
    <w:rsid w:val="00BD71CB"/>
    <w:rsid w:val="00BD7213"/>
    <w:rsid w:val="00BD73D3"/>
    <w:rsid w:val="00BD74F4"/>
    <w:rsid w:val="00BD77F6"/>
    <w:rsid w:val="00BD7829"/>
    <w:rsid w:val="00BD7971"/>
    <w:rsid w:val="00BD7A05"/>
    <w:rsid w:val="00BD7CD5"/>
    <w:rsid w:val="00BD7F06"/>
    <w:rsid w:val="00BD7FC4"/>
    <w:rsid w:val="00BE000F"/>
    <w:rsid w:val="00BE06BB"/>
    <w:rsid w:val="00BE0754"/>
    <w:rsid w:val="00BE07A7"/>
    <w:rsid w:val="00BE0928"/>
    <w:rsid w:val="00BE0CBB"/>
    <w:rsid w:val="00BE0FF1"/>
    <w:rsid w:val="00BE12BB"/>
    <w:rsid w:val="00BE1439"/>
    <w:rsid w:val="00BE169A"/>
    <w:rsid w:val="00BE175F"/>
    <w:rsid w:val="00BE1A0F"/>
    <w:rsid w:val="00BE1A54"/>
    <w:rsid w:val="00BE1ABD"/>
    <w:rsid w:val="00BE1B4C"/>
    <w:rsid w:val="00BE1BA8"/>
    <w:rsid w:val="00BE2687"/>
    <w:rsid w:val="00BE2849"/>
    <w:rsid w:val="00BE30EE"/>
    <w:rsid w:val="00BE39E6"/>
    <w:rsid w:val="00BE3AA1"/>
    <w:rsid w:val="00BE3E68"/>
    <w:rsid w:val="00BE3FEA"/>
    <w:rsid w:val="00BE41B3"/>
    <w:rsid w:val="00BE438A"/>
    <w:rsid w:val="00BE4825"/>
    <w:rsid w:val="00BE495B"/>
    <w:rsid w:val="00BE498E"/>
    <w:rsid w:val="00BE4AEF"/>
    <w:rsid w:val="00BE4AF1"/>
    <w:rsid w:val="00BE4E06"/>
    <w:rsid w:val="00BE5317"/>
    <w:rsid w:val="00BE683E"/>
    <w:rsid w:val="00BE68A2"/>
    <w:rsid w:val="00BE68BA"/>
    <w:rsid w:val="00BE6A88"/>
    <w:rsid w:val="00BE6C76"/>
    <w:rsid w:val="00BE73C4"/>
    <w:rsid w:val="00BE748C"/>
    <w:rsid w:val="00BE7AEE"/>
    <w:rsid w:val="00BE7B4B"/>
    <w:rsid w:val="00BF0006"/>
    <w:rsid w:val="00BF0322"/>
    <w:rsid w:val="00BF050D"/>
    <w:rsid w:val="00BF0895"/>
    <w:rsid w:val="00BF0A5B"/>
    <w:rsid w:val="00BF0A85"/>
    <w:rsid w:val="00BF0C3A"/>
    <w:rsid w:val="00BF0E09"/>
    <w:rsid w:val="00BF1327"/>
    <w:rsid w:val="00BF1831"/>
    <w:rsid w:val="00BF1852"/>
    <w:rsid w:val="00BF185C"/>
    <w:rsid w:val="00BF188E"/>
    <w:rsid w:val="00BF1920"/>
    <w:rsid w:val="00BF1FAD"/>
    <w:rsid w:val="00BF29D0"/>
    <w:rsid w:val="00BF29D1"/>
    <w:rsid w:val="00BF29E7"/>
    <w:rsid w:val="00BF2A90"/>
    <w:rsid w:val="00BF2C05"/>
    <w:rsid w:val="00BF3004"/>
    <w:rsid w:val="00BF300F"/>
    <w:rsid w:val="00BF3596"/>
    <w:rsid w:val="00BF3715"/>
    <w:rsid w:val="00BF382F"/>
    <w:rsid w:val="00BF3A49"/>
    <w:rsid w:val="00BF3B3B"/>
    <w:rsid w:val="00BF40C6"/>
    <w:rsid w:val="00BF4170"/>
    <w:rsid w:val="00BF421F"/>
    <w:rsid w:val="00BF42AA"/>
    <w:rsid w:val="00BF508C"/>
    <w:rsid w:val="00BF5491"/>
    <w:rsid w:val="00BF5796"/>
    <w:rsid w:val="00BF57A5"/>
    <w:rsid w:val="00BF59EE"/>
    <w:rsid w:val="00BF5A15"/>
    <w:rsid w:val="00BF5C53"/>
    <w:rsid w:val="00BF5CBD"/>
    <w:rsid w:val="00BF5E72"/>
    <w:rsid w:val="00BF6245"/>
    <w:rsid w:val="00BF62FF"/>
    <w:rsid w:val="00BF63D4"/>
    <w:rsid w:val="00BF66A2"/>
    <w:rsid w:val="00BF6F31"/>
    <w:rsid w:val="00BF6FD0"/>
    <w:rsid w:val="00BF710E"/>
    <w:rsid w:val="00BF727C"/>
    <w:rsid w:val="00BF73E6"/>
    <w:rsid w:val="00BF74E4"/>
    <w:rsid w:val="00BF76E2"/>
    <w:rsid w:val="00BF791B"/>
    <w:rsid w:val="00BF797C"/>
    <w:rsid w:val="00C001E4"/>
    <w:rsid w:val="00C001E9"/>
    <w:rsid w:val="00C004C5"/>
    <w:rsid w:val="00C00DA7"/>
    <w:rsid w:val="00C00DDF"/>
    <w:rsid w:val="00C0119E"/>
    <w:rsid w:val="00C01367"/>
    <w:rsid w:val="00C015CB"/>
    <w:rsid w:val="00C01BA2"/>
    <w:rsid w:val="00C01E0F"/>
    <w:rsid w:val="00C021F3"/>
    <w:rsid w:val="00C02201"/>
    <w:rsid w:val="00C02471"/>
    <w:rsid w:val="00C02736"/>
    <w:rsid w:val="00C02EEE"/>
    <w:rsid w:val="00C03041"/>
    <w:rsid w:val="00C030CE"/>
    <w:rsid w:val="00C031DE"/>
    <w:rsid w:val="00C034CA"/>
    <w:rsid w:val="00C036E1"/>
    <w:rsid w:val="00C03830"/>
    <w:rsid w:val="00C03881"/>
    <w:rsid w:val="00C03A7A"/>
    <w:rsid w:val="00C03EB9"/>
    <w:rsid w:val="00C0409A"/>
    <w:rsid w:val="00C040F9"/>
    <w:rsid w:val="00C044A8"/>
    <w:rsid w:val="00C04549"/>
    <w:rsid w:val="00C046A2"/>
    <w:rsid w:val="00C047A8"/>
    <w:rsid w:val="00C0480B"/>
    <w:rsid w:val="00C049DF"/>
    <w:rsid w:val="00C052DC"/>
    <w:rsid w:val="00C054BD"/>
    <w:rsid w:val="00C05596"/>
    <w:rsid w:val="00C05680"/>
    <w:rsid w:val="00C05838"/>
    <w:rsid w:val="00C0588E"/>
    <w:rsid w:val="00C058A2"/>
    <w:rsid w:val="00C05AC9"/>
    <w:rsid w:val="00C06890"/>
    <w:rsid w:val="00C06DE0"/>
    <w:rsid w:val="00C07031"/>
    <w:rsid w:val="00C070B2"/>
    <w:rsid w:val="00C07165"/>
    <w:rsid w:val="00C07336"/>
    <w:rsid w:val="00C0755D"/>
    <w:rsid w:val="00C079E3"/>
    <w:rsid w:val="00C07C2E"/>
    <w:rsid w:val="00C07F16"/>
    <w:rsid w:val="00C100DD"/>
    <w:rsid w:val="00C100F5"/>
    <w:rsid w:val="00C103A0"/>
    <w:rsid w:val="00C105A5"/>
    <w:rsid w:val="00C108F0"/>
    <w:rsid w:val="00C10B64"/>
    <w:rsid w:val="00C11071"/>
    <w:rsid w:val="00C11394"/>
    <w:rsid w:val="00C1145F"/>
    <w:rsid w:val="00C11512"/>
    <w:rsid w:val="00C116A4"/>
    <w:rsid w:val="00C117B4"/>
    <w:rsid w:val="00C11D87"/>
    <w:rsid w:val="00C11EE3"/>
    <w:rsid w:val="00C11F34"/>
    <w:rsid w:val="00C124E4"/>
    <w:rsid w:val="00C1252A"/>
    <w:rsid w:val="00C126A8"/>
    <w:rsid w:val="00C129AA"/>
    <w:rsid w:val="00C12A66"/>
    <w:rsid w:val="00C12A7D"/>
    <w:rsid w:val="00C12CD6"/>
    <w:rsid w:val="00C12F19"/>
    <w:rsid w:val="00C12F87"/>
    <w:rsid w:val="00C131FD"/>
    <w:rsid w:val="00C13240"/>
    <w:rsid w:val="00C1328B"/>
    <w:rsid w:val="00C13362"/>
    <w:rsid w:val="00C13379"/>
    <w:rsid w:val="00C13705"/>
    <w:rsid w:val="00C1372F"/>
    <w:rsid w:val="00C13D85"/>
    <w:rsid w:val="00C13DBF"/>
    <w:rsid w:val="00C13F23"/>
    <w:rsid w:val="00C14069"/>
    <w:rsid w:val="00C1464B"/>
    <w:rsid w:val="00C14AA1"/>
    <w:rsid w:val="00C14D2D"/>
    <w:rsid w:val="00C14F64"/>
    <w:rsid w:val="00C14F72"/>
    <w:rsid w:val="00C1518B"/>
    <w:rsid w:val="00C15384"/>
    <w:rsid w:val="00C15CD1"/>
    <w:rsid w:val="00C15D34"/>
    <w:rsid w:val="00C15D36"/>
    <w:rsid w:val="00C163C4"/>
    <w:rsid w:val="00C168D6"/>
    <w:rsid w:val="00C16995"/>
    <w:rsid w:val="00C16A8F"/>
    <w:rsid w:val="00C16E20"/>
    <w:rsid w:val="00C16ED4"/>
    <w:rsid w:val="00C1736D"/>
    <w:rsid w:val="00C17421"/>
    <w:rsid w:val="00C17640"/>
    <w:rsid w:val="00C17641"/>
    <w:rsid w:val="00C1795F"/>
    <w:rsid w:val="00C17F0D"/>
    <w:rsid w:val="00C20162"/>
    <w:rsid w:val="00C20230"/>
    <w:rsid w:val="00C2051C"/>
    <w:rsid w:val="00C209BD"/>
    <w:rsid w:val="00C2102F"/>
    <w:rsid w:val="00C214B1"/>
    <w:rsid w:val="00C214B6"/>
    <w:rsid w:val="00C21CA1"/>
    <w:rsid w:val="00C21E7A"/>
    <w:rsid w:val="00C223B0"/>
    <w:rsid w:val="00C224CC"/>
    <w:rsid w:val="00C228E1"/>
    <w:rsid w:val="00C22BAB"/>
    <w:rsid w:val="00C232A0"/>
    <w:rsid w:val="00C23885"/>
    <w:rsid w:val="00C2389B"/>
    <w:rsid w:val="00C248F7"/>
    <w:rsid w:val="00C249A8"/>
    <w:rsid w:val="00C24BDB"/>
    <w:rsid w:val="00C24DA4"/>
    <w:rsid w:val="00C24F61"/>
    <w:rsid w:val="00C251E3"/>
    <w:rsid w:val="00C25480"/>
    <w:rsid w:val="00C258FC"/>
    <w:rsid w:val="00C25FEA"/>
    <w:rsid w:val="00C26198"/>
    <w:rsid w:val="00C2620E"/>
    <w:rsid w:val="00C2626C"/>
    <w:rsid w:val="00C2668F"/>
    <w:rsid w:val="00C26803"/>
    <w:rsid w:val="00C26B4B"/>
    <w:rsid w:val="00C26C68"/>
    <w:rsid w:val="00C26C70"/>
    <w:rsid w:val="00C26F77"/>
    <w:rsid w:val="00C27206"/>
    <w:rsid w:val="00C27B28"/>
    <w:rsid w:val="00C27DEE"/>
    <w:rsid w:val="00C30228"/>
    <w:rsid w:val="00C3081F"/>
    <w:rsid w:val="00C308AA"/>
    <w:rsid w:val="00C308DA"/>
    <w:rsid w:val="00C30BC8"/>
    <w:rsid w:val="00C30C52"/>
    <w:rsid w:val="00C30DD7"/>
    <w:rsid w:val="00C30F23"/>
    <w:rsid w:val="00C31083"/>
    <w:rsid w:val="00C316A7"/>
    <w:rsid w:val="00C3170A"/>
    <w:rsid w:val="00C31986"/>
    <w:rsid w:val="00C31B08"/>
    <w:rsid w:val="00C31C3F"/>
    <w:rsid w:val="00C329DC"/>
    <w:rsid w:val="00C32B3B"/>
    <w:rsid w:val="00C32E26"/>
    <w:rsid w:val="00C32E99"/>
    <w:rsid w:val="00C3337C"/>
    <w:rsid w:val="00C339D0"/>
    <w:rsid w:val="00C33C05"/>
    <w:rsid w:val="00C33CCD"/>
    <w:rsid w:val="00C342B5"/>
    <w:rsid w:val="00C34819"/>
    <w:rsid w:val="00C34931"/>
    <w:rsid w:val="00C34966"/>
    <w:rsid w:val="00C34D1E"/>
    <w:rsid w:val="00C34D67"/>
    <w:rsid w:val="00C3521C"/>
    <w:rsid w:val="00C35551"/>
    <w:rsid w:val="00C35626"/>
    <w:rsid w:val="00C3563B"/>
    <w:rsid w:val="00C35687"/>
    <w:rsid w:val="00C35E9A"/>
    <w:rsid w:val="00C35EA6"/>
    <w:rsid w:val="00C366FB"/>
    <w:rsid w:val="00C36806"/>
    <w:rsid w:val="00C37000"/>
    <w:rsid w:val="00C37061"/>
    <w:rsid w:val="00C370A3"/>
    <w:rsid w:val="00C37261"/>
    <w:rsid w:val="00C372F1"/>
    <w:rsid w:val="00C3744A"/>
    <w:rsid w:val="00C37630"/>
    <w:rsid w:val="00C376DF"/>
    <w:rsid w:val="00C37AB3"/>
    <w:rsid w:val="00C37D97"/>
    <w:rsid w:val="00C37DF4"/>
    <w:rsid w:val="00C4031D"/>
    <w:rsid w:val="00C4034C"/>
    <w:rsid w:val="00C40A8F"/>
    <w:rsid w:val="00C40F49"/>
    <w:rsid w:val="00C41089"/>
    <w:rsid w:val="00C4129D"/>
    <w:rsid w:val="00C41444"/>
    <w:rsid w:val="00C4206E"/>
    <w:rsid w:val="00C42355"/>
    <w:rsid w:val="00C4274C"/>
    <w:rsid w:val="00C42779"/>
    <w:rsid w:val="00C427EC"/>
    <w:rsid w:val="00C42BFE"/>
    <w:rsid w:val="00C4307A"/>
    <w:rsid w:val="00C430F9"/>
    <w:rsid w:val="00C431CA"/>
    <w:rsid w:val="00C43502"/>
    <w:rsid w:val="00C43521"/>
    <w:rsid w:val="00C4355B"/>
    <w:rsid w:val="00C43627"/>
    <w:rsid w:val="00C43D35"/>
    <w:rsid w:val="00C44669"/>
    <w:rsid w:val="00C44A0E"/>
    <w:rsid w:val="00C44B41"/>
    <w:rsid w:val="00C44B5B"/>
    <w:rsid w:val="00C45507"/>
    <w:rsid w:val="00C4558A"/>
    <w:rsid w:val="00C45867"/>
    <w:rsid w:val="00C45B7C"/>
    <w:rsid w:val="00C45E0C"/>
    <w:rsid w:val="00C45F02"/>
    <w:rsid w:val="00C462AB"/>
    <w:rsid w:val="00C463D4"/>
    <w:rsid w:val="00C464E0"/>
    <w:rsid w:val="00C46870"/>
    <w:rsid w:val="00C46EF3"/>
    <w:rsid w:val="00C46FAD"/>
    <w:rsid w:val="00C4708C"/>
    <w:rsid w:val="00C4712B"/>
    <w:rsid w:val="00C475FD"/>
    <w:rsid w:val="00C47908"/>
    <w:rsid w:val="00C47B40"/>
    <w:rsid w:val="00C47F54"/>
    <w:rsid w:val="00C501FE"/>
    <w:rsid w:val="00C5042D"/>
    <w:rsid w:val="00C50DC3"/>
    <w:rsid w:val="00C50F0F"/>
    <w:rsid w:val="00C51004"/>
    <w:rsid w:val="00C51180"/>
    <w:rsid w:val="00C514D9"/>
    <w:rsid w:val="00C5195B"/>
    <w:rsid w:val="00C51C70"/>
    <w:rsid w:val="00C51D79"/>
    <w:rsid w:val="00C52038"/>
    <w:rsid w:val="00C5204C"/>
    <w:rsid w:val="00C520EF"/>
    <w:rsid w:val="00C52777"/>
    <w:rsid w:val="00C528A3"/>
    <w:rsid w:val="00C5295E"/>
    <w:rsid w:val="00C52A25"/>
    <w:rsid w:val="00C52BBE"/>
    <w:rsid w:val="00C52D89"/>
    <w:rsid w:val="00C52DFA"/>
    <w:rsid w:val="00C533B9"/>
    <w:rsid w:val="00C535CC"/>
    <w:rsid w:val="00C5368E"/>
    <w:rsid w:val="00C53715"/>
    <w:rsid w:val="00C5388C"/>
    <w:rsid w:val="00C53E6C"/>
    <w:rsid w:val="00C53E9D"/>
    <w:rsid w:val="00C5404F"/>
    <w:rsid w:val="00C5445F"/>
    <w:rsid w:val="00C5470B"/>
    <w:rsid w:val="00C54EC4"/>
    <w:rsid w:val="00C54F90"/>
    <w:rsid w:val="00C54FBC"/>
    <w:rsid w:val="00C54FD3"/>
    <w:rsid w:val="00C55A83"/>
    <w:rsid w:val="00C55DC6"/>
    <w:rsid w:val="00C55E29"/>
    <w:rsid w:val="00C562E4"/>
    <w:rsid w:val="00C56B26"/>
    <w:rsid w:val="00C56DB8"/>
    <w:rsid w:val="00C56F36"/>
    <w:rsid w:val="00C57032"/>
    <w:rsid w:val="00C572A4"/>
    <w:rsid w:val="00C57515"/>
    <w:rsid w:val="00C575CB"/>
    <w:rsid w:val="00C57689"/>
    <w:rsid w:val="00C5781A"/>
    <w:rsid w:val="00C57E97"/>
    <w:rsid w:val="00C60345"/>
    <w:rsid w:val="00C60528"/>
    <w:rsid w:val="00C60679"/>
    <w:rsid w:val="00C608E4"/>
    <w:rsid w:val="00C60BF0"/>
    <w:rsid w:val="00C60C81"/>
    <w:rsid w:val="00C60F19"/>
    <w:rsid w:val="00C611A1"/>
    <w:rsid w:val="00C61ED6"/>
    <w:rsid w:val="00C61F69"/>
    <w:rsid w:val="00C62389"/>
    <w:rsid w:val="00C6254E"/>
    <w:rsid w:val="00C62EC1"/>
    <w:rsid w:val="00C63050"/>
    <w:rsid w:val="00C6377F"/>
    <w:rsid w:val="00C638C4"/>
    <w:rsid w:val="00C63BC9"/>
    <w:rsid w:val="00C63DBE"/>
    <w:rsid w:val="00C63FC7"/>
    <w:rsid w:val="00C64014"/>
    <w:rsid w:val="00C64471"/>
    <w:rsid w:val="00C64616"/>
    <w:rsid w:val="00C64AFD"/>
    <w:rsid w:val="00C65058"/>
    <w:rsid w:val="00C65466"/>
    <w:rsid w:val="00C6564A"/>
    <w:rsid w:val="00C660A0"/>
    <w:rsid w:val="00C66495"/>
    <w:rsid w:val="00C66529"/>
    <w:rsid w:val="00C6655A"/>
    <w:rsid w:val="00C667F7"/>
    <w:rsid w:val="00C66C37"/>
    <w:rsid w:val="00C67523"/>
    <w:rsid w:val="00C6790F"/>
    <w:rsid w:val="00C67A29"/>
    <w:rsid w:val="00C67EB7"/>
    <w:rsid w:val="00C7004B"/>
    <w:rsid w:val="00C70FE0"/>
    <w:rsid w:val="00C710CE"/>
    <w:rsid w:val="00C7112D"/>
    <w:rsid w:val="00C7147E"/>
    <w:rsid w:val="00C71F26"/>
    <w:rsid w:val="00C72049"/>
    <w:rsid w:val="00C72721"/>
    <w:rsid w:val="00C728F3"/>
    <w:rsid w:val="00C72DDE"/>
    <w:rsid w:val="00C73032"/>
    <w:rsid w:val="00C7311B"/>
    <w:rsid w:val="00C737D2"/>
    <w:rsid w:val="00C738CC"/>
    <w:rsid w:val="00C73E96"/>
    <w:rsid w:val="00C7407B"/>
    <w:rsid w:val="00C7460C"/>
    <w:rsid w:val="00C74932"/>
    <w:rsid w:val="00C7495C"/>
    <w:rsid w:val="00C74CA1"/>
    <w:rsid w:val="00C74E16"/>
    <w:rsid w:val="00C7511A"/>
    <w:rsid w:val="00C7554D"/>
    <w:rsid w:val="00C759B3"/>
    <w:rsid w:val="00C75A1D"/>
    <w:rsid w:val="00C75CA4"/>
    <w:rsid w:val="00C75DB7"/>
    <w:rsid w:val="00C7603B"/>
    <w:rsid w:val="00C761A0"/>
    <w:rsid w:val="00C76282"/>
    <w:rsid w:val="00C76479"/>
    <w:rsid w:val="00C765A2"/>
    <w:rsid w:val="00C7670E"/>
    <w:rsid w:val="00C7698B"/>
    <w:rsid w:val="00C769B9"/>
    <w:rsid w:val="00C769D7"/>
    <w:rsid w:val="00C76E7A"/>
    <w:rsid w:val="00C76EFE"/>
    <w:rsid w:val="00C77126"/>
    <w:rsid w:val="00C772C3"/>
    <w:rsid w:val="00C772D5"/>
    <w:rsid w:val="00C77537"/>
    <w:rsid w:val="00C776A2"/>
    <w:rsid w:val="00C77988"/>
    <w:rsid w:val="00C779D1"/>
    <w:rsid w:val="00C77A2B"/>
    <w:rsid w:val="00C77AAB"/>
    <w:rsid w:val="00C77E65"/>
    <w:rsid w:val="00C8035A"/>
    <w:rsid w:val="00C808EE"/>
    <w:rsid w:val="00C80A7A"/>
    <w:rsid w:val="00C8152D"/>
    <w:rsid w:val="00C81554"/>
    <w:rsid w:val="00C818CC"/>
    <w:rsid w:val="00C81976"/>
    <w:rsid w:val="00C81CA6"/>
    <w:rsid w:val="00C81CFD"/>
    <w:rsid w:val="00C821DF"/>
    <w:rsid w:val="00C823D6"/>
    <w:rsid w:val="00C82BAE"/>
    <w:rsid w:val="00C82F5C"/>
    <w:rsid w:val="00C83543"/>
    <w:rsid w:val="00C8358E"/>
    <w:rsid w:val="00C835C8"/>
    <w:rsid w:val="00C83916"/>
    <w:rsid w:val="00C83B14"/>
    <w:rsid w:val="00C83D59"/>
    <w:rsid w:val="00C845A1"/>
    <w:rsid w:val="00C84719"/>
    <w:rsid w:val="00C84854"/>
    <w:rsid w:val="00C84B5F"/>
    <w:rsid w:val="00C84C5A"/>
    <w:rsid w:val="00C84CFC"/>
    <w:rsid w:val="00C84CFF"/>
    <w:rsid w:val="00C84F42"/>
    <w:rsid w:val="00C850D3"/>
    <w:rsid w:val="00C856A3"/>
    <w:rsid w:val="00C85C8C"/>
    <w:rsid w:val="00C85F34"/>
    <w:rsid w:val="00C864F1"/>
    <w:rsid w:val="00C86B3F"/>
    <w:rsid w:val="00C86E0D"/>
    <w:rsid w:val="00C86F5A"/>
    <w:rsid w:val="00C8700B"/>
    <w:rsid w:val="00C8707B"/>
    <w:rsid w:val="00C87114"/>
    <w:rsid w:val="00C874A0"/>
    <w:rsid w:val="00C879F6"/>
    <w:rsid w:val="00C87A52"/>
    <w:rsid w:val="00C87A5E"/>
    <w:rsid w:val="00C87B3E"/>
    <w:rsid w:val="00C9005E"/>
    <w:rsid w:val="00C9031F"/>
    <w:rsid w:val="00C908ED"/>
    <w:rsid w:val="00C91033"/>
    <w:rsid w:val="00C910DA"/>
    <w:rsid w:val="00C91493"/>
    <w:rsid w:val="00C914D2"/>
    <w:rsid w:val="00C9150B"/>
    <w:rsid w:val="00C91E8A"/>
    <w:rsid w:val="00C91FF1"/>
    <w:rsid w:val="00C92382"/>
    <w:rsid w:val="00C923D9"/>
    <w:rsid w:val="00C924BD"/>
    <w:rsid w:val="00C9299B"/>
    <w:rsid w:val="00C929D5"/>
    <w:rsid w:val="00C92C22"/>
    <w:rsid w:val="00C93735"/>
    <w:rsid w:val="00C9379D"/>
    <w:rsid w:val="00C93B25"/>
    <w:rsid w:val="00C940D5"/>
    <w:rsid w:val="00C946DA"/>
    <w:rsid w:val="00C94773"/>
    <w:rsid w:val="00C94943"/>
    <w:rsid w:val="00C95108"/>
    <w:rsid w:val="00C9574B"/>
    <w:rsid w:val="00C9576F"/>
    <w:rsid w:val="00C95811"/>
    <w:rsid w:val="00C9583F"/>
    <w:rsid w:val="00C9588B"/>
    <w:rsid w:val="00C959F6"/>
    <w:rsid w:val="00C95AAF"/>
    <w:rsid w:val="00C96107"/>
    <w:rsid w:val="00C964B5"/>
    <w:rsid w:val="00C969BE"/>
    <w:rsid w:val="00C969FA"/>
    <w:rsid w:val="00C96C3A"/>
    <w:rsid w:val="00C96E68"/>
    <w:rsid w:val="00C9705F"/>
    <w:rsid w:val="00C97531"/>
    <w:rsid w:val="00C9767D"/>
    <w:rsid w:val="00C977BE"/>
    <w:rsid w:val="00C97956"/>
    <w:rsid w:val="00C97B15"/>
    <w:rsid w:val="00CA0645"/>
    <w:rsid w:val="00CA0B0D"/>
    <w:rsid w:val="00CA0CF0"/>
    <w:rsid w:val="00CA1255"/>
    <w:rsid w:val="00CA14DB"/>
    <w:rsid w:val="00CA182B"/>
    <w:rsid w:val="00CA1A48"/>
    <w:rsid w:val="00CA1DA6"/>
    <w:rsid w:val="00CA1DD0"/>
    <w:rsid w:val="00CA20F9"/>
    <w:rsid w:val="00CA27DB"/>
    <w:rsid w:val="00CA28E4"/>
    <w:rsid w:val="00CA2D31"/>
    <w:rsid w:val="00CA2E81"/>
    <w:rsid w:val="00CA3039"/>
    <w:rsid w:val="00CA362B"/>
    <w:rsid w:val="00CA390F"/>
    <w:rsid w:val="00CA3952"/>
    <w:rsid w:val="00CA3AF8"/>
    <w:rsid w:val="00CA3F70"/>
    <w:rsid w:val="00CA40A1"/>
    <w:rsid w:val="00CA45CE"/>
    <w:rsid w:val="00CA4B90"/>
    <w:rsid w:val="00CA4EF0"/>
    <w:rsid w:val="00CA4FB7"/>
    <w:rsid w:val="00CA5390"/>
    <w:rsid w:val="00CA56A3"/>
    <w:rsid w:val="00CA56D7"/>
    <w:rsid w:val="00CA5997"/>
    <w:rsid w:val="00CA59D1"/>
    <w:rsid w:val="00CA5B5D"/>
    <w:rsid w:val="00CA646C"/>
    <w:rsid w:val="00CA66AC"/>
    <w:rsid w:val="00CA66B9"/>
    <w:rsid w:val="00CA6CF1"/>
    <w:rsid w:val="00CA7071"/>
    <w:rsid w:val="00CA70CB"/>
    <w:rsid w:val="00CA70E7"/>
    <w:rsid w:val="00CA77A6"/>
    <w:rsid w:val="00CA7982"/>
    <w:rsid w:val="00CA7B5D"/>
    <w:rsid w:val="00CB04B8"/>
    <w:rsid w:val="00CB05E6"/>
    <w:rsid w:val="00CB0765"/>
    <w:rsid w:val="00CB07D5"/>
    <w:rsid w:val="00CB0980"/>
    <w:rsid w:val="00CB0BCC"/>
    <w:rsid w:val="00CB0BFB"/>
    <w:rsid w:val="00CB0C63"/>
    <w:rsid w:val="00CB0F80"/>
    <w:rsid w:val="00CB12E8"/>
    <w:rsid w:val="00CB1478"/>
    <w:rsid w:val="00CB1E1F"/>
    <w:rsid w:val="00CB2910"/>
    <w:rsid w:val="00CB29D5"/>
    <w:rsid w:val="00CB2BA5"/>
    <w:rsid w:val="00CB2D40"/>
    <w:rsid w:val="00CB2FA1"/>
    <w:rsid w:val="00CB2FE5"/>
    <w:rsid w:val="00CB337B"/>
    <w:rsid w:val="00CB34FE"/>
    <w:rsid w:val="00CB3686"/>
    <w:rsid w:val="00CB380C"/>
    <w:rsid w:val="00CB387A"/>
    <w:rsid w:val="00CB3998"/>
    <w:rsid w:val="00CB3B5C"/>
    <w:rsid w:val="00CB3C90"/>
    <w:rsid w:val="00CB3E6C"/>
    <w:rsid w:val="00CB3FF1"/>
    <w:rsid w:val="00CB4149"/>
    <w:rsid w:val="00CB44B0"/>
    <w:rsid w:val="00CB44BC"/>
    <w:rsid w:val="00CB4509"/>
    <w:rsid w:val="00CB45A6"/>
    <w:rsid w:val="00CB47CE"/>
    <w:rsid w:val="00CB47FE"/>
    <w:rsid w:val="00CB4868"/>
    <w:rsid w:val="00CB4BA4"/>
    <w:rsid w:val="00CB4C51"/>
    <w:rsid w:val="00CB4D2F"/>
    <w:rsid w:val="00CB4FE8"/>
    <w:rsid w:val="00CB5504"/>
    <w:rsid w:val="00CB5746"/>
    <w:rsid w:val="00CB59CE"/>
    <w:rsid w:val="00CB5A58"/>
    <w:rsid w:val="00CB5C9C"/>
    <w:rsid w:val="00CB6080"/>
    <w:rsid w:val="00CB62AF"/>
    <w:rsid w:val="00CB68B5"/>
    <w:rsid w:val="00CB6CB3"/>
    <w:rsid w:val="00CB6ED2"/>
    <w:rsid w:val="00CB749E"/>
    <w:rsid w:val="00CB7C81"/>
    <w:rsid w:val="00CB7EA2"/>
    <w:rsid w:val="00CB7F3D"/>
    <w:rsid w:val="00CB7F79"/>
    <w:rsid w:val="00CB7FD2"/>
    <w:rsid w:val="00CC00CA"/>
    <w:rsid w:val="00CC03C1"/>
    <w:rsid w:val="00CC0510"/>
    <w:rsid w:val="00CC0831"/>
    <w:rsid w:val="00CC08EC"/>
    <w:rsid w:val="00CC13BF"/>
    <w:rsid w:val="00CC1547"/>
    <w:rsid w:val="00CC17D4"/>
    <w:rsid w:val="00CC1930"/>
    <w:rsid w:val="00CC1B42"/>
    <w:rsid w:val="00CC26C7"/>
    <w:rsid w:val="00CC28F5"/>
    <w:rsid w:val="00CC2E22"/>
    <w:rsid w:val="00CC3030"/>
    <w:rsid w:val="00CC32C9"/>
    <w:rsid w:val="00CC3487"/>
    <w:rsid w:val="00CC3560"/>
    <w:rsid w:val="00CC3791"/>
    <w:rsid w:val="00CC3795"/>
    <w:rsid w:val="00CC38A9"/>
    <w:rsid w:val="00CC38FE"/>
    <w:rsid w:val="00CC3905"/>
    <w:rsid w:val="00CC3E1E"/>
    <w:rsid w:val="00CC3FE7"/>
    <w:rsid w:val="00CC41DD"/>
    <w:rsid w:val="00CC42CA"/>
    <w:rsid w:val="00CC4327"/>
    <w:rsid w:val="00CC461F"/>
    <w:rsid w:val="00CC4727"/>
    <w:rsid w:val="00CC4B1E"/>
    <w:rsid w:val="00CC4E99"/>
    <w:rsid w:val="00CC5117"/>
    <w:rsid w:val="00CC53E0"/>
    <w:rsid w:val="00CC5418"/>
    <w:rsid w:val="00CC545B"/>
    <w:rsid w:val="00CC5742"/>
    <w:rsid w:val="00CC578B"/>
    <w:rsid w:val="00CC5D23"/>
    <w:rsid w:val="00CC5D97"/>
    <w:rsid w:val="00CC6281"/>
    <w:rsid w:val="00CC6572"/>
    <w:rsid w:val="00CC65E8"/>
    <w:rsid w:val="00CC68AF"/>
    <w:rsid w:val="00CC70C7"/>
    <w:rsid w:val="00CC75A5"/>
    <w:rsid w:val="00CC7A08"/>
    <w:rsid w:val="00CC7A31"/>
    <w:rsid w:val="00CC7EDF"/>
    <w:rsid w:val="00CC7FE6"/>
    <w:rsid w:val="00CD042B"/>
    <w:rsid w:val="00CD0552"/>
    <w:rsid w:val="00CD0607"/>
    <w:rsid w:val="00CD0833"/>
    <w:rsid w:val="00CD0BAF"/>
    <w:rsid w:val="00CD0DF6"/>
    <w:rsid w:val="00CD13E7"/>
    <w:rsid w:val="00CD1565"/>
    <w:rsid w:val="00CD1726"/>
    <w:rsid w:val="00CD1AA6"/>
    <w:rsid w:val="00CD1BEF"/>
    <w:rsid w:val="00CD1F94"/>
    <w:rsid w:val="00CD20C3"/>
    <w:rsid w:val="00CD2137"/>
    <w:rsid w:val="00CD2294"/>
    <w:rsid w:val="00CD23FA"/>
    <w:rsid w:val="00CD2448"/>
    <w:rsid w:val="00CD25B0"/>
    <w:rsid w:val="00CD2651"/>
    <w:rsid w:val="00CD3CF6"/>
    <w:rsid w:val="00CD4026"/>
    <w:rsid w:val="00CD4105"/>
    <w:rsid w:val="00CD4146"/>
    <w:rsid w:val="00CD48B4"/>
    <w:rsid w:val="00CD4E00"/>
    <w:rsid w:val="00CD4E7D"/>
    <w:rsid w:val="00CD51D1"/>
    <w:rsid w:val="00CD5404"/>
    <w:rsid w:val="00CD5CC7"/>
    <w:rsid w:val="00CD6514"/>
    <w:rsid w:val="00CD6859"/>
    <w:rsid w:val="00CD707E"/>
    <w:rsid w:val="00CD718C"/>
    <w:rsid w:val="00CD71D6"/>
    <w:rsid w:val="00CD72C7"/>
    <w:rsid w:val="00CD72FC"/>
    <w:rsid w:val="00CD73A1"/>
    <w:rsid w:val="00CD7DB4"/>
    <w:rsid w:val="00CD7EE6"/>
    <w:rsid w:val="00CE0152"/>
    <w:rsid w:val="00CE0271"/>
    <w:rsid w:val="00CE06DB"/>
    <w:rsid w:val="00CE06E2"/>
    <w:rsid w:val="00CE09CE"/>
    <w:rsid w:val="00CE0AE6"/>
    <w:rsid w:val="00CE0C1B"/>
    <w:rsid w:val="00CE0D2C"/>
    <w:rsid w:val="00CE0D35"/>
    <w:rsid w:val="00CE0E34"/>
    <w:rsid w:val="00CE115E"/>
    <w:rsid w:val="00CE134D"/>
    <w:rsid w:val="00CE1761"/>
    <w:rsid w:val="00CE17D5"/>
    <w:rsid w:val="00CE1862"/>
    <w:rsid w:val="00CE1938"/>
    <w:rsid w:val="00CE19E8"/>
    <w:rsid w:val="00CE1A65"/>
    <w:rsid w:val="00CE1EF8"/>
    <w:rsid w:val="00CE2118"/>
    <w:rsid w:val="00CE24C9"/>
    <w:rsid w:val="00CE2713"/>
    <w:rsid w:val="00CE29B5"/>
    <w:rsid w:val="00CE29B7"/>
    <w:rsid w:val="00CE35E3"/>
    <w:rsid w:val="00CE362E"/>
    <w:rsid w:val="00CE3694"/>
    <w:rsid w:val="00CE399B"/>
    <w:rsid w:val="00CE3A93"/>
    <w:rsid w:val="00CE3D29"/>
    <w:rsid w:val="00CE4008"/>
    <w:rsid w:val="00CE48F2"/>
    <w:rsid w:val="00CE4CBE"/>
    <w:rsid w:val="00CE4E1C"/>
    <w:rsid w:val="00CE522F"/>
    <w:rsid w:val="00CE53C3"/>
    <w:rsid w:val="00CE545D"/>
    <w:rsid w:val="00CE5E60"/>
    <w:rsid w:val="00CE5FF5"/>
    <w:rsid w:val="00CE6258"/>
    <w:rsid w:val="00CE644F"/>
    <w:rsid w:val="00CE66B2"/>
    <w:rsid w:val="00CE67A3"/>
    <w:rsid w:val="00CE67BE"/>
    <w:rsid w:val="00CE69E8"/>
    <w:rsid w:val="00CE6A5D"/>
    <w:rsid w:val="00CE6B75"/>
    <w:rsid w:val="00CE6D61"/>
    <w:rsid w:val="00CE706F"/>
    <w:rsid w:val="00CE70BF"/>
    <w:rsid w:val="00CE73B0"/>
    <w:rsid w:val="00CE7644"/>
    <w:rsid w:val="00CE7A31"/>
    <w:rsid w:val="00CF0071"/>
    <w:rsid w:val="00CF049E"/>
    <w:rsid w:val="00CF05A2"/>
    <w:rsid w:val="00CF05CE"/>
    <w:rsid w:val="00CF0B29"/>
    <w:rsid w:val="00CF0C19"/>
    <w:rsid w:val="00CF0C22"/>
    <w:rsid w:val="00CF0CED"/>
    <w:rsid w:val="00CF0E42"/>
    <w:rsid w:val="00CF16A6"/>
    <w:rsid w:val="00CF1B24"/>
    <w:rsid w:val="00CF22F2"/>
    <w:rsid w:val="00CF2482"/>
    <w:rsid w:val="00CF2B0D"/>
    <w:rsid w:val="00CF2C0C"/>
    <w:rsid w:val="00CF2C47"/>
    <w:rsid w:val="00CF2CC4"/>
    <w:rsid w:val="00CF2FFD"/>
    <w:rsid w:val="00CF3238"/>
    <w:rsid w:val="00CF3259"/>
    <w:rsid w:val="00CF3CFF"/>
    <w:rsid w:val="00CF426F"/>
    <w:rsid w:val="00CF49DB"/>
    <w:rsid w:val="00CF4B3C"/>
    <w:rsid w:val="00CF4C90"/>
    <w:rsid w:val="00CF51D2"/>
    <w:rsid w:val="00CF52F3"/>
    <w:rsid w:val="00CF5381"/>
    <w:rsid w:val="00CF54FF"/>
    <w:rsid w:val="00CF57AE"/>
    <w:rsid w:val="00CF5915"/>
    <w:rsid w:val="00CF5A42"/>
    <w:rsid w:val="00CF5B22"/>
    <w:rsid w:val="00CF5FBC"/>
    <w:rsid w:val="00CF6A76"/>
    <w:rsid w:val="00CF6BA6"/>
    <w:rsid w:val="00CF7233"/>
    <w:rsid w:val="00CF7247"/>
    <w:rsid w:val="00CF739E"/>
    <w:rsid w:val="00CF754C"/>
    <w:rsid w:val="00CF7A59"/>
    <w:rsid w:val="00D0044C"/>
    <w:rsid w:val="00D0062E"/>
    <w:rsid w:val="00D00735"/>
    <w:rsid w:val="00D008DC"/>
    <w:rsid w:val="00D00A2B"/>
    <w:rsid w:val="00D0128D"/>
    <w:rsid w:val="00D013CC"/>
    <w:rsid w:val="00D01586"/>
    <w:rsid w:val="00D0158F"/>
    <w:rsid w:val="00D0163D"/>
    <w:rsid w:val="00D01E42"/>
    <w:rsid w:val="00D01F3F"/>
    <w:rsid w:val="00D0288B"/>
    <w:rsid w:val="00D02919"/>
    <w:rsid w:val="00D0292F"/>
    <w:rsid w:val="00D0293E"/>
    <w:rsid w:val="00D02958"/>
    <w:rsid w:val="00D033C6"/>
    <w:rsid w:val="00D03591"/>
    <w:rsid w:val="00D0360E"/>
    <w:rsid w:val="00D03AE6"/>
    <w:rsid w:val="00D03FD4"/>
    <w:rsid w:val="00D04349"/>
    <w:rsid w:val="00D043E8"/>
    <w:rsid w:val="00D044E3"/>
    <w:rsid w:val="00D04754"/>
    <w:rsid w:val="00D05511"/>
    <w:rsid w:val="00D0577D"/>
    <w:rsid w:val="00D05A97"/>
    <w:rsid w:val="00D05C7B"/>
    <w:rsid w:val="00D06321"/>
    <w:rsid w:val="00D0656D"/>
    <w:rsid w:val="00D06D89"/>
    <w:rsid w:val="00D078B1"/>
    <w:rsid w:val="00D07A1B"/>
    <w:rsid w:val="00D07E40"/>
    <w:rsid w:val="00D102CC"/>
    <w:rsid w:val="00D1056D"/>
    <w:rsid w:val="00D106AF"/>
    <w:rsid w:val="00D10924"/>
    <w:rsid w:val="00D10A8C"/>
    <w:rsid w:val="00D10B0F"/>
    <w:rsid w:val="00D11321"/>
    <w:rsid w:val="00D114A9"/>
    <w:rsid w:val="00D1159C"/>
    <w:rsid w:val="00D11A7B"/>
    <w:rsid w:val="00D11FDB"/>
    <w:rsid w:val="00D1256F"/>
    <w:rsid w:val="00D126EF"/>
    <w:rsid w:val="00D12AFE"/>
    <w:rsid w:val="00D12EC1"/>
    <w:rsid w:val="00D13478"/>
    <w:rsid w:val="00D134D6"/>
    <w:rsid w:val="00D1368B"/>
    <w:rsid w:val="00D13D14"/>
    <w:rsid w:val="00D13E1C"/>
    <w:rsid w:val="00D13E91"/>
    <w:rsid w:val="00D144DB"/>
    <w:rsid w:val="00D148BD"/>
    <w:rsid w:val="00D148DD"/>
    <w:rsid w:val="00D149C0"/>
    <w:rsid w:val="00D14BBD"/>
    <w:rsid w:val="00D14C51"/>
    <w:rsid w:val="00D14D11"/>
    <w:rsid w:val="00D1547C"/>
    <w:rsid w:val="00D1631E"/>
    <w:rsid w:val="00D16362"/>
    <w:rsid w:val="00D163D7"/>
    <w:rsid w:val="00D16584"/>
    <w:rsid w:val="00D165F4"/>
    <w:rsid w:val="00D166FF"/>
    <w:rsid w:val="00D17021"/>
    <w:rsid w:val="00D17063"/>
    <w:rsid w:val="00D177B4"/>
    <w:rsid w:val="00D178F7"/>
    <w:rsid w:val="00D17BE8"/>
    <w:rsid w:val="00D17EE0"/>
    <w:rsid w:val="00D2007E"/>
    <w:rsid w:val="00D20269"/>
    <w:rsid w:val="00D2036C"/>
    <w:rsid w:val="00D207F8"/>
    <w:rsid w:val="00D20A24"/>
    <w:rsid w:val="00D20CEC"/>
    <w:rsid w:val="00D20D0A"/>
    <w:rsid w:val="00D21004"/>
    <w:rsid w:val="00D21060"/>
    <w:rsid w:val="00D2137E"/>
    <w:rsid w:val="00D216E2"/>
    <w:rsid w:val="00D21FD1"/>
    <w:rsid w:val="00D22059"/>
    <w:rsid w:val="00D2206E"/>
    <w:rsid w:val="00D22193"/>
    <w:rsid w:val="00D22351"/>
    <w:rsid w:val="00D225CD"/>
    <w:rsid w:val="00D225FE"/>
    <w:rsid w:val="00D22EF5"/>
    <w:rsid w:val="00D231AC"/>
    <w:rsid w:val="00D23298"/>
    <w:rsid w:val="00D23435"/>
    <w:rsid w:val="00D236F9"/>
    <w:rsid w:val="00D23839"/>
    <w:rsid w:val="00D23C4A"/>
    <w:rsid w:val="00D23D8E"/>
    <w:rsid w:val="00D243CB"/>
    <w:rsid w:val="00D2494E"/>
    <w:rsid w:val="00D24D76"/>
    <w:rsid w:val="00D24DAC"/>
    <w:rsid w:val="00D24F7E"/>
    <w:rsid w:val="00D24FAF"/>
    <w:rsid w:val="00D251C6"/>
    <w:rsid w:val="00D25246"/>
    <w:rsid w:val="00D252D1"/>
    <w:rsid w:val="00D25664"/>
    <w:rsid w:val="00D25AF4"/>
    <w:rsid w:val="00D265FA"/>
    <w:rsid w:val="00D266E2"/>
    <w:rsid w:val="00D26A21"/>
    <w:rsid w:val="00D26B5B"/>
    <w:rsid w:val="00D26B98"/>
    <w:rsid w:val="00D26CE9"/>
    <w:rsid w:val="00D26E3D"/>
    <w:rsid w:val="00D2715F"/>
    <w:rsid w:val="00D2746F"/>
    <w:rsid w:val="00D27598"/>
    <w:rsid w:val="00D275F1"/>
    <w:rsid w:val="00D27835"/>
    <w:rsid w:val="00D27AF2"/>
    <w:rsid w:val="00D27BA1"/>
    <w:rsid w:val="00D27F22"/>
    <w:rsid w:val="00D3020F"/>
    <w:rsid w:val="00D306D6"/>
    <w:rsid w:val="00D307C5"/>
    <w:rsid w:val="00D30894"/>
    <w:rsid w:val="00D30D07"/>
    <w:rsid w:val="00D30D64"/>
    <w:rsid w:val="00D30FA9"/>
    <w:rsid w:val="00D31017"/>
    <w:rsid w:val="00D310DA"/>
    <w:rsid w:val="00D310EA"/>
    <w:rsid w:val="00D31100"/>
    <w:rsid w:val="00D31177"/>
    <w:rsid w:val="00D31298"/>
    <w:rsid w:val="00D313CA"/>
    <w:rsid w:val="00D31DF4"/>
    <w:rsid w:val="00D31F7E"/>
    <w:rsid w:val="00D32487"/>
    <w:rsid w:val="00D329F5"/>
    <w:rsid w:val="00D32CFC"/>
    <w:rsid w:val="00D32DD6"/>
    <w:rsid w:val="00D32FF4"/>
    <w:rsid w:val="00D330FE"/>
    <w:rsid w:val="00D334D5"/>
    <w:rsid w:val="00D33D2A"/>
    <w:rsid w:val="00D33D9B"/>
    <w:rsid w:val="00D33DE7"/>
    <w:rsid w:val="00D34368"/>
    <w:rsid w:val="00D345E1"/>
    <w:rsid w:val="00D34830"/>
    <w:rsid w:val="00D34D95"/>
    <w:rsid w:val="00D354C8"/>
    <w:rsid w:val="00D35F72"/>
    <w:rsid w:val="00D35FCC"/>
    <w:rsid w:val="00D36215"/>
    <w:rsid w:val="00D36329"/>
    <w:rsid w:val="00D36709"/>
    <w:rsid w:val="00D36B0D"/>
    <w:rsid w:val="00D377A4"/>
    <w:rsid w:val="00D37932"/>
    <w:rsid w:val="00D379C7"/>
    <w:rsid w:val="00D4039C"/>
    <w:rsid w:val="00D40448"/>
    <w:rsid w:val="00D4064E"/>
    <w:rsid w:val="00D40708"/>
    <w:rsid w:val="00D40E39"/>
    <w:rsid w:val="00D40FAB"/>
    <w:rsid w:val="00D41005"/>
    <w:rsid w:val="00D411B4"/>
    <w:rsid w:val="00D41709"/>
    <w:rsid w:val="00D417E0"/>
    <w:rsid w:val="00D42871"/>
    <w:rsid w:val="00D42957"/>
    <w:rsid w:val="00D42E3B"/>
    <w:rsid w:val="00D430CB"/>
    <w:rsid w:val="00D4384C"/>
    <w:rsid w:val="00D438F6"/>
    <w:rsid w:val="00D43C08"/>
    <w:rsid w:val="00D43F85"/>
    <w:rsid w:val="00D44116"/>
    <w:rsid w:val="00D445AC"/>
    <w:rsid w:val="00D44F72"/>
    <w:rsid w:val="00D45551"/>
    <w:rsid w:val="00D455D6"/>
    <w:rsid w:val="00D4566F"/>
    <w:rsid w:val="00D4573C"/>
    <w:rsid w:val="00D458FD"/>
    <w:rsid w:val="00D45984"/>
    <w:rsid w:val="00D45D2F"/>
    <w:rsid w:val="00D45DBF"/>
    <w:rsid w:val="00D45E0D"/>
    <w:rsid w:val="00D45F36"/>
    <w:rsid w:val="00D46506"/>
    <w:rsid w:val="00D47213"/>
    <w:rsid w:val="00D47386"/>
    <w:rsid w:val="00D47400"/>
    <w:rsid w:val="00D47DCC"/>
    <w:rsid w:val="00D501DF"/>
    <w:rsid w:val="00D50785"/>
    <w:rsid w:val="00D50CDB"/>
    <w:rsid w:val="00D50E56"/>
    <w:rsid w:val="00D5101B"/>
    <w:rsid w:val="00D51162"/>
    <w:rsid w:val="00D51629"/>
    <w:rsid w:val="00D52144"/>
    <w:rsid w:val="00D521FE"/>
    <w:rsid w:val="00D5243B"/>
    <w:rsid w:val="00D524D1"/>
    <w:rsid w:val="00D52B6A"/>
    <w:rsid w:val="00D52FF5"/>
    <w:rsid w:val="00D530EC"/>
    <w:rsid w:val="00D53161"/>
    <w:rsid w:val="00D533D7"/>
    <w:rsid w:val="00D53908"/>
    <w:rsid w:val="00D53AD3"/>
    <w:rsid w:val="00D53BCC"/>
    <w:rsid w:val="00D53BDA"/>
    <w:rsid w:val="00D53E7C"/>
    <w:rsid w:val="00D540B9"/>
    <w:rsid w:val="00D541CA"/>
    <w:rsid w:val="00D54369"/>
    <w:rsid w:val="00D54595"/>
    <w:rsid w:val="00D54779"/>
    <w:rsid w:val="00D54C06"/>
    <w:rsid w:val="00D55350"/>
    <w:rsid w:val="00D5540A"/>
    <w:rsid w:val="00D55C35"/>
    <w:rsid w:val="00D55CE4"/>
    <w:rsid w:val="00D55E27"/>
    <w:rsid w:val="00D55E9A"/>
    <w:rsid w:val="00D5634D"/>
    <w:rsid w:val="00D566FF"/>
    <w:rsid w:val="00D56853"/>
    <w:rsid w:val="00D56B1E"/>
    <w:rsid w:val="00D56DD7"/>
    <w:rsid w:val="00D5712F"/>
    <w:rsid w:val="00D57505"/>
    <w:rsid w:val="00D5784F"/>
    <w:rsid w:val="00D57882"/>
    <w:rsid w:val="00D579A3"/>
    <w:rsid w:val="00D57B42"/>
    <w:rsid w:val="00D57F4A"/>
    <w:rsid w:val="00D601C0"/>
    <w:rsid w:val="00D602AA"/>
    <w:rsid w:val="00D602AF"/>
    <w:rsid w:val="00D606B6"/>
    <w:rsid w:val="00D60709"/>
    <w:rsid w:val="00D60B77"/>
    <w:rsid w:val="00D60EC8"/>
    <w:rsid w:val="00D60F74"/>
    <w:rsid w:val="00D61249"/>
    <w:rsid w:val="00D61303"/>
    <w:rsid w:val="00D614B0"/>
    <w:rsid w:val="00D619B7"/>
    <w:rsid w:val="00D61C4A"/>
    <w:rsid w:val="00D62062"/>
    <w:rsid w:val="00D6214C"/>
    <w:rsid w:val="00D621AF"/>
    <w:rsid w:val="00D6235C"/>
    <w:rsid w:val="00D623FA"/>
    <w:rsid w:val="00D625CE"/>
    <w:rsid w:val="00D62CA1"/>
    <w:rsid w:val="00D630FF"/>
    <w:rsid w:val="00D63340"/>
    <w:rsid w:val="00D6349B"/>
    <w:rsid w:val="00D63753"/>
    <w:rsid w:val="00D639C5"/>
    <w:rsid w:val="00D63BEA"/>
    <w:rsid w:val="00D63C58"/>
    <w:rsid w:val="00D64310"/>
    <w:rsid w:val="00D644F6"/>
    <w:rsid w:val="00D64505"/>
    <w:rsid w:val="00D645DC"/>
    <w:rsid w:val="00D646B3"/>
    <w:rsid w:val="00D64997"/>
    <w:rsid w:val="00D64AAF"/>
    <w:rsid w:val="00D64F3C"/>
    <w:rsid w:val="00D64FD3"/>
    <w:rsid w:val="00D65150"/>
    <w:rsid w:val="00D65224"/>
    <w:rsid w:val="00D65333"/>
    <w:rsid w:val="00D6551C"/>
    <w:rsid w:val="00D65BA4"/>
    <w:rsid w:val="00D66364"/>
    <w:rsid w:val="00D66AAB"/>
    <w:rsid w:val="00D66F4D"/>
    <w:rsid w:val="00D66F85"/>
    <w:rsid w:val="00D6730F"/>
    <w:rsid w:val="00D6791B"/>
    <w:rsid w:val="00D70253"/>
    <w:rsid w:val="00D708A7"/>
    <w:rsid w:val="00D70A98"/>
    <w:rsid w:val="00D70B76"/>
    <w:rsid w:val="00D70C5D"/>
    <w:rsid w:val="00D71264"/>
    <w:rsid w:val="00D712C8"/>
    <w:rsid w:val="00D71395"/>
    <w:rsid w:val="00D71DD3"/>
    <w:rsid w:val="00D7204C"/>
    <w:rsid w:val="00D720CB"/>
    <w:rsid w:val="00D72903"/>
    <w:rsid w:val="00D729A2"/>
    <w:rsid w:val="00D72A8B"/>
    <w:rsid w:val="00D72F62"/>
    <w:rsid w:val="00D730F2"/>
    <w:rsid w:val="00D73262"/>
    <w:rsid w:val="00D7346E"/>
    <w:rsid w:val="00D73481"/>
    <w:rsid w:val="00D736A5"/>
    <w:rsid w:val="00D737B6"/>
    <w:rsid w:val="00D73854"/>
    <w:rsid w:val="00D73B89"/>
    <w:rsid w:val="00D73C04"/>
    <w:rsid w:val="00D73CEC"/>
    <w:rsid w:val="00D74465"/>
    <w:rsid w:val="00D74874"/>
    <w:rsid w:val="00D74C49"/>
    <w:rsid w:val="00D75175"/>
    <w:rsid w:val="00D7542C"/>
    <w:rsid w:val="00D75848"/>
    <w:rsid w:val="00D75B34"/>
    <w:rsid w:val="00D76346"/>
    <w:rsid w:val="00D763BF"/>
    <w:rsid w:val="00D76979"/>
    <w:rsid w:val="00D76EDB"/>
    <w:rsid w:val="00D77202"/>
    <w:rsid w:val="00D77443"/>
    <w:rsid w:val="00D77552"/>
    <w:rsid w:val="00D775AF"/>
    <w:rsid w:val="00D77835"/>
    <w:rsid w:val="00D778B1"/>
    <w:rsid w:val="00D77D8A"/>
    <w:rsid w:val="00D77FF2"/>
    <w:rsid w:val="00D80026"/>
    <w:rsid w:val="00D80C9F"/>
    <w:rsid w:val="00D80E0B"/>
    <w:rsid w:val="00D81B7F"/>
    <w:rsid w:val="00D81E76"/>
    <w:rsid w:val="00D81F77"/>
    <w:rsid w:val="00D82120"/>
    <w:rsid w:val="00D82415"/>
    <w:rsid w:val="00D8273A"/>
    <w:rsid w:val="00D82743"/>
    <w:rsid w:val="00D82949"/>
    <w:rsid w:val="00D82F3B"/>
    <w:rsid w:val="00D83AB9"/>
    <w:rsid w:val="00D83F01"/>
    <w:rsid w:val="00D8400E"/>
    <w:rsid w:val="00D840BB"/>
    <w:rsid w:val="00D84494"/>
    <w:rsid w:val="00D8459E"/>
    <w:rsid w:val="00D849D8"/>
    <w:rsid w:val="00D84B31"/>
    <w:rsid w:val="00D84BC3"/>
    <w:rsid w:val="00D84C44"/>
    <w:rsid w:val="00D84DD9"/>
    <w:rsid w:val="00D850F0"/>
    <w:rsid w:val="00D855EF"/>
    <w:rsid w:val="00D8581C"/>
    <w:rsid w:val="00D858DA"/>
    <w:rsid w:val="00D859EF"/>
    <w:rsid w:val="00D85CA8"/>
    <w:rsid w:val="00D85DDE"/>
    <w:rsid w:val="00D864C9"/>
    <w:rsid w:val="00D86901"/>
    <w:rsid w:val="00D86985"/>
    <w:rsid w:val="00D86A48"/>
    <w:rsid w:val="00D86F15"/>
    <w:rsid w:val="00D870A9"/>
    <w:rsid w:val="00D870EF"/>
    <w:rsid w:val="00D87D10"/>
    <w:rsid w:val="00D9018B"/>
    <w:rsid w:val="00D90279"/>
    <w:rsid w:val="00D90465"/>
    <w:rsid w:val="00D90586"/>
    <w:rsid w:val="00D90713"/>
    <w:rsid w:val="00D90855"/>
    <w:rsid w:val="00D908E4"/>
    <w:rsid w:val="00D90A06"/>
    <w:rsid w:val="00D91122"/>
    <w:rsid w:val="00D91180"/>
    <w:rsid w:val="00D91677"/>
    <w:rsid w:val="00D917EF"/>
    <w:rsid w:val="00D91B42"/>
    <w:rsid w:val="00D91CBB"/>
    <w:rsid w:val="00D9216A"/>
    <w:rsid w:val="00D92403"/>
    <w:rsid w:val="00D924FC"/>
    <w:rsid w:val="00D925E0"/>
    <w:rsid w:val="00D926DE"/>
    <w:rsid w:val="00D92ADF"/>
    <w:rsid w:val="00D92FAC"/>
    <w:rsid w:val="00D93001"/>
    <w:rsid w:val="00D93030"/>
    <w:rsid w:val="00D9311A"/>
    <w:rsid w:val="00D93712"/>
    <w:rsid w:val="00D93BEA"/>
    <w:rsid w:val="00D93D4E"/>
    <w:rsid w:val="00D9429D"/>
    <w:rsid w:val="00D94922"/>
    <w:rsid w:val="00D94A2E"/>
    <w:rsid w:val="00D94BC9"/>
    <w:rsid w:val="00D94E4F"/>
    <w:rsid w:val="00D95259"/>
    <w:rsid w:val="00D959D3"/>
    <w:rsid w:val="00D95E57"/>
    <w:rsid w:val="00D95F7F"/>
    <w:rsid w:val="00D960DF"/>
    <w:rsid w:val="00D960EB"/>
    <w:rsid w:val="00D96591"/>
    <w:rsid w:val="00D965F7"/>
    <w:rsid w:val="00D96F4D"/>
    <w:rsid w:val="00D97030"/>
    <w:rsid w:val="00D970F6"/>
    <w:rsid w:val="00D971A1"/>
    <w:rsid w:val="00D9722C"/>
    <w:rsid w:val="00D97397"/>
    <w:rsid w:val="00D97416"/>
    <w:rsid w:val="00D974B0"/>
    <w:rsid w:val="00D97917"/>
    <w:rsid w:val="00D97A4C"/>
    <w:rsid w:val="00D97A6B"/>
    <w:rsid w:val="00D97B21"/>
    <w:rsid w:val="00D97C6B"/>
    <w:rsid w:val="00D97DDC"/>
    <w:rsid w:val="00D97E50"/>
    <w:rsid w:val="00DA0165"/>
    <w:rsid w:val="00DA01E4"/>
    <w:rsid w:val="00DA0263"/>
    <w:rsid w:val="00DA0F20"/>
    <w:rsid w:val="00DA0F8E"/>
    <w:rsid w:val="00DA11FF"/>
    <w:rsid w:val="00DA14A3"/>
    <w:rsid w:val="00DA14CC"/>
    <w:rsid w:val="00DA1578"/>
    <w:rsid w:val="00DA162B"/>
    <w:rsid w:val="00DA171F"/>
    <w:rsid w:val="00DA1D7A"/>
    <w:rsid w:val="00DA1DCD"/>
    <w:rsid w:val="00DA1F56"/>
    <w:rsid w:val="00DA25BD"/>
    <w:rsid w:val="00DA27DA"/>
    <w:rsid w:val="00DA2C1A"/>
    <w:rsid w:val="00DA2E91"/>
    <w:rsid w:val="00DA32CA"/>
    <w:rsid w:val="00DA335B"/>
    <w:rsid w:val="00DA336E"/>
    <w:rsid w:val="00DA3D15"/>
    <w:rsid w:val="00DA4831"/>
    <w:rsid w:val="00DA485E"/>
    <w:rsid w:val="00DA4A3A"/>
    <w:rsid w:val="00DA4A96"/>
    <w:rsid w:val="00DA4ADE"/>
    <w:rsid w:val="00DA4AEC"/>
    <w:rsid w:val="00DA4BAA"/>
    <w:rsid w:val="00DA4C30"/>
    <w:rsid w:val="00DA4CE3"/>
    <w:rsid w:val="00DA4DE8"/>
    <w:rsid w:val="00DA56DE"/>
    <w:rsid w:val="00DA5C4D"/>
    <w:rsid w:val="00DA5D18"/>
    <w:rsid w:val="00DA6080"/>
    <w:rsid w:val="00DA66BC"/>
    <w:rsid w:val="00DA6921"/>
    <w:rsid w:val="00DA6E7B"/>
    <w:rsid w:val="00DA6F35"/>
    <w:rsid w:val="00DA73B8"/>
    <w:rsid w:val="00DA756D"/>
    <w:rsid w:val="00DA772C"/>
    <w:rsid w:val="00DA7ACA"/>
    <w:rsid w:val="00DA7AD2"/>
    <w:rsid w:val="00DA7E29"/>
    <w:rsid w:val="00DA7E4C"/>
    <w:rsid w:val="00DB0584"/>
    <w:rsid w:val="00DB06C3"/>
    <w:rsid w:val="00DB07B7"/>
    <w:rsid w:val="00DB0AA2"/>
    <w:rsid w:val="00DB0D0E"/>
    <w:rsid w:val="00DB140C"/>
    <w:rsid w:val="00DB16AC"/>
    <w:rsid w:val="00DB1966"/>
    <w:rsid w:val="00DB1F26"/>
    <w:rsid w:val="00DB223A"/>
    <w:rsid w:val="00DB2922"/>
    <w:rsid w:val="00DB2A44"/>
    <w:rsid w:val="00DB2C0A"/>
    <w:rsid w:val="00DB2F15"/>
    <w:rsid w:val="00DB31E5"/>
    <w:rsid w:val="00DB348F"/>
    <w:rsid w:val="00DB3588"/>
    <w:rsid w:val="00DB35EA"/>
    <w:rsid w:val="00DB3674"/>
    <w:rsid w:val="00DB38BE"/>
    <w:rsid w:val="00DB3971"/>
    <w:rsid w:val="00DB4118"/>
    <w:rsid w:val="00DB41B9"/>
    <w:rsid w:val="00DB47B0"/>
    <w:rsid w:val="00DB48C4"/>
    <w:rsid w:val="00DB4F57"/>
    <w:rsid w:val="00DB5872"/>
    <w:rsid w:val="00DB5B98"/>
    <w:rsid w:val="00DB5EA8"/>
    <w:rsid w:val="00DB63EF"/>
    <w:rsid w:val="00DB654F"/>
    <w:rsid w:val="00DB65A8"/>
    <w:rsid w:val="00DB6684"/>
    <w:rsid w:val="00DB6805"/>
    <w:rsid w:val="00DB6A85"/>
    <w:rsid w:val="00DB7155"/>
    <w:rsid w:val="00DB718D"/>
    <w:rsid w:val="00DB7354"/>
    <w:rsid w:val="00DB7960"/>
    <w:rsid w:val="00DB7BAE"/>
    <w:rsid w:val="00DB7F57"/>
    <w:rsid w:val="00DC04D2"/>
    <w:rsid w:val="00DC0632"/>
    <w:rsid w:val="00DC07D8"/>
    <w:rsid w:val="00DC09F3"/>
    <w:rsid w:val="00DC0A80"/>
    <w:rsid w:val="00DC0FE0"/>
    <w:rsid w:val="00DC10C2"/>
    <w:rsid w:val="00DC15CB"/>
    <w:rsid w:val="00DC1885"/>
    <w:rsid w:val="00DC1922"/>
    <w:rsid w:val="00DC19FD"/>
    <w:rsid w:val="00DC1DCF"/>
    <w:rsid w:val="00DC2279"/>
    <w:rsid w:val="00DC24C1"/>
    <w:rsid w:val="00DC2A8E"/>
    <w:rsid w:val="00DC2B9B"/>
    <w:rsid w:val="00DC2CA6"/>
    <w:rsid w:val="00DC30DF"/>
    <w:rsid w:val="00DC3628"/>
    <w:rsid w:val="00DC3D89"/>
    <w:rsid w:val="00DC499A"/>
    <w:rsid w:val="00DC4C00"/>
    <w:rsid w:val="00DC4E15"/>
    <w:rsid w:val="00DC4E38"/>
    <w:rsid w:val="00DC4FD0"/>
    <w:rsid w:val="00DC511F"/>
    <w:rsid w:val="00DC5C4B"/>
    <w:rsid w:val="00DC5CFD"/>
    <w:rsid w:val="00DC5DEB"/>
    <w:rsid w:val="00DC60E8"/>
    <w:rsid w:val="00DC62FB"/>
    <w:rsid w:val="00DC6756"/>
    <w:rsid w:val="00DC6CA4"/>
    <w:rsid w:val="00DC6EB5"/>
    <w:rsid w:val="00DC743D"/>
    <w:rsid w:val="00DC7719"/>
    <w:rsid w:val="00DC78B6"/>
    <w:rsid w:val="00DD030E"/>
    <w:rsid w:val="00DD0BCF"/>
    <w:rsid w:val="00DD0D18"/>
    <w:rsid w:val="00DD10F7"/>
    <w:rsid w:val="00DD1ED1"/>
    <w:rsid w:val="00DD2085"/>
    <w:rsid w:val="00DD27EE"/>
    <w:rsid w:val="00DD2953"/>
    <w:rsid w:val="00DD2A96"/>
    <w:rsid w:val="00DD2C6F"/>
    <w:rsid w:val="00DD30C7"/>
    <w:rsid w:val="00DD3165"/>
    <w:rsid w:val="00DD316B"/>
    <w:rsid w:val="00DD32BD"/>
    <w:rsid w:val="00DD3AE5"/>
    <w:rsid w:val="00DD3AEC"/>
    <w:rsid w:val="00DD4254"/>
    <w:rsid w:val="00DD4593"/>
    <w:rsid w:val="00DD49A7"/>
    <w:rsid w:val="00DD4AED"/>
    <w:rsid w:val="00DD4E2E"/>
    <w:rsid w:val="00DD50D4"/>
    <w:rsid w:val="00DD5653"/>
    <w:rsid w:val="00DD56F7"/>
    <w:rsid w:val="00DD579C"/>
    <w:rsid w:val="00DD5AA8"/>
    <w:rsid w:val="00DD61AF"/>
    <w:rsid w:val="00DD63DE"/>
    <w:rsid w:val="00DD646B"/>
    <w:rsid w:val="00DD66C9"/>
    <w:rsid w:val="00DD69C8"/>
    <w:rsid w:val="00DD6CCB"/>
    <w:rsid w:val="00DD73B4"/>
    <w:rsid w:val="00DD7591"/>
    <w:rsid w:val="00DD764C"/>
    <w:rsid w:val="00DD7830"/>
    <w:rsid w:val="00DD7B12"/>
    <w:rsid w:val="00DE03B1"/>
    <w:rsid w:val="00DE0422"/>
    <w:rsid w:val="00DE0B71"/>
    <w:rsid w:val="00DE1080"/>
    <w:rsid w:val="00DE124A"/>
    <w:rsid w:val="00DE138D"/>
    <w:rsid w:val="00DE1C93"/>
    <w:rsid w:val="00DE20F5"/>
    <w:rsid w:val="00DE2252"/>
    <w:rsid w:val="00DE2364"/>
    <w:rsid w:val="00DE2413"/>
    <w:rsid w:val="00DE2684"/>
    <w:rsid w:val="00DE2CB4"/>
    <w:rsid w:val="00DE2D8F"/>
    <w:rsid w:val="00DE30C0"/>
    <w:rsid w:val="00DE3346"/>
    <w:rsid w:val="00DE39FB"/>
    <w:rsid w:val="00DE3D1E"/>
    <w:rsid w:val="00DE3DBA"/>
    <w:rsid w:val="00DE414A"/>
    <w:rsid w:val="00DE415A"/>
    <w:rsid w:val="00DE44A3"/>
    <w:rsid w:val="00DE4658"/>
    <w:rsid w:val="00DE488F"/>
    <w:rsid w:val="00DE4BA9"/>
    <w:rsid w:val="00DE57CF"/>
    <w:rsid w:val="00DE66CA"/>
    <w:rsid w:val="00DE6707"/>
    <w:rsid w:val="00DE6761"/>
    <w:rsid w:val="00DE77BB"/>
    <w:rsid w:val="00DE7CD5"/>
    <w:rsid w:val="00DE7F3E"/>
    <w:rsid w:val="00DE7F5A"/>
    <w:rsid w:val="00DF03D1"/>
    <w:rsid w:val="00DF0488"/>
    <w:rsid w:val="00DF0CB1"/>
    <w:rsid w:val="00DF0EEC"/>
    <w:rsid w:val="00DF10A7"/>
    <w:rsid w:val="00DF1189"/>
    <w:rsid w:val="00DF13FA"/>
    <w:rsid w:val="00DF1484"/>
    <w:rsid w:val="00DF1AAF"/>
    <w:rsid w:val="00DF1C94"/>
    <w:rsid w:val="00DF2303"/>
    <w:rsid w:val="00DF25F7"/>
    <w:rsid w:val="00DF26AA"/>
    <w:rsid w:val="00DF28AD"/>
    <w:rsid w:val="00DF2A53"/>
    <w:rsid w:val="00DF2F84"/>
    <w:rsid w:val="00DF2FBE"/>
    <w:rsid w:val="00DF32CC"/>
    <w:rsid w:val="00DF3440"/>
    <w:rsid w:val="00DF38AE"/>
    <w:rsid w:val="00DF3BFB"/>
    <w:rsid w:val="00DF3E7E"/>
    <w:rsid w:val="00DF3EF3"/>
    <w:rsid w:val="00DF3FDA"/>
    <w:rsid w:val="00DF42D5"/>
    <w:rsid w:val="00DF432B"/>
    <w:rsid w:val="00DF4439"/>
    <w:rsid w:val="00DF44C6"/>
    <w:rsid w:val="00DF482F"/>
    <w:rsid w:val="00DF4B81"/>
    <w:rsid w:val="00DF4D4E"/>
    <w:rsid w:val="00DF4E01"/>
    <w:rsid w:val="00DF4EEC"/>
    <w:rsid w:val="00DF4FF4"/>
    <w:rsid w:val="00DF4FFF"/>
    <w:rsid w:val="00DF51EF"/>
    <w:rsid w:val="00DF531F"/>
    <w:rsid w:val="00DF54BA"/>
    <w:rsid w:val="00DF5967"/>
    <w:rsid w:val="00DF5A5D"/>
    <w:rsid w:val="00DF5BA4"/>
    <w:rsid w:val="00DF5E87"/>
    <w:rsid w:val="00DF64BB"/>
    <w:rsid w:val="00DF6DB3"/>
    <w:rsid w:val="00DF6E26"/>
    <w:rsid w:val="00DF6FA6"/>
    <w:rsid w:val="00DF720F"/>
    <w:rsid w:val="00DF73E2"/>
    <w:rsid w:val="00DF7604"/>
    <w:rsid w:val="00DF7A2F"/>
    <w:rsid w:val="00DF7B74"/>
    <w:rsid w:val="00DF7B92"/>
    <w:rsid w:val="00DF7BC2"/>
    <w:rsid w:val="00DF7BE5"/>
    <w:rsid w:val="00DF7D32"/>
    <w:rsid w:val="00E00116"/>
    <w:rsid w:val="00E001F4"/>
    <w:rsid w:val="00E004DA"/>
    <w:rsid w:val="00E00915"/>
    <w:rsid w:val="00E00D70"/>
    <w:rsid w:val="00E00E09"/>
    <w:rsid w:val="00E0120B"/>
    <w:rsid w:val="00E014A4"/>
    <w:rsid w:val="00E01C0F"/>
    <w:rsid w:val="00E01C79"/>
    <w:rsid w:val="00E01E38"/>
    <w:rsid w:val="00E02612"/>
    <w:rsid w:val="00E02658"/>
    <w:rsid w:val="00E0285B"/>
    <w:rsid w:val="00E02887"/>
    <w:rsid w:val="00E030CD"/>
    <w:rsid w:val="00E03189"/>
    <w:rsid w:val="00E033A8"/>
    <w:rsid w:val="00E03488"/>
    <w:rsid w:val="00E03511"/>
    <w:rsid w:val="00E037D1"/>
    <w:rsid w:val="00E03C3F"/>
    <w:rsid w:val="00E03C60"/>
    <w:rsid w:val="00E03D78"/>
    <w:rsid w:val="00E03E83"/>
    <w:rsid w:val="00E04053"/>
    <w:rsid w:val="00E04579"/>
    <w:rsid w:val="00E04E04"/>
    <w:rsid w:val="00E05502"/>
    <w:rsid w:val="00E055D7"/>
    <w:rsid w:val="00E05901"/>
    <w:rsid w:val="00E05A4A"/>
    <w:rsid w:val="00E05A9F"/>
    <w:rsid w:val="00E05BBF"/>
    <w:rsid w:val="00E05BD3"/>
    <w:rsid w:val="00E05DA2"/>
    <w:rsid w:val="00E07059"/>
    <w:rsid w:val="00E0789F"/>
    <w:rsid w:val="00E07962"/>
    <w:rsid w:val="00E079DF"/>
    <w:rsid w:val="00E07ABF"/>
    <w:rsid w:val="00E07BB6"/>
    <w:rsid w:val="00E105D2"/>
    <w:rsid w:val="00E10D43"/>
    <w:rsid w:val="00E1141A"/>
    <w:rsid w:val="00E11663"/>
    <w:rsid w:val="00E11D90"/>
    <w:rsid w:val="00E11F25"/>
    <w:rsid w:val="00E12071"/>
    <w:rsid w:val="00E120AC"/>
    <w:rsid w:val="00E121B5"/>
    <w:rsid w:val="00E12205"/>
    <w:rsid w:val="00E12307"/>
    <w:rsid w:val="00E124D7"/>
    <w:rsid w:val="00E128A8"/>
    <w:rsid w:val="00E13478"/>
    <w:rsid w:val="00E13733"/>
    <w:rsid w:val="00E1399E"/>
    <w:rsid w:val="00E140B9"/>
    <w:rsid w:val="00E141FE"/>
    <w:rsid w:val="00E14990"/>
    <w:rsid w:val="00E14B15"/>
    <w:rsid w:val="00E14D19"/>
    <w:rsid w:val="00E14E1C"/>
    <w:rsid w:val="00E1502D"/>
    <w:rsid w:val="00E1520F"/>
    <w:rsid w:val="00E1525F"/>
    <w:rsid w:val="00E15397"/>
    <w:rsid w:val="00E15A96"/>
    <w:rsid w:val="00E16062"/>
    <w:rsid w:val="00E1633E"/>
    <w:rsid w:val="00E164E6"/>
    <w:rsid w:val="00E16693"/>
    <w:rsid w:val="00E1684C"/>
    <w:rsid w:val="00E16866"/>
    <w:rsid w:val="00E16880"/>
    <w:rsid w:val="00E16BA5"/>
    <w:rsid w:val="00E16C4C"/>
    <w:rsid w:val="00E16DCE"/>
    <w:rsid w:val="00E16DED"/>
    <w:rsid w:val="00E16FB9"/>
    <w:rsid w:val="00E17093"/>
    <w:rsid w:val="00E172D2"/>
    <w:rsid w:val="00E17450"/>
    <w:rsid w:val="00E2045C"/>
    <w:rsid w:val="00E20AAF"/>
    <w:rsid w:val="00E20C49"/>
    <w:rsid w:val="00E20DD6"/>
    <w:rsid w:val="00E20F79"/>
    <w:rsid w:val="00E211D2"/>
    <w:rsid w:val="00E2127A"/>
    <w:rsid w:val="00E212F7"/>
    <w:rsid w:val="00E21391"/>
    <w:rsid w:val="00E213CD"/>
    <w:rsid w:val="00E2140D"/>
    <w:rsid w:val="00E21745"/>
    <w:rsid w:val="00E21D90"/>
    <w:rsid w:val="00E21FF5"/>
    <w:rsid w:val="00E220C2"/>
    <w:rsid w:val="00E22320"/>
    <w:rsid w:val="00E2235E"/>
    <w:rsid w:val="00E223FA"/>
    <w:rsid w:val="00E229F9"/>
    <w:rsid w:val="00E22B55"/>
    <w:rsid w:val="00E22B73"/>
    <w:rsid w:val="00E23091"/>
    <w:rsid w:val="00E233CE"/>
    <w:rsid w:val="00E23B8C"/>
    <w:rsid w:val="00E23C5A"/>
    <w:rsid w:val="00E23D16"/>
    <w:rsid w:val="00E23DF3"/>
    <w:rsid w:val="00E241F4"/>
    <w:rsid w:val="00E2458A"/>
    <w:rsid w:val="00E24B16"/>
    <w:rsid w:val="00E24CE6"/>
    <w:rsid w:val="00E24E9F"/>
    <w:rsid w:val="00E2522C"/>
    <w:rsid w:val="00E2530C"/>
    <w:rsid w:val="00E25933"/>
    <w:rsid w:val="00E25BA1"/>
    <w:rsid w:val="00E25BA9"/>
    <w:rsid w:val="00E25C64"/>
    <w:rsid w:val="00E25E12"/>
    <w:rsid w:val="00E25E39"/>
    <w:rsid w:val="00E2601B"/>
    <w:rsid w:val="00E26288"/>
    <w:rsid w:val="00E263FF"/>
    <w:rsid w:val="00E265F9"/>
    <w:rsid w:val="00E26D4F"/>
    <w:rsid w:val="00E26E57"/>
    <w:rsid w:val="00E26EBA"/>
    <w:rsid w:val="00E273FF"/>
    <w:rsid w:val="00E27716"/>
    <w:rsid w:val="00E27A29"/>
    <w:rsid w:val="00E27C6E"/>
    <w:rsid w:val="00E27D21"/>
    <w:rsid w:val="00E302B1"/>
    <w:rsid w:val="00E30531"/>
    <w:rsid w:val="00E3079F"/>
    <w:rsid w:val="00E3095B"/>
    <w:rsid w:val="00E3099C"/>
    <w:rsid w:val="00E30BA7"/>
    <w:rsid w:val="00E30FF9"/>
    <w:rsid w:val="00E31087"/>
    <w:rsid w:val="00E311B8"/>
    <w:rsid w:val="00E3139B"/>
    <w:rsid w:val="00E3139E"/>
    <w:rsid w:val="00E3147B"/>
    <w:rsid w:val="00E31E50"/>
    <w:rsid w:val="00E32C84"/>
    <w:rsid w:val="00E331BB"/>
    <w:rsid w:val="00E33460"/>
    <w:rsid w:val="00E334A2"/>
    <w:rsid w:val="00E3382E"/>
    <w:rsid w:val="00E33AFE"/>
    <w:rsid w:val="00E33C3C"/>
    <w:rsid w:val="00E33C44"/>
    <w:rsid w:val="00E33D62"/>
    <w:rsid w:val="00E33EFD"/>
    <w:rsid w:val="00E341CC"/>
    <w:rsid w:val="00E34650"/>
    <w:rsid w:val="00E348A9"/>
    <w:rsid w:val="00E349FA"/>
    <w:rsid w:val="00E34F1A"/>
    <w:rsid w:val="00E3509A"/>
    <w:rsid w:val="00E353AF"/>
    <w:rsid w:val="00E35871"/>
    <w:rsid w:val="00E35903"/>
    <w:rsid w:val="00E359D5"/>
    <w:rsid w:val="00E35FDA"/>
    <w:rsid w:val="00E36AD2"/>
    <w:rsid w:val="00E36B2D"/>
    <w:rsid w:val="00E373F8"/>
    <w:rsid w:val="00E37497"/>
    <w:rsid w:val="00E374A1"/>
    <w:rsid w:val="00E3764E"/>
    <w:rsid w:val="00E37A48"/>
    <w:rsid w:val="00E37AED"/>
    <w:rsid w:val="00E37BDD"/>
    <w:rsid w:val="00E37DAD"/>
    <w:rsid w:val="00E37DD7"/>
    <w:rsid w:val="00E37F26"/>
    <w:rsid w:val="00E40F71"/>
    <w:rsid w:val="00E41126"/>
    <w:rsid w:val="00E413B1"/>
    <w:rsid w:val="00E419E0"/>
    <w:rsid w:val="00E419F3"/>
    <w:rsid w:val="00E42077"/>
    <w:rsid w:val="00E423C0"/>
    <w:rsid w:val="00E423DA"/>
    <w:rsid w:val="00E4244A"/>
    <w:rsid w:val="00E42575"/>
    <w:rsid w:val="00E425C5"/>
    <w:rsid w:val="00E42942"/>
    <w:rsid w:val="00E42B8A"/>
    <w:rsid w:val="00E42E4B"/>
    <w:rsid w:val="00E434B9"/>
    <w:rsid w:val="00E43668"/>
    <w:rsid w:val="00E439CB"/>
    <w:rsid w:val="00E43B93"/>
    <w:rsid w:val="00E43DA0"/>
    <w:rsid w:val="00E43F47"/>
    <w:rsid w:val="00E44AF5"/>
    <w:rsid w:val="00E450CE"/>
    <w:rsid w:val="00E45376"/>
    <w:rsid w:val="00E45618"/>
    <w:rsid w:val="00E45A04"/>
    <w:rsid w:val="00E45C3D"/>
    <w:rsid w:val="00E460D5"/>
    <w:rsid w:val="00E46144"/>
    <w:rsid w:val="00E4645B"/>
    <w:rsid w:val="00E470B2"/>
    <w:rsid w:val="00E473A8"/>
    <w:rsid w:val="00E4767E"/>
    <w:rsid w:val="00E477FB"/>
    <w:rsid w:val="00E47E9F"/>
    <w:rsid w:val="00E47F9F"/>
    <w:rsid w:val="00E50767"/>
    <w:rsid w:val="00E50869"/>
    <w:rsid w:val="00E5088C"/>
    <w:rsid w:val="00E50E07"/>
    <w:rsid w:val="00E50EAD"/>
    <w:rsid w:val="00E50F98"/>
    <w:rsid w:val="00E51011"/>
    <w:rsid w:val="00E5128B"/>
    <w:rsid w:val="00E51449"/>
    <w:rsid w:val="00E5146C"/>
    <w:rsid w:val="00E51A3F"/>
    <w:rsid w:val="00E51E0A"/>
    <w:rsid w:val="00E521DE"/>
    <w:rsid w:val="00E526D2"/>
    <w:rsid w:val="00E52891"/>
    <w:rsid w:val="00E52A26"/>
    <w:rsid w:val="00E52C3D"/>
    <w:rsid w:val="00E52E33"/>
    <w:rsid w:val="00E53294"/>
    <w:rsid w:val="00E535C6"/>
    <w:rsid w:val="00E5392E"/>
    <w:rsid w:val="00E5407F"/>
    <w:rsid w:val="00E5429D"/>
    <w:rsid w:val="00E54499"/>
    <w:rsid w:val="00E544D1"/>
    <w:rsid w:val="00E546BB"/>
    <w:rsid w:val="00E54780"/>
    <w:rsid w:val="00E548AE"/>
    <w:rsid w:val="00E54B55"/>
    <w:rsid w:val="00E55203"/>
    <w:rsid w:val="00E554D2"/>
    <w:rsid w:val="00E554F3"/>
    <w:rsid w:val="00E555EB"/>
    <w:rsid w:val="00E55898"/>
    <w:rsid w:val="00E55D7B"/>
    <w:rsid w:val="00E5612F"/>
    <w:rsid w:val="00E563BD"/>
    <w:rsid w:val="00E563D0"/>
    <w:rsid w:val="00E565FE"/>
    <w:rsid w:val="00E57720"/>
    <w:rsid w:val="00E57B55"/>
    <w:rsid w:val="00E60387"/>
    <w:rsid w:val="00E605AC"/>
    <w:rsid w:val="00E60861"/>
    <w:rsid w:val="00E6097B"/>
    <w:rsid w:val="00E617F2"/>
    <w:rsid w:val="00E6181F"/>
    <w:rsid w:val="00E6182D"/>
    <w:rsid w:val="00E61A8C"/>
    <w:rsid w:val="00E62456"/>
    <w:rsid w:val="00E625DC"/>
    <w:rsid w:val="00E62991"/>
    <w:rsid w:val="00E629B1"/>
    <w:rsid w:val="00E62BA6"/>
    <w:rsid w:val="00E62CF3"/>
    <w:rsid w:val="00E62E15"/>
    <w:rsid w:val="00E6354D"/>
    <w:rsid w:val="00E635A8"/>
    <w:rsid w:val="00E63BAB"/>
    <w:rsid w:val="00E63FD4"/>
    <w:rsid w:val="00E64372"/>
    <w:rsid w:val="00E6438E"/>
    <w:rsid w:val="00E645A6"/>
    <w:rsid w:val="00E64C91"/>
    <w:rsid w:val="00E64CB0"/>
    <w:rsid w:val="00E64EDC"/>
    <w:rsid w:val="00E64FFE"/>
    <w:rsid w:val="00E65FC0"/>
    <w:rsid w:val="00E66765"/>
    <w:rsid w:val="00E66881"/>
    <w:rsid w:val="00E66AF0"/>
    <w:rsid w:val="00E66B12"/>
    <w:rsid w:val="00E66B2E"/>
    <w:rsid w:val="00E66B31"/>
    <w:rsid w:val="00E66CFC"/>
    <w:rsid w:val="00E66D55"/>
    <w:rsid w:val="00E66D76"/>
    <w:rsid w:val="00E677B7"/>
    <w:rsid w:val="00E67ADB"/>
    <w:rsid w:val="00E67BB4"/>
    <w:rsid w:val="00E70100"/>
    <w:rsid w:val="00E701EA"/>
    <w:rsid w:val="00E7042E"/>
    <w:rsid w:val="00E7092E"/>
    <w:rsid w:val="00E70B94"/>
    <w:rsid w:val="00E70ECE"/>
    <w:rsid w:val="00E71697"/>
    <w:rsid w:val="00E71D14"/>
    <w:rsid w:val="00E723A6"/>
    <w:rsid w:val="00E7261C"/>
    <w:rsid w:val="00E72BF1"/>
    <w:rsid w:val="00E72F81"/>
    <w:rsid w:val="00E736BC"/>
    <w:rsid w:val="00E737DE"/>
    <w:rsid w:val="00E73BD1"/>
    <w:rsid w:val="00E73C09"/>
    <w:rsid w:val="00E73DB3"/>
    <w:rsid w:val="00E7446D"/>
    <w:rsid w:val="00E7484C"/>
    <w:rsid w:val="00E748C5"/>
    <w:rsid w:val="00E74A46"/>
    <w:rsid w:val="00E74AA5"/>
    <w:rsid w:val="00E74B74"/>
    <w:rsid w:val="00E74CE8"/>
    <w:rsid w:val="00E74DE9"/>
    <w:rsid w:val="00E74EDC"/>
    <w:rsid w:val="00E74FBC"/>
    <w:rsid w:val="00E74FDC"/>
    <w:rsid w:val="00E7525C"/>
    <w:rsid w:val="00E752F8"/>
    <w:rsid w:val="00E75354"/>
    <w:rsid w:val="00E75392"/>
    <w:rsid w:val="00E755CB"/>
    <w:rsid w:val="00E7567C"/>
    <w:rsid w:val="00E75A15"/>
    <w:rsid w:val="00E75FCB"/>
    <w:rsid w:val="00E76538"/>
    <w:rsid w:val="00E765E5"/>
    <w:rsid w:val="00E76B28"/>
    <w:rsid w:val="00E76C5A"/>
    <w:rsid w:val="00E771BF"/>
    <w:rsid w:val="00E77401"/>
    <w:rsid w:val="00E77529"/>
    <w:rsid w:val="00E77545"/>
    <w:rsid w:val="00E77750"/>
    <w:rsid w:val="00E77782"/>
    <w:rsid w:val="00E77AEA"/>
    <w:rsid w:val="00E77C1C"/>
    <w:rsid w:val="00E77FC4"/>
    <w:rsid w:val="00E80966"/>
    <w:rsid w:val="00E80B2F"/>
    <w:rsid w:val="00E80C8F"/>
    <w:rsid w:val="00E80EE4"/>
    <w:rsid w:val="00E810BF"/>
    <w:rsid w:val="00E8185A"/>
    <w:rsid w:val="00E82364"/>
    <w:rsid w:val="00E8249D"/>
    <w:rsid w:val="00E829B5"/>
    <w:rsid w:val="00E82E28"/>
    <w:rsid w:val="00E834E8"/>
    <w:rsid w:val="00E83737"/>
    <w:rsid w:val="00E8374D"/>
    <w:rsid w:val="00E8409B"/>
    <w:rsid w:val="00E841B4"/>
    <w:rsid w:val="00E8460D"/>
    <w:rsid w:val="00E84916"/>
    <w:rsid w:val="00E85077"/>
    <w:rsid w:val="00E852AE"/>
    <w:rsid w:val="00E85D16"/>
    <w:rsid w:val="00E85D24"/>
    <w:rsid w:val="00E85DE9"/>
    <w:rsid w:val="00E8648B"/>
    <w:rsid w:val="00E868F5"/>
    <w:rsid w:val="00E86BD3"/>
    <w:rsid w:val="00E86CBF"/>
    <w:rsid w:val="00E86D5A"/>
    <w:rsid w:val="00E87230"/>
    <w:rsid w:val="00E87374"/>
    <w:rsid w:val="00E87C82"/>
    <w:rsid w:val="00E87D7E"/>
    <w:rsid w:val="00E87F88"/>
    <w:rsid w:val="00E9011A"/>
    <w:rsid w:val="00E9022F"/>
    <w:rsid w:val="00E90499"/>
    <w:rsid w:val="00E90954"/>
    <w:rsid w:val="00E90E72"/>
    <w:rsid w:val="00E90E89"/>
    <w:rsid w:val="00E910C9"/>
    <w:rsid w:val="00E9141E"/>
    <w:rsid w:val="00E91A2F"/>
    <w:rsid w:val="00E92887"/>
    <w:rsid w:val="00E92EA2"/>
    <w:rsid w:val="00E93453"/>
    <w:rsid w:val="00E9370E"/>
    <w:rsid w:val="00E94049"/>
    <w:rsid w:val="00E949AC"/>
    <w:rsid w:val="00E94EE1"/>
    <w:rsid w:val="00E95590"/>
    <w:rsid w:val="00E95635"/>
    <w:rsid w:val="00E9568E"/>
    <w:rsid w:val="00E956AC"/>
    <w:rsid w:val="00E95852"/>
    <w:rsid w:val="00E9588E"/>
    <w:rsid w:val="00E95B77"/>
    <w:rsid w:val="00E95EAC"/>
    <w:rsid w:val="00E96476"/>
    <w:rsid w:val="00E9657F"/>
    <w:rsid w:val="00E9692F"/>
    <w:rsid w:val="00E9698E"/>
    <w:rsid w:val="00E96BE4"/>
    <w:rsid w:val="00E96C7C"/>
    <w:rsid w:val="00E96C95"/>
    <w:rsid w:val="00E96D8C"/>
    <w:rsid w:val="00E96FFB"/>
    <w:rsid w:val="00E976C5"/>
    <w:rsid w:val="00E97C90"/>
    <w:rsid w:val="00EA0059"/>
    <w:rsid w:val="00EA0084"/>
    <w:rsid w:val="00EA06F3"/>
    <w:rsid w:val="00EA0931"/>
    <w:rsid w:val="00EA0B15"/>
    <w:rsid w:val="00EA12D0"/>
    <w:rsid w:val="00EA1414"/>
    <w:rsid w:val="00EA148D"/>
    <w:rsid w:val="00EA1692"/>
    <w:rsid w:val="00EA1E0B"/>
    <w:rsid w:val="00EA1E3C"/>
    <w:rsid w:val="00EA211E"/>
    <w:rsid w:val="00EA2217"/>
    <w:rsid w:val="00EA23C6"/>
    <w:rsid w:val="00EA24BA"/>
    <w:rsid w:val="00EA252B"/>
    <w:rsid w:val="00EA2909"/>
    <w:rsid w:val="00EA290C"/>
    <w:rsid w:val="00EA2E0B"/>
    <w:rsid w:val="00EA3466"/>
    <w:rsid w:val="00EA370E"/>
    <w:rsid w:val="00EA3DE2"/>
    <w:rsid w:val="00EA423F"/>
    <w:rsid w:val="00EA4258"/>
    <w:rsid w:val="00EA42A4"/>
    <w:rsid w:val="00EA446E"/>
    <w:rsid w:val="00EA47D2"/>
    <w:rsid w:val="00EA47F7"/>
    <w:rsid w:val="00EA4DC7"/>
    <w:rsid w:val="00EA4FB3"/>
    <w:rsid w:val="00EA5A86"/>
    <w:rsid w:val="00EA5C5F"/>
    <w:rsid w:val="00EA5E47"/>
    <w:rsid w:val="00EA5F08"/>
    <w:rsid w:val="00EA5F31"/>
    <w:rsid w:val="00EA65EF"/>
    <w:rsid w:val="00EA67EE"/>
    <w:rsid w:val="00EA688C"/>
    <w:rsid w:val="00EA6B48"/>
    <w:rsid w:val="00EA6D4D"/>
    <w:rsid w:val="00EA6D63"/>
    <w:rsid w:val="00EA6D67"/>
    <w:rsid w:val="00EA6DFD"/>
    <w:rsid w:val="00EA6F9B"/>
    <w:rsid w:val="00EA7125"/>
    <w:rsid w:val="00EA72B7"/>
    <w:rsid w:val="00EA765A"/>
    <w:rsid w:val="00EA7B4A"/>
    <w:rsid w:val="00EA7BAE"/>
    <w:rsid w:val="00EA7CC2"/>
    <w:rsid w:val="00EA7D65"/>
    <w:rsid w:val="00EA7E4A"/>
    <w:rsid w:val="00EA7FD3"/>
    <w:rsid w:val="00EB015B"/>
    <w:rsid w:val="00EB029E"/>
    <w:rsid w:val="00EB02CC"/>
    <w:rsid w:val="00EB0469"/>
    <w:rsid w:val="00EB0612"/>
    <w:rsid w:val="00EB0D56"/>
    <w:rsid w:val="00EB0E9A"/>
    <w:rsid w:val="00EB1264"/>
    <w:rsid w:val="00EB1A31"/>
    <w:rsid w:val="00EB1A46"/>
    <w:rsid w:val="00EB1BEA"/>
    <w:rsid w:val="00EB1C27"/>
    <w:rsid w:val="00EB2246"/>
    <w:rsid w:val="00EB23A5"/>
    <w:rsid w:val="00EB2518"/>
    <w:rsid w:val="00EB2526"/>
    <w:rsid w:val="00EB2A77"/>
    <w:rsid w:val="00EB2D11"/>
    <w:rsid w:val="00EB31C1"/>
    <w:rsid w:val="00EB343B"/>
    <w:rsid w:val="00EB35CB"/>
    <w:rsid w:val="00EB39B7"/>
    <w:rsid w:val="00EB4012"/>
    <w:rsid w:val="00EB4196"/>
    <w:rsid w:val="00EB471A"/>
    <w:rsid w:val="00EB485A"/>
    <w:rsid w:val="00EB48A7"/>
    <w:rsid w:val="00EB49E6"/>
    <w:rsid w:val="00EB4AC5"/>
    <w:rsid w:val="00EB4BE2"/>
    <w:rsid w:val="00EB4D0E"/>
    <w:rsid w:val="00EB4ECA"/>
    <w:rsid w:val="00EB51EA"/>
    <w:rsid w:val="00EB5258"/>
    <w:rsid w:val="00EB55F9"/>
    <w:rsid w:val="00EB55FD"/>
    <w:rsid w:val="00EB5870"/>
    <w:rsid w:val="00EB5D9D"/>
    <w:rsid w:val="00EB5F25"/>
    <w:rsid w:val="00EB6155"/>
    <w:rsid w:val="00EB6681"/>
    <w:rsid w:val="00EB6957"/>
    <w:rsid w:val="00EB6A65"/>
    <w:rsid w:val="00EB6ABF"/>
    <w:rsid w:val="00EB6B0D"/>
    <w:rsid w:val="00EB6E2D"/>
    <w:rsid w:val="00EB6E84"/>
    <w:rsid w:val="00EB7135"/>
    <w:rsid w:val="00EB76E4"/>
    <w:rsid w:val="00EB7718"/>
    <w:rsid w:val="00EB772E"/>
    <w:rsid w:val="00EB785F"/>
    <w:rsid w:val="00EB78E8"/>
    <w:rsid w:val="00EB7A6E"/>
    <w:rsid w:val="00EB7CD8"/>
    <w:rsid w:val="00EB7DBA"/>
    <w:rsid w:val="00EB7E37"/>
    <w:rsid w:val="00EC0571"/>
    <w:rsid w:val="00EC0640"/>
    <w:rsid w:val="00EC0B9D"/>
    <w:rsid w:val="00EC13BF"/>
    <w:rsid w:val="00EC15D0"/>
    <w:rsid w:val="00EC1E7D"/>
    <w:rsid w:val="00EC218C"/>
    <w:rsid w:val="00EC257C"/>
    <w:rsid w:val="00EC26E5"/>
    <w:rsid w:val="00EC29AC"/>
    <w:rsid w:val="00EC2B5F"/>
    <w:rsid w:val="00EC2F66"/>
    <w:rsid w:val="00EC349E"/>
    <w:rsid w:val="00EC34C1"/>
    <w:rsid w:val="00EC366A"/>
    <w:rsid w:val="00EC374C"/>
    <w:rsid w:val="00EC3D69"/>
    <w:rsid w:val="00EC3F38"/>
    <w:rsid w:val="00EC4442"/>
    <w:rsid w:val="00EC481B"/>
    <w:rsid w:val="00EC485E"/>
    <w:rsid w:val="00EC4899"/>
    <w:rsid w:val="00EC4916"/>
    <w:rsid w:val="00EC4B9E"/>
    <w:rsid w:val="00EC4EED"/>
    <w:rsid w:val="00EC5183"/>
    <w:rsid w:val="00EC5425"/>
    <w:rsid w:val="00EC58E2"/>
    <w:rsid w:val="00EC59B2"/>
    <w:rsid w:val="00EC5AF9"/>
    <w:rsid w:val="00EC615E"/>
    <w:rsid w:val="00EC69F0"/>
    <w:rsid w:val="00EC6D2A"/>
    <w:rsid w:val="00EC6FC6"/>
    <w:rsid w:val="00EC7709"/>
    <w:rsid w:val="00EC7A14"/>
    <w:rsid w:val="00EC7AF3"/>
    <w:rsid w:val="00EC7E04"/>
    <w:rsid w:val="00EC7E44"/>
    <w:rsid w:val="00ED0449"/>
    <w:rsid w:val="00ED0479"/>
    <w:rsid w:val="00ED0551"/>
    <w:rsid w:val="00ED0595"/>
    <w:rsid w:val="00ED081B"/>
    <w:rsid w:val="00ED096B"/>
    <w:rsid w:val="00ED0AF9"/>
    <w:rsid w:val="00ED0CE0"/>
    <w:rsid w:val="00ED0E1D"/>
    <w:rsid w:val="00ED1424"/>
    <w:rsid w:val="00ED17BB"/>
    <w:rsid w:val="00ED1A68"/>
    <w:rsid w:val="00ED2150"/>
    <w:rsid w:val="00ED2B51"/>
    <w:rsid w:val="00ED2D76"/>
    <w:rsid w:val="00ED3112"/>
    <w:rsid w:val="00ED342B"/>
    <w:rsid w:val="00ED4205"/>
    <w:rsid w:val="00ED4873"/>
    <w:rsid w:val="00ED4B19"/>
    <w:rsid w:val="00ED4D8B"/>
    <w:rsid w:val="00ED4DC3"/>
    <w:rsid w:val="00ED4F91"/>
    <w:rsid w:val="00ED50D6"/>
    <w:rsid w:val="00ED510B"/>
    <w:rsid w:val="00ED54E7"/>
    <w:rsid w:val="00ED552D"/>
    <w:rsid w:val="00ED5585"/>
    <w:rsid w:val="00ED558E"/>
    <w:rsid w:val="00ED55AB"/>
    <w:rsid w:val="00ED5712"/>
    <w:rsid w:val="00ED575F"/>
    <w:rsid w:val="00ED57FC"/>
    <w:rsid w:val="00ED59E5"/>
    <w:rsid w:val="00ED5A97"/>
    <w:rsid w:val="00ED5AFD"/>
    <w:rsid w:val="00ED5E84"/>
    <w:rsid w:val="00ED5FC6"/>
    <w:rsid w:val="00ED605F"/>
    <w:rsid w:val="00ED6235"/>
    <w:rsid w:val="00ED65D0"/>
    <w:rsid w:val="00ED669C"/>
    <w:rsid w:val="00ED6847"/>
    <w:rsid w:val="00ED6D7D"/>
    <w:rsid w:val="00ED718D"/>
    <w:rsid w:val="00ED7289"/>
    <w:rsid w:val="00ED7462"/>
    <w:rsid w:val="00ED7A09"/>
    <w:rsid w:val="00ED7F28"/>
    <w:rsid w:val="00EE06AB"/>
    <w:rsid w:val="00EE06EC"/>
    <w:rsid w:val="00EE0B86"/>
    <w:rsid w:val="00EE0E07"/>
    <w:rsid w:val="00EE1015"/>
    <w:rsid w:val="00EE11FC"/>
    <w:rsid w:val="00EE18C6"/>
    <w:rsid w:val="00EE22D3"/>
    <w:rsid w:val="00EE22D8"/>
    <w:rsid w:val="00EE230B"/>
    <w:rsid w:val="00EE2373"/>
    <w:rsid w:val="00EE280C"/>
    <w:rsid w:val="00EE3134"/>
    <w:rsid w:val="00EE34A4"/>
    <w:rsid w:val="00EE3631"/>
    <w:rsid w:val="00EE36DE"/>
    <w:rsid w:val="00EE3CCE"/>
    <w:rsid w:val="00EE40DD"/>
    <w:rsid w:val="00EE4734"/>
    <w:rsid w:val="00EE49C0"/>
    <w:rsid w:val="00EE4B1D"/>
    <w:rsid w:val="00EE4C84"/>
    <w:rsid w:val="00EE51D7"/>
    <w:rsid w:val="00EE5B7B"/>
    <w:rsid w:val="00EE5C2D"/>
    <w:rsid w:val="00EE5C56"/>
    <w:rsid w:val="00EE5C72"/>
    <w:rsid w:val="00EE5E20"/>
    <w:rsid w:val="00EE5FD8"/>
    <w:rsid w:val="00EE63F2"/>
    <w:rsid w:val="00EE6A45"/>
    <w:rsid w:val="00EE6C20"/>
    <w:rsid w:val="00EE6DE2"/>
    <w:rsid w:val="00EE6FEA"/>
    <w:rsid w:val="00EE7037"/>
    <w:rsid w:val="00EE726E"/>
    <w:rsid w:val="00EE73A8"/>
    <w:rsid w:val="00EE7792"/>
    <w:rsid w:val="00EE7AA1"/>
    <w:rsid w:val="00EE7C34"/>
    <w:rsid w:val="00EF022F"/>
    <w:rsid w:val="00EF081A"/>
    <w:rsid w:val="00EF08D7"/>
    <w:rsid w:val="00EF0A16"/>
    <w:rsid w:val="00EF0DC0"/>
    <w:rsid w:val="00EF0FC9"/>
    <w:rsid w:val="00EF13B2"/>
    <w:rsid w:val="00EF144B"/>
    <w:rsid w:val="00EF1513"/>
    <w:rsid w:val="00EF15E9"/>
    <w:rsid w:val="00EF15EE"/>
    <w:rsid w:val="00EF1DD3"/>
    <w:rsid w:val="00EF2009"/>
    <w:rsid w:val="00EF205F"/>
    <w:rsid w:val="00EF234D"/>
    <w:rsid w:val="00EF28CC"/>
    <w:rsid w:val="00EF2A94"/>
    <w:rsid w:val="00EF3047"/>
    <w:rsid w:val="00EF31D0"/>
    <w:rsid w:val="00EF36C0"/>
    <w:rsid w:val="00EF3A37"/>
    <w:rsid w:val="00EF3F04"/>
    <w:rsid w:val="00EF3F95"/>
    <w:rsid w:val="00EF47A0"/>
    <w:rsid w:val="00EF495D"/>
    <w:rsid w:val="00EF4D42"/>
    <w:rsid w:val="00EF4D6A"/>
    <w:rsid w:val="00EF4DD4"/>
    <w:rsid w:val="00EF4E14"/>
    <w:rsid w:val="00EF52D7"/>
    <w:rsid w:val="00EF5F1E"/>
    <w:rsid w:val="00EF6033"/>
    <w:rsid w:val="00EF66A2"/>
    <w:rsid w:val="00EF672E"/>
    <w:rsid w:val="00EF6881"/>
    <w:rsid w:val="00EF6AED"/>
    <w:rsid w:val="00EF6EDD"/>
    <w:rsid w:val="00EF6F69"/>
    <w:rsid w:val="00EF7177"/>
    <w:rsid w:val="00EF7333"/>
    <w:rsid w:val="00EF73FB"/>
    <w:rsid w:val="00EF7708"/>
    <w:rsid w:val="00F001BB"/>
    <w:rsid w:val="00F002C5"/>
    <w:rsid w:val="00F00570"/>
    <w:rsid w:val="00F0083E"/>
    <w:rsid w:val="00F00CE3"/>
    <w:rsid w:val="00F00E85"/>
    <w:rsid w:val="00F00FA1"/>
    <w:rsid w:val="00F01455"/>
    <w:rsid w:val="00F01480"/>
    <w:rsid w:val="00F01602"/>
    <w:rsid w:val="00F0175C"/>
    <w:rsid w:val="00F01A89"/>
    <w:rsid w:val="00F01B36"/>
    <w:rsid w:val="00F01C19"/>
    <w:rsid w:val="00F01DEE"/>
    <w:rsid w:val="00F01E94"/>
    <w:rsid w:val="00F022F0"/>
    <w:rsid w:val="00F029DF"/>
    <w:rsid w:val="00F02D18"/>
    <w:rsid w:val="00F03001"/>
    <w:rsid w:val="00F03919"/>
    <w:rsid w:val="00F03FCB"/>
    <w:rsid w:val="00F051B1"/>
    <w:rsid w:val="00F054D4"/>
    <w:rsid w:val="00F05515"/>
    <w:rsid w:val="00F05AA5"/>
    <w:rsid w:val="00F05D41"/>
    <w:rsid w:val="00F06339"/>
    <w:rsid w:val="00F06744"/>
    <w:rsid w:val="00F06A67"/>
    <w:rsid w:val="00F06AAF"/>
    <w:rsid w:val="00F07242"/>
    <w:rsid w:val="00F07656"/>
    <w:rsid w:val="00F07D1C"/>
    <w:rsid w:val="00F07D55"/>
    <w:rsid w:val="00F1014B"/>
    <w:rsid w:val="00F10260"/>
    <w:rsid w:val="00F1068D"/>
    <w:rsid w:val="00F10A6C"/>
    <w:rsid w:val="00F10E9E"/>
    <w:rsid w:val="00F1149F"/>
    <w:rsid w:val="00F1199D"/>
    <w:rsid w:val="00F12124"/>
    <w:rsid w:val="00F125A3"/>
    <w:rsid w:val="00F1270B"/>
    <w:rsid w:val="00F12AE2"/>
    <w:rsid w:val="00F12B39"/>
    <w:rsid w:val="00F12D42"/>
    <w:rsid w:val="00F12D97"/>
    <w:rsid w:val="00F12E16"/>
    <w:rsid w:val="00F12E70"/>
    <w:rsid w:val="00F13794"/>
    <w:rsid w:val="00F13A0B"/>
    <w:rsid w:val="00F13F15"/>
    <w:rsid w:val="00F14321"/>
    <w:rsid w:val="00F143D2"/>
    <w:rsid w:val="00F14850"/>
    <w:rsid w:val="00F14AC7"/>
    <w:rsid w:val="00F1517C"/>
    <w:rsid w:val="00F151B4"/>
    <w:rsid w:val="00F15659"/>
    <w:rsid w:val="00F1567F"/>
    <w:rsid w:val="00F1587B"/>
    <w:rsid w:val="00F15E67"/>
    <w:rsid w:val="00F16339"/>
    <w:rsid w:val="00F164EB"/>
    <w:rsid w:val="00F168F2"/>
    <w:rsid w:val="00F16A44"/>
    <w:rsid w:val="00F16AFE"/>
    <w:rsid w:val="00F16D4D"/>
    <w:rsid w:val="00F176DF"/>
    <w:rsid w:val="00F178EB"/>
    <w:rsid w:val="00F1798F"/>
    <w:rsid w:val="00F17A46"/>
    <w:rsid w:val="00F17D43"/>
    <w:rsid w:val="00F2003F"/>
    <w:rsid w:val="00F20618"/>
    <w:rsid w:val="00F206A3"/>
    <w:rsid w:val="00F20B93"/>
    <w:rsid w:val="00F20BEF"/>
    <w:rsid w:val="00F20CAE"/>
    <w:rsid w:val="00F20D35"/>
    <w:rsid w:val="00F20DD0"/>
    <w:rsid w:val="00F215A3"/>
    <w:rsid w:val="00F2177E"/>
    <w:rsid w:val="00F218F5"/>
    <w:rsid w:val="00F21A60"/>
    <w:rsid w:val="00F21D06"/>
    <w:rsid w:val="00F21DB6"/>
    <w:rsid w:val="00F2206F"/>
    <w:rsid w:val="00F22CFA"/>
    <w:rsid w:val="00F22D80"/>
    <w:rsid w:val="00F22E8C"/>
    <w:rsid w:val="00F22F45"/>
    <w:rsid w:val="00F23463"/>
    <w:rsid w:val="00F236D7"/>
    <w:rsid w:val="00F2378D"/>
    <w:rsid w:val="00F237BE"/>
    <w:rsid w:val="00F23C78"/>
    <w:rsid w:val="00F23C7B"/>
    <w:rsid w:val="00F23D30"/>
    <w:rsid w:val="00F23DB2"/>
    <w:rsid w:val="00F23E0E"/>
    <w:rsid w:val="00F23EF8"/>
    <w:rsid w:val="00F242CD"/>
    <w:rsid w:val="00F249CC"/>
    <w:rsid w:val="00F24E08"/>
    <w:rsid w:val="00F2549B"/>
    <w:rsid w:val="00F256EB"/>
    <w:rsid w:val="00F25F11"/>
    <w:rsid w:val="00F25F16"/>
    <w:rsid w:val="00F25F54"/>
    <w:rsid w:val="00F2615C"/>
    <w:rsid w:val="00F266BA"/>
    <w:rsid w:val="00F266F1"/>
    <w:rsid w:val="00F269D6"/>
    <w:rsid w:val="00F26BB6"/>
    <w:rsid w:val="00F2733D"/>
    <w:rsid w:val="00F2764E"/>
    <w:rsid w:val="00F277ED"/>
    <w:rsid w:val="00F27901"/>
    <w:rsid w:val="00F27980"/>
    <w:rsid w:val="00F27A79"/>
    <w:rsid w:val="00F27BB1"/>
    <w:rsid w:val="00F27CC0"/>
    <w:rsid w:val="00F30601"/>
    <w:rsid w:val="00F3080B"/>
    <w:rsid w:val="00F30830"/>
    <w:rsid w:val="00F30913"/>
    <w:rsid w:val="00F31058"/>
    <w:rsid w:val="00F310F6"/>
    <w:rsid w:val="00F3127A"/>
    <w:rsid w:val="00F31482"/>
    <w:rsid w:val="00F31C13"/>
    <w:rsid w:val="00F320AC"/>
    <w:rsid w:val="00F327B2"/>
    <w:rsid w:val="00F328E8"/>
    <w:rsid w:val="00F33059"/>
    <w:rsid w:val="00F331B0"/>
    <w:rsid w:val="00F335EE"/>
    <w:rsid w:val="00F339CA"/>
    <w:rsid w:val="00F33BCB"/>
    <w:rsid w:val="00F341E9"/>
    <w:rsid w:val="00F34888"/>
    <w:rsid w:val="00F34A25"/>
    <w:rsid w:val="00F34C3A"/>
    <w:rsid w:val="00F351FA"/>
    <w:rsid w:val="00F35469"/>
    <w:rsid w:val="00F358DF"/>
    <w:rsid w:val="00F35BFA"/>
    <w:rsid w:val="00F35ED3"/>
    <w:rsid w:val="00F366B6"/>
    <w:rsid w:val="00F36A6A"/>
    <w:rsid w:val="00F36B12"/>
    <w:rsid w:val="00F37164"/>
    <w:rsid w:val="00F37BE9"/>
    <w:rsid w:val="00F4023B"/>
    <w:rsid w:val="00F407F9"/>
    <w:rsid w:val="00F41075"/>
    <w:rsid w:val="00F41802"/>
    <w:rsid w:val="00F418FE"/>
    <w:rsid w:val="00F41A3A"/>
    <w:rsid w:val="00F41DE8"/>
    <w:rsid w:val="00F4205B"/>
    <w:rsid w:val="00F422F2"/>
    <w:rsid w:val="00F4244E"/>
    <w:rsid w:val="00F425C8"/>
    <w:rsid w:val="00F42647"/>
    <w:rsid w:val="00F42A71"/>
    <w:rsid w:val="00F42CE8"/>
    <w:rsid w:val="00F42D83"/>
    <w:rsid w:val="00F431C0"/>
    <w:rsid w:val="00F4321D"/>
    <w:rsid w:val="00F43301"/>
    <w:rsid w:val="00F437D4"/>
    <w:rsid w:val="00F438A0"/>
    <w:rsid w:val="00F4437C"/>
    <w:rsid w:val="00F44621"/>
    <w:rsid w:val="00F448AE"/>
    <w:rsid w:val="00F44A32"/>
    <w:rsid w:val="00F44AE7"/>
    <w:rsid w:val="00F4520D"/>
    <w:rsid w:val="00F45227"/>
    <w:rsid w:val="00F45384"/>
    <w:rsid w:val="00F4550E"/>
    <w:rsid w:val="00F45618"/>
    <w:rsid w:val="00F45960"/>
    <w:rsid w:val="00F4596E"/>
    <w:rsid w:val="00F45A5F"/>
    <w:rsid w:val="00F45AD8"/>
    <w:rsid w:val="00F45B1E"/>
    <w:rsid w:val="00F45DBA"/>
    <w:rsid w:val="00F45F34"/>
    <w:rsid w:val="00F46035"/>
    <w:rsid w:val="00F46147"/>
    <w:rsid w:val="00F46297"/>
    <w:rsid w:val="00F46834"/>
    <w:rsid w:val="00F46F6F"/>
    <w:rsid w:val="00F471AD"/>
    <w:rsid w:val="00F471DF"/>
    <w:rsid w:val="00F474AD"/>
    <w:rsid w:val="00F475D0"/>
    <w:rsid w:val="00F50306"/>
    <w:rsid w:val="00F505D8"/>
    <w:rsid w:val="00F50D2A"/>
    <w:rsid w:val="00F50EBD"/>
    <w:rsid w:val="00F50FE8"/>
    <w:rsid w:val="00F514B3"/>
    <w:rsid w:val="00F5157F"/>
    <w:rsid w:val="00F51B71"/>
    <w:rsid w:val="00F51BC1"/>
    <w:rsid w:val="00F51C49"/>
    <w:rsid w:val="00F51D1A"/>
    <w:rsid w:val="00F51E9F"/>
    <w:rsid w:val="00F51F0D"/>
    <w:rsid w:val="00F5230D"/>
    <w:rsid w:val="00F52562"/>
    <w:rsid w:val="00F52835"/>
    <w:rsid w:val="00F52A6B"/>
    <w:rsid w:val="00F52AE2"/>
    <w:rsid w:val="00F52C89"/>
    <w:rsid w:val="00F530CC"/>
    <w:rsid w:val="00F5379B"/>
    <w:rsid w:val="00F53829"/>
    <w:rsid w:val="00F53B1D"/>
    <w:rsid w:val="00F53B62"/>
    <w:rsid w:val="00F543E3"/>
    <w:rsid w:val="00F545D2"/>
    <w:rsid w:val="00F5475E"/>
    <w:rsid w:val="00F54816"/>
    <w:rsid w:val="00F54E2C"/>
    <w:rsid w:val="00F55550"/>
    <w:rsid w:val="00F55570"/>
    <w:rsid w:val="00F5578A"/>
    <w:rsid w:val="00F55ADC"/>
    <w:rsid w:val="00F55FCF"/>
    <w:rsid w:val="00F560A9"/>
    <w:rsid w:val="00F56A22"/>
    <w:rsid w:val="00F56EE4"/>
    <w:rsid w:val="00F56FE2"/>
    <w:rsid w:val="00F57036"/>
    <w:rsid w:val="00F57185"/>
    <w:rsid w:val="00F57ACA"/>
    <w:rsid w:val="00F57D6B"/>
    <w:rsid w:val="00F57D8C"/>
    <w:rsid w:val="00F57DDC"/>
    <w:rsid w:val="00F60464"/>
    <w:rsid w:val="00F60C31"/>
    <w:rsid w:val="00F60CF9"/>
    <w:rsid w:val="00F612E9"/>
    <w:rsid w:val="00F614D6"/>
    <w:rsid w:val="00F6173F"/>
    <w:rsid w:val="00F617C6"/>
    <w:rsid w:val="00F61803"/>
    <w:rsid w:val="00F6186E"/>
    <w:rsid w:val="00F61CDF"/>
    <w:rsid w:val="00F61D1A"/>
    <w:rsid w:val="00F6215D"/>
    <w:rsid w:val="00F623F2"/>
    <w:rsid w:val="00F627E1"/>
    <w:rsid w:val="00F62819"/>
    <w:rsid w:val="00F62A5D"/>
    <w:rsid w:val="00F62B45"/>
    <w:rsid w:val="00F62C1E"/>
    <w:rsid w:val="00F62C33"/>
    <w:rsid w:val="00F62CDB"/>
    <w:rsid w:val="00F62D26"/>
    <w:rsid w:val="00F62D66"/>
    <w:rsid w:val="00F63047"/>
    <w:rsid w:val="00F6368B"/>
    <w:rsid w:val="00F636DE"/>
    <w:rsid w:val="00F63A32"/>
    <w:rsid w:val="00F63DF4"/>
    <w:rsid w:val="00F64015"/>
    <w:rsid w:val="00F6408E"/>
    <w:rsid w:val="00F6418B"/>
    <w:rsid w:val="00F641C1"/>
    <w:rsid w:val="00F642CD"/>
    <w:rsid w:val="00F6446A"/>
    <w:rsid w:val="00F64514"/>
    <w:rsid w:val="00F64CE4"/>
    <w:rsid w:val="00F64FF5"/>
    <w:rsid w:val="00F65118"/>
    <w:rsid w:val="00F6517C"/>
    <w:rsid w:val="00F65309"/>
    <w:rsid w:val="00F6540D"/>
    <w:rsid w:val="00F65481"/>
    <w:rsid w:val="00F654A6"/>
    <w:rsid w:val="00F6560D"/>
    <w:rsid w:val="00F6590D"/>
    <w:rsid w:val="00F65EA3"/>
    <w:rsid w:val="00F661DE"/>
    <w:rsid w:val="00F66296"/>
    <w:rsid w:val="00F663FA"/>
    <w:rsid w:val="00F6657C"/>
    <w:rsid w:val="00F6660D"/>
    <w:rsid w:val="00F66741"/>
    <w:rsid w:val="00F66878"/>
    <w:rsid w:val="00F670EF"/>
    <w:rsid w:val="00F676B2"/>
    <w:rsid w:val="00F67E72"/>
    <w:rsid w:val="00F67EE4"/>
    <w:rsid w:val="00F70514"/>
    <w:rsid w:val="00F70715"/>
    <w:rsid w:val="00F71352"/>
    <w:rsid w:val="00F7177A"/>
    <w:rsid w:val="00F71864"/>
    <w:rsid w:val="00F71877"/>
    <w:rsid w:val="00F71B2C"/>
    <w:rsid w:val="00F71B76"/>
    <w:rsid w:val="00F727D2"/>
    <w:rsid w:val="00F728CE"/>
    <w:rsid w:val="00F73384"/>
    <w:rsid w:val="00F73CD7"/>
    <w:rsid w:val="00F73F2D"/>
    <w:rsid w:val="00F7426A"/>
    <w:rsid w:val="00F7483B"/>
    <w:rsid w:val="00F74A31"/>
    <w:rsid w:val="00F74BFC"/>
    <w:rsid w:val="00F74C5E"/>
    <w:rsid w:val="00F75084"/>
    <w:rsid w:val="00F75257"/>
    <w:rsid w:val="00F75D55"/>
    <w:rsid w:val="00F75F57"/>
    <w:rsid w:val="00F75F7F"/>
    <w:rsid w:val="00F75FD1"/>
    <w:rsid w:val="00F76181"/>
    <w:rsid w:val="00F762D0"/>
    <w:rsid w:val="00F7639C"/>
    <w:rsid w:val="00F76B83"/>
    <w:rsid w:val="00F76CC3"/>
    <w:rsid w:val="00F76DDF"/>
    <w:rsid w:val="00F77178"/>
    <w:rsid w:val="00F7741A"/>
    <w:rsid w:val="00F77466"/>
    <w:rsid w:val="00F7775B"/>
    <w:rsid w:val="00F7779B"/>
    <w:rsid w:val="00F777A0"/>
    <w:rsid w:val="00F77C69"/>
    <w:rsid w:val="00F77EAF"/>
    <w:rsid w:val="00F802E1"/>
    <w:rsid w:val="00F80421"/>
    <w:rsid w:val="00F804CB"/>
    <w:rsid w:val="00F8079E"/>
    <w:rsid w:val="00F80B72"/>
    <w:rsid w:val="00F80D8C"/>
    <w:rsid w:val="00F80E9A"/>
    <w:rsid w:val="00F8132B"/>
    <w:rsid w:val="00F8160B"/>
    <w:rsid w:val="00F82165"/>
    <w:rsid w:val="00F821CF"/>
    <w:rsid w:val="00F821E6"/>
    <w:rsid w:val="00F823EA"/>
    <w:rsid w:val="00F82691"/>
    <w:rsid w:val="00F82752"/>
    <w:rsid w:val="00F82945"/>
    <w:rsid w:val="00F82CC1"/>
    <w:rsid w:val="00F82F14"/>
    <w:rsid w:val="00F830CA"/>
    <w:rsid w:val="00F83151"/>
    <w:rsid w:val="00F83167"/>
    <w:rsid w:val="00F8316A"/>
    <w:rsid w:val="00F83503"/>
    <w:rsid w:val="00F835B6"/>
    <w:rsid w:val="00F838A3"/>
    <w:rsid w:val="00F83977"/>
    <w:rsid w:val="00F839F8"/>
    <w:rsid w:val="00F83D50"/>
    <w:rsid w:val="00F83DA5"/>
    <w:rsid w:val="00F83DC1"/>
    <w:rsid w:val="00F83F54"/>
    <w:rsid w:val="00F8410A"/>
    <w:rsid w:val="00F841B7"/>
    <w:rsid w:val="00F844E9"/>
    <w:rsid w:val="00F846D6"/>
    <w:rsid w:val="00F848ED"/>
    <w:rsid w:val="00F84952"/>
    <w:rsid w:val="00F850B0"/>
    <w:rsid w:val="00F85759"/>
    <w:rsid w:val="00F85AAD"/>
    <w:rsid w:val="00F85B79"/>
    <w:rsid w:val="00F85D1D"/>
    <w:rsid w:val="00F85E4E"/>
    <w:rsid w:val="00F85FE3"/>
    <w:rsid w:val="00F8611C"/>
    <w:rsid w:val="00F86337"/>
    <w:rsid w:val="00F865E5"/>
    <w:rsid w:val="00F8660E"/>
    <w:rsid w:val="00F86694"/>
    <w:rsid w:val="00F86CDE"/>
    <w:rsid w:val="00F86EBB"/>
    <w:rsid w:val="00F875EC"/>
    <w:rsid w:val="00F87697"/>
    <w:rsid w:val="00F8779D"/>
    <w:rsid w:val="00F877BE"/>
    <w:rsid w:val="00F87892"/>
    <w:rsid w:val="00F87D26"/>
    <w:rsid w:val="00F87F17"/>
    <w:rsid w:val="00F900C0"/>
    <w:rsid w:val="00F901AD"/>
    <w:rsid w:val="00F90997"/>
    <w:rsid w:val="00F90D24"/>
    <w:rsid w:val="00F90EE3"/>
    <w:rsid w:val="00F90F12"/>
    <w:rsid w:val="00F916F5"/>
    <w:rsid w:val="00F91771"/>
    <w:rsid w:val="00F919F4"/>
    <w:rsid w:val="00F91C09"/>
    <w:rsid w:val="00F91C0D"/>
    <w:rsid w:val="00F91D25"/>
    <w:rsid w:val="00F91E34"/>
    <w:rsid w:val="00F91FFA"/>
    <w:rsid w:val="00F92039"/>
    <w:rsid w:val="00F923C9"/>
    <w:rsid w:val="00F924A0"/>
    <w:rsid w:val="00F925A5"/>
    <w:rsid w:val="00F926A9"/>
    <w:rsid w:val="00F92721"/>
    <w:rsid w:val="00F929AD"/>
    <w:rsid w:val="00F92A6E"/>
    <w:rsid w:val="00F92B77"/>
    <w:rsid w:val="00F92BAA"/>
    <w:rsid w:val="00F934B3"/>
    <w:rsid w:val="00F93615"/>
    <w:rsid w:val="00F939E8"/>
    <w:rsid w:val="00F93A15"/>
    <w:rsid w:val="00F93BBE"/>
    <w:rsid w:val="00F93CE8"/>
    <w:rsid w:val="00F93E11"/>
    <w:rsid w:val="00F942D1"/>
    <w:rsid w:val="00F95249"/>
    <w:rsid w:val="00F95262"/>
    <w:rsid w:val="00F953A7"/>
    <w:rsid w:val="00F95A0B"/>
    <w:rsid w:val="00F95D09"/>
    <w:rsid w:val="00F95D72"/>
    <w:rsid w:val="00F95D9C"/>
    <w:rsid w:val="00F96027"/>
    <w:rsid w:val="00F9651A"/>
    <w:rsid w:val="00F965BD"/>
    <w:rsid w:val="00F96611"/>
    <w:rsid w:val="00F967C3"/>
    <w:rsid w:val="00F9692D"/>
    <w:rsid w:val="00F96967"/>
    <w:rsid w:val="00F96C1D"/>
    <w:rsid w:val="00F9741E"/>
    <w:rsid w:val="00F97528"/>
    <w:rsid w:val="00F9775C"/>
    <w:rsid w:val="00F9796C"/>
    <w:rsid w:val="00F97CC4"/>
    <w:rsid w:val="00F97DCF"/>
    <w:rsid w:val="00FA025C"/>
    <w:rsid w:val="00FA0C93"/>
    <w:rsid w:val="00FA0F68"/>
    <w:rsid w:val="00FA10CB"/>
    <w:rsid w:val="00FA23C4"/>
    <w:rsid w:val="00FA26B0"/>
    <w:rsid w:val="00FA2A76"/>
    <w:rsid w:val="00FA2BD2"/>
    <w:rsid w:val="00FA2EAB"/>
    <w:rsid w:val="00FA2FD1"/>
    <w:rsid w:val="00FA3127"/>
    <w:rsid w:val="00FA3426"/>
    <w:rsid w:val="00FA3480"/>
    <w:rsid w:val="00FA3852"/>
    <w:rsid w:val="00FA38EF"/>
    <w:rsid w:val="00FA3AA5"/>
    <w:rsid w:val="00FA3BBB"/>
    <w:rsid w:val="00FA3C31"/>
    <w:rsid w:val="00FA4118"/>
    <w:rsid w:val="00FA4230"/>
    <w:rsid w:val="00FA4381"/>
    <w:rsid w:val="00FA4595"/>
    <w:rsid w:val="00FA47DF"/>
    <w:rsid w:val="00FA49AE"/>
    <w:rsid w:val="00FA4B2C"/>
    <w:rsid w:val="00FA4CA0"/>
    <w:rsid w:val="00FA4D78"/>
    <w:rsid w:val="00FA5300"/>
    <w:rsid w:val="00FA5430"/>
    <w:rsid w:val="00FA551C"/>
    <w:rsid w:val="00FA58C3"/>
    <w:rsid w:val="00FA58D3"/>
    <w:rsid w:val="00FA5B62"/>
    <w:rsid w:val="00FA5FD0"/>
    <w:rsid w:val="00FA632E"/>
    <w:rsid w:val="00FA6601"/>
    <w:rsid w:val="00FA6642"/>
    <w:rsid w:val="00FA665F"/>
    <w:rsid w:val="00FA6766"/>
    <w:rsid w:val="00FA68AE"/>
    <w:rsid w:val="00FA6A21"/>
    <w:rsid w:val="00FA6C79"/>
    <w:rsid w:val="00FA6D3A"/>
    <w:rsid w:val="00FA715C"/>
    <w:rsid w:val="00FA7168"/>
    <w:rsid w:val="00FA7953"/>
    <w:rsid w:val="00FA799C"/>
    <w:rsid w:val="00FA7BAF"/>
    <w:rsid w:val="00FA7BDB"/>
    <w:rsid w:val="00FA7CF9"/>
    <w:rsid w:val="00FB01A8"/>
    <w:rsid w:val="00FB030D"/>
    <w:rsid w:val="00FB034A"/>
    <w:rsid w:val="00FB0435"/>
    <w:rsid w:val="00FB047C"/>
    <w:rsid w:val="00FB0772"/>
    <w:rsid w:val="00FB0B98"/>
    <w:rsid w:val="00FB0FFE"/>
    <w:rsid w:val="00FB1288"/>
    <w:rsid w:val="00FB14BE"/>
    <w:rsid w:val="00FB151C"/>
    <w:rsid w:val="00FB1A3A"/>
    <w:rsid w:val="00FB23C6"/>
    <w:rsid w:val="00FB2694"/>
    <w:rsid w:val="00FB288C"/>
    <w:rsid w:val="00FB29FA"/>
    <w:rsid w:val="00FB2F85"/>
    <w:rsid w:val="00FB301D"/>
    <w:rsid w:val="00FB3097"/>
    <w:rsid w:val="00FB354E"/>
    <w:rsid w:val="00FB364F"/>
    <w:rsid w:val="00FB3C75"/>
    <w:rsid w:val="00FB3CB4"/>
    <w:rsid w:val="00FB4516"/>
    <w:rsid w:val="00FB4B05"/>
    <w:rsid w:val="00FB4D6F"/>
    <w:rsid w:val="00FB52F6"/>
    <w:rsid w:val="00FB58F7"/>
    <w:rsid w:val="00FB5BC2"/>
    <w:rsid w:val="00FB5D36"/>
    <w:rsid w:val="00FB5F1F"/>
    <w:rsid w:val="00FB6109"/>
    <w:rsid w:val="00FB65EA"/>
    <w:rsid w:val="00FB6A79"/>
    <w:rsid w:val="00FB6BE8"/>
    <w:rsid w:val="00FB6BF1"/>
    <w:rsid w:val="00FB6C9C"/>
    <w:rsid w:val="00FB6CE4"/>
    <w:rsid w:val="00FB7255"/>
    <w:rsid w:val="00FB74CB"/>
    <w:rsid w:val="00FB752A"/>
    <w:rsid w:val="00FB797A"/>
    <w:rsid w:val="00FB7AE5"/>
    <w:rsid w:val="00FB7B7F"/>
    <w:rsid w:val="00FB7C08"/>
    <w:rsid w:val="00FC0017"/>
    <w:rsid w:val="00FC03D1"/>
    <w:rsid w:val="00FC0A4C"/>
    <w:rsid w:val="00FC1186"/>
    <w:rsid w:val="00FC1355"/>
    <w:rsid w:val="00FC13F6"/>
    <w:rsid w:val="00FC1598"/>
    <w:rsid w:val="00FC175B"/>
    <w:rsid w:val="00FC1D7C"/>
    <w:rsid w:val="00FC2394"/>
    <w:rsid w:val="00FC2869"/>
    <w:rsid w:val="00FC28F5"/>
    <w:rsid w:val="00FC2A4E"/>
    <w:rsid w:val="00FC2D5D"/>
    <w:rsid w:val="00FC3075"/>
    <w:rsid w:val="00FC32D7"/>
    <w:rsid w:val="00FC350A"/>
    <w:rsid w:val="00FC355F"/>
    <w:rsid w:val="00FC3DDF"/>
    <w:rsid w:val="00FC3ECE"/>
    <w:rsid w:val="00FC40CE"/>
    <w:rsid w:val="00FC429D"/>
    <w:rsid w:val="00FC431E"/>
    <w:rsid w:val="00FC4B9F"/>
    <w:rsid w:val="00FC4E3D"/>
    <w:rsid w:val="00FC4ED4"/>
    <w:rsid w:val="00FC4F46"/>
    <w:rsid w:val="00FC4F58"/>
    <w:rsid w:val="00FC50CF"/>
    <w:rsid w:val="00FC552A"/>
    <w:rsid w:val="00FC554A"/>
    <w:rsid w:val="00FC5C19"/>
    <w:rsid w:val="00FC5D27"/>
    <w:rsid w:val="00FC6283"/>
    <w:rsid w:val="00FC65F4"/>
    <w:rsid w:val="00FC6C12"/>
    <w:rsid w:val="00FC710B"/>
    <w:rsid w:val="00FC7895"/>
    <w:rsid w:val="00FC79BD"/>
    <w:rsid w:val="00FD0239"/>
    <w:rsid w:val="00FD0250"/>
    <w:rsid w:val="00FD0274"/>
    <w:rsid w:val="00FD05F1"/>
    <w:rsid w:val="00FD0D89"/>
    <w:rsid w:val="00FD10DF"/>
    <w:rsid w:val="00FD1418"/>
    <w:rsid w:val="00FD1469"/>
    <w:rsid w:val="00FD172B"/>
    <w:rsid w:val="00FD19C9"/>
    <w:rsid w:val="00FD1BF6"/>
    <w:rsid w:val="00FD1C3B"/>
    <w:rsid w:val="00FD1C87"/>
    <w:rsid w:val="00FD1CED"/>
    <w:rsid w:val="00FD1F29"/>
    <w:rsid w:val="00FD21FA"/>
    <w:rsid w:val="00FD22F6"/>
    <w:rsid w:val="00FD2631"/>
    <w:rsid w:val="00FD268E"/>
    <w:rsid w:val="00FD2924"/>
    <w:rsid w:val="00FD2A29"/>
    <w:rsid w:val="00FD2C15"/>
    <w:rsid w:val="00FD2C19"/>
    <w:rsid w:val="00FD2F5E"/>
    <w:rsid w:val="00FD2F92"/>
    <w:rsid w:val="00FD3A5E"/>
    <w:rsid w:val="00FD3B8E"/>
    <w:rsid w:val="00FD432F"/>
    <w:rsid w:val="00FD4725"/>
    <w:rsid w:val="00FD4832"/>
    <w:rsid w:val="00FD4DAB"/>
    <w:rsid w:val="00FD5179"/>
    <w:rsid w:val="00FD53B1"/>
    <w:rsid w:val="00FD5401"/>
    <w:rsid w:val="00FD549A"/>
    <w:rsid w:val="00FD58C7"/>
    <w:rsid w:val="00FD58CB"/>
    <w:rsid w:val="00FD59FE"/>
    <w:rsid w:val="00FD5A2A"/>
    <w:rsid w:val="00FD5F33"/>
    <w:rsid w:val="00FD6318"/>
    <w:rsid w:val="00FD6521"/>
    <w:rsid w:val="00FD678D"/>
    <w:rsid w:val="00FD6AE2"/>
    <w:rsid w:val="00FD6BD6"/>
    <w:rsid w:val="00FD715D"/>
    <w:rsid w:val="00FD71FC"/>
    <w:rsid w:val="00FD7484"/>
    <w:rsid w:val="00FD775E"/>
    <w:rsid w:val="00FD78D1"/>
    <w:rsid w:val="00FD79EE"/>
    <w:rsid w:val="00FD7B07"/>
    <w:rsid w:val="00FD7CAB"/>
    <w:rsid w:val="00FD7EAD"/>
    <w:rsid w:val="00FE0284"/>
    <w:rsid w:val="00FE03AB"/>
    <w:rsid w:val="00FE0942"/>
    <w:rsid w:val="00FE0B42"/>
    <w:rsid w:val="00FE0B49"/>
    <w:rsid w:val="00FE0CC2"/>
    <w:rsid w:val="00FE0EE9"/>
    <w:rsid w:val="00FE14F2"/>
    <w:rsid w:val="00FE1534"/>
    <w:rsid w:val="00FE1569"/>
    <w:rsid w:val="00FE1586"/>
    <w:rsid w:val="00FE1F6D"/>
    <w:rsid w:val="00FE22C3"/>
    <w:rsid w:val="00FE2535"/>
    <w:rsid w:val="00FE2AB8"/>
    <w:rsid w:val="00FE2BC7"/>
    <w:rsid w:val="00FE2DDB"/>
    <w:rsid w:val="00FE31AC"/>
    <w:rsid w:val="00FE32A9"/>
    <w:rsid w:val="00FE3BCF"/>
    <w:rsid w:val="00FE3D30"/>
    <w:rsid w:val="00FE44B5"/>
    <w:rsid w:val="00FE4B1A"/>
    <w:rsid w:val="00FE4CFE"/>
    <w:rsid w:val="00FE4F62"/>
    <w:rsid w:val="00FE4F64"/>
    <w:rsid w:val="00FE53D9"/>
    <w:rsid w:val="00FE5560"/>
    <w:rsid w:val="00FE5656"/>
    <w:rsid w:val="00FE56E9"/>
    <w:rsid w:val="00FE5853"/>
    <w:rsid w:val="00FE5D0C"/>
    <w:rsid w:val="00FE5D65"/>
    <w:rsid w:val="00FE5D81"/>
    <w:rsid w:val="00FE61CF"/>
    <w:rsid w:val="00FE61F0"/>
    <w:rsid w:val="00FE6398"/>
    <w:rsid w:val="00FE6857"/>
    <w:rsid w:val="00FE69AD"/>
    <w:rsid w:val="00FE6C30"/>
    <w:rsid w:val="00FE6D42"/>
    <w:rsid w:val="00FE6D90"/>
    <w:rsid w:val="00FE6E87"/>
    <w:rsid w:val="00FE754E"/>
    <w:rsid w:val="00FE7822"/>
    <w:rsid w:val="00FE7A9E"/>
    <w:rsid w:val="00FE7D9B"/>
    <w:rsid w:val="00FE7EA2"/>
    <w:rsid w:val="00FF0484"/>
    <w:rsid w:val="00FF0BF8"/>
    <w:rsid w:val="00FF0E89"/>
    <w:rsid w:val="00FF0F1D"/>
    <w:rsid w:val="00FF101F"/>
    <w:rsid w:val="00FF1AC1"/>
    <w:rsid w:val="00FF1CAB"/>
    <w:rsid w:val="00FF2153"/>
    <w:rsid w:val="00FF2202"/>
    <w:rsid w:val="00FF2849"/>
    <w:rsid w:val="00FF30E2"/>
    <w:rsid w:val="00FF3320"/>
    <w:rsid w:val="00FF3BE7"/>
    <w:rsid w:val="00FF3C2F"/>
    <w:rsid w:val="00FF3DF7"/>
    <w:rsid w:val="00FF3EEE"/>
    <w:rsid w:val="00FF43A9"/>
    <w:rsid w:val="00FF5021"/>
    <w:rsid w:val="00FF5075"/>
    <w:rsid w:val="00FF5C26"/>
    <w:rsid w:val="00FF634E"/>
    <w:rsid w:val="00FF67BD"/>
    <w:rsid w:val="00FF6926"/>
    <w:rsid w:val="00FF69D6"/>
    <w:rsid w:val="00FF6CA4"/>
    <w:rsid w:val="00FF7576"/>
    <w:rsid w:val="00FF78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semiHidden="1" w:unhideWhenUsed="1" w:qFormat="1"/>
    <w:lsdException w:name="annotation reference" w:uiPriority="99"/>
    <w:lsdException w:name="page number" w:uiPriority="99"/>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F3709"/>
    <w:pPr>
      <w:spacing w:line="280" w:lineRule="exact"/>
      <w:jc w:val="both"/>
    </w:pPr>
    <w:rPr>
      <w:kern w:val="8"/>
      <w:sz w:val="24"/>
      <w:szCs w:val="24"/>
      <w:lang w:bidi="he-IL"/>
    </w:rPr>
  </w:style>
  <w:style w:type="paragraph" w:styleId="Heading1">
    <w:name w:val="heading 1"/>
    <w:aliases w:val="Document Title"/>
    <w:basedOn w:val="Heading2"/>
    <w:next w:val="NumberedParagraph0"/>
    <w:qFormat/>
    <w:rsid w:val="006F3709"/>
    <w:pPr>
      <w:spacing w:before="300" w:line="480" w:lineRule="exact"/>
      <w:outlineLvl w:val="0"/>
    </w:pPr>
    <w:rPr>
      <w:sz w:val="36"/>
      <w:szCs w:val="36"/>
    </w:rPr>
  </w:style>
  <w:style w:type="paragraph" w:styleId="Heading2">
    <w:name w:val="heading 2"/>
    <w:aliases w:val="Heading 2 Char1,Heading 2 Char Char1,Chapter Headings Char Char,Heading 2 Char Char Char Char1,Heading 2 Char Char Char1,Heading 2 Char Char Char Char Char1,Heading 2 Char Char Char Char Char Char,Heading 2 Char1 Char Char,Heading 2 Char1 Char"/>
    <w:basedOn w:val="Heading3"/>
    <w:next w:val="NumberedParagraph0"/>
    <w:link w:val="Heading2Char"/>
    <w:qFormat/>
    <w:rsid w:val="007F714B"/>
    <w:pPr>
      <w:outlineLvl w:val="1"/>
    </w:pPr>
    <w:rPr>
      <w:sz w:val="28"/>
      <w:szCs w:val="28"/>
    </w:rPr>
  </w:style>
  <w:style w:type="paragraph" w:styleId="Heading3">
    <w:name w:val="heading 3"/>
    <w:aliases w:val="Heading 3 Char1,Heading 3 Char Char,Heading 3 Char2 Char,Heading 3 Char1 Char Char,Heading 3 Char Char Char Char,Heading 3 Char Char1 Char,Section Headings"/>
    <w:basedOn w:val="Normal"/>
    <w:next w:val="NumberedParagraph0"/>
    <w:link w:val="Heading3Char2"/>
    <w:qFormat/>
    <w:rsid w:val="007F714B"/>
    <w:pPr>
      <w:keepNext/>
      <w:keepLines/>
      <w:spacing w:before="240"/>
      <w:jc w:val="left"/>
      <w:outlineLvl w:val="2"/>
    </w:pPr>
    <w:rPr>
      <w:b/>
      <w:bCs/>
    </w:rPr>
  </w:style>
  <w:style w:type="paragraph" w:styleId="Heading4">
    <w:name w:val="heading 4"/>
    <w:aliases w:val="Level 2 - a,Level 2 - a1,Level 2 - a2,Level 2 - a11,Level 2 - a3,Level 2 - a4,Level 2 - a5,Level 2 - a6,Level 2 - a12,Level 2 - a21,Level 2 - a31,Level 2 - a41,Level 2 - a51,Level 2 - a7,Level 2 - a13,Level 2 - a22,Level 2 - a32,Level 2 - a42"/>
    <w:basedOn w:val="Heading3"/>
    <w:next w:val="NumberedParagraph0"/>
    <w:link w:val="Heading4Char1"/>
    <w:qFormat/>
    <w:rsid w:val="006F3709"/>
    <w:pPr>
      <w:outlineLvl w:val="3"/>
    </w:pPr>
    <w:rPr>
      <w:b w:val="0"/>
      <w:bCs w:val="0"/>
      <w:smallCaps/>
      <w:spacing w:val="5"/>
      <w:kern w:val="0"/>
    </w:rPr>
  </w:style>
  <w:style w:type="paragraph" w:styleId="Heading5">
    <w:name w:val="heading 5"/>
    <w:aliases w:val="Level 3 - i,Level 3 - i1,Level 3 - i2,Level 3 - i11,Level 3 - i3,Level 3 - i4,Level 3 - i5,Level 3 - i6,Level 3 - i12,Level 3 - i21,Level 3 - i31,Level 3 - i41,Level 3 - i51,Level 3 - i7,Level 3 - i13,Level 3 - i22,Level 3 - i32,Level 3 - i42"/>
    <w:basedOn w:val="Heading4"/>
    <w:next w:val="NumberedParagraph0"/>
    <w:qFormat/>
    <w:rsid w:val="006F3709"/>
    <w:pPr>
      <w:outlineLvl w:val="4"/>
    </w:pPr>
    <w:rPr>
      <w:smallCaps w:val="0"/>
      <w:spacing w:val="0"/>
      <w:kern w:val="8"/>
    </w:rPr>
  </w:style>
  <w:style w:type="paragraph" w:styleId="Heading6">
    <w:name w:val="heading 6"/>
    <w:aliases w:val="Legal Level 1.,Legal Level 1.1,Legal Level 1.2,Legal Level 1.11,Legal Level 1.3,Legal Level 1.4,Legal Level 1.5,Legal Level 1.12,Legal Level 1.21,Legal Level 1.31,Legal Level 1.41,Legal Level 1.6,Legal Level 1.13,Legal Level 1.22"/>
    <w:basedOn w:val="Normal"/>
    <w:next w:val="Normal"/>
    <w:qFormat/>
    <w:rsid w:val="00B52EBD"/>
    <w:pPr>
      <w:keepNext/>
      <w:widowControl w:val="0"/>
      <w:jc w:val="center"/>
      <w:outlineLvl w:val="5"/>
    </w:pPr>
    <w:rPr>
      <w:b/>
      <w:bCs/>
    </w:rPr>
  </w:style>
  <w:style w:type="paragraph" w:styleId="Heading7">
    <w:name w:val="heading 7"/>
    <w:aliases w:val="Legal Level 1.1.,Legal Level 1.1.1,Legal Level 1.1.2,Legal Level 1.1.11,Legal Level 1.1.3,Legal Level 1.1.4,Legal Level 1.1.5,Legal Level 1.1.6,Legal Level 1.1.12,Legal Level 1.1.21,Legal Level 1.1.31,Legal Level 1.1.41,Legal Level 1.1.51"/>
    <w:basedOn w:val="Normal"/>
    <w:next w:val="Normal"/>
    <w:qFormat/>
    <w:rsid w:val="00B52EBD"/>
    <w:pPr>
      <w:keepNext/>
      <w:widowControl w:val="0"/>
      <w:tabs>
        <w:tab w:val="left" w:pos="7839"/>
      </w:tabs>
      <w:ind w:left="720"/>
      <w:outlineLvl w:val="6"/>
    </w:pPr>
    <w:rPr>
      <w:i/>
      <w:iCs/>
    </w:rPr>
  </w:style>
  <w:style w:type="paragraph" w:styleId="Heading8">
    <w:name w:val="heading 8"/>
    <w:aliases w:val="Legal Level 1.1.1.,Legal Level 1.1.1.1,Legal Level 1.1.1.2,Legal Level 1.1.1.11,Legal Level 1.1.1.3,Legal Level 1.1.1.4,Legal Level 1.1.1.5,Legal Level 1.1.1.6,Legal Level 1.1.1.12,Legal Level 1.1.1.21,Legal Level 1.1.1.31,Legal Level 1.1.1.41"/>
    <w:basedOn w:val="Normal"/>
    <w:next w:val="Normal"/>
    <w:qFormat/>
    <w:rsid w:val="00B52EBD"/>
    <w:pPr>
      <w:widowControl w:val="0"/>
      <w:spacing w:before="240" w:after="60"/>
      <w:outlineLvl w:val="7"/>
    </w:pPr>
    <w:rPr>
      <w:i/>
      <w:iCs/>
    </w:rPr>
  </w:style>
  <w:style w:type="paragraph" w:styleId="Heading9">
    <w:name w:val="heading 9"/>
    <w:aliases w:val="Legal Level 1.1.1.1.,Legal Level 1.1.1.1.1,Legal Level 1.1.1.1.2,Legal Level 1.1.1.1.11,Legal Level 1.1.1.1.3,Legal Level 1.1.1.1.4,Legal Level 1.1.1.1.5,Legal Level 1.1.1.1.6,Legal Level 1.1.1.1.12,Legal Level 1.1.1.1.21,Legal Level 1.1.1.1.7"/>
    <w:basedOn w:val="Normal"/>
    <w:next w:val="Normal"/>
    <w:qFormat/>
    <w:rsid w:val="00B52EBD"/>
    <w:pPr>
      <w:keepNext/>
      <w:widowControl w:val="0"/>
      <w:ind w:left="720" w:hanging="720"/>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umberedParagraph0">
    <w:name w:val="Numbered Paragraph"/>
    <w:basedOn w:val="Normal"/>
    <w:link w:val="NumberedParagraphChar1"/>
    <w:rsid w:val="006F3709"/>
    <w:pPr>
      <w:tabs>
        <w:tab w:val="right" w:pos="312"/>
        <w:tab w:val="left" w:pos="480"/>
      </w:tabs>
      <w:ind w:left="480" w:hanging="480"/>
    </w:pPr>
  </w:style>
  <w:style w:type="character" w:customStyle="1" w:styleId="NumberedParagraphChar1">
    <w:name w:val="Numbered Paragraph Char1"/>
    <w:link w:val="NumberedParagraph0"/>
    <w:rsid w:val="00681E3F"/>
    <w:rPr>
      <w:kern w:val="8"/>
      <w:sz w:val="24"/>
      <w:szCs w:val="24"/>
      <w:lang w:bidi="he-IL"/>
    </w:rPr>
  </w:style>
  <w:style w:type="character" w:customStyle="1" w:styleId="Heading3Char2">
    <w:name w:val="Heading 3 Char2"/>
    <w:aliases w:val="Heading 3 Char1 Char,Heading 3 Char Char Char,Heading 3 Char2 Char Char,Heading 3 Char1 Char Char Char,Heading 3 Char Char Char Char Char,Heading 3 Char Char1 Char Char,Section Headings Char1"/>
    <w:link w:val="Heading3"/>
    <w:rsid w:val="007F714B"/>
    <w:rPr>
      <w:b/>
      <w:bCs/>
      <w:kern w:val="8"/>
      <w:sz w:val="24"/>
      <w:szCs w:val="24"/>
      <w:lang w:bidi="he-IL"/>
    </w:rPr>
  </w:style>
  <w:style w:type="character" w:customStyle="1" w:styleId="Heading4Char1">
    <w:name w:val="Heading 4 Char1"/>
    <w:aliases w:val="Level 2 - a Char2,Level 2 - a1 Char2,Level 2 - a2 Char2,Level 2 - a11 Char2,Level 2 - a3 Char2,Level 2 - a4 Char2,Level 2 - a5 Char2,Level 2 - a6 Char2,Level 2 - a12 Char2,Level 2 - a21 Char2,Level 2 - a31 Char2,Level 2 - a41 Char2"/>
    <w:link w:val="Heading4"/>
    <w:rsid w:val="00FF5021"/>
    <w:rPr>
      <w:smallCaps/>
      <w:spacing w:val="5"/>
      <w:sz w:val="24"/>
      <w:szCs w:val="24"/>
      <w:lang w:bidi="he-IL"/>
    </w:rPr>
  </w:style>
  <w:style w:type="paragraph" w:styleId="Header">
    <w:name w:val="header"/>
    <w:aliases w:val="Left Header"/>
    <w:basedOn w:val="Normal"/>
    <w:link w:val="HeaderChar"/>
    <w:uiPriority w:val="99"/>
    <w:rsid w:val="000F0472"/>
    <w:pPr>
      <w:tabs>
        <w:tab w:val="center" w:pos="4680"/>
        <w:tab w:val="right" w:pos="9360"/>
      </w:tabs>
    </w:pPr>
  </w:style>
  <w:style w:type="paragraph" w:styleId="BodyText">
    <w:name w:val="Body Text"/>
    <w:basedOn w:val="Normal"/>
    <w:rsid w:val="006F3709"/>
  </w:style>
  <w:style w:type="character" w:customStyle="1" w:styleId="HeaderChar">
    <w:name w:val="Header Char"/>
    <w:aliases w:val="Left Header Char"/>
    <w:link w:val="Header"/>
    <w:uiPriority w:val="99"/>
    <w:rsid w:val="000F0472"/>
    <w:rPr>
      <w:kern w:val="8"/>
      <w:sz w:val="24"/>
      <w:szCs w:val="24"/>
      <w:lang w:bidi="he-IL"/>
    </w:rPr>
  </w:style>
  <w:style w:type="paragraph" w:customStyle="1" w:styleId="Indent">
    <w:name w:val="Indent"/>
    <w:basedOn w:val="NumberedParagraph0"/>
    <w:link w:val="IndentChar"/>
    <w:rsid w:val="006F3709"/>
    <w:pPr>
      <w:tabs>
        <w:tab w:val="clear" w:pos="312"/>
        <w:tab w:val="clear" w:pos="480"/>
        <w:tab w:val="left" w:pos="960"/>
      </w:tabs>
      <w:spacing w:before="140"/>
      <w:ind w:left="960"/>
    </w:pPr>
  </w:style>
  <w:style w:type="character" w:customStyle="1" w:styleId="IndentChar">
    <w:name w:val="Indent Char"/>
    <w:link w:val="Indent"/>
    <w:rsid w:val="00016B0F"/>
    <w:rPr>
      <w:kern w:val="8"/>
      <w:sz w:val="24"/>
      <w:szCs w:val="24"/>
      <w:lang w:bidi="he-IL"/>
    </w:rPr>
  </w:style>
  <w:style w:type="paragraph" w:customStyle="1" w:styleId="Quotation">
    <w:name w:val="Quotation"/>
    <w:basedOn w:val="NumberedParagraph0"/>
    <w:rsid w:val="006F3709"/>
    <w:pPr>
      <w:tabs>
        <w:tab w:val="clear" w:pos="312"/>
        <w:tab w:val="clear" w:pos="480"/>
      </w:tabs>
      <w:spacing w:before="140" w:after="140" w:line="240" w:lineRule="exact"/>
      <w:ind w:left="960" w:right="480" w:firstLine="0"/>
    </w:pPr>
    <w:rPr>
      <w:sz w:val="20"/>
      <w:szCs w:val="20"/>
    </w:rPr>
  </w:style>
  <w:style w:type="paragraph" w:styleId="FootnoteText">
    <w:name w:val="footnote text"/>
    <w:aliases w:val="Footnote Text Char,ARM footnote Text,Footnote Text Char1,Footnote Text Char2,Footnote Text Char11,Footnote Text Char3,Footnote Text Char4,Footnote Text Char5,Footnote Text Char6,Footnote Text Char12,Footnote Text Char21,Footnote New, Char"/>
    <w:basedOn w:val="Normal"/>
    <w:link w:val="FootnoteTextChar8"/>
    <w:rsid w:val="006F3709"/>
    <w:pPr>
      <w:tabs>
        <w:tab w:val="left" w:pos="480"/>
      </w:tabs>
      <w:spacing w:line="240" w:lineRule="exact"/>
      <w:ind w:left="480" w:hanging="480"/>
    </w:pPr>
    <w:rPr>
      <w:sz w:val="20"/>
      <w:szCs w:val="20"/>
    </w:rPr>
  </w:style>
  <w:style w:type="character" w:styleId="FootnoteReference">
    <w:name w:val="footnote reference"/>
    <w:rsid w:val="006F3709"/>
    <w:rPr>
      <w:vertAlign w:val="superscript"/>
    </w:rPr>
  </w:style>
  <w:style w:type="paragraph" w:customStyle="1" w:styleId="Roman">
    <w:name w:val="Roman"/>
    <w:basedOn w:val="Indent"/>
    <w:rsid w:val="006F3709"/>
    <w:pPr>
      <w:tabs>
        <w:tab w:val="clear" w:pos="960"/>
        <w:tab w:val="right" w:pos="1320"/>
        <w:tab w:val="left" w:pos="1440"/>
      </w:tabs>
      <w:ind w:left="1440"/>
    </w:pPr>
  </w:style>
  <w:style w:type="paragraph" w:styleId="EndnoteText">
    <w:name w:val="endnote text"/>
    <w:basedOn w:val="NumberedParagraph0"/>
    <w:semiHidden/>
    <w:rsid w:val="006F3709"/>
    <w:pPr>
      <w:spacing w:line="240" w:lineRule="exact"/>
    </w:pPr>
    <w:rPr>
      <w:sz w:val="20"/>
      <w:szCs w:val="20"/>
    </w:rPr>
  </w:style>
  <w:style w:type="character" w:styleId="Hyperlink">
    <w:name w:val="Hyperlink"/>
    <w:rsid w:val="006F3709"/>
    <w:rPr>
      <w:color w:val="auto"/>
    </w:rPr>
  </w:style>
  <w:style w:type="character" w:styleId="EndnoteReference">
    <w:name w:val="endnote reference"/>
    <w:semiHidden/>
    <w:rsid w:val="006F3709"/>
    <w:rPr>
      <w:vertAlign w:val="superscript"/>
    </w:rPr>
  </w:style>
  <w:style w:type="paragraph" w:customStyle="1" w:styleId="IndentTable">
    <w:name w:val="Indent (Table)"/>
    <w:basedOn w:val="NormalTable"/>
    <w:rsid w:val="006F3709"/>
    <w:pPr>
      <w:tabs>
        <w:tab w:val="left" w:pos="480"/>
      </w:tabs>
      <w:spacing w:before="120"/>
      <w:ind w:left="480" w:hanging="420"/>
    </w:pPr>
  </w:style>
  <w:style w:type="paragraph" w:customStyle="1" w:styleId="NormalTable">
    <w:name w:val="Normal (Table)"/>
    <w:basedOn w:val="Normal"/>
    <w:rsid w:val="006F3709"/>
    <w:pPr>
      <w:spacing w:line="240" w:lineRule="exact"/>
      <w:ind w:left="60" w:right="60"/>
    </w:pPr>
    <w:rPr>
      <w:sz w:val="20"/>
      <w:szCs w:val="20"/>
    </w:rPr>
  </w:style>
  <w:style w:type="paragraph" w:customStyle="1" w:styleId="HeaderTable">
    <w:name w:val="Header (Table)"/>
    <w:basedOn w:val="NormalTable"/>
    <w:rsid w:val="006F3709"/>
    <w:pPr>
      <w:keepNext/>
      <w:keepLines/>
      <w:spacing w:after="40"/>
      <w:jc w:val="left"/>
    </w:pPr>
    <w:rPr>
      <w:i/>
      <w:iCs/>
    </w:rPr>
  </w:style>
  <w:style w:type="paragraph" w:customStyle="1" w:styleId="Heading3Table">
    <w:name w:val="Heading 3 (Table)"/>
    <w:basedOn w:val="NormalTable"/>
    <w:rsid w:val="006F3709"/>
    <w:pPr>
      <w:keepNext/>
      <w:keepLines/>
      <w:spacing w:before="200" w:after="40"/>
      <w:jc w:val="left"/>
      <w:outlineLvl w:val="2"/>
    </w:pPr>
    <w:rPr>
      <w:b/>
      <w:bCs/>
    </w:rPr>
  </w:style>
  <w:style w:type="paragraph" w:customStyle="1" w:styleId="IndentSecondLevel">
    <w:name w:val="Indent (Second Level)"/>
    <w:basedOn w:val="Indent"/>
    <w:rsid w:val="006F3709"/>
    <w:pPr>
      <w:tabs>
        <w:tab w:val="clear" w:pos="960"/>
        <w:tab w:val="left" w:pos="1440"/>
      </w:tabs>
      <w:ind w:left="1440"/>
    </w:pPr>
  </w:style>
  <w:style w:type="paragraph" w:customStyle="1" w:styleId="After">
    <w:name w:val="After"/>
    <w:basedOn w:val="NumberedParagraph0"/>
    <w:next w:val="NumberedParagraph0"/>
    <w:rsid w:val="006F3709"/>
    <w:pPr>
      <w:tabs>
        <w:tab w:val="clear" w:pos="312"/>
        <w:tab w:val="clear" w:pos="480"/>
      </w:tabs>
      <w:spacing w:before="140"/>
      <w:ind w:firstLine="0"/>
    </w:pPr>
  </w:style>
  <w:style w:type="character" w:styleId="CommentReference">
    <w:name w:val="annotation reference"/>
    <w:uiPriority w:val="99"/>
    <w:semiHidden/>
    <w:rsid w:val="006F3709"/>
    <w:rPr>
      <w:sz w:val="16"/>
      <w:szCs w:val="16"/>
    </w:rPr>
  </w:style>
  <w:style w:type="paragraph" w:styleId="CommentText">
    <w:name w:val="annotation text"/>
    <w:basedOn w:val="Normal"/>
    <w:link w:val="CommentTextChar"/>
    <w:semiHidden/>
    <w:rsid w:val="006F3709"/>
    <w:rPr>
      <w:sz w:val="20"/>
      <w:szCs w:val="20"/>
    </w:rPr>
  </w:style>
  <w:style w:type="paragraph" w:styleId="CommentSubject">
    <w:name w:val="annotation subject"/>
    <w:basedOn w:val="CommentText"/>
    <w:next w:val="CommentText"/>
    <w:semiHidden/>
    <w:rsid w:val="006F3709"/>
    <w:rPr>
      <w:b/>
      <w:bCs/>
    </w:rPr>
  </w:style>
  <w:style w:type="paragraph" w:styleId="BalloonText">
    <w:name w:val="Balloon Text"/>
    <w:basedOn w:val="Normal"/>
    <w:semiHidden/>
    <w:rsid w:val="006F3709"/>
    <w:rPr>
      <w:rFonts w:ascii="Tahoma" w:hAnsi="Tahoma" w:cs="Tahoma"/>
      <w:sz w:val="16"/>
      <w:szCs w:val="16"/>
    </w:rPr>
  </w:style>
  <w:style w:type="paragraph" w:customStyle="1" w:styleId="BulletedListundernumpara">
    <w:name w:val="Bulleted List under num para"/>
    <w:basedOn w:val="Normal"/>
    <w:link w:val="BulletedListundernumparaChar"/>
    <w:rsid w:val="006F3709"/>
    <w:pPr>
      <w:numPr>
        <w:numId w:val="1"/>
      </w:numPr>
      <w:spacing w:before="120" w:line="240" w:lineRule="exact"/>
    </w:pPr>
    <w:rPr>
      <w:kern w:val="12"/>
      <w:sz w:val="20"/>
      <w:szCs w:val="20"/>
    </w:rPr>
  </w:style>
  <w:style w:type="paragraph" w:customStyle="1" w:styleId="Paragraph">
    <w:name w:val="Paragraph"/>
    <w:basedOn w:val="Contents"/>
    <w:rsid w:val="006F3709"/>
    <w:pPr>
      <w:spacing w:before="240"/>
      <w:ind w:right="360"/>
      <w:jc w:val="right"/>
    </w:pPr>
  </w:style>
  <w:style w:type="paragraph" w:customStyle="1" w:styleId="Contents">
    <w:name w:val="Contents"/>
    <w:basedOn w:val="Normal"/>
    <w:rsid w:val="006F3709"/>
    <w:pPr>
      <w:tabs>
        <w:tab w:val="left" w:leader="dot" w:pos="5659"/>
        <w:tab w:val="center" w:pos="6019"/>
      </w:tabs>
      <w:overflowPunct w:val="0"/>
      <w:autoSpaceDE w:val="0"/>
      <w:autoSpaceDN w:val="0"/>
      <w:adjustRightInd w:val="0"/>
      <w:spacing w:after="120" w:line="220" w:lineRule="exact"/>
      <w:ind w:left="360" w:right="1541" w:hanging="360"/>
      <w:jc w:val="left"/>
      <w:textAlignment w:val="baseline"/>
    </w:pPr>
    <w:rPr>
      <w:kern w:val="0"/>
      <w:sz w:val="20"/>
      <w:szCs w:val="20"/>
    </w:rPr>
  </w:style>
  <w:style w:type="paragraph" w:customStyle="1" w:styleId="Contentshead">
    <w:name w:val="Contents head"/>
    <w:basedOn w:val="Normal"/>
    <w:rsid w:val="006F3709"/>
    <w:pPr>
      <w:pBdr>
        <w:bottom w:val="single" w:sz="6" w:space="10" w:color="auto"/>
      </w:pBdr>
      <w:overflowPunct w:val="0"/>
      <w:autoSpaceDE w:val="0"/>
      <w:autoSpaceDN w:val="0"/>
      <w:adjustRightInd w:val="0"/>
      <w:spacing w:after="120" w:line="220" w:lineRule="exact"/>
      <w:ind w:left="567" w:hanging="567"/>
      <w:jc w:val="center"/>
      <w:textAlignment w:val="baseline"/>
    </w:pPr>
    <w:rPr>
      <w:b/>
      <w:bCs/>
      <w:kern w:val="0"/>
      <w:sz w:val="20"/>
      <w:szCs w:val="20"/>
    </w:rPr>
  </w:style>
  <w:style w:type="paragraph" w:customStyle="1" w:styleId="IndentCharCharCharChar">
    <w:name w:val="Indent Char Char Char Char"/>
    <w:basedOn w:val="Normal"/>
    <w:rsid w:val="00ED1A68"/>
    <w:pPr>
      <w:widowControl w:val="0"/>
      <w:tabs>
        <w:tab w:val="left" w:pos="960"/>
      </w:tabs>
      <w:spacing w:before="140"/>
      <w:ind w:left="960" w:hanging="480"/>
    </w:pPr>
    <w:rPr>
      <w:rFonts w:eastAsia="MS Mincho"/>
      <w:lang w:bidi="ar-SA"/>
    </w:rPr>
  </w:style>
  <w:style w:type="paragraph" w:customStyle="1" w:styleId="IndentCharCharCharCharCharCharCharCharCharCharCharCharCharCharCharChar">
    <w:name w:val="Indent Char Char Char Char Char Char Char Char Char Char Char Char Char Char Char Char"/>
    <w:basedOn w:val="Normal"/>
    <w:rsid w:val="006F3709"/>
    <w:pPr>
      <w:widowControl w:val="0"/>
      <w:tabs>
        <w:tab w:val="left" w:pos="960"/>
      </w:tabs>
      <w:spacing w:before="140" w:line="240" w:lineRule="exact"/>
      <w:ind w:left="960" w:hanging="480"/>
    </w:pPr>
    <w:rPr>
      <w:rFonts w:eastAsia="MS Mincho"/>
      <w:kern w:val="28"/>
      <w:sz w:val="20"/>
      <w:szCs w:val="20"/>
    </w:rPr>
  </w:style>
  <w:style w:type="paragraph" w:customStyle="1" w:styleId="NumberedParagraph-BulletelistLeft0Firstline0">
    <w:name w:val="Numbered Paragraph - Bullete list + Left:  0&quot; First line:  0&quot;"/>
    <w:basedOn w:val="Normal"/>
    <w:link w:val="NumberedParagraph-BulletelistLeft0Firstline0Char"/>
    <w:rsid w:val="002B0EB8"/>
    <w:pPr>
      <w:numPr>
        <w:numId w:val="2"/>
      </w:numPr>
      <w:spacing w:before="120" w:line="240" w:lineRule="exact"/>
    </w:pPr>
    <w:rPr>
      <w:kern w:val="0"/>
      <w:sz w:val="20"/>
      <w:szCs w:val="20"/>
      <w:lang w:bidi="ar-SA"/>
    </w:rPr>
  </w:style>
  <w:style w:type="paragraph" w:customStyle="1" w:styleId="Footnote">
    <w:name w:val="Footnote"/>
    <w:basedOn w:val="FootnoteText"/>
    <w:rsid w:val="00C45867"/>
    <w:pPr>
      <w:tabs>
        <w:tab w:val="clear" w:pos="480"/>
        <w:tab w:val="left" w:pos="446"/>
      </w:tabs>
      <w:spacing w:before="60" w:line="200" w:lineRule="exact"/>
      <w:ind w:left="202" w:hanging="202"/>
    </w:pPr>
    <w:rPr>
      <w:snapToGrid w:val="0"/>
      <w:kern w:val="12"/>
      <w:sz w:val="16"/>
      <w:szCs w:val="16"/>
      <w:lang w:bidi="ar-SA"/>
    </w:rPr>
  </w:style>
  <w:style w:type="character" w:customStyle="1" w:styleId="FootnoteReference0">
    <w:name w:val="Footnote Reference +"/>
    <w:rsid w:val="00C45867"/>
    <w:rPr>
      <w:rFonts w:ascii="Times New Roman" w:hAnsi="Times New Roman"/>
      <w:dstrike w:val="0"/>
      <w:position w:val="6"/>
      <w:sz w:val="14"/>
      <w:szCs w:val="14"/>
      <w:vertAlign w:val="baseline"/>
    </w:rPr>
  </w:style>
  <w:style w:type="character" w:customStyle="1" w:styleId="xsltbolditalic1">
    <w:name w:val="xsltbolditalic1"/>
    <w:rsid w:val="00D32FF4"/>
    <w:rPr>
      <w:b/>
      <w:bCs/>
      <w:i/>
      <w:iCs/>
    </w:rPr>
  </w:style>
  <w:style w:type="character" w:customStyle="1" w:styleId="xsltbolditalicunderline1">
    <w:name w:val="xsltbolditalicunderline1"/>
    <w:rsid w:val="00D32FF4"/>
    <w:rPr>
      <w:b/>
      <w:bCs/>
      <w:i/>
      <w:iCs/>
    </w:rPr>
  </w:style>
  <w:style w:type="table" w:styleId="TableGrid">
    <w:name w:val="Table Grid"/>
    <w:basedOn w:val="TableNormal"/>
    <w:uiPriority w:val="59"/>
    <w:rsid w:val="006F3709"/>
    <w:pPr>
      <w:spacing w:line="280" w:lineRule="exac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inition">
    <w:name w:val="definition"/>
    <w:basedOn w:val="Normal"/>
    <w:rsid w:val="00E976C5"/>
    <w:pPr>
      <w:tabs>
        <w:tab w:val="left" w:pos="2520"/>
      </w:tabs>
      <w:ind w:left="2520" w:hanging="2520"/>
    </w:pPr>
  </w:style>
  <w:style w:type="paragraph" w:customStyle="1" w:styleId="NumberedParagraphChar">
    <w:name w:val="Numbered Paragraph Char"/>
    <w:basedOn w:val="Normal"/>
    <w:rsid w:val="00723A81"/>
    <w:pPr>
      <w:tabs>
        <w:tab w:val="right" w:pos="312"/>
        <w:tab w:val="left" w:pos="480"/>
      </w:tabs>
      <w:ind w:left="480" w:hanging="480"/>
    </w:pPr>
    <w:rPr>
      <w:kern w:val="20"/>
      <w:szCs w:val="20"/>
      <w:lang w:bidi="ar-SA"/>
    </w:rPr>
  </w:style>
  <w:style w:type="paragraph" w:styleId="BodyText3">
    <w:name w:val="Body Text 3"/>
    <w:basedOn w:val="Normal"/>
    <w:rsid w:val="006F3709"/>
    <w:pPr>
      <w:tabs>
        <w:tab w:val="right" w:pos="360"/>
        <w:tab w:val="left" w:pos="576"/>
        <w:tab w:val="center" w:pos="4406"/>
        <w:tab w:val="left" w:pos="5610"/>
      </w:tabs>
      <w:spacing w:before="140"/>
      <w:jc w:val="center"/>
    </w:pPr>
    <w:rPr>
      <w:rFonts w:eastAsia="MS Mincho"/>
      <w:b/>
    </w:rPr>
  </w:style>
  <w:style w:type="paragraph" w:customStyle="1" w:styleId="Contents-Intro">
    <w:name w:val="Contents-Intro"/>
    <w:basedOn w:val="Contents"/>
    <w:rsid w:val="006F3709"/>
    <w:pPr>
      <w:tabs>
        <w:tab w:val="left" w:pos="1159"/>
      </w:tabs>
    </w:pPr>
  </w:style>
  <w:style w:type="character" w:customStyle="1" w:styleId="NumboldChar">
    <w:name w:val="Num + bold Char"/>
    <w:rsid w:val="006F3709"/>
    <w:rPr>
      <w:b/>
      <w:kern w:val="8"/>
      <w:sz w:val="24"/>
      <w:szCs w:val="24"/>
      <w:lang w:val="en-US" w:eastAsia="en-US" w:bidi="he-IL"/>
    </w:rPr>
  </w:style>
  <w:style w:type="paragraph" w:customStyle="1" w:styleId="Numbold">
    <w:name w:val="Num + bold"/>
    <w:basedOn w:val="NumberedParagraphISA400"/>
    <w:next w:val="NumberedParagraphISA400"/>
    <w:rsid w:val="006F3709"/>
    <w:rPr>
      <w:b/>
    </w:rPr>
  </w:style>
  <w:style w:type="paragraph" w:customStyle="1" w:styleId="NumberedParagraphISA400">
    <w:name w:val="Numbered Paragraph ISA 400"/>
    <w:basedOn w:val="Normal"/>
    <w:link w:val="NumberedParagraphISA400Char1"/>
    <w:rsid w:val="006F3709"/>
    <w:pPr>
      <w:tabs>
        <w:tab w:val="right" w:pos="312"/>
        <w:tab w:val="left" w:pos="480"/>
      </w:tabs>
      <w:ind w:left="480" w:hanging="480"/>
    </w:pPr>
    <w:rPr>
      <w:rFonts w:eastAsia="MS Mincho"/>
      <w:lang w:val="en-GB"/>
    </w:rPr>
  </w:style>
  <w:style w:type="paragraph" w:styleId="NormalWeb">
    <w:name w:val="Normal (Web)"/>
    <w:basedOn w:val="Normal"/>
    <w:rsid w:val="006F3709"/>
    <w:pPr>
      <w:spacing w:before="100" w:beforeAutospacing="1" w:after="100" w:afterAutospacing="1"/>
    </w:pPr>
  </w:style>
  <w:style w:type="paragraph" w:customStyle="1" w:styleId="indentbold">
    <w:name w:val="indent + bold"/>
    <w:basedOn w:val="Indent"/>
    <w:rsid w:val="006F3709"/>
    <w:pPr>
      <w:ind w:left="950" w:hanging="475"/>
    </w:pPr>
    <w:rPr>
      <w:rFonts w:eastAsia="MS Mincho"/>
      <w:b/>
      <w:bCs/>
      <w:lang w:bidi="ar-SA"/>
    </w:rPr>
  </w:style>
  <w:style w:type="character" w:styleId="FollowedHyperlink">
    <w:name w:val="FollowedHyperlink"/>
    <w:rsid w:val="006F3709"/>
    <w:rPr>
      <w:color w:val="660000"/>
      <w:u w:val="single"/>
    </w:rPr>
  </w:style>
  <w:style w:type="paragraph" w:styleId="BodyTextIndent">
    <w:name w:val="Body Text Indent"/>
    <w:basedOn w:val="Normal"/>
    <w:rsid w:val="006F3709"/>
    <w:pPr>
      <w:ind w:left="360"/>
    </w:pPr>
    <w:rPr>
      <w:b/>
      <w:bCs/>
    </w:rPr>
  </w:style>
  <w:style w:type="paragraph" w:customStyle="1" w:styleId="GovNormal">
    <w:name w:val="Gov Normal"/>
    <w:basedOn w:val="NumberedParagraph0"/>
    <w:rsid w:val="006F3709"/>
    <w:pPr>
      <w:tabs>
        <w:tab w:val="clear" w:pos="480"/>
        <w:tab w:val="left" w:pos="540"/>
      </w:tabs>
      <w:ind w:left="540" w:hanging="540"/>
    </w:pPr>
  </w:style>
  <w:style w:type="paragraph" w:customStyle="1" w:styleId="Gova">
    <w:name w:val="Gov (a)"/>
    <w:basedOn w:val="NumberedParagraph0"/>
    <w:rsid w:val="006F3709"/>
    <w:pPr>
      <w:tabs>
        <w:tab w:val="clear" w:pos="312"/>
        <w:tab w:val="clear" w:pos="480"/>
        <w:tab w:val="left" w:pos="540"/>
      </w:tabs>
      <w:ind w:left="1080" w:hanging="540"/>
    </w:pPr>
  </w:style>
  <w:style w:type="paragraph" w:customStyle="1" w:styleId="Govi">
    <w:name w:val="Gov (i)"/>
    <w:basedOn w:val="Gova"/>
    <w:rsid w:val="006F3709"/>
    <w:pPr>
      <w:tabs>
        <w:tab w:val="clear" w:pos="540"/>
        <w:tab w:val="left" w:pos="1620"/>
      </w:tabs>
      <w:ind w:left="1620"/>
    </w:pPr>
  </w:style>
  <w:style w:type="character" w:styleId="LineNumber">
    <w:name w:val="line number"/>
    <w:basedOn w:val="DefaultParagraphFont"/>
    <w:rsid w:val="006F3709"/>
  </w:style>
  <w:style w:type="character" w:customStyle="1" w:styleId="Heading3Char">
    <w:name w:val="Heading 3 Char"/>
    <w:aliases w:val="Section Headings Char"/>
    <w:rsid w:val="006F3709"/>
    <w:rPr>
      <w:rFonts w:cs="Arial"/>
      <w:b/>
      <w:bCs/>
      <w:kern w:val="12"/>
      <w:szCs w:val="26"/>
      <w:lang w:val="en-US" w:eastAsia="en-US" w:bidi="ar-SA"/>
    </w:rPr>
  </w:style>
  <w:style w:type="paragraph" w:customStyle="1" w:styleId="APBtext">
    <w:name w:val="APB text"/>
    <w:basedOn w:val="NumberedParagraph0"/>
    <w:rsid w:val="006F3709"/>
    <w:pPr>
      <w:shd w:val="clear" w:color="auto" w:fill="D9D9D9"/>
      <w:tabs>
        <w:tab w:val="clear" w:pos="312"/>
        <w:tab w:val="clear" w:pos="480"/>
        <w:tab w:val="right" w:pos="357"/>
      </w:tabs>
      <w:spacing w:before="120" w:line="240" w:lineRule="exact"/>
      <w:ind w:left="720" w:hanging="720"/>
    </w:pPr>
    <w:rPr>
      <w:sz w:val="20"/>
      <w:szCs w:val="20"/>
      <w:lang w:bidi="ar-SA"/>
    </w:rPr>
  </w:style>
  <w:style w:type="paragraph" w:customStyle="1" w:styleId="APBHeading2">
    <w:name w:val="APB Heading 2"/>
    <w:basedOn w:val="Heading2"/>
    <w:rsid w:val="006F3709"/>
    <w:pPr>
      <w:shd w:val="clear" w:color="auto" w:fill="D9D9D9"/>
      <w:spacing w:before="180"/>
    </w:pPr>
    <w:rPr>
      <w:i/>
      <w:sz w:val="24"/>
      <w:lang w:val="en-GB"/>
    </w:rPr>
  </w:style>
  <w:style w:type="paragraph" w:customStyle="1" w:styleId="FootnoteAPB">
    <w:name w:val="Footnote APB"/>
    <w:basedOn w:val="Normal"/>
    <w:rsid w:val="006F3709"/>
    <w:pPr>
      <w:shd w:val="clear" w:color="auto" w:fill="D9D9D9"/>
      <w:tabs>
        <w:tab w:val="left" w:pos="446"/>
      </w:tabs>
      <w:spacing w:before="60" w:line="200" w:lineRule="exact"/>
      <w:ind w:left="204" w:hanging="204"/>
    </w:pPr>
    <w:rPr>
      <w:snapToGrid w:val="0"/>
      <w:kern w:val="12"/>
      <w:sz w:val="16"/>
      <w:szCs w:val="16"/>
      <w:lang w:val="en-GB"/>
    </w:rPr>
  </w:style>
  <w:style w:type="paragraph" w:customStyle="1" w:styleId="APBheading3">
    <w:name w:val="APB heading 3"/>
    <w:basedOn w:val="Heading3"/>
    <w:rsid w:val="006F3709"/>
    <w:pPr>
      <w:shd w:val="clear" w:color="auto" w:fill="D9D9D9"/>
      <w:spacing w:before="180" w:line="240" w:lineRule="exact"/>
    </w:pPr>
    <w:rPr>
      <w:rFonts w:cs="Arial"/>
      <w:kern w:val="12"/>
      <w:sz w:val="20"/>
      <w:szCs w:val="26"/>
      <w:lang w:bidi="ar-SA"/>
    </w:rPr>
  </w:style>
  <w:style w:type="character" w:customStyle="1" w:styleId="abgitalic">
    <w:name w:val="abgitalic"/>
    <w:rsid w:val="006F3709"/>
    <w:rPr>
      <w:i/>
      <w:iCs/>
    </w:rPr>
  </w:style>
  <w:style w:type="character" w:customStyle="1" w:styleId="Boldparagraph">
    <w:name w:val="Bold paragraph"/>
    <w:rsid w:val="006F3709"/>
    <w:rPr>
      <w:b/>
      <w:bCs/>
      <w:color w:val="000000"/>
    </w:rPr>
  </w:style>
  <w:style w:type="character" w:customStyle="1" w:styleId="abgbold">
    <w:name w:val="abgbold"/>
    <w:rsid w:val="006F3709"/>
    <w:rPr>
      <w:b/>
      <w:bCs/>
    </w:rPr>
  </w:style>
  <w:style w:type="paragraph" w:customStyle="1" w:styleId="APBbulletedlist">
    <w:name w:val="APB bulleted list"/>
    <w:basedOn w:val="BulletedListundernumpara"/>
    <w:rsid w:val="006F3709"/>
    <w:pPr>
      <w:numPr>
        <w:numId w:val="0"/>
      </w:numPr>
      <w:shd w:val="clear" w:color="auto" w:fill="E0E0E0"/>
      <w:tabs>
        <w:tab w:val="num" w:pos="1382"/>
      </w:tabs>
      <w:ind w:left="1382" w:hanging="360"/>
    </w:pPr>
  </w:style>
  <w:style w:type="paragraph" w:customStyle="1" w:styleId="Bulletedlistlevel2">
    <w:name w:val="Bulleted list level 2"/>
    <w:basedOn w:val="BulletedList"/>
    <w:rsid w:val="006F3709"/>
    <w:pPr>
      <w:numPr>
        <w:numId w:val="0"/>
      </w:numPr>
      <w:tabs>
        <w:tab w:val="num" w:pos="360"/>
        <w:tab w:val="left" w:pos="907"/>
      </w:tabs>
      <w:ind w:left="907" w:right="360" w:hanging="360"/>
    </w:pPr>
  </w:style>
  <w:style w:type="paragraph" w:customStyle="1" w:styleId="BulletedList">
    <w:name w:val="Bulleted List"/>
    <w:basedOn w:val="Normal"/>
    <w:link w:val="BulletedListChar"/>
    <w:rsid w:val="006F3709"/>
    <w:pPr>
      <w:numPr>
        <w:numId w:val="5"/>
      </w:numPr>
      <w:spacing w:before="120" w:line="240" w:lineRule="exact"/>
    </w:pPr>
    <w:rPr>
      <w:sz w:val="20"/>
      <w:szCs w:val="20"/>
    </w:rPr>
  </w:style>
  <w:style w:type="paragraph" w:customStyle="1" w:styleId="APBtextbullet">
    <w:name w:val="APB text bullet"/>
    <w:basedOn w:val="BulletedListundernumpara"/>
    <w:rsid w:val="006F3709"/>
    <w:pPr>
      <w:numPr>
        <w:numId w:val="0"/>
      </w:numPr>
      <w:shd w:val="clear" w:color="auto" w:fill="D9D9D9"/>
      <w:tabs>
        <w:tab w:val="num" w:pos="360"/>
        <w:tab w:val="num" w:pos="993"/>
      </w:tabs>
      <w:ind w:left="993" w:hanging="284"/>
    </w:pPr>
  </w:style>
  <w:style w:type="paragraph" w:styleId="ListNumber2">
    <w:name w:val="List Number 2"/>
    <w:basedOn w:val="Normal"/>
    <w:rsid w:val="006F3709"/>
    <w:pPr>
      <w:numPr>
        <w:numId w:val="3"/>
      </w:numPr>
      <w:tabs>
        <w:tab w:val="clear" w:pos="643"/>
        <w:tab w:val="num" w:pos="720"/>
        <w:tab w:val="left" w:pos="1440"/>
        <w:tab w:val="left" w:pos="2160"/>
        <w:tab w:val="left" w:pos="2880"/>
        <w:tab w:val="left" w:pos="3600"/>
        <w:tab w:val="left" w:pos="4320"/>
        <w:tab w:val="left" w:pos="5040"/>
        <w:tab w:val="right" w:pos="9029"/>
      </w:tabs>
      <w:ind w:left="720" w:hanging="720"/>
    </w:pPr>
    <w:rPr>
      <w:szCs w:val="20"/>
      <w:lang w:val="en-GB"/>
    </w:rPr>
  </w:style>
  <w:style w:type="paragraph" w:styleId="ListNumber3">
    <w:name w:val="List Number 3"/>
    <w:basedOn w:val="Normal"/>
    <w:rsid w:val="006F3709"/>
    <w:pPr>
      <w:numPr>
        <w:numId w:val="4"/>
      </w:numPr>
      <w:tabs>
        <w:tab w:val="clear" w:pos="926"/>
        <w:tab w:val="left" w:pos="720"/>
        <w:tab w:val="num" w:pos="1080"/>
        <w:tab w:val="left" w:pos="1440"/>
        <w:tab w:val="left" w:pos="2160"/>
        <w:tab w:val="left" w:pos="2880"/>
        <w:tab w:val="left" w:pos="3600"/>
        <w:tab w:val="left" w:pos="4320"/>
        <w:tab w:val="left" w:pos="5040"/>
        <w:tab w:val="right" w:pos="9029"/>
      </w:tabs>
      <w:ind w:left="1080" w:hanging="1080"/>
    </w:pPr>
    <w:rPr>
      <w:szCs w:val="20"/>
      <w:lang w:val="en-GB"/>
    </w:rPr>
  </w:style>
  <w:style w:type="paragraph" w:styleId="ListNumber4">
    <w:name w:val="List Number 4"/>
    <w:basedOn w:val="Normal"/>
    <w:rsid w:val="006F3709"/>
    <w:pPr>
      <w:numPr>
        <w:numId w:val="6"/>
      </w:numPr>
      <w:tabs>
        <w:tab w:val="clear" w:pos="1209"/>
        <w:tab w:val="left" w:pos="720"/>
        <w:tab w:val="num" w:pos="1440"/>
        <w:tab w:val="left" w:pos="2160"/>
        <w:tab w:val="left" w:pos="2880"/>
        <w:tab w:val="left" w:pos="3600"/>
        <w:tab w:val="left" w:pos="4320"/>
        <w:tab w:val="left" w:pos="5040"/>
        <w:tab w:val="right" w:pos="9029"/>
      </w:tabs>
      <w:ind w:left="1440" w:hanging="1440"/>
    </w:pPr>
    <w:rPr>
      <w:szCs w:val="20"/>
      <w:lang w:val="en-GB"/>
    </w:rPr>
  </w:style>
  <w:style w:type="paragraph" w:customStyle="1" w:styleId="Recommendations">
    <w:name w:val="Recommendations"/>
    <w:basedOn w:val="Normal"/>
    <w:rsid w:val="006F3709"/>
    <w:pPr>
      <w:numPr>
        <w:numId w:val="7"/>
      </w:numPr>
    </w:pPr>
  </w:style>
  <w:style w:type="paragraph" w:customStyle="1" w:styleId="numberedparagraph">
    <w:name w:val="numbered paragraph"/>
    <w:basedOn w:val="Normal"/>
    <w:rsid w:val="006F3709"/>
    <w:pPr>
      <w:numPr>
        <w:numId w:val="8"/>
      </w:numPr>
      <w:spacing w:before="120" w:line="240" w:lineRule="exact"/>
    </w:pPr>
    <w:rPr>
      <w:sz w:val="20"/>
      <w:szCs w:val="20"/>
    </w:rPr>
  </w:style>
  <w:style w:type="character" w:styleId="PageNumber">
    <w:name w:val="page number"/>
    <w:basedOn w:val="DefaultParagraphFont"/>
    <w:uiPriority w:val="99"/>
    <w:rsid w:val="006F3709"/>
  </w:style>
  <w:style w:type="paragraph" w:customStyle="1" w:styleId="ChaptHead">
    <w:name w:val="Chapt Head"/>
    <w:basedOn w:val="Normal"/>
    <w:rsid w:val="006F3709"/>
    <w:pPr>
      <w:spacing w:after="480" w:line="480" w:lineRule="atLeast"/>
      <w:jc w:val="center"/>
    </w:pPr>
    <w:rPr>
      <w:rFonts w:ascii="Arial" w:eastAsia="MS Mincho" w:hAnsi="Arial"/>
      <w:b/>
      <w:kern w:val="0"/>
      <w:sz w:val="34"/>
      <w:szCs w:val="20"/>
      <w:lang w:val="en-GB" w:bidi="ar-SA"/>
    </w:rPr>
  </w:style>
  <w:style w:type="paragraph" w:styleId="BodyText2">
    <w:name w:val="Body Text 2"/>
    <w:basedOn w:val="Normal"/>
    <w:rsid w:val="006F3709"/>
    <w:pPr>
      <w:overflowPunct w:val="0"/>
      <w:autoSpaceDE w:val="0"/>
      <w:autoSpaceDN w:val="0"/>
      <w:adjustRightInd w:val="0"/>
      <w:spacing w:line="240" w:lineRule="exact"/>
      <w:jc w:val="center"/>
      <w:textAlignment w:val="baseline"/>
    </w:pPr>
    <w:rPr>
      <w:noProof/>
      <w:sz w:val="20"/>
    </w:rPr>
  </w:style>
  <w:style w:type="paragraph" w:customStyle="1" w:styleId="NumParaLeft">
    <w:name w:val="Num Para Left"/>
    <w:basedOn w:val="Normal"/>
    <w:autoRedefine/>
    <w:rsid w:val="006F3709"/>
    <w:pPr>
      <w:tabs>
        <w:tab w:val="right" w:pos="312"/>
        <w:tab w:val="left" w:pos="480"/>
      </w:tabs>
      <w:spacing w:after="120"/>
      <w:ind w:left="360" w:hanging="360"/>
    </w:pPr>
    <w:rPr>
      <w:rFonts w:eastAsia="MS Mincho"/>
      <w:kern w:val="0"/>
      <w:szCs w:val="20"/>
      <w:lang w:val="en-GB" w:bidi="ar-SA"/>
    </w:rPr>
  </w:style>
  <w:style w:type="paragraph" w:styleId="Footer">
    <w:name w:val="footer"/>
    <w:basedOn w:val="Normal"/>
    <w:link w:val="FooterChar"/>
    <w:uiPriority w:val="99"/>
    <w:rsid w:val="000F0472"/>
    <w:pPr>
      <w:tabs>
        <w:tab w:val="center" w:pos="4680"/>
        <w:tab w:val="right" w:pos="9360"/>
      </w:tabs>
    </w:pPr>
  </w:style>
  <w:style w:type="character" w:customStyle="1" w:styleId="FootnoterefererenceCharCharCharCharCharCharChar">
    <w:name w:val="Footnote refererence Char Char Char Char Char Char Char"/>
    <w:rsid w:val="006F3709"/>
    <w:rPr>
      <w:sz w:val="24"/>
      <w:szCs w:val="24"/>
      <w:vertAlign w:val="superscript"/>
      <w:lang w:val="en-GB" w:eastAsia="en-US" w:bidi="ar-SA"/>
    </w:rPr>
  </w:style>
  <w:style w:type="paragraph" w:customStyle="1" w:styleId="Indent2">
    <w:name w:val="Indent (2)"/>
    <w:basedOn w:val="Indent"/>
    <w:rsid w:val="006F3709"/>
    <w:pPr>
      <w:tabs>
        <w:tab w:val="clear" w:pos="960"/>
        <w:tab w:val="left" w:pos="1440"/>
      </w:tabs>
      <w:ind w:left="1440" w:hanging="475"/>
    </w:pPr>
    <w:rPr>
      <w:rFonts w:ascii="Courier New" w:eastAsia="MS Mincho" w:hAnsi="Courier New"/>
      <w:position w:val="4"/>
      <w:lang w:bidi="ar-SA"/>
    </w:rPr>
  </w:style>
  <w:style w:type="paragraph" w:customStyle="1" w:styleId="IndentOut">
    <w:name w:val="Indent (Out)"/>
    <w:basedOn w:val="Indent"/>
    <w:rsid w:val="006F3709"/>
    <w:pPr>
      <w:tabs>
        <w:tab w:val="clear" w:pos="960"/>
        <w:tab w:val="left" w:pos="480"/>
      </w:tabs>
      <w:ind w:left="480" w:hanging="475"/>
    </w:pPr>
    <w:rPr>
      <w:rFonts w:eastAsia="MS Mincho"/>
      <w:lang w:bidi="ar-SA"/>
    </w:rPr>
  </w:style>
  <w:style w:type="character" w:customStyle="1" w:styleId="indentboldChar">
    <w:name w:val="indent + bold Char"/>
    <w:rsid w:val="006F3709"/>
    <w:rPr>
      <w:b/>
      <w:bCs/>
      <w:kern w:val="8"/>
      <w:sz w:val="24"/>
      <w:szCs w:val="24"/>
      <w:lang w:val="en-US" w:eastAsia="en-US" w:bidi="ar-SA"/>
    </w:rPr>
  </w:style>
  <w:style w:type="paragraph" w:customStyle="1" w:styleId="FootnoteCharChar">
    <w:name w:val="Footnote Char Char"/>
    <w:basedOn w:val="FootnoteText"/>
    <w:autoRedefine/>
    <w:rsid w:val="006F3709"/>
    <w:pPr>
      <w:ind w:left="0" w:firstLine="0"/>
    </w:pPr>
    <w:rPr>
      <w:rFonts w:eastAsia="MS Mincho"/>
      <w:lang w:val="en-GB" w:bidi="ar-SA"/>
    </w:rPr>
  </w:style>
  <w:style w:type="paragraph" w:customStyle="1" w:styleId="NumParaLeftCharCharCharCharCharChar">
    <w:name w:val="Num Para Left Char Char Char Char Char Char"/>
    <w:basedOn w:val="Normal"/>
    <w:link w:val="NumParaLeftCharCharCharCharCharCharChar"/>
    <w:autoRedefine/>
    <w:rsid w:val="00B55C6F"/>
    <w:pPr>
      <w:tabs>
        <w:tab w:val="right" w:pos="312"/>
        <w:tab w:val="left" w:pos="480"/>
      </w:tabs>
    </w:pPr>
    <w:rPr>
      <w:rFonts w:eastAsia="MS Mincho"/>
      <w:kern w:val="0"/>
      <w:lang w:val="en-GB" w:bidi="ar-SA"/>
    </w:rPr>
  </w:style>
  <w:style w:type="character" w:customStyle="1" w:styleId="NumParaLeftCharCharCharCharCharCharChar">
    <w:name w:val="Num Para Left Char Char Char Char Char Char Char"/>
    <w:link w:val="NumParaLeftCharCharCharCharCharChar"/>
    <w:rsid w:val="00B55C6F"/>
    <w:rPr>
      <w:rFonts w:eastAsia="MS Mincho"/>
      <w:sz w:val="24"/>
      <w:szCs w:val="24"/>
      <w:lang w:val="en-GB" w:eastAsia="en-US" w:bidi="ar-SA"/>
    </w:rPr>
  </w:style>
  <w:style w:type="character" w:customStyle="1" w:styleId="Heading4Char">
    <w:name w:val="Heading 4 Char"/>
    <w:aliases w:val="Level 2 - a Char,Level 2 - a1 Char,Level 2 - a2 Char,Level 2 - a11 Char,Level 2 - a3 Char,Level 2 - a4 Char,Level 2 - a5 Char,Level 2 - a6 Char,Level 2 - a12 Char,Level 2 - a21 Char,Level 2 - a31 Char,Level 2 - a41 Char,Level 2 - a51 Char"/>
    <w:rsid w:val="00695929"/>
    <w:rPr>
      <w:rFonts w:cs="Arial"/>
      <w:b/>
      <w:bCs/>
      <w:smallCaps/>
      <w:spacing w:val="5"/>
      <w:kern w:val="12"/>
      <w:szCs w:val="26"/>
      <w:lang w:val="en-US" w:eastAsia="en-US" w:bidi="ar-SA"/>
    </w:rPr>
  </w:style>
  <w:style w:type="paragraph" w:styleId="Title">
    <w:name w:val="Title"/>
    <w:basedOn w:val="Normal"/>
    <w:qFormat/>
    <w:rsid w:val="00E62E15"/>
    <w:pPr>
      <w:spacing w:line="240" w:lineRule="auto"/>
      <w:jc w:val="center"/>
    </w:pPr>
    <w:rPr>
      <w:b/>
      <w:bCs/>
      <w:kern w:val="0"/>
      <w:lang w:val="en-CA" w:bidi="ar-SA"/>
    </w:rPr>
  </w:style>
  <w:style w:type="paragraph" w:customStyle="1" w:styleId="level2">
    <w:name w:val="level 2"/>
    <w:basedOn w:val="Normal"/>
    <w:rsid w:val="00682F89"/>
    <w:pPr>
      <w:tabs>
        <w:tab w:val="right" w:pos="360"/>
        <w:tab w:val="left" w:pos="576"/>
        <w:tab w:val="left" w:pos="1008"/>
      </w:tabs>
      <w:spacing w:after="120" w:line="220" w:lineRule="exact"/>
      <w:ind w:left="1008" w:hanging="432"/>
    </w:pPr>
    <w:rPr>
      <w:kern w:val="0"/>
      <w:sz w:val="20"/>
      <w:szCs w:val="20"/>
      <w:lang w:bidi="ar-SA"/>
    </w:rPr>
  </w:style>
  <w:style w:type="paragraph" w:customStyle="1" w:styleId="Subhead">
    <w:name w:val="Subhead"/>
    <w:basedOn w:val="Normal"/>
    <w:rsid w:val="002D0A6D"/>
    <w:pPr>
      <w:tabs>
        <w:tab w:val="center" w:pos="4320"/>
        <w:tab w:val="right" w:pos="8640"/>
      </w:tabs>
      <w:spacing w:before="200" w:after="120" w:line="220" w:lineRule="exact"/>
    </w:pPr>
    <w:rPr>
      <w:b/>
      <w:kern w:val="0"/>
      <w:sz w:val="20"/>
      <w:szCs w:val="20"/>
      <w:lang w:bidi="ar-SA"/>
    </w:rPr>
  </w:style>
  <w:style w:type="paragraph" w:customStyle="1" w:styleId="bullet2">
    <w:name w:val="bullet 2"/>
    <w:basedOn w:val="level2"/>
    <w:rsid w:val="00B52EBD"/>
    <w:pPr>
      <w:tabs>
        <w:tab w:val="clear" w:pos="1008"/>
        <w:tab w:val="left" w:pos="792"/>
      </w:tabs>
      <w:ind w:left="792" w:hanging="216"/>
    </w:pPr>
  </w:style>
  <w:style w:type="paragraph" w:customStyle="1" w:styleId="level1">
    <w:name w:val="level 1"/>
    <w:basedOn w:val="Normal"/>
    <w:rsid w:val="00B52EBD"/>
    <w:pPr>
      <w:tabs>
        <w:tab w:val="right" w:pos="360"/>
        <w:tab w:val="left" w:pos="576"/>
      </w:tabs>
      <w:spacing w:after="120" w:line="220" w:lineRule="exact"/>
      <w:ind w:left="576" w:hanging="576"/>
    </w:pPr>
    <w:rPr>
      <w:kern w:val="0"/>
      <w:sz w:val="20"/>
      <w:szCs w:val="20"/>
      <w:lang w:bidi="ar-SA"/>
    </w:rPr>
  </w:style>
  <w:style w:type="paragraph" w:customStyle="1" w:styleId="Italhead">
    <w:name w:val="Ital head"/>
    <w:basedOn w:val="Normal"/>
    <w:rsid w:val="00B52EBD"/>
    <w:pPr>
      <w:keepNext/>
      <w:spacing w:before="120" w:after="120" w:line="-220" w:lineRule="auto"/>
    </w:pPr>
    <w:rPr>
      <w:i/>
      <w:kern w:val="0"/>
      <w:sz w:val="22"/>
      <w:szCs w:val="20"/>
      <w:lang w:bidi="ar-SA"/>
    </w:rPr>
  </w:style>
  <w:style w:type="paragraph" w:customStyle="1" w:styleId="NumberedParagraph-6x9">
    <w:name w:val="Numbered Paragraph - 6x9"/>
    <w:basedOn w:val="Normal"/>
    <w:rsid w:val="00B52EBD"/>
    <w:pPr>
      <w:numPr>
        <w:numId w:val="9"/>
      </w:numPr>
      <w:tabs>
        <w:tab w:val="left" w:pos="720"/>
      </w:tabs>
      <w:overflowPunct w:val="0"/>
      <w:autoSpaceDE w:val="0"/>
      <w:autoSpaceDN w:val="0"/>
      <w:adjustRightInd w:val="0"/>
      <w:spacing w:after="240" w:line="240" w:lineRule="exact"/>
      <w:textAlignment w:val="baseline"/>
    </w:pPr>
    <w:rPr>
      <w:sz w:val="20"/>
      <w:szCs w:val="20"/>
      <w:lang w:bidi="ar-SA"/>
    </w:rPr>
  </w:style>
  <w:style w:type="paragraph" w:customStyle="1" w:styleId="NumberedParagraphISA400Char">
    <w:name w:val="Numbered Paragraph ISA 400 Char"/>
    <w:basedOn w:val="Normal"/>
    <w:rsid w:val="00B52EBD"/>
    <w:pPr>
      <w:tabs>
        <w:tab w:val="right" w:pos="312"/>
        <w:tab w:val="left" w:pos="480"/>
      </w:tabs>
      <w:ind w:left="480" w:hanging="480"/>
    </w:pPr>
    <w:rPr>
      <w:lang w:val="en-GB"/>
    </w:rPr>
  </w:style>
  <w:style w:type="character" w:customStyle="1" w:styleId="NumberedParagraphISA400CharChar">
    <w:name w:val="Numbered Paragraph ISA 400 Char Char"/>
    <w:rsid w:val="00B52EBD"/>
    <w:rPr>
      <w:kern w:val="8"/>
      <w:sz w:val="24"/>
      <w:szCs w:val="24"/>
      <w:lang w:val="en-GB" w:eastAsia="en-US" w:bidi="he-IL"/>
    </w:rPr>
  </w:style>
  <w:style w:type="character" w:customStyle="1" w:styleId="NumboldCharChar">
    <w:name w:val="Num + bold Char Char"/>
    <w:rsid w:val="00B52EBD"/>
    <w:rPr>
      <w:b/>
      <w:kern w:val="8"/>
      <w:sz w:val="24"/>
      <w:szCs w:val="24"/>
      <w:lang w:val="en-GB" w:eastAsia="en-US" w:bidi="he-IL"/>
    </w:rPr>
  </w:style>
  <w:style w:type="character" w:customStyle="1" w:styleId="NumboldChar1">
    <w:name w:val="Num + bold Char1"/>
    <w:rsid w:val="00B52EBD"/>
    <w:rPr>
      <w:b/>
      <w:kern w:val="8"/>
      <w:sz w:val="24"/>
      <w:szCs w:val="24"/>
      <w:lang w:val="en-GB" w:eastAsia="en-US" w:bidi="he-IL"/>
    </w:rPr>
  </w:style>
  <w:style w:type="paragraph" w:customStyle="1" w:styleId="numberedparagraphwithsection">
    <w:name w:val="numberedparagraphwithsection"/>
    <w:basedOn w:val="Normal"/>
    <w:rsid w:val="00B52EBD"/>
    <w:pPr>
      <w:spacing w:before="100" w:beforeAutospacing="1" w:after="100" w:afterAutospacing="1" w:line="240" w:lineRule="auto"/>
      <w:jc w:val="left"/>
    </w:pPr>
    <w:rPr>
      <w:kern w:val="0"/>
      <w:lang w:bidi="ar-SA"/>
    </w:rPr>
  </w:style>
  <w:style w:type="character" w:customStyle="1" w:styleId="EmailStyle110">
    <w:name w:val="EmailStyle110"/>
    <w:rsid w:val="00B52EBD"/>
    <w:rPr>
      <w:rFonts w:ascii="Arial" w:hAnsi="Arial" w:cs="Arial"/>
      <w:color w:val="000080"/>
      <w:sz w:val="20"/>
    </w:rPr>
  </w:style>
  <w:style w:type="character" w:customStyle="1" w:styleId="EmailStyle111">
    <w:name w:val="EmailStyle111"/>
    <w:rsid w:val="00B52EBD"/>
    <w:rPr>
      <w:rFonts w:ascii="Arial" w:hAnsi="Arial" w:cs="Arial"/>
      <w:color w:val="000000"/>
      <w:sz w:val="20"/>
    </w:rPr>
  </w:style>
  <w:style w:type="character" w:styleId="Strong">
    <w:name w:val="Strong"/>
    <w:qFormat/>
    <w:rsid w:val="00B52EBD"/>
    <w:rPr>
      <w:b/>
      <w:bCs/>
    </w:rPr>
  </w:style>
  <w:style w:type="paragraph" w:styleId="BodyTextIndent2">
    <w:name w:val="Body Text Indent 2"/>
    <w:basedOn w:val="Normal"/>
    <w:rsid w:val="00B52EBD"/>
    <w:pPr>
      <w:widowControl w:val="0"/>
      <w:ind w:left="693" w:hanging="693"/>
      <w:jc w:val="left"/>
    </w:pPr>
  </w:style>
  <w:style w:type="paragraph" w:styleId="BodyTextIndent3">
    <w:name w:val="Body Text Indent 3"/>
    <w:basedOn w:val="Normal"/>
    <w:rsid w:val="00B52EBD"/>
    <w:pPr>
      <w:widowControl w:val="0"/>
      <w:ind w:left="720"/>
    </w:pPr>
  </w:style>
  <w:style w:type="paragraph" w:customStyle="1" w:styleId="TOCBody">
    <w:name w:val="TOC Body"/>
    <w:basedOn w:val="Normal"/>
    <w:rsid w:val="00B52EBD"/>
    <w:pPr>
      <w:tabs>
        <w:tab w:val="left" w:pos="360"/>
        <w:tab w:val="left" w:pos="907"/>
        <w:tab w:val="right" w:leader="dot" w:pos="6120"/>
        <w:tab w:val="right" w:pos="6840"/>
      </w:tabs>
      <w:spacing w:before="120"/>
      <w:ind w:left="360" w:hanging="360"/>
      <w:jc w:val="left"/>
    </w:pPr>
    <w:rPr>
      <w:kern w:val="0"/>
      <w:szCs w:val="20"/>
      <w:lang w:bidi="ar-SA"/>
    </w:rPr>
  </w:style>
  <w:style w:type="character" w:customStyle="1" w:styleId="EmailStyle116">
    <w:name w:val="EmailStyle116"/>
    <w:rsid w:val="00B52EBD"/>
    <w:rPr>
      <w:rFonts w:ascii="Arial" w:hAnsi="Arial" w:cs="Arial" w:hint="default"/>
      <w:color w:val="000000"/>
    </w:rPr>
  </w:style>
  <w:style w:type="paragraph" w:customStyle="1" w:styleId="Name">
    <w:name w:val="Name"/>
    <w:basedOn w:val="Normal"/>
    <w:rsid w:val="00B52EBD"/>
    <w:pPr>
      <w:spacing w:line="300" w:lineRule="exact"/>
      <w:jc w:val="left"/>
    </w:pPr>
    <w:rPr>
      <w:rFonts w:ascii="Myriad Pro Light" w:hAnsi="Myriad Pro Light"/>
      <w:b/>
      <w:kern w:val="0"/>
      <w:lang w:bidi="ar-SA"/>
    </w:rPr>
  </w:style>
  <w:style w:type="paragraph" w:customStyle="1" w:styleId="Address">
    <w:name w:val="Address"/>
    <w:basedOn w:val="Name"/>
    <w:rsid w:val="00B52EBD"/>
    <w:pPr>
      <w:spacing w:line="280" w:lineRule="exact"/>
    </w:pPr>
    <w:rPr>
      <w:b w:val="0"/>
      <w:sz w:val="18"/>
    </w:rPr>
  </w:style>
  <w:style w:type="paragraph" w:styleId="ListBullet2">
    <w:name w:val="List Bullet 2"/>
    <w:basedOn w:val="Normal"/>
    <w:autoRedefine/>
    <w:rsid w:val="00D95259"/>
    <w:pPr>
      <w:numPr>
        <w:numId w:val="63"/>
      </w:numPr>
      <w:spacing w:before="120" w:after="120"/>
    </w:pPr>
  </w:style>
  <w:style w:type="paragraph" w:customStyle="1" w:styleId="BulletedListL4">
    <w:name w:val="Bulleted List L4"/>
    <w:basedOn w:val="Normal"/>
    <w:rsid w:val="002D0A6D"/>
    <w:pPr>
      <w:numPr>
        <w:ilvl w:val="2"/>
        <w:numId w:val="10"/>
      </w:numPr>
    </w:pPr>
  </w:style>
  <w:style w:type="paragraph" w:customStyle="1" w:styleId="Sub-Headline">
    <w:name w:val="Sub-Headline"/>
    <w:rsid w:val="002D0A6D"/>
    <w:pPr>
      <w:widowControl w:val="0"/>
      <w:pBdr>
        <w:bottom w:val="single" w:sz="4" w:space="6" w:color="auto"/>
        <w:between w:val="single" w:sz="4" w:space="6" w:color="auto"/>
      </w:pBdr>
      <w:overflowPunct w:val="0"/>
      <w:autoSpaceDE w:val="0"/>
      <w:autoSpaceDN w:val="0"/>
      <w:adjustRightInd w:val="0"/>
      <w:spacing w:after="240" w:line="420" w:lineRule="exact"/>
    </w:pPr>
    <w:rPr>
      <w:rFonts w:ascii="Caslon 540 LT Std" w:hAnsi="Caslon 540 LT Std" w:cs="Caslon 540 LT Std"/>
      <w:i/>
      <w:iCs/>
      <w:color w:val="000000"/>
      <w:kern w:val="28"/>
      <w:sz w:val="28"/>
      <w:szCs w:val="28"/>
    </w:rPr>
  </w:style>
  <w:style w:type="paragraph" w:customStyle="1" w:styleId="Headline">
    <w:name w:val="Headline"/>
    <w:rsid w:val="002D0A6D"/>
    <w:pPr>
      <w:widowControl w:val="0"/>
      <w:overflowPunct w:val="0"/>
      <w:autoSpaceDE w:val="0"/>
      <w:autoSpaceDN w:val="0"/>
      <w:adjustRightInd w:val="0"/>
      <w:spacing w:line="580" w:lineRule="exact"/>
    </w:pPr>
    <w:rPr>
      <w:rFonts w:ascii="Caslon 540 LT Std" w:hAnsi="Caslon 540 LT Std" w:cs="Caslon 540 LT Std"/>
      <w:color w:val="000000"/>
      <w:kern w:val="28"/>
      <w:sz w:val="46"/>
      <w:szCs w:val="46"/>
    </w:rPr>
  </w:style>
  <w:style w:type="paragraph" w:customStyle="1" w:styleId="PublicationName">
    <w:name w:val="Publication Name"/>
    <w:rsid w:val="002D0A6D"/>
    <w:pPr>
      <w:widowControl w:val="0"/>
      <w:overflowPunct w:val="0"/>
      <w:autoSpaceDE w:val="0"/>
      <w:autoSpaceDN w:val="0"/>
      <w:adjustRightInd w:val="0"/>
      <w:jc w:val="right"/>
    </w:pPr>
    <w:rPr>
      <w:rFonts w:ascii="Myriad Pro Light" w:hAnsi="Myriad Pro Light" w:cs="Myriad Pro Light"/>
      <w:b/>
      <w:bCs/>
      <w:color w:val="000000"/>
      <w:kern w:val="28"/>
      <w:sz w:val="32"/>
      <w:szCs w:val="32"/>
    </w:rPr>
  </w:style>
  <w:style w:type="paragraph" w:customStyle="1" w:styleId="PublicationDate">
    <w:name w:val="Publication Date"/>
    <w:rsid w:val="002D0A6D"/>
    <w:pPr>
      <w:widowControl w:val="0"/>
      <w:overflowPunct w:val="0"/>
      <w:autoSpaceDE w:val="0"/>
      <w:autoSpaceDN w:val="0"/>
      <w:adjustRightInd w:val="0"/>
      <w:spacing w:line="380" w:lineRule="exact"/>
      <w:jc w:val="right"/>
    </w:pPr>
    <w:rPr>
      <w:rFonts w:ascii="Caslon 540 LT Std" w:hAnsi="Caslon 540 LT Std" w:cs="Caslon 540 LT Std"/>
      <w:color w:val="000000"/>
      <w:kern w:val="28"/>
      <w:sz w:val="28"/>
      <w:szCs w:val="28"/>
    </w:rPr>
  </w:style>
  <w:style w:type="character" w:customStyle="1" w:styleId="Heading2Char">
    <w:name w:val="Heading 2 Char"/>
    <w:aliases w:val="Heading 2 Char1 Char1,Heading 2 Char Char1 Char,Chapter Headings Char Char Char,Heading 2 Char Char Char Char1 Char,Heading 2 Char Char Char1 Char,Heading 2 Char Char Char Char Char1 Char,Heading 2 Char Char Char Char Char Char Char"/>
    <w:link w:val="Heading2"/>
    <w:rsid w:val="007F714B"/>
    <w:rPr>
      <w:b/>
      <w:bCs/>
      <w:kern w:val="8"/>
      <w:sz w:val="28"/>
      <w:szCs w:val="28"/>
      <w:lang w:bidi="he-IL"/>
    </w:rPr>
  </w:style>
  <w:style w:type="character" w:customStyle="1" w:styleId="FootnoteTextChar8">
    <w:name w:val="Footnote Text Char8"/>
    <w:aliases w:val="Footnote Text Char Char,ARM footnote Text Char,Footnote Text Char1 Char,Footnote Text Char2 Char,Footnote Text Char11 Char,Footnote Text Char3 Char,Footnote Text Char4 Char,Footnote Text Char5 Char,Footnote Text Char6 Char, Char Char"/>
    <w:link w:val="FootnoteText"/>
    <w:semiHidden/>
    <w:rsid w:val="001E2817"/>
    <w:rPr>
      <w:kern w:val="8"/>
      <w:lang w:bidi="he-IL"/>
    </w:rPr>
  </w:style>
  <w:style w:type="paragraph" w:customStyle="1" w:styleId="NumberedParagraphCharChar">
    <w:name w:val="Numbered Paragraph Char Char"/>
    <w:basedOn w:val="Normal"/>
    <w:link w:val="NumberedParagraphCharCharChar"/>
    <w:rsid w:val="009F642F"/>
    <w:pPr>
      <w:widowControl w:val="0"/>
      <w:tabs>
        <w:tab w:val="right" w:pos="312"/>
        <w:tab w:val="left" w:pos="480"/>
      </w:tabs>
      <w:overflowPunct w:val="0"/>
      <w:autoSpaceDE w:val="0"/>
      <w:autoSpaceDN w:val="0"/>
      <w:adjustRightInd w:val="0"/>
      <w:spacing w:before="120"/>
      <w:ind w:left="480" w:hanging="480"/>
      <w:textAlignment w:val="baseline"/>
    </w:pPr>
  </w:style>
  <w:style w:type="character" w:customStyle="1" w:styleId="NumberedParagraphCharCharChar">
    <w:name w:val="Numbered Paragraph Char Char Char"/>
    <w:link w:val="NumberedParagraphCharChar"/>
    <w:rsid w:val="009F642F"/>
    <w:rPr>
      <w:kern w:val="8"/>
      <w:sz w:val="24"/>
      <w:szCs w:val="24"/>
      <w:lang w:val="en-US" w:eastAsia="en-US" w:bidi="he-IL"/>
    </w:rPr>
  </w:style>
  <w:style w:type="paragraph" w:customStyle="1" w:styleId="Heading2NoSpacebefore">
    <w:name w:val="Heading 2No Space before"/>
    <w:basedOn w:val="Heading2"/>
    <w:link w:val="Heading2NoSpacebeforeChar"/>
    <w:rsid w:val="009F642F"/>
    <w:pPr>
      <w:spacing w:before="0" w:line="240" w:lineRule="atLeast"/>
    </w:pPr>
    <w:rPr>
      <w:kern w:val="0"/>
      <w:sz w:val="24"/>
      <w:szCs w:val="20"/>
      <w:lang w:bidi="ar-SA"/>
    </w:rPr>
  </w:style>
  <w:style w:type="paragraph" w:customStyle="1" w:styleId="Stylebandiand12BoldItalic">
    <w:name w:val="Style b and i and 12 + Bold Italic"/>
    <w:basedOn w:val="Normal"/>
    <w:rsid w:val="003C327A"/>
    <w:pPr>
      <w:numPr>
        <w:numId w:val="11"/>
      </w:numPr>
      <w:spacing w:before="120" w:after="240" w:line="240" w:lineRule="exact"/>
    </w:pPr>
    <w:rPr>
      <w:rFonts w:eastAsia="Batang"/>
      <w:b/>
      <w:bCs/>
      <w:i/>
      <w:iCs/>
      <w:sz w:val="20"/>
      <w:szCs w:val="20"/>
      <w:lang w:bidi="ar-SA"/>
    </w:rPr>
  </w:style>
  <w:style w:type="paragraph" w:styleId="Revision">
    <w:name w:val="Revision"/>
    <w:hidden/>
    <w:semiHidden/>
    <w:rsid w:val="009E3154"/>
    <w:rPr>
      <w:kern w:val="8"/>
      <w:sz w:val="24"/>
      <w:szCs w:val="24"/>
      <w:lang w:bidi="he-IL"/>
    </w:rPr>
  </w:style>
  <w:style w:type="character" w:customStyle="1" w:styleId="Level2-aChar1">
    <w:name w:val="Level 2 - a Char1"/>
    <w:aliases w:val="Level 2 - a1 Char1,Level 2 - a2 Char1,Level 2 - a11 Char1,Level 2 - a3 Char1,Level 2 - a4 Char1,Level 2 - a5 Char1,Level 2 - a6 Char1,Level 2 - a12 Char1,Level 2 - a21 Char1,Level 2 - a31 Char1,Level 2 - a41 Char1,Level 2 - a51 Char1"/>
    <w:rsid w:val="009E3154"/>
    <w:rPr>
      <w:smallCaps/>
      <w:spacing w:val="5"/>
      <w:sz w:val="24"/>
      <w:szCs w:val="24"/>
      <w:lang w:val="en-US" w:eastAsia="en-US" w:bidi="he-IL"/>
    </w:rPr>
  </w:style>
  <w:style w:type="paragraph" w:customStyle="1" w:styleId="Bullet">
    <w:name w:val="Bullet"/>
    <w:basedOn w:val="Normal"/>
    <w:rsid w:val="009E3154"/>
    <w:pPr>
      <w:tabs>
        <w:tab w:val="left" w:leader="dot" w:pos="6120"/>
        <w:tab w:val="right" w:pos="6560"/>
      </w:tabs>
      <w:spacing w:before="120" w:after="120" w:line="220" w:lineRule="exact"/>
      <w:ind w:left="216" w:hanging="216"/>
    </w:pPr>
    <w:rPr>
      <w:rFonts w:ascii="Times" w:hAnsi="Times"/>
      <w:b/>
      <w:kern w:val="0"/>
      <w:sz w:val="20"/>
      <w:szCs w:val="20"/>
      <w:lang w:bidi="ar-SA"/>
    </w:rPr>
  </w:style>
  <w:style w:type="paragraph" w:customStyle="1" w:styleId="LittleHead">
    <w:name w:val="Little Head"/>
    <w:basedOn w:val="Normal"/>
    <w:rsid w:val="009E3154"/>
    <w:pPr>
      <w:tabs>
        <w:tab w:val="left" w:leader="dot" w:pos="6120"/>
        <w:tab w:val="right" w:pos="6560"/>
      </w:tabs>
      <w:spacing w:before="120" w:line="240" w:lineRule="exact"/>
    </w:pPr>
    <w:rPr>
      <w:b/>
      <w:kern w:val="0"/>
      <w:sz w:val="20"/>
      <w:szCs w:val="20"/>
      <w:lang w:bidi="ar-SA"/>
    </w:rPr>
  </w:style>
  <w:style w:type="paragraph" w:customStyle="1" w:styleId="Bull">
    <w:name w:val="Bull"/>
    <w:basedOn w:val="Normal"/>
    <w:rsid w:val="009E3154"/>
    <w:pPr>
      <w:numPr>
        <w:numId w:val="12"/>
      </w:numPr>
      <w:spacing w:before="120" w:after="80" w:line="240" w:lineRule="exact"/>
    </w:pPr>
    <w:rPr>
      <w:kern w:val="0"/>
      <w:sz w:val="20"/>
      <w:szCs w:val="20"/>
      <w:lang w:bidi="ar-SA"/>
    </w:rPr>
  </w:style>
  <w:style w:type="paragraph" w:customStyle="1" w:styleId="bullet0">
    <w:name w:val="bullet"/>
    <w:basedOn w:val="Normal"/>
    <w:rsid w:val="009E3154"/>
    <w:pPr>
      <w:tabs>
        <w:tab w:val="left" w:pos="540"/>
      </w:tabs>
      <w:spacing w:before="120" w:line="240" w:lineRule="exact"/>
      <w:ind w:left="216" w:hanging="216"/>
    </w:pPr>
    <w:rPr>
      <w:kern w:val="0"/>
      <w:sz w:val="20"/>
      <w:szCs w:val="20"/>
      <w:lang w:bidi="ar-SA"/>
    </w:rPr>
  </w:style>
  <w:style w:type="paragraph" w:customStyle="1" w:styleId="Caphead">
    <w:name w:val="Cap head"/>
    <w:basedOn w:val="Subhead"/>
    <w:rsid w:val="009E3154"/>
    <w:pPr>
      <w:tabs>
        <w:tab w:val="clear" w:pos="4320"/>
        <w:tab w:val="clear" w:pos="8640"/>
      </w:tabs>
      <w:spacing w:before="240" w:after="80" w:line="260" w:lineRule="exact"/>
      <w:jc w:val="center"/>
    </w:pPr>
    <w:rPr>
      <w:caps/>
      <w:kern w:val="12"/>
      <w:sz w:val="16"/>
      <w:szCs w:val="16"/>
    </w:rPr>
  </w:style>
  <w:style w:type="paragraph" w:customStyle="1" w:styleId="Attachment">
    <w:name w:val="Attachment"/>
    <w:basedOn w:val="Normal"/>
    <w:rsid w:val="009E3154"/>
    <w:pPr>
      <w:tabs>
        <w:tab w:val="center" w:pos="5040"/>
      </w:tabs>
      <w:spacing w:after="240" w:line="240" w:lineRule="auto"/>
      <w:jc w:val="right"/>
    </w:pPr>
    <w:rPr>
      <w:b/>
      <w:kern w:val="0"/>
      <w:szCs w:val="20"/>
      <w:lang w:bidi="ar-SA"/>
    </w:rPr>
  </w:style>
  <w:style w:type="paragraph" w:customStyle="1" w:styleId="Subject">
    <w:name w:val="Subject"/>
    <w:basedOn w:val="Normal"/>
    <w:rsid w:val="009E3154"/>
    <w:pPr>
      <w:tabs>
        <w:tab w:val="center" w:pos="5040"/>
      </w:tabs>
      <w:spacing w:before="120" w:after="240" w:line="240" w:lineRule="auto"/>
      <w:jc w:val="right"/>
    </w:pPr>
    <w:rPr>
      <w:rFonts w:ascii="Arial" w:hAnsi="Arial"/>
      <w:kern w:val="0"/>
      <w:szCs w:val="20"/>
      <w:lang w:bidi="ar-SA"/>
    </w:rPr>
  </w:style>
  <w:style w:type="paragraph" w:customStyle="1" w:styleId="hyphen">
    <w:name w:val="hyphen"/>
    <w:basedOn w:val="Normal"/>
    <w:rsid w:val="009E3154"/>
    <w:pPr>
      <w:spacing w:before="120" w:line="240" w:lineRule="exact"/>
      <w:ind w:left="432" w:hanging="216"/>
    </w:pPr>
    <w:rPr>
      <w:kern w:val="0"/>
      <w:sz w:val="20"/>
      <w:szCs w:val="20"/>
      <w:lang w:bidi="ar-SA"/>
    </w:rPr>
  </w:style>
  <w:style w:type="paragraph" w:customStyle="1" w:styleId="Multi-normal">
    <w:name w:val="Multi-normal"/>
    <w:basedOn w:val="Normal"/>
    <w:rsid w:val="009E3154"/>
    <w:pPr>
      <w:spacing w:before="120" w:line="240" w:lineRule="exact"/>
    </w:pPr>
    <w:rPr>
      <w:kern w:val="0"/>
      <w:sz w:val="20"/>
      <w:szCs w:val="20"/>
      <w:lang w:bidi="ar-SA"/>
    </w:rPr>
  </w:style>
  <w:style w:type="paragraph" w:customStyle="1" w:styleId="L1">
    <w:name w:val="L1"/>
    <w:basedOn w:val="Normal"/>
    <w:rsid w:val="009E3154"/>
    <w:pPr>
      <w:spacing w:before="120" w:line="-220" w:lineRule="auto"/>
      <w:ind w:left="576" w:hanging="576"/>
    </w:pPr>
    <w:rPr>
      <w:kern w:val="0"/>
      <w:sz w:val="20"/>
      <w:szCs w:val="20"/>
      <w:lang w:bidi="ar-SA"/>
    </w:rPr>
  </w:style>
  <w:style w:type="paragraph" w:customStyle="1" w:styleId="ItalLev2">
    <w:name w:val="Ital Lev 2"/>
    <w:basedOn w:val="Normal"/>
    <w:rsid w:val="009E3154"/>
    <w:pPr>
      <w:keepNext/>
      <w:spacing w:before="100" w:after="100" w:line="-220" w:lineRule="auto"/>
      <w:ind w:left="576"/>
    </w:pPr>
    <w:rPr>
      <w:i/>
      <w:kern w:val="0"/>
      <w:sz w:val="22"/>
      <w:szCs w:val="20"/>
      <w:lang w:bidi="ar-SA"/>
    </w:rPr>
  </w:style>
  <w:style w:type="paragraph" w:customStyle="1" w:styleId="2LineToc">
    <w:name w:val="2 Line Toc"/>
    <w:basedOn w:val="Normal"/>
    <w:rsid w:val="009E3154"/>
    <w:pPr>
      <w:spacing w:before="120" w:line="240" w:lineRule="exact"/>
      <w:ind w:left="360" w:right="1541" w:hanging="360"/>
    </w:pPr>
    <w:rPr>
      <w:kern w:val="0"/>
      <w:sz w:val="20"/>
      <w:szCs w:val="20"/>
      <w:lang w:bidi="ar-SA"/>
    </w:rPr>
  </w:style>
  <w:style w:type="paragraph" w:customStyle="1" w:styleId="Lev2">
    <w:name w:val="Lev2"/>
    <w:basedOn w:val="Normal"/>
    <w:rsid w:val="009E3154"/>
    <w:pPr>
      <w:spacing w:before="120" w:line="240" w:lineRule="exact"/>
      <w:ind w:left="864" w:hanging="432"/>
    </w:pPr>
    <w:rPr>
      <w:kern w:val="0"/>
      <w:sz w:val="20"/>
      <w:szCs w:val="20"/>
      <w:lang w:bidi="ar-SA"/>
    </w:rPr>
  </w:style>
  <w:style w:type="paragraph" w:customStyle="1" w:styleId="Lev3">
    <w:name w:val="Lev3"/>
    <w:basedOn w:val="Normal"/>
    <w:rsid w:val="009E3154"/>
    <w:pPr>
      <w:spacing w:before="120" w:line="240" w:lineRule="exact"/>
      <w:ind w:left="1296" w:hanging="432"/>
    </w:pPr>
    <w:rPr>
      <w:kern w:val="0"/>
      <w:sz w:val="20"/>
      <w:szCs w:val="20"/>
      <w:lang w:bidi="ar-SA"/>
    </w:rPr>
  </w:style>
  <w:style w:type="paragraph" w:customStyle="1" w:styleId="level3">
    <w:name w:val="level 3"/>
    <w:basedOn w:val="Normal"/>
    <w:rsid w:val="009E3154"/>
    <w:pPr>
      <w:spacing w:before="120" w:line="240" w:lineRule="exact"/>
      <w:ind w:left="1440" w:hanging="432"/>
    </w:pPr>
    <w:rPr>
      <w:kern w:val="0"/>
      <w:sz w:val="20"/>
      <w:szCs w:val="20"/>
      <w:lang w:bidi="ar-SA"/>
    </w:rPr>
  </w:style>
  <w:style w:type="paragraph" w:customStyle="1" w:styleId="ps-subhead">
    <w:name w:val="ps-subhead"/>
    <w:basedOn w:val="Subhead"/>
    <w:rsid w:val="009E3154"/>
    <w:pPr>
      <w:keepNext/>
      <w:tabs>
        <w:tab w:val="clear" w:pos="4320"/>
        <w:tab w:val="clear" w:pos="8640"/>
      </w:tabs>
      <w:spacing w:before="700" w:after="0" w:line="200" w:lineRule="exact"/>
      <w:jc w:val="center"/>
    </w:pPr>
    <w:rPr>
      <w:caps/>
      <w:kern w:val="12"/>
      <w:sz w:val="16"/>
      <w:szCs w:val="16"/>
    </w:rPr>
  </w:style>
  <w:style w:type="paragraph" w:customStyle="1" w:styleId="level3i">
    <w:name w:val="level 3 (i)"/>
    <w:basedOn w:val="level3"/>
    <w:rsid w:val="009E3154"/>
    <w:pPr>
      <w:tabs>
        <w:tab w:val="right" w:pos="1296"/>
      </w:tabs>
      <w:ind w:hanging="648"/>
    </w:pPr>
  </w:style>
  <w:style w:type="paragraph" w:customStyle="1" w:styleId="bullet4">
    <w:name w:val="bullet 4"/>
    <w:basedOn w:val="level4"/>
    <w:rsid w:val="009E3154"/>
    <w:pPr>
      <w:ind w:left="1368" w:hanging="216"/>
    </w:pPr>
  </w:style>
  <w:style w:type="paragraph" w:customStyle="1" w:styleId="level4">
    <w:name w:val="level 4"/>
    <w:basedOn w:val="Normal"/>
    <w:rsid w:val="009E3154"/>
    <w:pPr>
      <w:spacing w:before="120" w:line="240" w:lineRule="exact"/>
      <w:ind w:left="2304" w:hanging="576"/>
    </w:pPr>
    <w:rPr>
      <w:kern w:val="0"/>
      <w:sz w:val="20"/>
      <w:szCs w:val="20"/>
      <w:lang w:bidi="ar-SA"/>
    </w:rPr>
  </w:style>
  <w:style w:type="paragraph" w:customStyle="1" w:styleId="bullet3">
    <w:name w:val="bullet 3"/>
    <w:basedOn w:val="bullet4"/>
    <w:rsid w:val="009E3154"/>
    <w:pPr>
      <w:ind w:left="1224"/>
    </w:pPr>
  </w:style>
  <w:style w:type="paragraph" w:customStyle="1" w:styleId="italsubhead">
    <w:name w:val="ital subhead"/>
    <w:basedOn w:val="Normal"/>
    <w:rsid w:val="009E3154"/>
    <w:pPr>
      <w:spacing w:before="120" w:line="240" w:lineRule="exact"/>
      <w:ind w:left="576"/>
    </w:pPr>
    <w:rPr>
      <w:i/>
      <w:kern w:val="0"/>
      <w:sz w:val="20"/>
      <w:szCs w:val="20"/>
      <w:lang w:bidi="ar-SA"/>
    </w:rPr>
  </w:style>
  <w:style w:type="paragraph" w:styleId="Date">
    <w:name w:val="Date"/>
    <w:basedOn w:val="Normal"/>
    <w:rsid w:val="009E3154"/>
    <w:pPr>
      <w:tabs>
        <w:tab w:val="center" w:pos="5220"/>
      </w:tabs>
      <w:spacing w:before="120" w:after="720" w:line="240" w:lineRule="auto"/>
      <w:jc w:val="right"/>
    </w:pPr>
    <w:rPr>
      <w:rFonts w:ascii="Helvetica" w:hAnsi="Helvetica"/>
      <w:b/>
      <w:kern w:val="0"/>
      <w:szCs w:val="20"/>
      <w:lang w:bidi="ar-SA"/>
    </w:rPr>
  </w:style>
  <w:style w:type="paragraph" w:customStyle="1" w:styleId="ContentsII">
    <w:name w:val="Contents II"/>
    <w:basedOn w:val="Contents"/>
    <w:rsid w:val="009E3154"/>
    <w:pPr>
      <w:tabs>
        <w:tab w:val="clear" w:pos="5659"/>
        <w:tab w:val="clear" w:pos="6019"/>
        <w:tab w:val="left" w:pos="1008"/>
        <w:tab w:val="left" w:leader="dot" w:pos="5660"/>
        <w:tab w:val="center" w:pos="6020"/>
      </w:tabs>
      <w:overflowPunct/>
      <w:autoSpaceDE/>
      <w:autoSpaceDN/>
      <w:adjustRightInd/>
      <w:spacing w:before="120" w:after="0" w:line="-220" w:lineRule="auto"/>
      <w:ind w:left="1296" w:right="1540" w:hanging="720"/>
      <w:textAlignment w:val="auto"/>
    </w:pPr>
    <w:rPr>
      <w:rFonts w:ascii="Times" w:hAnsi="Times"/>
      <w:lang w:bidi="ar-SA"/>
    </w:rPr>
  </w:style>
  <w:style w:type="paragraph" w:customStyle="1" w:styleId="Level10">
    <w:name w:val="Level 1"/>
    <w:basedOn w:val="Normal"/>
    <w:rsid w:val="009E3154"/>
    <w:pPr>
      <w:tabs>
        <w:tab w:val="right" w:pos="360"/>
      </w:tabs>
      <w:spacing w:before="120" w:line="-220" w:lineRule="auto"/>
      <w:ind w:left="576" w:hanging="576"/>
    </w:pPr>
    <w:rPr>
      <w:kern w:val="0"/>
      <w:sz w:val="20"/>
      <w:szCs w:val="20"/>
      <w:lang w:bidi="ar-SA"/>
    </w:rPr>
  </w:style>
  <w:style w:type="paragraph" w:customStyle="1" w:styleId="Level20">
    <w:name w:val="Level 2"/>
    <w:basedOn w:val="Normal"/>
    <w:rsid w:val="009E3154"/>
    <w:pPr>
      <w:spacing w:before="120" w:line="-220" w:lineRule="auto"/>
      <w:ind w:left="1008" w:hanging="432"/>
    </w:pPr>
    <w:rPr>
      <w:kern w:val="0"/>
      <w:sz w:val="20"/>
      <w:szCs w:val="20"/>
      <w:lang w:bidi="ar-SA"/>
    </w:rPr>
  </w:style>
  <w:style w:type="paragraph" w:customStyle="1" w:styleId="Level3i0">
    <w:name w:val="Level 3(i)"/>
    <w:basedOn w:val="Normal"/>
    <w:rsid w:val="009E3154"/>
    <w:pPr>
      <w:tabs>
        <w:tab w:val="right" w:pos="1296"/>
      </w:tabs>
      <w:spacing w:before="120" w:line="-220" w:lineRule="auto"/>
      <w:ind w:left="1440" w:hanging="576"/>
    </w:pPr>
    <w:rPr>
      <w:kern w:val="0"/>
      <w:sz w:val="20"/>
      <w:szCs w:val="20"/>
      <w:lang w:bidi="ar-SA"/>
    </w:rPr>
  </w:style>
  <w:style w:type="paragraph" w:customStyle="1" w:styleId="TableIndent">
    <w:name w:val="Table Indent"/>
    <w:basedOn w:val="Normal"/>
    <w:rsid w:val="009E3154"/>
    <w:pPr>
      <w:tabs>
        <w:tab w:val="left" w:pos="360"/>
      </w:tabs>
      <w:autoSpaceDE w:val="0"/>
      <w:autoSpaceDN w:val="0"/>
      <w:spacing w:before="120" w:line="240" w:lineRule="exact"/>
      <w:ind w:left="360" w:hanging="360"/>
      <w:jc w:val="left"/>
    </w:pPr>
    <w:rPr>
      <w:sz w:val="20"/>
      <w:szCs w:val="20"/>
      <w:lang w:val="en-GB" w:bidi="ar-SA"/>
    </w:rPr>
  </w:style>
  <w:style w:type="paragraph" w:customStyle="1" w:styleId="level3i1">
    <w:name w:val="level 3(i)"/>
    <w:basedOn w:val="level3"/>
    <w:rsid w:val="009E3154"/>
    <w:pPr>
      <w:tabs>
        <w:tab w:val="right" w:pos="1296"/>
      </w:tabs>
      <w:ind w:hanging="648"/>
    </w:pPr>
  </w:style>
  <w:style w:type="paragraph" w:customStyle="1" w:styleId="HangingIndent">
    <w:name w:val="Hanging Indent"/>
    <w:basedOn w:val="Normal"/>
    <w:rsid w:val="009E3154"/>
    <w:pPr>
      <w:spacing w:before="120" w:line="240" w:lineRule="auto"/>
      <w:ind w:left="1009" w:hanging="1009"/>
      <w:jc w:val="left"/>
    </w:pPr>
    <w:rPr>
      <w:kern w:val="0"/>
      <w:szCs w:val="20"/>
      <w:lang w:val="en-AU" w:bidi="ar-SA"/>
    </w:rPr>
  </w:style>
  <w:style w:type="paragraph" w:customStyle="1" w:styleId="Chapter">
    <w:name w:val="Chapter"/>
    <w:basedOn w:val="Normal"/>
    <w:rsid w:val="009E3154"/>
    <w:pPr>
      <w:tabs>
        <w:tab w:val="center" w:pos="5660"/>
      </w:tabs>
      <w:spacing w:before="120" w:line="240" w:lineRule="auto"/>
      <w:jc w:val="left"/>
    </w:pPr>
    <w:rPr>
      <w:rFonts w:ascii="Times" w:hAnsi="Times"/>
      <w:b/>
      <w:kern w:val="0"/>
      <w:sz w:val="72"/>
      <w:szCs w:val="20"/>
      <w:lang w:bidi="ar-SA"/>
    </w:rPr>
  </w:style>
  <w:style w:type="paragraph" w:styleId="Quote">
    <w:name w:val="Quote"/>
    <w:basedOn w:val="Normal"/>
    <w:qFormat/>
    <w:rsid w:val="009E3154"/>
    <w:pPr>
      <w:spacing w:before="120" w:line="240" w:lineRule="exact"/>
      <w:ind w:left="1080" w:right="1080"/>
    </w:pPr>
    <w:rPr>
      <w:kern w:val="0"/>
      <w:sz w:val="20"/>
      <w:szCs w:val="20"/>
      <w:lang w:bidi="ar-SA"/>
    </w:rPr>
  </w:style>
  <w:style w:type="paragraph" w:customStyle="1" w:styleId="Subhead2">
    <w:name w:val="Subhead 2"/>
    <w:basedOn w:val="Normal"/>
    <w:rsid w:val="009E3154"/>
    <w:pPr>
      <w:spacing w:before="120" w:line="240" w:lineRule="exact"/>
      <w:ind w:left="720"/>
    </w:pPr>
    <w:rPr>
      <w:b/>
      <w:kern w:val="0"/>
      <w:sz w:val="20"/>
      <w:szCs w:val="20"/>
      <w:lang w:bidi="ar-SA"/>
    </w:rPr>
  </w:style>
  <w:style w:type="paragraph" w:customStyle="1" w:styleId="Dots">
    <w:name w:val="Dots"/>
    <w:basedOn w:val="Normal"/>
    <w:rsid w:val="009E3154"/>
    <w:pPr>
      <w:tabs>
        <w:tab w:val="right" w:leader="dot" w:pos="6380"/>
        <w:tab w:val="right" w:pos="6660"/>
      </w:tabs>
      <w:spacing w:before="120" w:line="240" w:lineRule="exact"/>
      <w:ind w:right="1080"/>
    </w:pPr>
    <w:rPr>
      <w:kern w:val="0"/>
      <w:sz w:val="20"/>
      <w:szCs w:val="20"/>
      <w:lang w:bidi="ar-SA"/>
    </w:rPr>
  </w:style>
  <w:style w:type="paragraph" w:customStyle="1" w:styleId="BodyTextIndent2After3pt">
    <w:name w:val="Body Text Indent 2 + After:  3 pt"/>
    <w:basedOn w:val="BodyTextIndent2"/>
    <w:rsid w:val="009E3154"/>
    <w:pPr>
      <w:widowControl/>
      <w:spacing w:before="120" w:after="60" w:line="240" w:lineRule="exact"/>
      <w:ind w:left="1080" w:firstLine="0"/>
      <w:jc w:val="both"/>
    </w:pPr>
    <w:rPr>
      <w:sz w:val="20"/>
      <w:szCs w:val="20"/>
      <w:lang w:bidi="ar-SA"/>
    </w:rPr>
  </w:style>
  <w:style w:type="paragraph" w:customStyle="1" w:styleId="Sidehead">
    <w:name w:val="Side head"/>
    <w:basedOn w:val="ChaptHead"/>
    <w:rsid w:val="009E3154"/>
    <w:pPr>
      <w:spacing w:before="120"/>
      <w:jc w:val="right"/>
    </w:pPr>
    <w:rPr>
      <w:rFonts w:ascii="Times" w:eastAsia="Times New Roman" w:hAnsi="Times"/>
      <w:lang w:val="en-US"/>
    </w:rPr>
  </w:style>
  <w:style w:type="paragraph" w:customStyle="1" w:styleId="Lev1">
    <w:name w:val="Lev1"/>
    <w:basedOn w:val="level1"/>
    <w:rsid w:val="009E3154"/>
    <w:pPr>
      <w:tabs>
        <w:tab w:val="clear" w:pos="360"/>
        <w:tab w:val="clear" w:pos="576"/>
        <w:tab w:val="left" w:pos="720"/>
      </w:tabs>
      <w:spacing w:before="120" w:after="0" w:line="240" w:lineRule="exact"/>
      <w:ind w:left="432" w:hanging="432"/>
    </w:pPr>
  </w:style>
  <w:style w:type="paragraph" w:customStyle="1" w:styleId="Lev4">
    <w:name w:val="Lev4"/>
    <w:basedOn w:val="Normal"/>
    <w:rsid w:val="009E3154"/>
    <w:pPr>
      <w:tabs>
        <w:tab w:val="right" w:pos="1620"/>
      </w:tabs>
      <w:spacing w:before="120" w:line="240" w:lineRule="exact"/>
      <w:ind w:left="1872" w:hanging="576"/>
    </w:pPr>
    <w:rPr>
      <w:kern w:val="0"/>
      <w:sz w:val="20"/>
      <w:szCs w:val="20"/>
      <w:lang w:bidi="ar-SA"/>
    </w:rPr>
  </w:style>
  <w:style w:type="paragraph" w:customStyle="1" w:styleId="Lev5">
    <w:name w:val="Lev5"/>
    <w:basedOn w:val="Lev3"/>
    <w:rsid w:val="009E3154"/>
    <w:pPr>
      <w:ind w:left="2304"/>
    </w:pPr>
  </w:style>
  <w:style w:type="paragraph" w:customStyle="1" w:styleId="Letter">
    <w:name w:val="Letter"/>
    <w:basedOn w:val="Normal"/>
    <w:rsid w:val="009E3154"/>
    <w:pPr>
      <w:spacing w:before="120" w:line="240" w:lineRule="exact"/>
      <w:ind w:left="720" w:right="720"/>
    </w:pPr>
    <w:rPr>
      <w:kern w:val="0"/>
      <w:sz w:val="16"/>
      <w:szCs w:val="20"/>
      <w:lang w:bidi="ar-SA"/>
    </w:rPr>
  </w:style>
  <w:style w:type="paragraph" w:customStyle="1" w:styleId="LetterLevel1">
    <w:name w:val="Letter Level 1"/>
    <w:basedOn w:val="Letter"/>
    <w:rsid w:val="009E3154"/>
    <w:pPr>
      <w:tabs>
        <w:tab w:val="right" w:pos="936"/>
      </w:tabs>
      <w:ind w:left="1152" w:hanging="432"/>
    </w:pPr>
  </w:style>
  <w:style w:type="paragraph" w:customStyle="1" w:styleId="roman0">
    <w:name w:val="roman"/>
    <w:basedOn w:val="level2"/>
    <w:rsid w:val="009E3154"/>
    <w:pPr>
      <w:tabs>
        <w:tab w:val="clear" w:pos="360"/>
        <w:tab w:val="clear" w:pos="576"/>
        <w:tab w:val="clear" w:pos="1008"/>
        <w:tab w:val="right" w:pos="900"/>
      </w:tabs>
      <w:spacing w:before="120" w:after="0" w:line="240" w:lineRule="exact"/>
      <w:ind w:left="1160" w:hanging="584"/>
    </w:pPr>
  </w:style>
  <w:style w:type="paragraph" w:customStyle="1" w:styleId="Glossary">
    <w:name w:val="Glossary"/>
    <w:basedOn w:val="Normal"/>
    <w:rsid w:val="009E3154"/>
    <w:pPr>
      <w:tabs>
        <w:tab w:val="left" w:pos="2160"/>
      </w:tabs>
      <w:spacing w:before="120" w:line="240" w:lineRule="atLeast"/>
      <w:ind w:left="2160" w:right="-994" w:hanging="3226"/>
    </w:pPr>
    <w:rPr>
      <w:kern w:val="0"/>
      <w:sz w:val="20"/>
      <w:szCs w:val="20"/>
      <w:lang w:bidi="ar-SA"/>
    </w:rPr>
  </w:style>
  <w:style w:type="paragraph" w:customStyle="1" w:styleId="Italics-Lev2">
    <w:name w:val="Italics-Lev 2"/>
    <w:basedOn w:val="Lev2"/>
    <w:rsid w:val="009E3154"/>
    <w:pPr>
      <w:ind w:left="576" w:firstLine="0"/>
    </w:pPr>
    <w:rPr>
      <w:i/>
      <w:sz w:val="22"/>
    </w:rPr>
  </w:style>
  <w:style w:type="paragraph" w:customStyle="1" w:styleId="Report">
    <w:name w:val="Report"/>
    <w:basedOn w:val="level1"/>
    <w:rsid w:val="009E3154"/>
    <w:pPr>
      <w:tabs>
        <w:tab w:val="decimal" w:leader="dot" w:pos="6840"/>
      </w:tabs>
      <w:spacing w:before="120" w:after="0" w:line="240" w:lineRule="exact"/>
    </w:pPr>
  </w:style>
  <w:style w:type="paragraph" w:customStyle="1" w:styleId="NewSubhead">
    <w:name w:val="New Subhead"/>
    <w:basedOn w:val="Subhead"/>
    <w:rsid w:val="009E3154"/>
    <w:pPr>
      <w:keepNext/>
      <w:tabs>
        <w:tab w:val="clear" w:pos="4320"/>
        <w:tab w:val="clear" w:pos="8640"/>
      </w:tabs>
      <w:spacing w:after="0" w:line="200" w:lineRule="exact"/>
      <w:ind w:left="576" w:hanging="576"/>
      <w:jc w:val="center"/>
    </w:pPr>
    <w:rPr>
      <w:caps/>
      <w:kern w:val="12"/>
      <w:sz w:val="16"/>
      <w:szCs w:val="16"/>
    </w:rPr>
  </w:style>
  <w:style w:type="paragraph" w:customStyle="1" w:styleId="NewContents">
    <w:name w:val="New Contents"/>
    <w:basedOn w:val="Contents"/>
    <w:rsid w:val="009E3154"/>
    <w:pPr>
      <w:tabs>
        <w:tab w:val="clear" w:pos="5659"/>
        <w:tab w:val="clear" w:pos="6019"/>
        <w:tab w:val="left" w:pos="360"/>
        <w:tab w:val="left" w:leader="dot" w:pos="5660"/>
        <w:tab w:val="left" w:pos="5940"/>
      </w:tabs>
      <w:overflowPunct/>
      <w:autoSpaceDE/>
      <w:autoSpaceDN/>
      <w:adjustRightInd/>
      <w:spacing w:before="120" w:after="0" w:line="240" w:lineRule="exact"/>
      <w:ind w:left="576" w:right="1540" w:hanging="576"/>
      <w:textAlignment w:val="auto"/>
    </w:pPr>
    <w:rPr>
      <w:lang w:bidi="ar-SA"/>
    </w:rPr>
  </w:style>
  <w:style w:type="paragraph" w:customStyle="1" w:styleId="hyphenlev3">
    <w:name w:val="hyphen lev3"/>
    <w:basedOn w:val="hyphen"/>
    <w:rsid w:val="009E3154"/>
    <w:pPr>
      <w:ind w:left="1008"/>
    </w:pPr>
  </w:style>
  <w:style w:type="paragraph" w:customStyle="1" w:styleId="special">
    <w:name w:val="special"/>
    <w:basedOn w:val="bullet2"/>
    <w:rsid w:val="009E3154"/>
    <w:pPr>
      <w:tabs>
        <w:tab w:val="clear" w:pos="360"/>
      </w:tabs>
      <w:spacing w:before="120" w:after="80" w:line="240" w:lineRule="exact"/>
      <w:ind w:left="2880" w:hanging="2880"/>
    </w:pPr>
  </w:style>
  <w:style w:type="paragraph" w:customStyle="1" w:styleId="special2">
    <w:name w:val="special 2"/>
    <w:basedOn w:val="L1"/>
    <w:rsid w:val="009E3154"/>
    <w:pPr>
      <w:tabs>
        <w:tab w:val="left" w:pos="1080"/>
      </w:tabs>
      <w:spacing w:line="220" w:lineRule="exact"/>
      <w:ind w:left="3384" w:right="936" w:hanging="3384"/>
      <w:jc w:val="left"/>
    </w:pPr>
  </w:style>
  <w:style w:type="paragraph" w:customStyle="1" w:styleId="special3">
    <w:name w:val="special 3"/>
    <w:basedOn w:val="L1"/>
    <w:rsid w:val="009E3154"/>
    <w:pPr>
      <w:spacing w:line="220" w:lineRule="exact"/>
      <w:ind w:left="2592" w:hanging="2592"/>
    </w:pPr>
  </w:style>
  <w:style w:type="paragraph" w:customStyle="1" w:styleId="specialhead">
    <w:name w:val="special head"/>
    <w:basedOn w:val="special3"/>
    <w:rsid w:val="009E3154"/>
    <w:pPr>
      <w:keepNext/>
      <w:ind w:left="2160" w:hanging="2160"/>
    </w:pPr>
    <w:rPr>
      <w:b/>
    </w:rPr>
  </w:style>
  <w:style w:type="paragraph" w:customStyle="1" w:styleId="Table1">
    <w:name w:val="Table 1"/>
    <w:basedOn w:val="Normal"/>
    <w:rsid w:val="009E3154"/>
    <w:pPr>
      <w:spacing w:before="120" w:line="240" w:lineRule="exact"/>
      <w:ind w:left="432"/>
    </w:pPr>
    <w:rPr>
      <w:kern w:val="0"/>
      <w:sz w:val="20"/>
      <w:szCs w:val="20"/>
      <w:lang w:bidi="ar-SA"/>
    </w:rPr>
  </w:style>
  <w:style w:type="paragraph" w:customStyle="1" w:styleId="tablehyphen">
    <w:name w:val="table hyphen"/>
    <w:basedOn w:val="special3"/>
    <w:rsid w:val="009E3154"/>
    <w:pPr>
      <w:ind w:left="648" w:hanging="216"/>
      <w:jc w:val="left"/>
    </w:pPr>
  </w:style>
  <w:style w:type="paragraph" w:customStyle="1" w:styleId="StylebulletedItalic">
    <w:name w:val="Style bulleted + Italic"/>
    <w:basedOn w:val="Normal"/>
    <w:rsid w:val="009E3154"/>
    <w:pPr>
      <w:spacing w:before="120" w:line="240" w:lineRule="exact"/>
    </w:pPr>
    <w:rPr>
      <w:i/>
      <w:iCs/>
      <w:sz w:val="20"/>
      <w:szCs w:val="20"/>
      <w:lang w:bidi="ar-SA"/>
    </w:rPr>
  </w:style>
  <w:style w:type="paragraph" w:customStyle="1" w:styleId="StyleBulletedListundernumparaItalic">
    <w:name w:val="Style Bulleted List under num para + Italic"/>
    <w:basedOn w:val="Normal"/>
    <w:rsid w:val="009E3154"/>
    <w:pPr>
      <w:spacing w:before="120" w:line="240" w:lineRule="exact"/>
    </w:pPr>
    <w:rPr>
      <w:i/>
      <w:iCs/>
      <w:kern w:val="0"/>
      <w:sz w:val="20"/>
      <w:szCs w:val="20"/>
      <w:lang w:bidi="ar-SA"/>
    </w:rPr>
  </w:style>
  <w:style w:type="paragraph" w:customStyle="1" w:styleId="Contentswodots">
    <w:name w:val="Contents w/o dots"/>
    <w:basedOn w:val="NewContents"/>
    <w:rsid w:val="009E3154"/>
    <w:pPr>
      <w:tabs>
        <w:tab w:val="left" w:pos="5400"/>
      </w:tabs>
    </w:pPr>
  </w:style>
  <w:style w:type="paragraph" w:customStyle="1" w:styleId="Normalhead">
    <w:name w:val="Normal head"/>
    <w:basedOn w:val="Normal"/>
    <w:rsid w:val="009E3154"/>
    <w:pPr>
      <w:spacing w:before="120" w:after="180" w:line="240" w:lineRule="exact"/>
    </w:pPr>
    <w:rPr>
      <w:kern w:val="0"/>
      <w:sz w:val="20"/>
      <w:szCs w:val="20"/>
      <w:lang w:bidi="ar-SA"/>
    </w:rPr>
  </w:style>
  <w:style w:type="paragraph" w:customStyle="1" w:styleId="Auditor">
    <w:name w:val="Auditor"/>
    <w:basedOn w:val="Normal"/>
    <w:rsid w:val="009E3154"/>
    <w:pPr>
      <w:tabs>
        <w:tab w:val="center" w:pos="3420"/>
      </w:tabs>
      <w:spacing w:before="120" w:line="240" w:lineRule="exact"/>
      <w:jc w:val="left"/>
    </w:pPr>
    <w:rPr>
      <w:rFonts w:ascii="Times" w:hAnsi="Times"/>
      <w:kern w:val="0"/>
      <w:sz w:val="20"/>
      <w:szCs w:val="20"/>
      <w:lang w:bidi="ar-SA"/>
    </w:rPr>
  </w:style>
  <w:style w:type="paragraph" w:customStyle="1" w:styleId="hyphen-lev3">
    <w:name w:val="hyphen-lev3"/>
    <w:basedOn w:val="bullet4"/>
    <w:rsid w:val="009E3154"/>
    <w:pPr>
      <w:ind w:left="1008"/>
    </w:pPr>
  </w:style>
  <w:style w:type="paragraph" w:customStyle="1" w:styleId="hyphen-Lev4">
    <w:name w:val="hyphen-Lev4"/>
    <w:basedOn w:val="bullet4"/>
    <w:rsid w:val="009E3154"/>
    <w:pPr>
      <w:ind w:left="1224"/>
    </w:pPr>
    <w:rPr>
      <w:rFonts w:ascii="Times" w:hAnsi="Times"/>
    </w:rPr>
  </w:style>
  <w:style w:type="paragraph" w:customStyle="1" w:styleId="box">
    <w:name w:val="box"/>
    <w:basedOn w:val="Normal"/>
    <w:rsid w:val="009E3154"/>
    <w:pPr>
      <w:pBdr>
        <w:top w:val="single" w:sz="2" w:space="6" w:color="auto"/>
        <w:left w:val="single" w:sz="2" w:space="6" w:color="auto"/>
        <w:bottom w:val="single" w:sz="2" w:space="6" w:color="auto"/>
        <w:right w:val="single" w:sz="2" w:space="6" w:color="auto"/>
      </w:pBdr>
      <w:spacing w:before="120" w:line="240" w:lineRule="exact"/>
    </w:pPr>
    <w:rPr>
      <w:kern w:val="0"/>
      <w:sz w:val="18"/>
      <w:szCs w:val="20"/>
      <w:lang w:bidi="ar-SA"/>
    </w:rPr>
  </w:style>
  <w:style w:type="paragraph" w:customStyle="1" w:styleId="Body">
    <w:name w:val="Body"/>
    <w:basedOn w:val="Normal"/>
    <w:rsid w:val="009E3154"/>
    <w:pPr>
      <w:keepLines/>
      <w:tabs>
        <w:tab w:val="left" w:leader="dot" w:pos="5000"/>
        <w:tab w:val="right" w:leader="dot" w:pos="6300"/>
      </w:tabs>
      <w:spacing w:before="180" w:line="240" w:lineRule="exact"/>
    </w:pPr>
    <w:rPr>
      <w:kern w:val="0"/>
      <w:sz w:val="20"/>
      <w:szCs w:val="20"/>
      <w:lang w:bidi="ar-SA"/>
    </w:rPr>
  </w:style>
  <w:style w:type="paragraph" w:customStyle="1" w:styleId="Subsubhead">
    <w:name w:val="Subsubhead"/>
    <w:basedOn w:val="Body"/>
    <w:rsid w:val="009E3154"/>
    <w:pPr>
      <w:keepNext/>
      <w:tabs>
        <w:tab w:val="clear" w:pos="5000"/>
        <w:tab w:val="clear" w:pos="6300"/>
      </w:tabs>
    </w:pPr>
    <w:rPr>
      <w:i/>
    </w:rPr>
  </w:style>
  <w:style w:type="paragraph" w:customStyle="1" w:styleId="body0">
    <w:name w:val="body#"/>
    <w:basedOn w:val="Normal"/>
    <w:next w:val="Normal"/>
    <w:rsid w:val="009E3154"/>
    <w:pPr>
      <w:keepLines/>
      <w:tabs>
        <w:tab w:val="right" w:pos="360"/>
        <w:tab w:val="left" w:pos="960"/>
        <w:tab w:val="left" w:pos="1320"/>
      </w:tabs>
      <w:spacing w:before="180" w:line="240" w:lineRule="exact"/>
      <w:ind w:left="600" w:hanging="600"/>
    </w:pPr>
    <w:rPr>
      <w:kern w:val="0"/>
      <w:sz w:val="20"/>
      <w:szCs w:val="20"/>
      <w:lang w:bidi="ar-SA"/>
    </w:rPr>
  </w:style>
  <w:style w:type="paragraph" w:customStyle="1" w:styleId="example">
    <w:name w:val="example"/>
    <w:basedOn w:val="Normal"/>
    <w:next w:val="Normal"/>
    <w:rsid w:val="009E3154"/>
    <w:pPr>
      <w:keepLines/>
      <w:spacing w:before="180" w:line="240" w:lineRule="exact"/>
      <w:ind w:left="1440" w:hanging="1414"/>
    </w:pPr>
    <w:rPr>
      <w:kern w:val="0"/>
      <w:sz w:val="20"/>
      <w:szCs w:val="20"/>
      <w:lang w:bidi="ar-SA"/>
    </w:rPr>
  </w:style>
  <w:style w:type="paragraph" w:customStyle="1" w:styleId="ContentsSubhead">
    <w:name w:val="Contents Subhead"/>
    <w:basedOn w:val="Contents"/>
    <w:rsid w:val="009E3154"/>
    <w:pPr>
      <w:widowControl w:val="0"/>
      <w:overflowPunct/>
      <w:autoSpaceDE/>
      <w:autoSpaceDN/>
      <w:adjustRightInd/>
      <w:spacing w:before="120" w:after="0" w:line="-220" w:lineRule="auto"/>
      <w:ind w:left="936"/>
      <w:textAlignment w:val="auto"/>
    </w:pPr>
    <w:rPr>
      <w:lang w:bidi="ar-SA"/>
    </w:rPr>
  </w:style>
  <w:style w:type="paragraph" w:customStyle="1" w:styleId="italsubhead2">
    <w:name w:val="ital subhead2"/>
    <w:basedOn w:val="italsubhead"/>
    <w:rsid w:val="009E3154"/>
    <w:pPr>
      <w:keepNext/>
      <w:autoSpaceDE w:val="0"/>
      <w:autoSpaceDN w:val="0"/>
      <w:ind w:left="0" w:firstLine="576"/>
    </w:pPr>
    <w:rPr>
      <w:iCs/>
      <w:kern w:val="24"/>
    </w:rPr>
  </w:style>
  <w:style w:type="paragraph" w:customStyle="1" w:styleId="letteredlist0">
    <w:name w:val="lettered list"/>
    <w:basedOn w:val="bullet2"/>
    <w:rsid w:val="009E3154"/>
    <w:pPr>
      <w:tabs>
        <w:tab w:val="clear" w:pos="360"/>
        <w:tab w:val="clear" w:pos="576"/>
        <w:tab w:val="clear" w:pos="792"/>
        <w:tab w:val="num" w:pos="1080"/>
      </w:tabs>
      <w:autoSpaceDE w:val="0"/>
      <w:autoSpaceDN w:val="0"/>
      <w:spacing w:before="120" w:after="0" w:line="240" w:lineRule="exact"/>
      <w:ind w:left="1080" w:hanging="360"/>
    </w:pPr>
  </w:style>
  <w:style w:type="paragraph" w:customStyle="1" w:styleId="publicsector">
    <w:name w:val="public sector"/>
    <w:basedOn w:val="level1"/>
    <w:rsid w:val="009E3154"/>
    <w:pPr>
      <w:autoSpaceDE w:val="0"/>
      <w:autoSpaceDN w:val="0"/>
      <w:spacing w:before="120" w:after="0" w:line="240" w:lineRule="exact"/>
    </w:pPr>
    <w:rPr>
      <w:i/>
      <w:iCs/>
      <w:kern w:val="24"/>
    </w:rPr>
  </w:style>
  <w:style w:type="paragraph" w:customStyle="1" w:styleId="letteredlistbold">
    <w:name w:val="lettered list bold"/>
    <w:basedOn w:val="letteredlist0"/>
    <w:rsid w:val="009E3154"/>
    <w:rPr>
      <w:b/>
      <w:bCs/>
    </w:rPr>
  </w:style>
  <w:style w:type="paragraph" w:customStyle="1" w:styleId="Contentx-Intro">
    <w:name w:val="Contentx-Intro"/>
    <w:basedOn w:val="Contents"/>
    <w:rsid w:val="009E3154"/>
    <w:pPr>
      <w:tabs>
        <w:tab w:val="clear" w:pos="5659"/>
        <w:tab w:val="clear" w:pos="6019"/>
        <w:tab w:val="left" w:pos="1160"/>
        <w:tab w:val="left" w:leader="dot" w:pos="5660"/>
        <w:tab w:val="center" w:pos="6020"/>
      </w:tabs>
      <w:overflowPunct/>
      <w:autoSpaceDE/>
      <w:autoSpaceDN/>
      <w:adjustRightInd/>
      <w:spacing w:before="120" w:after="0" w:line="240" w:lineRule="exact"/>
      <w:ind w:right="1540"/>
      <w:textAlignment w:val="auto"/>
    </w:pPr>
    <w:rPr>
      <w:lang w:bidi="ar-SA"/>
    </w:rPr>
  </w:style>
  <w:style w:type="paragraph" w:customStyle="1" w:styleId="This">
    <w:name w:val="This"/>
    <w:basedOn w:val="Contents"/>
    <w:rsid w:val="009E3154"/>
    <w:pPr>
      <w:tabs>
        <w:tab w:val="clear" w:pos="5659"/>
        <w:tab w:val="clear" w:pos="6019"/>
        <w:tab w:val="left" w:leader="dot" w:pos="5660"/>
      </w:tabs>
      <w:overflowPunct/>
      <w:autoSpaceDE/>
      <w:autoSpaceDN/>
      <w:adjustRightInd/>
      <w:spacing w:before="120" w:after="0" w:line="240" w:lineRule="exact"/>
      <w:ind w:right="1540"/>
      <w:textAlignment w:val="auto"/>
    </w:pPr>
    <w:rPr>
      <w:lang w:bidi="ar-SA"/>
    </w:rPr>
  </w:style>
  <w:style w:type="paragraph" w:customStyle="1" w:styleId="NormalHead0">
    <w:name w:val="Normal Head"/>
    <w:basedOn w:val="Normal"/>
    <w:rsid w:val="009E3154"/>
    <w:pPr>
      <w:spacing w:before="120" w:after="180" w:line="240" w:lineRule="exact"/>
    </w:pPr>
    <w:rPr>
      <w:kern w:val="0"/>
      <w:sz w:val="20"/>
      <w:szCs w:val="20"/>
      <w:lang w:bidi="ar-SA"/>
    </w:rPr>
  </w:style>
  <w:style w:type="paragraph" w:customStyle="1" w:styleId="L1-noindent">
    <w:name w:val="L1-no indent"/>
    <w:basedOn w:val="ChaptHead"/>
    <w:rsid w:val="009E3154"/>
    <w:pPr>
      <w:spacing w:before="120" w:after="120" w:line="240" w:lineRule="auto"/>
      <w:ind w:left="576"/>
      <w:jc w:val="left"/>
    </w:pPr>
    <w:rPr>
      <w:rFonts w:ascii="Times" w:eastAsia="Times New Roman" w:hAnsi="Times"/>
      <w:b w:val="0"/>
      <w:sz w:val="20"/>
      <w:lang w:val="en-US"/>
    </w:rPr>
  </w:style>
  <w:style w:type="paragraph" w:customStyle="1" w:styleId="L1-Ital">
    <w:name w:val="L1 - Ital"/>
    <w:basedOn w:val="L1"/>
    <w:rsid w:val="009E3154"/>
    <w:pPr>
      <w:spacing w:line="220" w:lineRule="exact"/>
      <w:ind w:firstLine="0"/>
    </w:pPr>
    <w:rPr>
      <w:i/>
      <w:sz w:val="22"/>
    </w:rPr>
  </w:style>
  <w:style w:type="paragraph" w:customStyle="1" w:styleId="hyphenLev4">
    <w:name w:val="hyphen Lev4"/>
    <w:basedOn w:val="Normal"/>
    <w:rsid w:val="009E3154"/>
    <w:pPr>
      <w:numPr>
        <w:numId w:val="53"/>
      </w:numPr>
      <w:spacing w:before="120" w:line="240" w:lineRule="exact"/>
    </w:pPr>
    <w:rPr>
      <w:kern w:val="0"/>
      <w:sz w:val="20"/>
      <w:szCs w:val="20"/>
      <w:lang w:bidi="ar-SA"/>
    </w:rPr>
  </w:style>
  <w:style w:type="paragraph" w:customStyle="1" w:styleId="L2-Ital">
    <w:name w:val="L2 - Ital"/>
    <w:basedOn w:val="L1-Ital"/>
    <w:rsid w:val="009E3154"/>
    <w:pPr>
      <w:ind w:left="1008" w:hanging="432"/>
    </w:pPr>
  </w:style>
  <w:style w:type="paragraph" w:customStyle="1" w:styleId="hyphenlev6">
    <w:name w:val="hyphen lev6"/>
    <w:basedOn w:val="L1"/>
    <w:rsid w:val="009E3154"/>
    <w:pPr>
      <w:spacing w:after="60" w:line="240" w:lineRule="atLeast"/>
      <w:ind w:left="2304" w:hanging="216"/>
    </w:pPr>
  </w:style>
  <w:style w:type="paragraph" w:customStyle="1" w:styleId="Lines">
    <w:name w:val="Lines"/>
    <w:basedOn w:val="Contentshead"/>
    <w:rsid w:val="009E3154"/>
    <w:pPr>
      <w:pBdr>
        <w:bottom w:val="single" w:sz="4" w:space="10" w:color="auto"/>
      </w:pBdr>
      <w:overflowPunct/>
      <w:autoSpaceDE/>
      <w:autoSpaceDN/>
      <w:adjustRightInd/>
      <w:spacing w:before="120" w:after="0" w:line="240" w:lineRule="exact"/>
      <w:ind w:left="576" w:hanging="576"/>
      <w:jc w:val="both"/>
      <w:textAlignment w:val="auto"/>
    </w:pPr>
    <w:rPr>
      <w:b w:val="0"/>
      <w:bCs w:val="0"/>
      <w:lang w:bidi="ar-SA"/>
    </w:rPr>
  </w:style>
  <w:style w:type="paragraph" w:customStyle="1" w:styleId="bullet5">
    <w:name w:val="bullet 5"/>
    <w:basedOn w:val="bullet4"/>
    <w:rsid w:val="009E3154"/>
    <w:pPr>
      <w:spacing w:after="60" w:line="240" w:lineRule="atLeast"/>
      <w:ind w:left="2088"/>
    </w:pPr>
  </w:style>
  <w:style w:type="paragraph" w:styleId="BlockText">
    <w:name w:val="Block Text"/>
    <w:basedOn w:val="Normal"/>
    <w:rsid w:val="009E3154"/>
    <w:pPr>
      <w:spacing w:before="120" w:line="240" w:lineRule="auto"/>
      <w:ind w:left="480" w:right="480"/>
    </w:pPr>
    <w:rPr>
      <w:b/>
      <w:kern w:val="0"/>
      <w:sz w:val="22"/>
      <w:szCs w:val="20"/>
      <w:lang w:bidi="ar-SA"/>
    </w:rPr>
  </w:style>
  <w:style w:type="paragraph" w:customStyle="1" w:styleId="BulletedListsubpoint0">
    <w:name w:val="Bulleted List: subpoint"/>
    <w:basedOn w:val="Normal"/>
    <w:rsid w:val="009E3154"/>
    <w:pPr>
      <w:tabs>
        <w:tab w:val="num" w:pos="926"/>
      </w:tabs>
      <w:spacing w:before="120" w:line="240" w:lineRule="exact"/>
      <w:ind w:left="926" w:hanging="360"/>
    </w:pPr>
    <w:rPr>
      <w:kern w:val="0"/>
      <w:sz w:val="20"/>
      <w:szCs w:val="20"/>
      <w:lang w:bidi="ar-SA"/>
    </w:rPr>
  </w:style>
  <w:style w:type="paragraph" w:customStyle="1" w:styleId="indenteddefinition">
    <w:name w:val="indented definition"/>
    <w:basedOn w:val="Normal"/>
    <w:rsid w:val="009E3154"/>
    <w:pPr>
      <w:numPr>
        <w:numId w:val="14"/>
      </w:numPr>
      <w:tabs>
        <w:tab w:val="left" w:pos="2520"/>
      </w:tabs>
      <w:spacing w:before="120" w:line="240" w:lineRule="exact"/>
    </w:pPr>
    <w:rPr>
      <w:sz w:val="20"/>
      <w:szCs w:val="20"/>
      <w:lang w:bidi="ar-SA"/>
    </w:rPr>
  </w:style>
  <w:style w:type="paragraph" w:customStyle="1" w:styleId="bulleteddefinition">
    <w:name w:val="bulleted definition"/>
    <w:basedOn w:val="Normal"/>
    <w:rsid w:val="009E3154"/>
    <w:pPr>
      <w:tabs>
        <w:tab w:val="num" w:pos="630"/>
      </w:tabs>
      <w:spacing w:before="120" w:line="240" w:lineRule="exact"/>
      <w:ind w:left="630" w:hanging="360"/>
    </w:pPr>
    <w:rPr>
      <w:sz w:val="20"/>
      <w:szCs w:val="20"/>
      <w:lang w:bidi="ar-SA"/>
    </w:rPr>
  </w:style>
  <w:style w:type="paragraph" w:customStyle="1" w:styleId="outlinebullets">
    <w:name w:val="outline bullets"/>
    <w:basedOn w:val="Normal"/>
    <w:rsid w:val="009E3154"/>
    <w:pPr>
      <w:tabs>
        <w:tab w:val="num" w:pos="8280"/>
      </w:tabs>
      <w:spacing w:before="60" w:after="60" w:line="240" w:lineRule="exact"/>
      <w:ind w:left="8280" w:hanging="360"/>
    </w:pPr>
    <w:rPr>
      <w:sz w:val="20"/>
      <w:szCs w:val="20"/>
      <w:lang w:bidi="ar-SA"/>
    </w:rPr>
  </w:style>
  <w:style w:type="paragraph" w:customStyle="1" w:styleId="bulleted">
    <w:name w:val="bulleted"/>
    <w:basedOn w:val="Normal"/>
    <w:rsid w:val="009E3154"/>
    <w:pPr>
      <w:tabs>
        <w:tab w:val="num" w:pos="1209"/>
      </w:tabs>
      <w:spacing w:before="120" w:line="240" w:lineRule="exact"/>
      <w:ind w:left="1209" w:hanging="360"/>
    </w:pPr>
    <w:rPr>
      <w:sz w:val="20"/>
      <w:szCs w:val="20"/>
      <w:lang w:bidi="ar-SA"/>
    </w:rPr>
  </w:style>
  <w:style w:type="paragraph" w:customStyle="1" w:styleId="Sub-bullet">
    <w:name w:val="Sub-bullet"/>
    <w:basedOn w:val="Normal"/>
    <w:rsid w:val="009E3154"/>
    <w:pPr>
      <w:numPr>
        <w:numId w:val="15"/>
      </w:numPr>
      <w:spacing w:before="120" w:line="240" w:lineRule="exact"/>
    </w:pPr>
    <w:rPr>
      <w:sz w:val="20"/>
      <w:szCs w:val="20"/>
      <w:lang w:bidi="ar-SA"/>
    </w:rPr>
  </w:style>
  <w:style w:type="paragraph" w:styleId="DocumentMap">
    <w:name w:val="Document Map"/>
    <w:basedOn w:val="Normal"/>
    <w:semiHidden/>
    <w:rsid w:val="009E3154"/>
    <w:pPr>
      <w:shd w:val="clear" w:color="auto" w:fill="000080"/>
      <w:spacing w:before="120" w:line="240" w:lineRule="exact"/>
    </w:pPr>
    <w:rPr>
      <w:rFonts w:ascii="Tahoma" w:hAnsi="Tahoma" w:cs="Tahoma"/>
      <w:sz w:val="20"/>
      <w:szCs w:val="20"/>
      <w:lang w:bidi="ar-SA"/>
    </w:rPr>
  </w:style>
  <w:style w:type="paragraph" w:customStyle="1" w:styleId="Numberedparagraphwithsection0">
    <w:name w:val="Numbered paragraph with section"/>
    <w:basedOn w:val="Normal"/>
    <w:rsid w:val="009E3154"/>
    <w:pPr>
      <w:tabs>
        <w:tab w:val="right" w:pos="360"/>
        <w:tab w:val="left" w:pos="720"/>
      </w:tabs>
      <w:spacing w:before="120" w:line="240" w:lineRule="exact"/>
      <w:ind w:left="720" w:hanging="720"/>
    </w:pPr>
    <w:rPr>
      <w:sz w:val="20"/>
      <w:szCs w:val="20"/>
      <w:lang w:bidi="ar-SA"/>
    </w:rPr>
  </w:style>
  <w:style w:type="paragraph" w:customStyle="1" w:styleId="Sub-letteredlist">
    <w:name w:val="Sub-lettered list"/>
    <w:basedOn w:val="Normal"/>
    <w:rsid w:val="009E3154"/>
    <w:pPr>
      <w:tabs>
        <w:tab w:val="left" w:pos="1800"/>
      </w:tabs>
      <w:spacing w:before="120" w:line="240" w:lineRule="exact"/>
    </w:pPr>
    <w:rPr>
      <w:sz w:val="20"/>
      <w:szCs w:val="20"/>
      <w:lang w:bidi="ar-SA"/>
    </w:rPr>
  </w:style>
  <w:style w:type="paragraph" w:customStyle="1" w:styleId="LetteredList">
    <w:name w:val="Lettered List"/>
    <w:basedOn w:val="Normal"/>
    <w:rsid w:val="009E3154"/>
    <w:pPr>
      <w:numPr>
        <w:numId w:val="16"/>
      </w:numPr>
      <w:tabs>
        <w:tab w:val="left" w:pos="1267"/>
      </w:tabs>
      <w:spacing w:before="120" w:line="240" w:lineRule="exact"/>
      <w:ind w:hanging="504"/>
    </w:pPr>
    <w:rPr>
      <w:kern w:val="0"/>
      <w:sz w:val="20"/>
      <w:szCs w:val="20"/>
      <w:lang w:bidi="ar-SA"/>
    </w:rPr>
  </w:style>
  <w:style w:type="paragraph" w:customStyle="1" w:styleId="Style1">
    <w:name w:val="Style1"/>
    <w:basedOn w:val="BodyText"/>
    <w:autoRedefine/>
    <w:rsid w:val="009E3154"/>
    <w:pPr>
      <w:numPr>
        <w:ilvl w:val="1"/>
        <w:numId w:val="17"/>
      </w:numPr>
      <w:spacing w:before="130" w:after="130" w:line="260" w:lineRule="atLeast"/>
    </w:pPr>
    <w:rPr>
      <w:kern w:val="28"/>
      <w:sz w:val="22"/>
      <w:szCs w:val="20"/>
      <w:lang w:bidi="ar-SA"/>
    </w:rPr>
  </w:style>
  <w:style w:type="paragraph" w:customStyle="1" w:styleId="L1NumParItalic">
    <w:name w:val="L1NumPar + Italic"/>
    <w:basedOn w:val="L1NumPar"/>
    <w:link w:val="L1NumParItalicChar"/>
    <w:rsid w:val="009E3154"/>
    <w:pPr>
      <w:numPr>
        <w:numId w:val="48"/>
      </w:numPr>
      <w:tabs>
        <w:tab w:val="clear" w:pos="0"/>
        <w:tab w:val="num" w:pos="360"/>
      </w:tabs>
      <w:ind w:left="907" w:hanging="547"/>
    </w:pPr>
    <w:rPr>
      <w:i/>
      <w:iCs/>
    </w:rPr>
  </w:style>
  <w:style w:type="paragraph" w:customStyle="1" w:styleId="WhiteBullet25E6">
    <w:name w:val="White Bullet 25E6"/>
    <w:basedOn w:val="Normal"/>
    <w:rsid w:val="009E3154"/>
    <w:pPr>
      <w:tabs>
        <w:tab w:val="num" w:pos="1620"/>
      </w:tabs>
      <w:overflowPunct w:val="0"/>
      <w:autoSpaceDE w:val="0"/>
      <w:autoSpaceDN w:val="0"/>
      <w:adjustRightInd w:val="0"/>
      <w:spacing w:before="120" w:line="240" w:lineRule="exact"/>
      <w:ind w:left="1440" w:hanging="475"/>
      <w:textAlignment w:val="baseline"/>
    </w:pPr>
    <w:rPr>
      <w:sz w:val="20"/>
      <w:szCs w:val="20"/>
    </w:rPr>
  </w:style>
  <w:style w:type="character" w:customStyle="1" w:styleId="L1NumParChar">
    <w:name w:val="L1NumPar Char"/>
    <w:link w:val="L1NumPar"/>
    <w:rsid w:val="009E3154"/>
    <w:rPr>
      <w:szCs w:val="24"/>
    </w:rPr>
  </w:style>
  <w:style w:type="paragraph" w:customStyle="1" w:styleId="BulletText2022">
    <w:name w:val="Bullet Text 2022"/>
    <w:basedOn w:val="Normal"/>
    <w:rsid w:val="009E3154"/>
    <w:pPr>
      <w:tabs>
        <w:tab w:val="left" w:pos="965"/>
      </w:tabs>
      <w:overflowPunct w:val="0"/>
      <w:autoSpaceDE w:val="0"/>
      <w:autoSpaceDN w:val="0"/>
      <w:adjustRightInd w:val="0"/>
      <w:spacing w:before="120" w:line="240" w:lineRule="exact"/>
      <w:textAlignment w:val="baseline"/>
    </w:pPr>
    <w:rPr>
      <w:sz w:val="20"/>
      <w:szCs w:val="20"/>
    </w:rPr>
  </w:style>
  <w:style w:type="character" w:customStyle="1" w:styleId="L1NumParItalicChar">
    <w:name w:val="L1NumPar + Italic Char"/>
    <w:link w:val="L1NumParItalic"/>
    <w:rsid w:val="009E3154"/>
    <w:rPr>
      <w:i/>
      <w:iCs/>
      <w:szCs w:val="24"/>
    </w:rPr>
  </w:style>
  <w:style w:type="paragraph" w:customStyle="1" w:styleId="BulletedListundernumparaItalic">
    <w:name w:val="Bulleted List under num para + Italic"/>
    <w:basedOn w:val="Normal"/>
    <w:rsid w:val="009E3154"/>
    <w:pPr>
      <w:numPr>
        <w:numId w:val="59"/>
      </w:numPr>
      <w:spacing w:before="180" w:line="240" w:lineRule="exact"/>
    </w:pPr>
    <w:rPr>
      <w:i/>
      <w:iCs/>
      <w:kern w:val="0"/>
      <w:sz w:val="20"/>
      <w:szCs w:val="20"/>
      <w:lang w:bidi="ar-SA"/>
    </w:rPr>
  </w:style>
  <w:style w:type="paragraph" w:customStyle="1" w:styleId="L1NumParIt">
    <w:name w:val="L1NumParIt"/>
    <w:basedOn w:val="L1NumPar"/>
    <w:rsid w:val="009E3154"/>
    <w:pPr>
      <w:numPr>
        <w:numId w:val="47"/>
      </w:numPr>
      <w:tabs>
        <w:tab w:val="clear" w:pos="187"/>
        <w:tab w:val="num" w:pos="1080"/>
      </w:tabs>
      <w:ind w:left="1080"/>
    </w:pPr>
    <w:rPr>
      <w:i/>
      <w:szCs w:val="20"/>
    </w:rPr>
  </w:style>
  <w:style w:type="paragraph" w:customStyle="1" w:styleId="bulletedStudy14Char">
    <w:name w:val="bulleted Study 14 Char"/>
    <w:basedOn w:val="Normal"/>
    <w:rsid w:val="009E3154"/>
    <w:pPr>
      <w:numPr>
        <w:numId w:val="34"/>
      </w:numPr>
      <w:spacing w:before="120" w:after="120" w:line="240" w:lineRule="exact"/>
    </w:pPr>
    <w:rPr>
      <w:rFonts w:eastAsia="Batang"/>
      <w:kern w:val="28"/>
      <w:sz w:val="20"/>
      <w:szCs w:val="20"/>
      <w:lang w:bidi="ar-SA"/>
    </w:rPr>
  </w:style>
  <w:style w:type="paragraph" w:customStyle="1" w:styleId="After6andbullet">
    <w:name w:val="After 6 and bullet"/>
    <w:basedOn w:val="level2"/>
    <w:rsid w:val="009E3154"/>
    <w:pPr>
      <w:numPr>
        <w:numId w:val="19"/>
      </w:numPr>
      <w:tabs>
        <w:tab w:val="clear" w:pos="576"/>
        <w:tab w:val="clear" w:pos="1008"/>
        <w:tab w:val="left" w:pos="720"/>
      </w:tabs>
      <w:spacing w:before="120" w:line="240" w:lineRule="exact"/>
    </w:pPr>
    <w:rPr>
      <w:rFonts w:eastAsia="Batang"/>
      <w:kern w:val="28"/>
    </w:rPr>
  </w:style>
  <w:style w:type="paragraph" w:customStyle="1" w:styleId="OutlineStyle">
    <w:name w:val="Outline Style"/>
    <w:basedOn w:val="Normal"/>
    <w:rsid w:val="009E3154"/>
    <w:pPr>
      <w:numPr>
        <w:numId w:val="18"/>
      </w:numPr>
      <w:spacing w:before="140" w:after="240" w:line="240" w:lineRule="exact"/>
    </w:pPr>
    <w:rPr>
      <w:rFonts w:eastAsia="Batang"/>
      <w:sz w:val="20"/>
      <w:szCs w:val="20"/>
      <w:lang w:bidi="ar-SA"/>
    </w:rPr>
  </w:style>
  <w:style w:type="paragraph" w:customStyle="1" w:styleId="bulletedS14andboldital">
    <w:name w:val="bulleted S 14 and bold ital"/>
    <w:basedOn w:val="bulletedStudy14Char"/>
    <w:rsid w:val="009E3154"/>
    <w:pPr>
      <w:numPr>
        <w:numId w:val="22"/>
      </w:numPr>
    </w:pPr>
    <w:rPr>
      <w:kern w:val="8"/>
    </w:rPr>
  </w:style>
  <w:style w:type="paragraph" w:customStyle="1" w:styleId="StylebulletedStudy14Kernat4ptChar">
    <w:name w:val="Style bulleted Study 14 + Kern at 4 pt Char"/>
    <w:basedOn w:val="bulletedStudy14Char"/>
    <w:rsid w:val="009E3154"/>
    <w:pPr>
      <w:numPr>
        <w:numId w:val="35"/>
      </w:numPr>
    </w:pPr>
    <w:rPr>
      <w:kern w:val="8"/>
    </w:rPr>
  </w:style>
  <w:style w:type="paragraph" w:customStyle="1" w:styleId="StylebulletedStudy14After12ptKernat4pt">
    <w:name w:val="Style bulleted Study 14 + After:  12 pt Kern at 4 pt"/>
    <w:basedOn w:val="bulletedStudy14Char"/>
    <w:rsid w:val="009E3154"/>
    <w:pPr>
      <w:numPr>
        <w:numId w:val="23"/>
      </w:numPr>
      <w:spacing w:after="240"/>
    </w:pPr>
    <w:rPr>
      <w:kern w:val="8"/>
    </w:rPr>
  </w:style>
  <w:style w:type="paragraph" w:customStyle="1" w:styleId="StylebulletedStudy14Kernat4pt1">
    <w:name w:val="Style bulleted Study 14 + Kern at 4 pt1"/>
    <w:basedOn w:val="bulletedStudy14Char"/>
    <w:rsid w:val="009E3154"/>
    <w:pPr>
      <w:numPr>
        <w:numId w:val="24"/>
      </w:numPr>
    </w:pPr>
    <w:rPr>
      <w:kern w:val="8"/>
    </w:rPr>
  </w:style>
  <w:style w:type="paragraph" w:customStyle="1" w:styleId="StylebulletedStudy14Kernat4pt2">
    <w:name w:val="Style bulleted Study 14 + Kern at 4 pt2"/>
    <w:basedOn w:val="bulletedStudy14Char"/>
    <w:rsid w:val="009E3154"/>
    <w:pPr>
      <w:numPr>
        <w:numId w:val="25"/>
      </w:numPr>
    </w:pPr>
    <w:rPr>
      <w:kern w:val="8"/>
    </w:rPr>
  </w:style>
  <w:style w:type="paragraph" w:customStyle="1" w:styleId="StylebulletedStudy14Kernat4pt3">
    <w:name w:val="Style bulleted Study 14 + Kern at 4 pt3"/>
    <w:basedOn w:val="bulletedStudy14Char"/>
    <w:rsid w:val="009E3154"/>
    <w:pPr>
      <w:numPr>
        <w:numId w:val="28"/>
      </w:numPr>
    </w:pPr>
    <w:rPr>
      <w:kern w:val="8"/>
    </w:rPr>
  </w:style>
  <w:style w:type="paragraph" w:customStyle="1" w:styleId="StylebulletedStudy14BoldItalicAfter12ptKernat4pt1">
    <w:name w:val="Style bulleted Study 14 + Bold Italic After:  12 pt Kern at 4 pt1"/>
    <w:basedOn w:val="bulletedStudy14Char"/>
    <w:rsid w:val="009E3154"/>
    <w:pPr>
      <w:numPr>
        <w:ilvl w:val="1"/>
        <w:numId w:val="26"/>
      </w:numPr>
    </w:pPr>
    <w:rPr>
      <w:b/>
      <w:bCs/>
      <w:i/>
      <w:iCs/>
      <w:kern w:val="8"/>
    </w:rPr>
  </w:style>
  <w:style w:type="paragraph" w:customStyle="1" w:styleId="StylebulletedStudy14Kernat4pt4">
    <w:name w:val="Style bulleted Study 14 + Kern at 4 pt4"/>
    <w:basedOn w:val="bulletedStudy14Char"/>
    <w:rsid w:val="009E3154"/>
    <w:pPr>
      <w:numPr>
        <w:numId w:val="29"/>
      </w:numPr>
    </w:pPr>
    <w:rPr>
      <w:kern w:val="8"/>
    </w:rPr>
  </w:style>
  <w:style w:type="paragraph" w:customStyle="1" w:styleId="StylebulletedStudy14Kernat4pt5">
    <w:name w:val="Style bulleted Study 14 + Kern at 4 pt5"/>
    <w:basedOn w:val="bulletedStudy14Char"/>
    <w:rsid w:val="009E3154"/>
    <w:pPr>
      <w:numPr>
        <w:numId w:val="30"/>
      </w:numPr>
    </w:pPr>
    <w:rPr>
      <w:kern w:val="8"/>
    </w:rPr>
  </w:style>
  <w:style w:type="paragraph" w:customStyle="1" w:styleId="StyleAfter12BoldItalic">
    <w:name w:val="Style After 12 + Bold Italic"/>
    <w:basedOn w:val="After120"/>
    <w:rsid w:val="009E3154"/>
    <w:pPr>
      <w:numPr>
        <w:numId w:val="32"/>
      </w:numPr>
    </w:pPr>
    <w:rPr>
      <w:b/>
      <w:bCs/>
      <w:i/>
      <w:iCs/>
    </w:rPr>
  </w:style>
  <w:style w:type="paragraph" w:customStyle="1" w:styleId="After120">
    <w:name w:val="After 12"/>
    <w:basedOn w:val="bulletedStudy14Char"/>
    <w:rsid w:val="009E3154"/>
    <w:pPr>
      <w:numPr>
        <w:numId w:val="0"/>
      </w:numPr>
      <w:tabs>
        <w:tab w:val="num" w:pos="1080"/>
      </w:tabs>
      <w:spacing w:after="240"/>
      <w:ind w:left="1080" w:hanging="360"/>
    </w:pPr>
  </w:style>
  <w:style w:type="paragraph" w:customStyle="1" w:styleId="Stylelevel2Kernat4pt">
    <w:name w:val="Style level 2 + Kern at 4 pt"/>
    <w:basedOn w:val="level2"/>
    <w:rsid w:val="009E3154"/>
    <w:pPr>
      <w:numPr>
        <w:numId w:val="20"/>
      </w:numPr>
      <w:tabs>
        <w:tab w:val="clear" w:pos="576"/>
        <w:tab w:val="clear" w:pos="1008"/>
        <w:tab w:val="left" w:pos="720"/>
      </w:tabs>
      <w:spacing w:before="120" w:after="240" w:line="240" w:lineRule="exact"/>
    </w:pPr>
    <w:rPr>
      <w:rFonts w:eastAsia="Batang"/>
      <w:kern w:val="8"/>
    </w:rPr>
  </w:style>
  <w:style w:type="paragraph" w:customStyle="1" w:styleId="StyleStylebulletedStudy14Kernat4ptBoldItalic1">
    <w:name w:val="Style Style bulleted Study 14 + Kern at 4 pt + Bold Italic1"/>
    <w:basedOn w:val="StylebulletedStudy14Kernat4ptChar"/>
    <w:rsid w:val="009E3154"/>
    <w:pPr>
      <w:numPr>
        <w:numId w:val="31"/>
      </w:numPr>
    </w:pPr>
    <w:rPr>
      <w:b/>
      <w:bCs/>
      <w:i/>
      <w:iCs/>
    </w:rPr>
  </w:style>
  <w:style w:type="paragraph" w:customStyle="1" w:styleId="StyleStyleStylebulletedStudy14Kernat4ptBoldItalic">
    <w:name w:val="Style Style Style bulleted Study 14 + Kern at 4 pt + Bold Italic + ..."/>
    <w:basedOn w:val="StyleStylebulletedStudy14Kernat4ptBoldItalic"/>
    <w:rsid w:val="009E3154"/>
    <w:pPr>
      <w:numPr>
        <w:numId w:val="21"/>
      </w:numPr>
    </w:pPr>
    <w:rPr>
      <w:b/>
      <w:i/>
    </w:rPr>
  </w:style>
  <w:style w:type="paragraph" w:customStyle="1" w:styleId="StyleStylebulletedStudy14Kernat4ptBoldItalic">
    <w:name w:val="Style Style bulleted Study 14 + Kern at 4 pt + Bold Italic"/>
    <w:basedOn w:val="StylebulletedStudy14Kernat4ptChar"/>
    <w:rsid w:val="009E3154"/>
    <w:rPr>
      <w:bCs/>
      <w:iCs/>
    </w:rPr>
  </w:style>
  <w:style w:type="paragraph" w:customStyle="1" w:styleId="bandiand12">
    <w:name w:val="b and i and 12"/>
    <w:basedOn w:val="StylebulletedStudy14Kernat4ptChar"/>
    <w:rsid w:val="009E3154"/>
    <w:pPr>
      <w:spacing w:after="240"/>
    </w:pPr>
  </w:style>
  <w:style w:type="paragraph" w:customStyle="1" w:styleId="StylebulletedStudy14BoldItalic">
    <w:name w:val="Style bulleted Study 14 + Bold Italic"/>
    <w:basedOn w:val="bulletedStudy14Char"/>
    <w:rsid w:val="009E3154"/>
    <w:pPr>
      <w:numPr>
        <w:ilvl w:val="3"/>
        <w:numId w:val="27"/>
      </w:numPr>
    </w:pPr>
    <w:rPr>
      <w:b/>
      <w:bCs/>
      <w:i/>
      <w:iCs/>
    </w:rPr>
  </w:style>
  <w:style w:type="paragraph" w:customStyle="1" w:styleId="BodyPara1">
    <w:name w:val="Body Para 1"/>
    <w:basedOn w:val="BodyPara"/>
    <w:rsid w:val="009E3154"/>
    <w:pPr>
      <w:numPr>
        <w:numId w:val="33"/>
      </w:numPr>
      <w:spacing w:after="0"/>
      <w:ind w:hanging="720"/>
    </w:pPr>
    <w:rPr>
      <w:lang w:val="en-US"/>
    </w:rPr>
  </w:style>
  <w:style w:type="paragraph" w:customStyle="1" w:styleId="BodyPara">
    <w:name w:val="Body Para"/>
    <w:basedOn w:val="Normal"/>
    <w:rsid w:val="009E3154"/>
    <w:pPr>
      <w:spacing w:before="120" w:after="160" w:line="240" w:lineRule="auto"/>
    </w:pPr>
    <w:rPr>
      <w:rFonts w:eastAsia="Batang"/>
      <w:kern w:val="0"/>
      <w:sz w:val="20"/>
      <w:szCs w:val="20"/>
      <w:lang w:val="en-AU" w:bidi="ar-SA"/>
    </w:rPr>
  </w:style>
  <w:style w:type="paragraph" w:customStyle="1" w:styleId="bulletedStudy14">
    <w:name w:val="bulleted Study 14"/>
    <w:basedOn w:val="Normal"/>
    <w:rsid w:val="009E3154"/>
    <w:pPr>
      <w:tabs>
        <w:tab w:val="num" w:pos="2016"/>
      </w:tabs>
      <w:spacing w:before="120" w:after="120" w:line="240" w:lineRule="exact"/>
      <w:ind w:left="2016" w:hanging="360"/>
    </w:pPr>
    <w:rPr>
      <w:rFonts w:eastAsia="Batang"/>
      <w:kern w:val="28"/>
      <w:sz w:val="20"/>
      <w:szCs w:val="20"/>
      <w:lang w:bidi="ar-SA"/>
    </w:rPr>
  </w:style>
  <w:style w:type="paragraph" w:customStyle="1" w:styleId="after12">
    <w:name w:val="after 12"/>
    <w:basedOn w:val="letteredlist0"/>
    <w:rsid w:val="009E3154"/>
    <w:pPr>
      <w:numPr>
        <w:numId w:val="36"/>
      </w:numPr>
      <w:tabs>
        <w:tab w:val="left" w:pos="576"/>
      </w:tabs>
      <w:spacing w:before="0" w:after="240"/>
    </w:pPr>
    <w:rPr>
      <w:rFonts w:eastAsia="Batang"/>
      <w:kern w:val="24"/>
    </w:rPr>
  </w:style>
  <w:style w:type="paragraph" w:customStyle="1" w:styleId="Numberedparagraph1">
    <w:name w:val="Numbered paragraph1"/>
    <w:basedOn w:val="Normal"/>
    <w:rsid w:val="009E3154"/>
    <w:pPr>
      <w:numPr>
        <w:numId w:val="38"/>
      </w:numPr>
      <w:tabs>
        <w:tab w:val="right" w:pos="360"/>
        <w:tab w:val="left" w:pos="720"/>
      </w:tabs>
      <w:spacing w:before="120" w:line="240" w:lineRule="exact"/>
      <w:ind w:left="720" w:hanging="720"/>
    </w:pPr>
    <w:rPr>
      <w:kern w:val="28"/>
      <w:sz w:val="20"/>
      <w:szCs w:val="20"/>
      <w:lang w:bidi="ar-SA"/>
    </w:rPr>
  </w:style>
  <w:style w:type="paragraph" w:customStyle="1" w:styleId="Subhead20">
    <w:name w:val="Subhead2"/>
    <w:basedOn w:val="Normal"/>
    <w:rsid w:val="009E3154"/>
    <w:pPr>
      <w:spacing w:before="200" w:line="200" w:lineRule="exact"/>
      <w:jc w:val="center"/>
    </w:pPr>
    <w:rPr>
      <w:b/>
      <w:caps/>
      <w:kern w:val="12"/>
      <w:sz w:val="16"/>
      <w:szCs w:val="16"/>
      <w:lang w:bidi="ar-SA"/>
    </w:rPr>
  </w:style>
  <w:style w:type="paragraph" w:customStyle="1" w:styleId="level22">
    <w:name w:val="level 22"/>
    <w:basedOn w:val="level1"/>
    <w:rsid w:val="009E3154"/>
    <w:pPr>
      <w:spacing w:before="120" w:after="0" w:line="240" w:lineRule="exact"/>
      <w:ind w:left="1008" w:hanging="432"/>
    </w:pPr>
  </w:style>
  <w:style w:type="paragraph" w:customStyle="1" w:styleId="level12">
    <w:name w:val="level 12"/>
    <w:basedOn w:val="Normal"/>
    <w:rsid w:val="009E3154"/>
    <w:pPr>
      <w:tabs>
        <w:tab w:val="right" w:pos="360"/>
        <w:tab w:val="left" w:pos="576"/>
      </w:tabs>
      <w:spacing w:before="120" w:line="240" w:lineRule="exact"/>
      <w:ind w:left="576" w:hanging="576"/>
    </w:pPr>
    <w:rPr>
      <w:kern w:val="0"/>
      <w:sz w:val="20"/>
      <w:szCs w:val="20"/>
      <w:lang w:bidi="ar-SA"/>
    </w:rPr>
  </w:style>
  <w:style w:type="paragraph" w:customStyle="1" w:styleId="Attachment2">
    <w:name w:val="Attachment2"/>
    <w:basedOn w:val="Normal"/>
    <w:rsid w:val="009E3154"/>
    <w:pPr>
      <w:tabs>
        <w:tab w:val="center" w:pos="5040"/>
      </w:tabs>
      <w:spacing w:before="120" w:after="480" w:line="240" w:lineRule="auto"/>
      <w:jc w:val="right"/>
    </w:pPr>
    <w:rPr>
      <w:b/>
      <w:kern w:val="12"/>
      <w:szCs w:val="20"/>
      <w:lang w:bidi="ar-SA"/>
    </w:rPr>
  </w:style>
  <w:style w:type="paragraph" w:customStyle="1" w:styleId="Contentshead2">
    <w:name w:val="Contents head2"/>
    <w:basedOn w:val="Normal"/>
    <w:rsid w:val="009E3154"/>
    <w:pPr>
      <w:pBdr>
        <w:bottom w:val="single" w:sz="4" w:space="10" w:color="auto"/>
      </w:pBdr>
      <w:spacing w:before="120" w:line="240" w:lineRule="exact"/>
      <w:jc w:val="center"/>
    </w:pPr>
    <w:rPr>
      <w:b/>
      <w:kern w:val="0"/>
      <w:sz w:val="20"/>
      <w:szCs w:val="20"/>
      <w:lang w:bidi="ar-SA"/>
    </w:rPr>
  </w:style>
  <w:style w:type="paragraph" w:customStyle="1" w:styleId="Contents2">
    <w:name w:val="Contents2"/>
    <w:basedOn w:val="Normal"/>
    <w:rsid w:val="009E3154"/>
    <w:pPr>
      <w:tabs>
        <w:tab w:val="left" w:leader="dot" w:pos="5660"/>
        <w:tab w:val="center" w:pos="6020"/>
      </w:tabs>
      <w:spacing w:before="120" w:line="240" w:lineRule="exact"/>
      <w:ind w:left="360" w:right="1540" w:hanging="360"/>
      <w:jc w:val="left"/>
    </w:pPr>
    <w:rPr>
      <w:kern w:val="0"/>
      <w:sz w:val="20"/>
      <w:szCs w:val="20"/>
      <w:lang w:bidi="ar-SA"/>
    </w:rPr>
  </w:style>
  <w:style w:type="paragraph" w:customStyle="1" w:styleId="Multi-normal3">
    <w:name w:val="Multi-normal3"/>
    <w:basedOn w:val="Normal"/>
    <w:rsid w:val="009E3154"/>
    <w:pPr>
      <w:spacing w:before="120" w:line="240" w:lineRule="exact"/>
    </w:pPr>
    <w:rPr>
      <w:kern w:val="0"/>
      <w:sz w:val="20"/>
      <w:szCs w:val="20"/>
      <w:lang w:bidi="ar-SA"/>
    </w:rPr>
  </w:style>
  <w:style w:type="paragraph" w:customStyle="1" w:styleId="Contents-Intro2">
    <w:name w:val="Contents-Intro2"/>
    <w:basedOn w:val="Contents"/>
    <w:rsid w:val="009E3154"/>
    <w:pPr>
      <w:tabs>
        <w:tab w:val="left" w:pos="1159"/>
      </w:tabs>
      <w:overflowPunct/>
      <w:autoSpaceDE/>
      <w:autoSpaceDN/>
      <w:adjustRightInd/>
      <w:spacing w:before="120" w:after="0" w:line="240" w:lineRule="exact"/>
      <w:textAlignment w:val="auto"/>
    </w:pPr>
    <w:rPr>
      <w:snapToGrid w:val="0"/>
      <w:kern w:val="24"/>
      <w:lang w:bidi="ar-SA"/>
    </w:rPr>
  </w:style>
  <w:style w:type="paragraph" w:customStyle="1" w:styleId="level32">
    <w:name w:val="level 32"/>
    <w:basedOn w:val="Normal"/>
    <w:rsid w:val="009E3154"/>
    <w:pPr>
      <w:spacing w:before="120" w:line="240" w:lineRule="exact"/>
      <w:ind w:left="1440" w:hanging="432"/>
    </w:pPr>
    <w:rPr>
      <w:kern w:val="0"/>
      <w:sz w:val="20"/>
      <w:szCs w:val="20"/>
      <w:lang w:bidi="ar-SA"/>
    </w:rPr>
  </w:style>
  <w:style w:type="paragraph" w:customStyle="1" w:styleId="letteredlist2">
    <w:name w:val="lettered list2"/>
    <w:basedOn w:val="bullet2"/>
    <w:rsid w:val="009E3154"/>
    <w:pPr>
      <w:tabs>
        <w:tab w:val="clear" w:pos="360"/>
        <w:tab w:val="clear" w:pos="576"/>
        <w:tab w:val="clear" w:pos="792"/>
        <w:tab w:val="num" w:pos="720"/>
      </w:tabs>
      <w:autoSpaceDE w:val="0"/>
      <w:autoSpaceDN w:val="0"/>
      <w:spacing w:before="120" w:after="0" w:line="240" w:lineRule="exact"/>
      <w:ind w:left="720" w:hanging="360"/>
    </w:pPr>
  </w:style>
  <w:style w:type="paragraph" w:customStyle="1" w:styleId="BulletedList2">
    <w:name w:val="Bulleted List2"/>
    <w:basedOn w:val="Normal"/>
    <w:rsid w:val="009E3154"/>
    <w:pPr>
      <w:tabs>
        <w:tab w:val="num" w:pos="360"/>
      </w:tabs>
      <w:spacing w:before="120" w:line="240" w:lineRule="exact"/>
      <w:ind w:left="360" w:hanging="360"/>
    </w:pPr>
    <w:rPr>
      <w:kern w:val="0"/>
      <w:sz w:val="20"/>
      <w:szCs w:val="20"/>
      <w:lang w:bidi="ar-SA"/>
    </w:rPr>
  </w:style>
  <w:style w:type="paragraph" w:customStyle="1" w:styleId="indenteddefinition2">
    <w:name w:val="indented definition2"/>
    <w:basedOn w:val="Normal"/>
    <w:rsid w:val="009E3154"/>
    <w:pPr>
      <w:tabs>
        <w:tab w:val="num" w:pos="1080"/>
        <w:tab w:val="left" w:pos="2520"/>
      </w:tabs>
      <w:spacing w:before="120" w:line="240" w:lineRule="exact"/>
      <w:ind w:left="1080" w:hanging="360"/>
    </w:pPr>
    <w:rPr>
      <w:sz w:val="20"/>
      <w:szCs w:val="20"/>
      <w:lang w:bidi="ar-SA"/>
    </w:rPr>
  </w:style>
  <w:style w:type="paragraph" w:customStyle="1" w:styleId="numberedparagraph2">
    <w:name w:val="numbered paragraph2"/>
    <w:basedOn w:val="Normal"/>
    <w:rsid w:val="009E3154"/>
    <w:pPr>
      <w:tabs>
        <w:tab w:val="num" w:pos="720"/>
      </w:tabs>
      <w:spacing w:before="120" w:line="240" w:lineRule="exact"/>
      <w:ind w:left="720" w:hanging="360"/>
    </w:pPr>
    <w:rPr>
      <w:sz w:val="20"/>
      <w:szCs w:val="20"/>
      <w:lang w:bidi="ar-SA"/>
    </w:rPr>
  </w:style>
  <w:style w:type="paragraph" w:customStyle="1" w:styleId="bulleted3">
    <w:name w:val="bulleted3"/>
    <w:basedOn w:val="Normal"/>
    <w:rsid w:val="009E3154"/>
    <w:pPr>
      <w:tabs>
        <w:tab w:val="num" w:pos="1080"/>
      </w:tabs>
      <w:spacing w:before="120" w:line="240" w:lineRule="exact"/>
      <w:ind w:left="1080" w:hanging="360"/>
    </w:pPr>
    <w:rPr>
      <w:sz w:val="20"/>
      <w:szCs w:val="20"/>
      <w:lang w:bidi="ar-SA"/>
    </w:rPr>
  </w:style>
  <w:style w:type="paragraph" w:customStyle="1" w:styleId="Sub-bullet2">
    <w:name w:val="Sub-bullet2"/>
    <w:basedOn w:val="Normal"/>
    <w:rsid w:val="009E3154"/>
    <w:pPr>
      <w:tabs>
        <w:tab w:val="num" w:pos="1440"/>
      </w:tabs>
      <w:spacing w:before="120" w:line="240" w:lineRule="exact"/>
      <w:ind w:left="1440" w:hanging="360"/>
    </w:pPr>
    <w:rPr>
      <w:sz w:val="20"/>
      <w:szCs w:val="20"/>
      <w:lang w:bidi="ar-SA"/>
    </w:rPr>
  </w:style>
  <w:style w:type="numbering" w:customStyle="1" w:styleId="StyleOutlinenumbered">
    <w:name w:val="Style Outline numbered"/>
    <w:basedOn w:val="NoList"/>
    <w:rsid w:val="009E3154"/>
    <w:pPr>
      <w:numPr>
        <w:numId w:val="39"/>
      </w:numPr>
    </w:pPr>
  </w:style>
  <w:style w:type="paragraph" w:customStyle="1" w:styleId="Stylelevel2BlackLeft075Hanging038">
    <w:name w:val="Style level 2 + Black Left:  0.75&quot; Hanging:  0.38&quot;"/>
    <w:basedOn w:val="level2"/>
    <w:rsid w:val="009E3154"/>
    <w:pPr>
      <w:tabs>
        <w:tab w:val="clear" w:pos="1008"/>
      </w:tabs>
      <w:spacing w:before="120" w:after="0" w:line="240" w:lineRule="exact"/>
      <w:ind w:left="1771" w:hanging="547"/>
    </w:pPr>
    <w:rPr>
      <w:color w:val="000000"/>
    </w:rPr>
  </w:style>
  <w:style w:type="paragraph" w:customStyle="1" w:styleId="StyleletteredlistLeft075Firstline0">
    <w:name w:val="Style lettered list + Left:  0.75&quot; First line:  0&quot;"/>
    <w:basedOn w:val="LetteredList"/>
    <w:rsid w:val="009E3154"/>
    <w:pPr>
      <w:numPr>
        <w:numId w:val="0"/>
      </w:numPr>
      <w:autoSpaceDE w:val="0"/>
      <w:autoSpaceDN w:val="0"/>
    </w:pPr>
  </w:style>
  <w:style w:type="paragraph" w:customStyle="1" w:styleId="L1BulletedList">
    <w:name w:val="L1Bulleted List"/>
    <w:basedOn w:val="Normal"/>
    <w:rsid w:val="009E3154"/>
    <w:pPr>
      <w:numPr>
        <w:numId w:val="40"/>
      </w:numPr>
      <w:spacing w:before="120" w:after="120" w:line="240" w:lineRule="exact"/>
    </w:pPr>
    <w:rPr>
      <w:kern w:val="0"/>
      <w:sz w:val="20"/>
      <w:szCs w:val="20"/>
      <w:lang w:bidi="ar-SA"/>
    </w:rPr>
  </w:style>
  <w:style w:type="paragraph" w:customStyle="1" w:styleId="BulletedListSubpoint">
    <w:name w:val="Bulleted List: Subpoint"/>
    <w:basedOn w:val="Normal"/>
    <w:rsid w:val="009E3154"/>
    <w:pPr>
      <w:numPr>
        <w:numId w:val="13"/>
      </w:numPr>
      <w:spacing w:before="120" w:line="240" w:lineRule="exact"/>
    </w:pPr>
    <w:rPr>
      <w:kern w:val="0"/>
      <w:sz w:val="20"/>
      <w:szCs w:val="20"/>
      <w:lang w:bidi="ar-SA"/>
    </w:rPr>
  </w:style>
  <w:style w:type="paragraph" w:customStyle="1" w:styleId="TocContents">
    <w:name w:val="Toc Contents"/>
    <w:basedOn w:val="Heading1"/>
    <w:rsid w:val="009E3154"/>
    <w:pPr>
      <w:keepNext w:val="0"/>
      <w:keepLines w:val="0"/>
      <w:framePr w:wrap="around" w:vAnchor="text" w:hAnchor="text" w:xAlign="center" w:y="1"/>
      <w:pBdr>
        <w:bottom w:val="single" w:sz="4" w:space="1" w:color="auto"/>
      </w:pBdr>
      <w:spacing w:before="140" w:line="280" w:lineRule="exact"/>
      <w:jc w:val="center"/>
    </w:pPr>
    <w:rPr>
      <w:rFonts w:cs="Arial"/>
      <w:caps/>
      <w:kern w:val="32"/>
      <w:sz w:val="24"/>
      <w:szCs w:val="20"/>
      <w:lang w:bidi="ar-SA"/>
    </w:rPr>
  </w:style>
  <w:style w:type="paragraph" w:styleId="TOC1">
    <w:name w:val="toc 1"/>
    <w:basedOn w:val="Normal"/>
    <w:next w:val="Normal"/>
    <w:autoRedefine/>
    <w:semiHidden/>
    <w:rsid w:val="009E3154"/>
    <w:pPr>
      <w:spacing w:before="120" w:line="240" w:lineRule="exact"/>
    </w:pPr>
    <w:rPr>
      <w:kern w:val="0"/>
      <w:sz w:val="20"/>
      <w:szCs w:val="20"/>
      <w:lang w:bidi="ar-SA"/>
    </w:rPr>
  </w:style>
  <w:style w:type="paragraph" w:customStyle="1" w:styleId="BoxedText">
    <w:name w:val="Boxed Text"/>
    <w:basedOn w:val="Normal"/>
    <w:rsid w:val="009E3154"/>
    <w:pPr>
      <w:framePr w:hSpace="288" w:vSpace="288" w:wrap="around" w:vAnchor="text" w:hAnchor="text" w:y="1"/>
      <w:pBdr>
        <w:top w:val="single" w:sz="4" w:space="1" w:color="auto"/>
        <w:left w:val="single" w:sz="4" w:space="4" w:color="auto"/>
        <w:bottom w:val="single" w:sz="4" w:space="1" w:color="auto"/>
        <w:right w:val="single" w:sz="4" w:space="4" w:color="auto"/>
      </w:pBdr>
      <w:spacing w:before="120" w:line="240" w:lineRule="exact"/>
    </w:pPr>
    <w:rPr>
      <w:kern w:val="0"/>
      <w:sz w:val="20"/>
      <w:szCs w:val="20"/>
      <w:lang w:bidi="ar-SA"/>
    </w:rPr>
  </w:style>
  <w:style w:type="paragraph" w:customStyle="1" w:styleId="L1NumPar">
    <w:name w:val="L1NumPar"/>
    <w:link w:val="L1NumParChar"/>
    <w:rsid w:val="009E3154"/>
    <w:pPr>
      <w:numPr>
        <w:numId w:val="49"/>
      </w:numPr>
      <w:tabs>
        <w:tab w:val="clear" w:pos="0"/>
        <w:tab w:val="left" w:pos="907"/>
      </w:tabs>
      <w:spacing w:before="120" w:line="240" w:lineRule="exact"/>
      <w:ind w:left="907" w:right="360" w:hanging="547"/>
    </w:pPr>
    <w:rPr>
      <w:szCs w:val="24"/>
    </w:rPr>
  </w:style>
  <w:style w:type="paragraph" w:customStyle="1" w:styleId="L1NumParNoNum">
    <w:name w:val="L1NumParNoNum"/>
    <w:basedOn w:val="L2NumBul"/>
    <w:rsid w:val="009E3154"/>
    <w:pPr>
      <w:numPr>
        <w:numId w:val="0"/>
      </w:numPr>
      <w:ind w:left="907"/>
    </w:pPr>
  </w:style>
  <w:style w:type="paragraph" w:customStyle="1" w:styleId="L2NumBul">
    <w:name w:val="L2NumBul"/>
    <w:basedOn w:val="Normal"/>
    <w:rsid w:val="009E3154"/>
    <w:pPr>
      <w:numPr>
        <w:numId w:val="41"/>
      </w:numPr>
      <w:spacing w:before="120" w:line="240" w:lineRule="exact"/>
      <w:ind w:right="360"/>
    </w:pPr>
    <w:rPr>
      <w:kern w:val="0"/>
      <w:sz w:val="20"/>
      <w:szCs w:val="20"/>
      <w:lang w:bidi="ar-SA"/>
    </w:rPr>
  </w:style>
  <w:style w:type="paragraph" w:customStyle="1" w:styleId="HeadingNormal">
    <w:name w:val="Heading Normal"/>
    <w:basedOn w:val="Normal"/>
    <w:rsid w:val="009E3154"/>
    <w:pPr>
      <w:spacing w:before="120" w:after="120" w:line="240" w:lineRule="exact"/>
      <w:ind w:left="720" w:hanging="720"/>
    </w:pPr>
    <w:rPr>
      <w:iCs/>
      <w:kern w:val="0"/>
      <w:sz w:val="20"/>
      <w:szCs w:val="20"/>
      <w:lang w:bidi="ar-SA"/>
    </w:rPr>
  </w:style>
  <w:style w:type="paragraph" w:customStyle="1" w:styleId="Appendix">
    <w:name w:val="Appendix"/>
    <w:basedOn w:val="Normal"/>
    <w:rsid w:val="009E3154"/>
    <w:pPr>
      <w:tabs>
        <w:tab w:val="center" w:pos="5040"/>
      </w:tabs>
      <w:spacing w:before="120" w:after="600" w:line="240" w:lineRule="auto"/>
      <w:jc w:val="right"/>
    </w:pPr>
    <w:rPr>
      <w:b/>
      <w:bCs/>
      <w:kern w:val="12"/>
      <w:szCs w:val="20"/>
      <w:lang w:bidi="ar-SA"/>
    </w:rPr>
  </w:style>
  <w:style w:type="paragraph" w:customStyle="1" w:styleId="TOCheader">
    <w:name w:val="TOC header"/>
    <w:basedOn w:val="Normal"/>
    <w:rsid w:val="009E3154"/>
    <w:pPr>
      <w:tabs>
        <w:tab w:val="right" w:pos="6480"/>
      </w:tabs>
      <w:spacing w:before="120" w:line="240" w:lineRule="exact"/>
      <w:jc w:val="right"/>
    </w:pPr>
    <w:rPr>
      <w:kern w:val="0"/>
      <w:sz w:val="20"/>
      <w:szCs w:val="20"/>
      <w:lang w:bidi="ar-SA"/>
    </w:rPr>
  </w:style>
  <w:style w:type="paragraph" w:customStyle="1" w:styleId="L3NumParNoNum">
    <w:name w:val="L3NumParNoNum"/>
    <w:basedOn w:val="L1NumParNoNum"/>
    <w:rsid w:val="009E3154"/>
    <w:pPr>
      <w:ind w:left="1296" w:firstLine="720"/>
    </w:pPr>
  </w:style>
  <w:style w:type="paragraph" w:customStyle="1" w:styleId="L2NumLet">
    <w:name w:val="L2NumLet"/>
    <w:basedOn w:val="Normal"/>
    <w:rsid w:val="009E3154"/>
    <w:pPr>
      <w:numPr>
        <w:numId w:val="46"/>
      </w:numPr>
      <w:spacing w:before="120" w:line="240" w:lineRule="exact"/>
      <w:ind w:right="360"/>
    </w:pPr>
    <w:rPr>
      <w:kern w:val="0"/>
      <w:sz w:val="20"/>
      <w:szCs w:val="20"/>
      <w:lang w:bidi="ar-SA"/>
    </w:rPr>
  </w:style>
  <w:style w:type="paragraph" w:customStyle="1" w:styleId="L1Dash">
    <w:name w:val="L1Dash"/>
    <w:basedOn w:val="BulletedListSubpoint"/>
    <w:rsid w:val="009E3154"/>
    <w:pPr>
      <w:numPr>
        <w:numId w:val="44"/>
      </w:numPr>
    </w:pPr>
  </w:style>
  <w:style w:type="paragraph" w:customStyle="1" w:styleId="L2NumParNoNum">
    <w:name w:val="L2NumParNoNum"/>
    <w:basedOn w:val="Normal"/>
    <w:rsid w:val="009E3154"/>
    <w:pPr>
      <w:spacing w:before="120" w:line="240" w:lineRule="exact"/>
      <w:ind w:left="1267" w:right="360"/>
    </w:pPr>
    <w:rPr>
      <w:kern w:val="0"/>
      <w:sz w:val="20"/>
      <w:szCs w:val="20"/>
      <w:lang w:bidi="ar-SA"/>
    </w:rPr>
  </w:style>
  <w:style w:type="paragraph" w:customStyle="1" w:styleId="L3NumDash">
    <w:name w:val="L3NumDash"/>
    <w:basedOn w:val="BulletedListSubpoint"/>
    <w:rsid w:val="009E3154"/>
    <w:pPr>
      <w:numPr>
        <w:numId w:val="45"/>
      </w:numPr>
    </w:pPr>
  </w:style>
  <w:style w:type="paragraph" w:customStyle="1" w:styleId="L3NumRom">
    <w:name w:val="L3NumRom"/>
    <w:basedOn w:val="Normal"/>
    <w:rsid w:val="009E3154"/>
    <w:pPr>
      <w:numPr>
        <w:numId w:val="43"/>
      </w:numPr>
      <w:tabs>
        <w:tab w:val="left" w:pos="1656"/>
      </w:tabs>
      <w:spacing w:before="120" w:line="240" w:lineRule="exact"/>
    </w:pPr>
    <w:rPr>
      <w:kern w:val="0"/>
      <w:sz w:val="20"/>
      <w:szCs w:val="20"/>
      <w:lang w:bidi="ar-SA"/>
    </w:rPr>
  </w:style>
  <w:style w:type="paragraph" w:customStyle="1" w:styleId="L4NumDash">
    <w:name w:val="L4NumDash"/>
    <w:basedOn w:val="L3NumDash"/>
    <w:rsid w:val="009E3154"/>
    <w:pPr>
      <w:numPr>
        <w:numId w:val="42"/>
      </w:numPr>
    </w:pPr>
  </w:style>
  <w:style w:type="paragraph" w:customStyle="1" w:styleId="StyleletteredlistLeft088Firstline0Before0pt">
    <w:name w:val="Style lettered list + Left:  0.88&quot; First line:  0&quot; Before:  0 pt"/>
    <w:basedOn w:val="LetteredList"/>
    <w:rsid w:val="009E3154"/>
    <w:pPr>
      <w:numPr>
        <w:numId w:val="0"/>
      </w:numPr>
      <w:tabs>
        <w:tab w:val="clear" w:pos="1267"/>
      </w:tabs>
      <w:autoSpaceDE w:val="0"/>
      <w:autoSpaceDN w:val="0"/>
      <w:spacing w:before="0" w:after="120"/>
    </w:pPr>
  </w:style>
  <w:style w:type="paragraph" w:customStyle="1" w:styleId="StyleL1NumParNoNumLeft05Hanging038">
    <w:name w:val="Style L1NumParNoNum + Left:  0.5&quot; Hanging:  0.38&quot;"/>
    <w:basedOn w:val="L1NumParNoNum"/>
    <w:rsid w:val="009E3154"/>
    <w:pPr>
      <w:ind w:left="1260" w:hanging="540"/>
    </w:pPr>
  </w:style>
  <w:style w:type="paragraph" w:customStyle="1" w:styleId="L1NumParNoNumLeft05Hanging0381">
    <w:name w:val="L1NumParNoNum + Left:  0.5&quot; Hanging:  0.38&quot;1"/>
    <w:basedOn w:val="L1NumParNoNum"/>
    <w:rsid w:val="009E3154"/>
    <w:pPr>
      <w:ind w:left="1260" w:hanging="540"/>
    </w:pPr>
  </w:style>
  <w:style w:type="paragraph" w:customStyle="1" w:styleId="L1NumParNoNumLeft05Hanging0381Left05H">
    <w:name w:val="L1NumParNoNum + Left:  0.5&quot; Hanging:  0.38&quot;1 + Left:  0.5&quot; H..."/>
    <w:basedOn w:val="L1NumParNoNumLeft05Hanging0381"/>
    <w:rsid w:val="009E3154"/>
    <w:pPr>
      <w:ind w:left="1080" w:hanging="360"/>
    </w:pPr>
  </w:style>
  <w:style w:type="paragraph" w:customStyle="1" w:styleId="L1NumParNoNumLeft05Hanging0381Left05F">
    <w:name w:val="L1NumParNoNum + Left:  0.5&quot; Hanging:  0.38&quot;1 + Left:  0.5&quot; F..."/>
    <w:basedOn w:val="L1NumParNoNumLeft05Hanging0381"/>
    <w:rsid w:val="009E3154"/>
    <w:pPr>
      <w:ind w:left="720" w:firstLine="0"/>
    </w:pPr>
  </w:style>
  <w:style w:type="paragraph" w:customStyle="1" w:styleId="StyleTOCBodyBold">
    <w:name w:val="Style TOC Body + Bold"/>
    <w:basedOn w:val="TOCBody"/>
    <w:rsid w:val="009E3154"/>
    <w:pPr>
      <w:spacing w:line="240" w:lineRule="exact"/>
    </w:pPr>
    <w:rPr>
      <w:b/>
      <w:bCs/>
      <w:sz w:val="20"/>
    </w:rPr>
  </w:style>
  <w:style w:type="paragraph" w:customStyle="1" w:styleId="TOCBodyBold">
    <w:name w:val="TOC Body + Bold"/>
    <w:basedOn w:val="TOCBody"/>
    <w:rsid w:val="009E3154"/>
    <w:pPr>
      <w:spacing w:line="240" w:lineRule="exact"/>
    </w:pPr>
    <w:rPr>
      <w:b/>
      <w:bCs/>
      <w:sz w:val="20"/>
    </w:rPr>
  </w:style>
  <w:style w:type="paragraph" w:customStyle="1" w:styleId="TOCBody025H">
    <w:name w:val="TOC Body 0.25H"/>
    <w:basedOn w:val="TOCBody"/>
    <w:rsid w:val="009E3154"/>
    <w:pPr>
      <w:spacing w:before="0" w:line="240" w:lineRule="auto"/>
    </w:pPr>
    <w:rPr>
      <w:sz w:val="20"/>
    </w:rPr>
  </w:style>
  <w:style w:type="paragraph" w:customStyle="1" w:styleId="BulletFrameworkTable">
    <w:name w:val="Bullet Framework Table"/>
    <w:basedOn w:val="Normal"/>
    <w:rsid w:val="009E3154"/>
    <w:pPr>
      <w:numPr>
        <w:numId w:val="62"/>
      </w:numPr>
      <w:tabs>
        <w:tab w:val="clear" w:pos="1656"/>
      </w:tabs>
      <w:spacing w:before="120" w:line="240" w:lineRule="exact"/>
      <w:ind w:left="360"/>
      <w:jc w:val="left"/>
    </w:pPr>
    <w:rPr>
      <w:color w:val="000000"/>
      <w:kern w:val="0"/>
      <w:sz w:val="20"/>
      <w:szCs w:val="20"/>
      <w:lang w:bidi="ar-SA"/>
    </w:rPr>
  </w:style>
  <w:style w:type="paragraph" w:customStyle="1" w:styleId="StyleL1NumParItalic">
    <w:name w:val="Style L1NumPar + Italic"/>
    <w:basedOn w:val="L1NumPar"/>
    <w:rsid w:val="009E3154"/>
    <w:pPr>
      <w:numPr>
        <w:numId w:val="0"/>
      </w:numPr>
    </w:pPr>
    <w:rPr>
      <w:i/>
      <w:iCs/>
    </w:rPr>
  </w:style>
  <w:style w:type="paragraph" w:customStyle="1" w:styleId="StyleL1NumParItalicLeft0Firstline0">
    <w:name w:val="Style L1NumPar + Italic + Left:  0&quot; First line:  0&quot;"/>
    <w:basedOn w:val="L1NumParItalic"/>
    <w:rsid w:val="009E3154"/>
    <w:pPr>
      <w:numPr>
        <w:numId w:val="0"/>
      </w:numPr>
    </w:pPr>
    <w:rPr>
      <w:szCs w:val="20"/>
    </w:rPr>
  </w:style>
  <w:style w:type="paragraph" w:customStyle="1" w:styleId="L1NumParItalicLeft0Firstline0">
    <w:name w:val="L1NumPar + Italic + Left:  0&quot; First line:  0&quot;"/>
    <w:basedOn w:val="L1NumParItalic"/>
    <w:rsid w:val="009E3154"/>
    <w:pPr>
      <w:numPr>
        <w:numId w:val="0"/>
      </w:numPr>
      <w:tabs>
        <w:tab w:val="clear" w:pos="907"/>
      </w:tabs>
      <w:ind w:left="907"/>
    </w:pPr>
    <w:rPr>
      <w:szCs w:val="20"/>
    </w:rPr>
  </w:style>
  <w:style w:type="paragraph" w:customStyle="1" w:styleId="TOCRegular">
    <w:name w:val="TOC Regular"/>
    <w:basedOn w:val="Normal"/>
    <w:rsid w:val="009E3154"/>
    <w:pPr>
      <w:tabs>
        <w:tab w:val="right" w:leader="dot" w:pos="6480"/>
      </w:tabs>
      <w:spacing w:before="120" w:line="240" w:lineRule="exact"/>
      <w:ind w:left="360" w:right="1541" w:hanging="360"/>
    </w:pPr>
    <w:rPr>
      <w:kern w:val="0"/>
      <w:sz w:val="20"/>
      <w:szCs w:val="20"/>
      <w:lang w:bidi="ar-SA"/>
    </w:rPr>
  </w:style>
  <w:style w:type="paragraph" w:customStyle="1" w:styleId="StyleHeading4Level2-aLevel2-a1Level2-a2Level2-a11">
    <w:name w:val="Style Heading 4Level 2 - aLevel 2 - a1Level 2 - a2Level 2 - a11..."/>
    <w:basedOn w:val="Heading4"/>
    <w:rsid w:val="009E3154"/>
    <w:pPr>
      <w:keepNext w:val="0"/>
      <w:keepLines w:val="0"/>
      <w:spacing w:before="140" w:line="240" w:lineRule="exact"/>
      <w:jc w:val="both"/>
    </w:pPr>
    <w:rPr>
      <w:b/>
      <w:iCs/>
      <w:smallCaps w:val="0"/>
      <w:spacing w:val="0"/>
      <w:kern w:val="8"/>
      <w:sz w:val="20"/>
      <w:szCs w:val="20"/>
      <w:lang w:bidi="ar-SA"/>
    </w:rPr>
  </w:style>
  <w:style w:type="paragraph" w:customStyle="1" w:styleId="bulleted3rdlevel">
    <w:name w:val="bulleted 3rd level"/>
    <w:basedOn w:val="Normal"/>
    <w:rsid w:val="009E3154"/>
    <w:pPr>
      <w:numPr>
        <w:ilvl w:val="1"/>
        <w:numId w:val="37"/>
      </w:numPr>
      <w:spacing w:before="120" w:line="240" w:lineRule="exact"/>
      <w:ind w:right="360"/>
    </w:pPr>
    <w:rPr>
      <w:rFonts w:eastAsia="Batang"/>
      <w:kern w:val="28"/>
      <w:sz w:val="20"/>
      <w:szCs w:val="20"/>
      <w:lang w:bidi="ar-SA"/>
    </w:rPr>
  </w:style>
  <w:style w:type="paragraph" w:customStyle="1" w:styleId="NumberedParagraph-BulletelistLeft0Firstline00">
    <w:name w:val="Numbered Paragraph - Bullete list + Left:  0&quot; First line:  0&quot;..."/>
    <w:basedOn w:val="NumberedParagraph-BulletelistLeft0Firstline0"/>
    <w:rsid w:val="009E3154"/>
    <w:pPr>
      <w:numPr>
        <w:numId w:val="0"/>
      </w:numPr>
    </w:pPr>
    <w:rPr>
      <w:b/>
      <w:bCs/>
    </w:rPr>
  </w:style>
  <w:style w:type="paragraph" w:customStyle="1" w:styleId="iaps1006bulletstyle2left">
    <w:name w:val="iaps 1006 bullet style 2 left"/>
    <w:basedOn w:val="Normal"/>
    <w:rsid w:val="009E3154"/>
    <w:pPr>
      <w:tabs>
        <w:tab w:val="left" w:pos="540"/>
        <w:tab w:val="left" w:pos="1267"/>
      </w:tabs>
      <w:spacing w:before="120" w:line="240" w:lineRule="exact"/>
      <w:ind w:right="360"/>
    </w:pPr>
    <w:rPr>
      <w:kern w:val="0"/>
      <w:sz w:val="20"/>
      <w:szCs w:val="20"/>
      <w:lang w:bidi="ar-SA"/>
    </w:rPr>
  </w:style>
  <w:style w:type="paragraph" w:customStyle="1" w:styleId="StyleAppendNormalLeftLeft0Firstline0">
    <w:name w:val="Style Append Normal + Left Left:  0&quot; First line:  0&quot;"/>
    <w:basedOn w:val="Normal"/>
    <w:rsid w:val="009E3154"/>
    <w:pPr>
      <w:overflowPunct w:val="0"/>
      <w:autoSpaceDE w:val="0"/>
      <w:autoSpaceDN w:val="0"/>
      <w:adjustRightInd w:val="0"/>
      <w:spacing w:before="120" w:after="240" w:line="240" w:lineRule="exact"/>
      <w:jc w:val="left"/>
      <w:textAlignment w:val="baseline"/>
    </w:pPr>
    <w:rPr>
      <w:sz w:val="20"/>
      <w:szCs w:val="20"/>
      <w:lang w:bidi="ar-SA"/>
    </w:rPr>
  </w:style>
  <w:style w:type="paragraph" w:customStyle="1" w:styleId="TOCHeadline">
    <w:name w:val="TOC Headline"/>
    <w:basedOn w:val="Heading3"/>
    <w:rsid w:val="009E3154"/>
    <w:pPr>
      <w:keepNext w:val="0"/>
      <w:keepLines w:val="0"/>
      <w:framePr w:wrap="around" w:vAnchor="text" w:hAnchor="text" w:y="1"/>
      <w:spacing w:before="180" w:line="240" w:lineRule="exact"/>
      <w:jc w:val="center"/>
    </w:pPr>
    <w:rPr>
      <w:caps/>
      <w:color w:val="000000"/>
      <w:kern w:val="0"/>
      <w:szCs w:val="20"/>
      <w:lang w:bidi="ar-SA"/>
    </w:rPr>
  </w:style>
  <w:style w:type="paragraph" w:customStyle="1" w:styleId="bullet3undernumparunderlet">
    <w:name w:val="bullet 3 under num par under let"/>
    <w:basedOn w:val="Normal"/>
    <w:rsid w:val="009E3154"/>
    <w:pPr>
      <w:spacing w:before="120" w:after="120" w:line="220" w:lineRule="exact"/>
      <w:ind w:left="1224" w:hanging="216"/>
    </w:pPr>
    <w:rPr>
      <w:kern w:val="0"/>
      <w:sz w:val="20"/>
      <w:szCs w:val="20"/>
      <w:lang w:bidi="ar-SA"/>
    </w:rPr>
  </w:style>
  <w:style w:type="paragraph" w:customStyle="1" w:styleId="bullet3undernumparunderletAfter0pt">
    <w:name w:val="bullet 3 under num par under let + After:  0 pt"/>
    <w:basedOn w:val="bullet3undernumparunderlet"/>
    <w:rsid w:val="009E3154"/>
    <w:pPr>
      <w:spacing w:after="0"/>
      <w:ind w:left="1685" w:hanging="360"/>
    </w:pPr>
  </w:style>
  <w:style w:type="paragraph" w:customStyle="1" w:styleId="iaps1006bulletleftBefore3pt">
    <w:name w:val="iaps 1006 bullet left + Before:  3 pt"/>
    <w:basedOn w:val="Normal"/>
    <w:rsid w:val="009E3154"/>
    <w:pPr>
      <w:keepNext/>
      <w:keepLines/>
      <w:tabs>
        <w:tab w:val="left" w:pos="900"/>
      </w:tabs>
      <w:spacing w:before="60" w:line="240" w:lineRule="atLeast"/>
      <w:ind w:right="360"/>
    </w:pPr>
    <w:rPr>
      <w:kern w:val="0"/>
      <w:sz w:val="20"/>
      <w:szCs w:val="20"/>
      <w:lang w:bidi="ar-SA"/>
    </w:rPr>
  </w:style>
  <w:style w:type="paragraph" w:customStyle="1" w:styleId="iaps1006bulletStyle2LeftRight0131">
    <w:name w:val="iaps 1006 bullet Style2 + Left Right:  0.13&quot;1"/>
    <w:basedOn w:val="Normal"/>
    <w:rsid w:val="009E3154"/>
    <w:pPr>
      <w:tabs>
        <w:tab w:val="left" w:pos="425"/>
        <w:tab w:val="left" w:pos="1267"/>
      </w:tabs>
      <w:spacing w:before="120" w:line="240" w:lineRule="exact"/>
      <w:ind w:right="187"/>
      <w:jc w:val="left"/>
    </w:pPr>
    <w:rPr>
      <w:kern w:val="0"/>
      <w:sz w:val="20"/>
      <w:szCs w:val="20"/>
      <w:lang w:bidi="ar-SA"/>
    </w:rPr>
  </w:style>
  <w:style w:type="paragraph" w:customStyle="1" w:styleId="DashUnderBulletLev2">
    <w:name w:val="Dash Under Bullet Lev 2"/>
    <w:basedOn w:val="Normal"/>
    <w:rsid w:val="009E3154"/>
    <w:pPr>
      <w:spacing w:before="120" w:line="240" w:lineRule="exact"/>
    </w:pPr>
    <w:rPr>
      <w:kern w:val="0"/>
      <w:sz w:val="20"/>
      <w:szCs w:val="20"/>
      <w:lang w:bidi="ar-SA"/>
    </w:rPr>
  </w:style>
  <w:style w:type="paragraph" w:customStyle="1" w:styleId="Appendix0">
    <w:name w:val="Appendix +"/>
    <w:basedOn w:val="Appendix"/>
    <w:rsid w:val="009E3154"/>
    <w:pPr>
      <w:spacing w:after="400"/>
    </w:pPr>
    <w:rPr>
      <w:bCs w:val="0"/>
    </w:rPr>
  </w:style>
  <w:style w:type="paragraph" w:customStyle="1" w:styleId="bulleteddefinitionLeft">
    <w:name w:val="bulleted definition + Left"/>
    <w:basedOn w:val="Normal"/>
    <w:rsid w:val="009E3154"/>
    <w:pPr>
      <w:spacing w:before="120" w:line="240" w:lineRule="exact"/>
    </w:pPr>
    <w:rPr>
      <w:sz w:val="20"/>
      <w:szCs w:val="20"/>
      <w:lang w:bidi="ar-SA"/>
    </w:rPr>
  </w:style>
  <w:style w:type="paragraph" w:customStyle="1" w:styleId="TOCBody35">
    <w:name w:val="TOC Body +.35"/>
    <w:basedOn w:val="Normal"/>
    <w:rsid w:val="009E3154"/>
    <w:pPr>
      <w:tabs>
        <w:tab w:val="left" w:pos="504"/>
        <w:tab w:val="right" w:leader="dot" w:pos="5760"/>
        <w:tab w:val="right" w:pos="6480"/>
      </w:tabs>
      <w:spacing w:before="120" w:line="240" w:lineRule="exact"/>
      <w:ind w:right="720"/>
      <w:jc w:val="left"/>
    </w:pPr>
    <w:rPr>
      <w:kern w:val="0"/>
      <w:sz w:val="20"/>
      <w:szCs w:val="20"/>
      <w:lang w:bidi="ar-SA"/>
    </w:rPr>
  </w:style>
  <w:style w:type="paragraph" w:customStyle="1" w:styleId="TOCBody350">
    <w:name w:val="TOC Body + .35"/>
    <w:basedOn w:val="TOCBody"/>
    <w:rsid w:val="009E3154"/>
    <w:pPr>
      <w:tabs>
        <w:tab w:val="clear" w:pos="360"/>
        <w:tab w:val="left" w:pos="504"/>
      </w:tabs>
      <w:spacing w:line="240" w:lineRule="exact"/>
    </w:pPr>
    <w:rPr>
      <w:sz w:val="20"/>
    </w:rPr>
  </w:style>
  <w:style w:type="paragraph" w:customStyle="1" w:styleId="Left05">
    <w:name w:val="Left:  0.5&quot;"/>
    <w:basedOn w:val="Normal"/>
    <w:rsid w:val="009E3154"/>
    <w:pPr>
      <w:spacing w:before="120" w:line="240" w:lineRule="exact"/>
      <w:ind w:left="720" w:right="360"/>
    </w:pPr>
    <w:rPr>
      <w:kern w:val="0"/>
      <w:sz w:val="20"/>
      <w:szCs w:val="20"/>
      <w:lang w:bidi="ar-SA"/>
    </w:rPr>
  </w:style>
  <w:style w:type="character" w:customStyle="1" w:styleId="BulletedListChar">
    <w:name w:val="Bulleted List Char"/>
    <w:link w:val="BulletedList"/>
    <w:rsid w:val="009E3154"/>
    <w:rPr>
      <w:kern w:val="8"/>
      <w:lang w:bidi="he-IL"/>
    </w:rPr>
  </w:style>
  <w:style w:type="character" w:customStyle="1" w:styleId="BulletedListundernumparaChar">
    <w:name w:val="Bulleted List under num para Char"/>
    <w:link w:val="BulletedListundernumpara"/>
    <w:rsid w:val="009E3154"/>
    <w:rPr>
      <w:kern w:val="12"/>
      <w:lang w:bidi="he-IL"/>
    </w:rPr>
  </w:style>
  <w:style w:type="paragraph" w:customStyle="1" w:styleId="Heading30">
    <w:name w:val="Heading3"/>
    <w:aliases w:val="No space before"/>
    <w:basedOn w:val="Heading3"/>
    <w:rsid w:val="009E3154"/>
    <w:pPr>
      <w:keepNext w:val="0"/>
      <w:keepLines w:val="0"/>
      <w:spacing w:before="0" w:line="240" w:lineRule="exact"/>
      <w:ind w:right="360"/>
      <w:jc w:val="both"/>
    </w:pPr>
    <w:rPr>
      <w:rFonts w:cs="Arial"/>
      <w:kern w:val="0"/>
      <w:sz w:val="20"/>
      <w:szCs w:val="20"/>
      <w:lang w:bidi="ar-SA"/>
    </w:rPr>
  </w:style>
  <w:style w:type="paragraph" w:customStyle="1" w:styleId="Definition2columntable">
    <w:name w:val="Definition 2 column table"/>
    <w:basedOn w:val="definition"/>
    <w:rsid w:val="009E3154"/>
    <w:pPr>
      <w:spacing w:before="120" w:line="240" w:lineRule="exact"/>
      <w:ind w:left="0" w:firstLine="0"/>
    </w:pPr>
    <w:rPr>
      <w:sz w:val="20"/>
      <w:szCs w:val="20"/>
      <w:lang w:bidi="ar-SA"/>
    </w:rPr>
  </w:style>
  <w:style w:type="paragraph" w:customStyle="1" w:styleId="BulletedListRight025">
    <w:name w:val="Bulleted List + Right:  0.25&quot;"/>
    <w:basedOn w:val="BulletedList"/>
    <w:rsid w:val="009E3154"/>
    <w:pPr>
      <w:numPr>
        <w:numId w:val="0"/>
      </w:numPr>
      <w:tabs>
        <w:tab w:val="num" w:pos="643"/>
      </w:tabs>
      <w:ind w:left="643" w:hanging="360"/>
    </w:pPr>
    <w:rPr>
      <w:kern w:val="0"/>
      <w:lang w:bidi="ar-SA"/>
    </w:rPr>
  </w:style>
  <w:style w:type="paragraph" w:customStyle="1" w:styleId="StyleindenteddefinitionLeft">
    <w:name w:val="Style indented definition + Left"/>
    <w:basedOn w:val="indenteddefinition"/>
    <w:rsid w:val="009E3154"/>
  </w:style>
  <w:style w:type="paragraph" w:customStyle="1" w:styleId="LetterUnderDefinition">
    <w:name w:val="Letter Under Definition"/>
    <w:basedOn w:val="Definition2columntable"/>
    <w:rsid w:val="009E3154"/>
    <w:pPr>
      <w:numPr>
        <w:numId w:val="55"/>
      </w:numPr>
      <w:tabs>
        <w:tab w:val="clear" w:pos="2520"/>
        <w:tab w:val="left" w:pos="504"/>
      </w:tabs>
    </w:pPr>
  </w:style>
  <w:style w:type="paragraph" w:customStyle="1" w:styleId="DashUnderBulletLev2NoBullet">
    <w:name w:val="Dash Under Bullet Lev 2 No Bullet"/>
    <w:basedOn w:val="DashUnderBulletLev2"/>
    <w:rsid w:val="009E3154"/>
    <w:pPr>
      <w:ind w:left="360"/>
    </w:pPr>
  </w:style>
  <w:style w:type="paragraph" w:customStyle="1" w:styleId="Heading4Nospacebefore">
    <w:name w:val="Heading4 No space before"/>
    <w:basedOn w:val="Heading4"/>
    <w:rsid w:val="009E3154"/>
    <w:pPr>
      <w:keepLines w:val="0"/>
      <w:spacing w:before="0" w:line="240" w:lineRule="exact"/>
      <w:jc w:val="both"/>
    </w:pPr>
    <w:rPr>
      <w:bCs/>
      <w:i/>
      <w:smallCaps w:val="0"/>
      <w:spacing w:val="0"/>
      <w:sz w:val="20"/>
      <w:szCs w:val="28"/>
      <w:lang w:bidi="ar-SA"/>
    </w:rPr>
  </w:style>
  <w:style w:type="paragraph" w:customStyle="1" w:styleId="DashUnderBulLev2NoBullet">
    <w:name w:val="Dash Under Bul Lev2 No Bullet"/>
    <w:basedOn w:val="DashUnderBulletLev2"/>
    <w:rsid w:val="009E3154"/>
  </w:style>
  <w:style w:type="paragraph" w:customStyle="1" w:styleId="DefinitionBulletL3">
    <w:name w:val="Definition Bullet L3"/>
    <w:basedOn w:val="Normal"/>
    <w:rsid w:val="009E3154"/>
    <w:pPr>
      <w:spacing w:before="120" w:line="240" w:lineRule="exact"/>
    </w:pPr>
    <w:rPr>
      <w:sz w:val="20"/>
      <w:szCs w:val="20"/>
      <w:lang w:bidi="ar-SA"/>
    </w:rPr>
  </w:style>
  <w:style w:type="paragraph" w:customStyle="1" w:styleId="DefinitionBulletL3Underdash">
    <w:name w:val="Definition Bullet L3 Under dash"/>
    <w:basedOn w:val="Normal"/>
    <w:rsid w:val="009E3154"/>
    <w:pPr>
      <w:spacing w:before="120" w:line="240" w:lineRule="exact"/>
    </w:pPr>
    <w:rPr>
      <w:sz w:val="20"/>
      <w:szCs w:val="20"/>
      <w:lang w:bidi="ar-SA"/>
    </w:rPr>
  </w:style>
  <w:style w:type="paragraph" w:customStyle="1" w:styleId="NumberedparNoNumber">
    <w:name w:val="Numbered par No Number"/>
    <w:basedOn w:val="NumberedParagraph-BulletelistLeft0Firstline0"/>
    <w:rsid w:val="009E3154"/>
    <w:pPr>
      <w:numPr>
        <w:numId w:val="0"/>
      </w:numPr>
      <w:ind w:left="720"/>
    </w:pPr>
  </w:style>
  <w:style w:type="paragraph" w:customStyle="1" w:styleId="BulletedlistundernumparNoBullet">
    <w:name w:val="Bulleted list under num par No Bullet"/>
    <w:basedOn w:val="BulletedListundernumpara"/>
    <w:rsid w:val="009E3154"/>
    <w:pPr>
      <w:numPr>
        <w:numId w:val="0"/>
      </w:numPr>
      <w:tabs>
        <w:tab w:val="left" w:pos="1267"/>
      </w:tabs>
      <w:ind w:left="1080"/>
    </w:pPr>
    <w:rPr>
      <w:kern w:val="0"/>
      <w:lang w:bidi="ar-SA"/>
    </w:rPr>
  </w:style>
  <w:style w:type="paragraph" w:customStyle="1" w:styleId="BulletedListHyphenunderbulletL3">
    <w:name w:val="Bulleted List Hyphen under bullet L3"/>
    <w:basedOn w:val="hyphenLev4"/>
    <w:rsid w:val="009E3154"/>
    <w:pPr>
      <w:numPr>
        <w:numId w:val="0"/>
      </w:numPr>
    </w:pPr>
  </w:style>
  <w:style w:type="paragraph" w:customStyle="1" w:styleId="LetteredListItalic1">
    <w:name w:val="Lettered List + Italic1"/>
    <w:basedOn w:val="Normal"/>
    <w:rsid w:val="009E3154"/>
    <w:pPr>
      <w:tabs>
        <w:tab w:val="left" w:pos="1080"/>
        <w:tab w:val="left" w:pos="1267"/>
      </w:tabs>
      <w:spacing w:before="120" w:line="240" w:lineRule="exact"/>
    </w:pPr>
    <w:rPr>
      <w:i/>
      <w:iCs/>
      <w:kern w:val="0"/>
      <w:sz w:val="20"/>
      <w:szCs w:val="20"/>
      <w:lang w:bidi="ar-SA"/>
    </w:rPr>
  </w:style>
  <w:style w:type="paragraph" w:customStyle="1" w:styleId="StyleBulletedListundernumparaItalicNotItalic">
    <w:name w:val="Style Bulleted List under num para + Italic + Not Italic"/>
    <w:basedOn w:val="Normal"/>
    <w:rsid w:val="009E3154"/>
    <w:pPr>
      <w:spacing w:before="120" w:line="240" w:lineRule="exact"/>
    </w:pPr>
    <w:rPr>
      <w:kern w:val="0"/>
      <w:sz w:val="20"/>
      <w:szCs w:val="20"/>
      <w:lang w:bidi="ar-SA"/>
    </w:rPr>
  </w:style>
  <w:style w:type="paragraph" w:customStyle="1" w:styleId="DashUnderBulletUnderNumpar">
    <w:name w:val="Dash Under Bullet Under Num par"/>
    <w:basedOn w:val="hyphenLev4"/>
    <w:rsid w:val="009E3154"/>
    <w:pPr>
      <w:numPr>
        <w:numId w:val="50"/>
      </w:numPr>
      <w:tabs>
        <w:tab w:val="left" w:pos="1440"/>
      </w:tabs>
      <w:ind w:hanging="360"/>
    </w:pPr>
  </w:style>
  <w:style w:type="paragraph" w:customStyle="1" w:styleId="DefinitionLetterUnderDefinition">
    <w:name w:val="Definition Letter Under Definition"/>
    <w:basedOn w:val="Definition2columntable"/>
    <w:rsid w:val="009E3154"/>
    <w:pPr>
      <w:numPr>
        <w:numId w:val="52"/>
      </w:numPr>
      <w:tabs>
        <w:tab w:val="clear" w:pos="2520"/>
        <w:tab w:val="left" w:pos="504"/>
      </w:tabs>
    </w:pPr>
  </w:style>
  <w:style w:type="paragraph" w:customStyle="1" w:styleId="DefinitionBulletUnderLetterL2">
    <w:name w:val="Definition Bullet Under Letter L2"/>
    <w:basedOn w:val="Normal"/>
    <w:rsid w:val="009E3154"/>
    <w:pPr>
      <w:numPr>
        <w:numId w:val="54"/>
      </w:numPr>
      <w:tabs>
        <w:tab w:val="left" w:pos="864"/>
      </w:tabs>
      <w:spacing w:before="120" w:line="240" w:lineRule="exact"/>
      <w:ind w:left="864"/>
    </w:pPr>
    <w:rPr>
      <w:sz w:val="20"/>
      <w:szCs w:val="20"/>
      <w:lang w:bidi="ar-SA"/>
    </w:rPr>
  </w:style>
  <w:style w:type="paragraph" w:customStyle="1" w:styleId="TOCBodyAllCaps">
    <w:name w:val="TOC Body All Caps"/>
    <w:basedOn w:val="TOCBody"/>
    <w:rsid w:val="009E3154"/>
    <w:pPr>
      <w:spacing w:line="240" w:lineRule="exact"/>
    </w:pPr>
    <w:rPr>
      <w:smallCaps/>
      <w:sz w:val="20"/>
    </w:rPr>
  </w:style>
  <w:style w:type="paragraph" w:customStyle="1" w:styleId="TOCBodySmallCaps">
    <w:name w:val="TOC Body Small Caps"/>
    <w:basedOn w:val="TOCBody"/>
    <w:rsid w:val="009E3154"/>
    <w:pPr>
      <w:spacing w:line="240" w:lineRule="exact"/>
    </w:pPr>
    <w:rPr>
      <w:smallCaps/>
      <w:sz w:val="20"/>
    </w:rPr>
  </w:style>
  <w:style w:type="paragraph" w:customStyle="1" w:styleId="Heading50">
    <w:name w:val="Heading5"/>
    <w:aliases w:val="No Space before"/>
    <w:basedOn w:val="Heading5"/>
    <w:rsid w:val="009E3154"/>
    <w:pPr>
      <w:keepLines w:val="0"/>
      <w:spacing w:before="0" w:line="240" w:lineRule="exact"/>
    </w:pPr>
    <w:rPr>
      <w:kern w:val="0"/>
      <w:sz w:val="20"/>
      <w:szCs w:val="26"/>
      <w:lang w:bidi="ar-SA"/>
    </w:rPr>
  </w:style>
  <w:style w:type="paragraph" w:customStyle="1" w:styleId="TOCBodyAppendix1">
    <w:name w:val="TOC Body Appendix1"/>
    <w:basedOn w:val="TOCBody"/>
    <w:rsid w:val="009E3154"/>
    <w:pPr>
      <w:tabs>
        <w:tab w:val="clear" w:pos="907"/>
        <w:tab w:val="left" w:pos="1037"/>
      </w:tabs>
      <w:spacing w:line="240" w:lineRule="exact"/>
    </w:pPr>
    <w:rPr>
      <w:sz w:val="20"/>
    </w:rPr>
  </w:style>
  <w:style w:type="paragraph" w:customStyle="1" w:styleId="LetteredlistUnderBulletUnderNumPar">
    <w:name w:val="Lettered list Under Bullet Under Num Par"/>
    <w:basedOn w:val="Normal"/>
    <w:rsid w:val="009E3154"/>
    <w:pPr>
      <w:numPr>
        <w:numId w:val="56"/>
      </w:numPr>
      <w:spacing w:before="120" w:line="240" w:lineRule="exact"/>
    </w:pPr>
    <w:rPr>
      <w:kern w:val="0"/>
      <w:sz w:val="20"/>
      <w:szCs w:val="20"/>
      <w:lang w:bidi="ar-SA"/>
    </w:rPr>
  </w:style>
  <w:style w:type="paragraph" w:customStyle="1" w:styleId="BulletedListunderletterunderNumPar">
    <w:name w:val="Bulleted List under letter under Num Par"/>
    <w:basedOn w:val="Normal"/>
    <w:rsid w:val="009E3154"/>
    <w:pPr>
      <w:numPr>
        <w:numId w:val="57"/>
      </w:numPr>
      <w:tabs>
        <w:tab w:val="left" w:pos="1685"/>
      </w:tabs>
      <w:spacing w:before="120" w:line="240" w:lineRule="exact"/>
    </w:pPr>
    <w:rPr>
      <w:kern w:val="0"/>
      <w:sz w:val="20"/>
      <w:szCs w:val="20"/>
      <w:lang w:bidi="ar-SA"/>
    </w:rPr>
  </w:style>
  <w:style w:type="paragraph" w:customStyle="1" w:styleId="LetteredListunderAppendixL1">
    <w:name w:val="Lettered List under Appendix L1"/>
    <w:basedOn w:val="Normal"/>
    <w:rsid w:val="009E3154"/>
    <w:pPr>
      <w:numPr>
        <w:numId w:val="58"/>
      </w:numPr>
      <w:tabs>
        <w:tab w:val="left" w:pos="504"/>
      </w:tabs>
      <w:spacing w:before="120" w:line="240" w:lineRule="exact"/>
    </w:pPr>
    <w:rPr>
      <w:kern w:val="0"/>
      <w:sz w:val="20"/>
      <w:szCs w:val="20"/>
      <w:lang w:bidi="ar-SA"/>
    </w:rPr>
  </w:style>
  <w:style w:type="paragraph" w:customStyle="1" w:styleId="Heading43">
    <w:name w:val="Heading 4/3"/>
    <w:basedOn w:val="Heading4"/>
    <w:rsid w:val="009E3154"/>
    <w:pPr>
      <w:keepLines w:val="0"/>
      <w:spacing w:before="120" w:line="240" w:lineRule="exact"/>
      <w:jc w:val="both"/>
    </w:pPr>
    <w:rPr>
      <w:bCs/>
      <w:i/>
      <w:smallCaps w:val="0"/>
      <w:spacing w:val="0"/>
      <w:sz w:val="20"/>
      <w:szCs w:val="28"/>
      <w:lang w:bidi="ar-SA"/>
    </w:rPr>
  </w:style>
  <w:style w:type="paragraph" w:customStyle="1" w:styleId="Heading53">
    <w:name w:val="Heading 5/3"/>
    <w:basedOn w:val="Heading5"/>
    <w:rsid w:val="009E3154"/>
    <w:pPr>
      <w:keepLines w:val="0"/>
      <w:spacing w:line="240" w:lineRule="exact"/>
    </w:pPr>
    <w:rPr>
      <w:bCs/>
      <w:iCs/>
      <w:kern w:val="0"/>
      <w:sz w:val="20"/>
      <w:szCs w:val="26"/>
      <w:lang w:bidi="ar-SA"/>
    </w:rPr>
  </w:style>
  <w:style w:type="paragraph" w:customStyle="1" w:styleId="Heading54">
    <w:name w:val="Heading 5/4"/>
    <w:basedOn w:val="Heading5"/>
    <w:rsid w:val="009E3154"/>
    <w:pPr>
      <w:keepLines w:val="0"/>
      <w:spacing w:line="240" w:lineRule="exact"/>
    </w:pPr>
    <w:rPr>
      <w:bCs/>
      <w:iCs/>
      <w:kern w:val="0"/>
      <w:sz w:val="20"/>
      <w:szCs w:val="26"/>
      <w:lang w:bidi="ar-SA"/>
    </w:rPr>
  </w:style>
  <w:style w:type="paragraph" w:customStyle="1" w:styleId="StyleL1NumParNoNumLeft05">
    <w:name w:val="Style L1NumParNoNum + Left:  0.5&quot;"/>
    <w:basedOn w:val="Normal"/>
    <w:rsid w:val="009E3154"/>
    <w:pPr>
      <w:spacing w:before="180" w:line="240" w:lineRule="exact"/>
      <w:ind w:left="720"/>
    </w:pPr>
    <w:rPr>
      <w:kern w:val="0"/>
      <w:sz w:val="20"/>
      <w:szCs w:val="20"/>
      <w:lang w:bidi="ar-SA"/>
    </w:rPr>
  </w:style>
  <w:style w:type="paragraph" w:customStyle="1" w:styleId="LINUmParTitile">
    <w:name w:val="LI NUm Par Titile"/>
    <w:basedOn w:val="StyleL1NumParNoNumLeft05"/>
    <w:rsid w:val="009E3154"/>
  </w:style>
  <w:style w:type="paragraph" w:customStyle="1" w:styleId="L1NumParNoNumLeft05">
    <w:name w:val="L1NumParNoNum + Left:  0.5&quot;"/>
    <w:basedOn w:val="Normal"/>
    <w:rsid w:val="009E3154"/>
    <w:pPr>
      <w:spacing w:before="120" w:line="240" w:lineRule="exact"/>
      <w:ind w:left="720"/>
    </w:pPr>
    <w:rPr>
      <w:kern w:val="0"/>
      <w:sz w:val="20"/>
      <w:szCs w:val="20"/>
      <w:lang w:bidi="ar-SA"/>
    </w:rPr>
  </w:style>
  <w:style w:type="paragraph" w:customStyle="1" w:styleId="L1NumParNoNumTitile">
    <w:name w:val="L1 NumPar No Num Titile"/>
    <w:basedOn w:val="L1NumParNoNumLeft05"/>
    <w:rsid w:val="009E3154"/>
  </w:style>
  <w:style w:type="paragraph" w:customStyle="1" w:styleId="TitleL1NumParNoNum">
    <w:name w:val="Title L1 NumPar NoNum"/>
    <w:basedOn w:val="L1NumParNoNumLeft05"/>
    <w:rsid w:val="009E3154"/>
    <w:pPr>
      <w:spacing w:before="180"/>
    </w:pPr>
  </w:style>
  <w:style w:type="paragraph" w:customStyle="1" w:styleId="StyleItalicLeft05">
    <w:name w:val="Style Italic Left:  0.5&quot;"/>
    <w:basedOn w:val="Normal"/>
    <w:rsid w:val="009E3154"/>
    <w:pPr>
      <w:spacing w:before="180" w:line="240" w:lineRule="exact"/>
      <w:ind w:left="720"/>
    </w:pPr>
    <w:rPr>
      <w:i/>
      <w:iCs/>
      <w:kern w:val="0"/>
      <w:sz w:val="20"/>
      <w:szCs w:val="20"/>
      <w:lang w:bidi="ar-SA"/>
    </w:rPr>
  </w:style>
  <w:style w:type="paragraph" w:customStyle="1" w:styleId="Heading32">
    <w:name w:val="Heading 3/2"/>
    <w:basedOn w:val="Heading3"/>
    <w:rsid w:val="009E3154"/>
    <w:pPr>
      <w:keepNext w:val="0"/>
      <w:keepLines w:val="0"/>
      <w:spacing w:before="120" w:line="240" w:lineRule="exact"/>
      <w:ind w:right="360"/>
      <w:jc w:val="both"/>
    </w:pPr>
    <w:rPr>
      <w:rFonts w:cs="Arial"/>
      <w:kern w:val="0"/>
      <w:sz w:val="20"/>
      <w:szCs w:val="20"/>
      <w:lang w:bidi="ar-SA"/>
    </w:rPr>
  </w:style>
  <w:style w:type="paragraph" w:customStyle="1" w:styleId="HollowBullUnderBulletLev2">
    <w:name w:val="Hollow Bull Under Bullet Lev 2"/>
    <w:basedOn w:val="Normal"/>
    <w:rsid w:val="009E3154"/>
    <w:pPr>
      <w:numPr>
        <w:ilvl w:val="1"/>
        <w:numId w:val="51"/>
      </w:numPr>
      <w:spacing w:before="120" w:line="240" w:lineRule="exact"/>
    </w:pPr>
    <w:rPr>
      <w:kern w:val="0"/>
      <w:sz w:val="20"/>
      <w:szCs w:val="20"/>
      <w:lang w:bidi="ar-SA"/>
    </w:rPr>
  </w:style>
  <w:style w:type="paragraph" w:customStyle="1" w:styleId="BulletedListL3Hollow">
    <w:name w:val="Bulleted List L3 Hollow"/>
    <w:rsid w:val="009E3154"/>
    <w:pPr>
      <w:numPr>
        <w:numId w:val="60"/>
      </w:numPr>
      <w:spacing w:before="120" w:line="240" w:lineRule="exact"/>
      <w:ind w:left="1440" w:hanging="360"/>
    </w:pPr>
  </w:style>
  <w:style w:type="paragraph" w:customStyle="1" w:styleId="StyleNumberedparNoNumberItalic">
    <w:name w:val="Style Numbered par No Number + Italic"/>
    <w:basedOn w:val="NumberedparNoNumber"/>
    <w:rsid w:val="009E3154"/>
    <w:rPr>
      <w:i/>
      <w:iCs/>
    </w:rPr>
  </w:style>
  <w:style w:type="paragraph" w:customStyle="1" w:styleId="StyleBefore3ptLinespacingAtleast105pt">
    <w:name w:val="Style Before:  3 pt Line spacing:  At least 10.5 pt"/>
    <w:basedOn w:val="Normal"/>
    <w:rsid w:val="009E3154"/>
    <w:pPr>
      <w:spacing w:before="120" w:line="240" w:lineRule="atLeast"/>
    </w:pPr>
    <w:rPr>
      <w:kern w:val="0"/>
      <w:sz w:val="20"/>
      <w:szCs w:val="20"/>
      <w:lang w:bidi="ar-SA"/>
    </w:rPr>
  </w:style>
  <w:style w:type="paragraph" w:customStyle="1" w:styleId="Iaps1006BulletHollow">
    <w:name w:val="Iaps 1006 Bullet Hollow"/>
    <w:rsid w:val="009E3154"/>
    <w:pPr>
      <w:numPr>
        <w:numId w:val="61"/>
      </w:numPr>
      <w:spacing w:before="120" w:line="240" w:lineRule="exact"/>
      <w:ind w:hanging="360"/>
    </w:pPr>
  </w:style>
  <w:style w:type="paragraph" w:customStyle="1" w:styleId="psindent0">
    <w:name w:val="ps_indent_0"/>
    <w:basedOn w:val="Normal"/>
    <w:rsid w:val="009E315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 w:val="left" w:pos="15840"/>
      </w:tabs>
      <w:spacing w:before="240" w:after="240" w:line="240" w:lineRule="auto"/>
      <w:ind w:left="720"/>
      <w:jc w:val="left"/>
    </w:pPr>
    <w:rPr>
      <w:kern w:val="0"/>
      <w:lang w:bidi="ar-SA"/>
    </w:rPr>
  </w:style>
  <w:style w:type="paragraph" w:customStyle="1" w:styleId="psmainheading">
    <w:name w:val="ps_main_heading"/>
    <w:basedOn w:val="Normal"/>
    <w:rsid w:val="009E315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 w:val="left" w:pos="15840"/>
      </w:tabs>
      <w:spacing w:before="240" w:after="240" w:line="240" w:lineRule="auto"/>
      <w:jc w:val="left"/>
    </w:pPr>
    <w:rPr>
      <w:b/>
      <w:kern w:val="0"/>
      <w:sz w:val="28"/>
      <w:lang w:bidi="ar-SA"/>
    </w:rPr>
  </w:style>
  <w:style w:type="paragraph" w:customStyle="1" w:styleId="pssectionheading">
    <w:name w:val="ps_section_heading"/>
    <w:basedOn w:val="Normal"/>
    <w:rsid w:val="009E3154"/>
    <w:pPr>
      <w:pageBreakBefore/>
      <w:pBdr>
        <w:top w:val="single" w:sz="36" w:space="1" w:color="auto"/>
      </w:pBd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 w:val="left" w:pos="15840"/>
      </w:tabs>
      <w:spacing w:before="240" w:after="360" w:line="240" w:lineRule="auto"/>
      <w:ind w:left="72" w:right="72"/>
      <w:jc w:val="left"/>
    </w:pPr>
    <w:rPr>
      <w:b/>
      <w:kern w:val="0"/>
      <w:sz w:val="36"/>
      <w:lang w:bidi="ar-SA"/>
    </w:rPr>
  </w:style>
  <w:style w:type="paragraph" w:customStyle="1" w:styleId="pssectiontitle">
    <w:name w:val="ps_section_title"/>
    <w:basedOn w:val="Normal"/>
    <w:rsid w:val="009E3154"/>
    <w:pPr>
      <w:pBdr>
        <w:bottom w:val="single" w:sz="12" w:space="1" w:color="auto"/>
      </w:pBd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 w:val="left" w:pos="15840"/>
      </w:tabs>
      <w:spacing w:before="240" w:after="240" w:line="240" w:lineRule="auto"/>
      <w:jc w:val="left"/>
    </w:pPr>
    <w:rPr>
      <w:b/>
      <w:i/>
      <w:kern w:val="0"/>
      <w:sz w:val="32"/>
      <w:lang w:bidi="ar-SA"/>
    </w:rPr>
  </w:style>
  <w:style w:type="paragraph" w:customStyle="1" w:styleId="pssubheading">
    <w:name w:val="ps_sub_heading"/>
    <w:basedOn w:val="Normal"/>
    <w:rsid w:val="009E315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 w:val="left" w:pos="15840"/>
      </w:tabs>
      <w:spacing w:before="240" w:after="240" w:line="240" w:lineRule="auto"/>
      <w:jc w:val="left"/>
    </w:pPr>
    <w:rPr>
      <w:b/>
      <w:kern w:val="0"/>
      <w:lang w:bidi="ar-SA"/>
    </w:rPr>
  </w:style>
  <w:style w:type="paragraph" w:customStyle="1" w:styleId="FootnoteText0">
    <w:name w:val="FootnoteText"/>
    <w:basedOn w:val="Normal"/>
    <w:rsid w:val="009E315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 w:val="left" w:pos="15840"/>
      </w:tabs>
      <w:spacing w:before="240" w:after="240" w:line="240" w:lineRule="auto"/>
      <w:jc w:val="left"/>
    </w:pPr>
    <w:rPr>
      <w:rFonts w:ascii="Times New (W1)" w:hAnsi="Times New (W1)"/>
      <w:kern w:val="0"/>
      <w:sz w:val="20"/>
      <w:lang w:bidi="ar-SA"/>
    </w:rPr>
  </w:style>
  <w:style w:type="paragraph" w:customStyle="1" w:styleId="NumPara1">
    <w:name w:val="NumPara1"/>
    <w:basedOn w:val="Normal"/>
    <w:rsid w:val="009E3154"/>
    <w:pPr>
      <w:spacing w:before="280" w:line="240" w:lineRule="auto"/>
      <w:ind w:left="720" w:hanging="720"/>
    </w:pPr>
    <w:rPr>
      <w:rFonts w:ascii="Times" w:hAnsi="Times"/>
      <w:kern w:val="0"/>
      <w:szCs w:val="20"/>
      <w:lang w:bidi="ar-SA"/>
    </w:rPr>
  </w:style>
  <w:style w:type="character" w:customStyle="1" w:styleId="NumberedParagraph-BulletelistLeft0Firstline0Char">
    <w:name w:val="Numbered Paragraph - Bullete list + Left:  0&quot; First line:  0&quot; Char"/>
    <w:basedOn w:val="DefaultParagraphFont"/>
    <w:link w:val="NumberedParagraph-BulletelistLeft0Firstline0"/>
    <w:rsid w:val="009E3154"/>
  </w:style>
  <w:style w:type="character" w:customStyle="1" w:styleId="Heading2NoSpacebeforeChar">
    <w:name w:val="Heading 2No Space before Char"/>
    <w:link w:val="Heading2NoSpacebefore"/>
    <w:locked/>
    <w:rsid w:val="009E3154"/>
    <w:rPr>
      <w:b/>
      <w:bCs/>
      <w:sz w:val="24"/>
      <w:lang w:val="en-US" w:eastAsia="en-US" w:bidi="ar-SA"/>
    </w:rPr>
  </w:style>
  <w:style w:type="character" w:customStyle="1" w:styleId="CommentTextChar">
    <w:name w:val="Comment Text Char"/>
    <w:link w:val="CommentText"/>
    <w:locked/>
    <w:rsid w:val="009E3154"/>
    <w:rPr>
      <w:kern w:val="8"/>
      <w:lang w:val="en-US" w:eastAsia="en-US" w:bidi="he-IL"/>
    </w:rPr>
  </w:style>
  <w:style w:type="character" w:customStyle="1" w:styleId="CharChar2">
    <w:name w:val="Char Char2"/>
    <w:rsid w:val="009E3154"/>
    <w:rPr>
      <w:smallCaps/>
      <w:spacing w:val="5"/>
      <w:sz w:val="24"/>
      <w:szCs w:val="24"/>
      <w:lang w:bidi="he-IL"/>
    </w:rPr>
  </w:style>
  <w:style w:type="paragraph" w:customStyle="1" w:styleId="numberedparagraph-bulletelistleft0firstline01">
    <w:name w:val="numberedparagraph-bulletelistleft0firstline0"/>
    <w:basedOn w:val="Normal"/>
    <w:rsid w:val="009E3154"/>
    <w:pPr>
      <w:tabs>
        <w:tab w:val="num" w:pos="720"/>
      </w:tabs>
      <w:spacing w:line="240" w:lineRule="auto"/>
      <w:ind w:left="720" w:hanging="360"/>
      <w:jc w:val="left"/>
    </w:pPr>
    <w:rPr>
      <w:kern w:val="0"/>
      <w:lang w:bidi="ar-SA"/>
    </w:rPr>
  </w:style>
  <w:style w:type="paragraph" w:customStyle="1" w:styleId="Default">
    <w:name w:val="Default"/>
    <w:rsid w:val="009E3154"/>
    <w:pPr>
      <w:autoSpaceDE w:val="0"/>
      <w:autoSpaceDN w:val="0"/>
      <w:adjustRightInd w:val="0"/>
    </w:pPr>
    <w:rPr>
      <w:color w:val="000000"/>
      <w:sz w:val="24"/>
      <w:szCs w:val="24"/>
    </w:rPr>
  </w:style>
  <w:style w:type="paragraph" w:customStyle="1" w:styleId="Numberedparagraph3">
    <w:name w:val="Numbered paragraph"/>
    <w:basedOn w:val="Normal"/>
    <w:rsid w:val="009E3154"/>
    <w:pPr>
      <w:tabs>
        <w:tab w:val="right" w:pos="360"/>
        <w:tab w:val="left" w:pos="720"/>
      </w:tabs>
      <w:spacing w:before="120" w:line="240" w:lineRule="exact"/>
      <w:ind w:left="720" w:hanging="720"/>
    </w:pPr>
    <w:rPr>
      <w:rFonts w:eastAsia="Calibri"/>
      <w:kern w:val="0"/>
      <w:sz w:val="20"/>
      <w:szCs w:val="20"/>
      <w:lang w:bidi="ar-SA"/>
    </w:rPr>
  </w:style>
  <w:style w:type="character" w:customStyle="1" w:styleId="FootnoteTextChar7">
    <w:name w:val="Footnote Text Char7"/>
    <w:aliases w:val="ARM footnote Text Char1,Footnote Text Char1 Char1,Footnote Text Char2 Char1,Footnote Text Char11 Char1,Footnote Text Char3 Char1,Footnote Text Char4 Char1,Footnote Text Char5 Char1,Footnote Text Char6 Char1,Footnote Text Char12 Char1"/>
    <w:locked/>
    <w:rsid w:val="009E3154"/>
    <w:rPr>
      <w:rFonts w:ascii="Times New Roman" w:hAnsi="Times New Roman" w:cs="Times New Roman"/>
      <w:kern w:val="8"/>
      <w:sz w:val="20"/>
      <w:szCs w:val="20"/>
      <w:lang w:bidi="he-IL"/>
    </w:rPr>
  </w:style>
  <w:style w:type="character" w:customStyle="1" w:styleId="FooterChar">
    <w:name w:val="Footer Char"/>
    <w:link w:val="Footer"/>
    <w:uiPriority w:val="99"/>
    <w:rsid w:val="000F0472"/>
    <w:rPr>
      <w:kern w:val="8"/>
      <w:sz w:val="24"/>
      <w:szCs w:val="24"/>
      <w:lang w:bidi="he-IL"/>
    </w:rPr>
  </w:style>
  <w:style w:type="paragraph" w:customStyle="1" w:styleId="numberedparagraph4">
    <w:name w:val="numberedparagraph"/>
    <w:basedOn w:val="Normal"/>
    <w:rsid w:val="00F5379B"/>
    <w:pPr>
      <w:spacing w:line="240" w:lineRule="auto"/>
      <w:jc w:val="left"/>
    </w:pPr>
    <w:rPr>
      <w:rFonts w:eastAsia="Calibri"/>
      <w:kern w:val="0"/>
      <w:lang w:bidi="ar-SA"/>
    </w:rPr>
  </w:style>
  <w:style w:type="paragraph" w:customStyle="1" w:styleId="Ifac">
    <w:name w:val="Ifac"/>
    <w:basedOn w:val="NumberedParagraphISA400"/>
    <w:link w:val="IfacChar"/>
    <w:qFormat/>
    <w:rsid w:val="007F714B"/>
    <w:pPr>
      <w:tabs>
        <w:tab w:val="clear" w:pos="312"/>
        <w:tab w:val="clear" w:pos="480"/>
        <w:tab w:val="left" w:pos="720"/>
      </w:tabs>
      <w:spacing w:before="120"/>
      <w:ind w:left="691" w:hanging="547"/>
    </w:pPr>
    <w:rPr>
      <w:lang w:val="en-US"/>
    </w:rPr>
  </w:style>
  <w:style w:type="paragraph" w:customStyle="1" w:styleId="IFACNumberedPara">
    <w:name w:val="IFAC Numbered Para"/>
    <w:basedOn w:val="Ifac"/>
    <w:link w:val="IFACNumberedParaChar"/>
    <w:qFormat/>
    <w:rsid w:val="007F714B"/>
  </w:style>
  <w:style w:type="character" w:customStyle="1" w:styleId="NumberedParagraphISA400Char1">
    <w:name w:val="Numbered Paragraph ISA 400 Char1"/>
    <w:link w:val="NumberedParagraphISA400"/>
    <w:rsid w:val="007F714B"/>
    <w:rPr>
      <w:rFonts w:eastAsia="MS Mincho"/>
      <w:kern w:val="8"/>
      <w:sz w:val="24"/>
      <w:szCs w:val="24"/>
      <w:lang w:val="en-GB" w:bidi="he-IL"/>
    </w:rPr>
  </w:style>
  <w:style w:type="character" w:customStyle="1" w:styleId="IfacChar">
    <w:name w:val="Ifac Char"/>
    <w:basedOn w:val="NumberedParagraphISA400Char1"/>
    <w:link w:val="Ifac"/>
    <w:rsid w:val="007F714B"/>
    <w:rPr>
      <w:rFonts w:eastAsia="MS Mincho"/>
      <w:kern w:val="8"/>
      <w:sz w:val="24"/>
      <w:szCs w:val="24"/>
      <w:lang w:val="en-GB" w:bidi="he-IL"/>
    </w:rPr>
  </w:style>
  <w:style w:type="paragraph" w:customStyle="1" w:styleId="IFACIndentedAlpha">
    <w:name w:val="IFAC Indented Alpha"/>
    <w:basedOn w:val="NumberedParagraphISA400"/>
    <w:link w:val="IFACIndentedAlphaChar"/>
    <w:qFormat/>
    <w:rsid w:val="00D41709"/>
    <w:pPr>
      <w:tabs>
        <w:tab w:val="clear" w:pos="312"/>
        <w:tab w:val="clear" w:pos="480"/>
        <w:tab w:val="left" w:pos="9450"/>
      </w:tabs>
      <w:spacing w:before="120"/>
      <w:ind w:left="1238" w:hanging="547"/>
    </w:pPr>
    <w:rPr>
      <w:lang w:val="en-US"/>
    </w:rPr>
  </w:style>
  <w:style w:type="character" w:customStyle="1" w:styleId="IFACNumberedParaChar">
    <w:name w:val="IFAC Numbered Para Char"/>
    <w:basedOn w:val="IfacChar"/>
    <w:link w:val="IFACNumberedPara"/>
    <w:rsid w:val="007F714B"/>
    <w:rPr>
      <w:rFonts w:eastAsia="MS Mincho"/>
      <w:kern w:val="8"/>
      <w:sz w:val="24"/>
      <w:szCs w:val="24"/>
      <w:lang w:val="en-GB" w:bidi="he-IL"/>
    </w:rPr>
  </w:style>
  <w:style w:type="paragraph" w:customStyle="1" w:styleId="IFACHeading4">
    <w:name w:val="IFAC Heading 4"/>
    <w:basedOn w:val="Normal"/>
    <w:link w:val="IFACHeading4Char"/>
    <w:qFormat/>
    <w:rsid w:val="00AF7A6F"/>
    <w:pPr>
      <w:autoSpaceDE w:val="0"/>
      <w:autoSpaceDN w:val="0"/>
      <w:adjustRightInd w:val="0"/>
      <w:spacing w:before="240"/>
      <w:jc w:val="left"/>
      <w:outlineLvl w:val="2"/>
    </w:pPr>
    <w:rPr>
      <w:i/>
      <w:kern w:val="0"/>
      <w:lang w:bidi="ar-SA"/>
    </w:rPr>
  </w:style>
  <w:style w:type="character" w:customStyle="1" w:styleId="IFACIndentedAlphaChar">
    <w:name w:val="IFAC Indented Alpha Char"/>
    <w:basedOn w:val="NumberedParagraphISA400Char1"/>
    <w:link w:val="IFACIndentedAlpha"/>
    <w:rsid w:val="00D41709"/>
    <w:rPr>
      <w:rFonts w:eastAsia="MS Mincho"/>
      <w:kern w:val="8"/>
      <w:sz w:val="24"/>
      <w:szCs w:val="24"/>
      <w:lang w:val="en-GB" w:bidi="he-IL"/>
    </w:rPr>
  </w:style>
  <w:style w:type="paragraph" w:customStyle="1" w:styleId="IFACHeading5">
    <w:name w:val="IFAC Heading 5"/>
    <w:basedOn w:val="NumberedParagraph0"/>
    <w:link w:val="IFACHeading5Char"/>
    <w:qFormat/>
    <w:rsid w:val="00583F3B"/>
    <w:pPr>
      <w:spacing w:before="240"/>
      <w:ind w:left="547" w:hanging="547"/>
    </w:pPr>
    <w:rPr>
      <w:kern w:val="0"/>
      <w:lang w:bidi="ar-SA"/>
    </w:rPr>
  </w:style>
  <w:style w:type="character" w:customStyle="1" w:styleId="IFACHeading4Char">
    <w:name w:val="IFAC Heading 4 Char"/>
    <w:link w:val="IFACHeading4"/>
    <w:rsid w:val="00AF7A6F"/>
    <w:rPr>
      <w:i/>
      <w:sz w:val="24"/>
      <w:szCs w:val="24"/>
    </w:rPr>
  </w:style>
  <w:style w:type="character" w:styleId="Emphasis">
    <w:name w:val="Emphasis"/>
    <w:qFormat/>
    <w:rsid w:val="00487882"/>
    <w:rPr>
      <w:i/>
      <w:iCs/>
    </w:rPr>
  </w:style>
  <w:style w:type="character" w:customStyle="1" w:styleId="IFACHeading5Char">
    <w:name w:val="IFAC Heading 5 Char"/>
    <w:basedOn w:val="NumberedParagraphChar1"/>
    <w:link w:val="IFACHeading5"/>
    <w:rsid w:val="00583F3B"/>
    <w:rPr>
      <w:kern w:val="8"/>
      <w:sz w:val="24"/>
      <w:szCs w:val="24"/>
      <w:lang w:bidi="he-IL"/>
    </w:rPr>
  </w:style>
  <w:style w:type="paragraph" w:customStyle="1" w:styleId="IFACHeading3">
    <w:name w:val="IFAC Heading 3"/>
    <w:basedOn w:val="Heading3"/>
    <w:link w:val="IFACHeading3Char"/>
    <w:qFormat/>
    <w:rsid w:val="00AF7A6F"/>
    <w:pPr>
      <w:spacing w:before="120"/>
    </w:pPr>
  </w:style>
  <w:style w:type="paragraph" w:styleId="ListParagraph">
    <w:name w:val="List Paragraph"/>
    <w:basedOn w:val="Normal"/>
    <w:uiPriority w:val="34"/>
    <w:qFormat/>
    <w:rsid w:val="006B73E3"/>
    <w:pPr>
      <w:spacing w:before="120" w:line="240" w:lineRule="exact"/>
      <w:ind w:left="720"/>
    </w:pPr>
    <w:rPr>
      <w:kern w:val="0"/>
      <w:sz w:val="20"/>
      <w:szCs w:val="20"/>
      <w:lang w:bidi="ar-SA"/>
    </w:rPr>
  </w:style>
  <w:style w:type="character" w:customStyle="1" w:styleId="IFACHeading3Char">
    <w:name w:val="IFAC Heading 3 Char"/>
    <w:basedOn w:val="Heading3Char2"/>
    <w:link w:val="IFACHeading3"/>
    <w:rsid w:val="00AF7A6F"/>
    <w:rPr>
      <w:b/>
      <w:bCs/>
      <w:kern w:val="8"/>
      <w:sz w:val="24"/>
      <w:szCs w:val="24"/>
      <w:lang w:bidi="he-IL"/>
    </w:rPr>
  </w:style>
  <w:style w:type="paragraph" w:customStyle="1" w:styleId="IASBNormal">
    <w:name w:val="IASB Normal"/>
    <w:rsid w:val="005F6FAE"/>
    <w:pPr>
      <w:spacing w:before="100" w:after="100"/>
      <w:jc w:val="both"/>
    </w:pPr>
    <w:rPr>
      <w:sz w:val="19"/>
    </w:rPr>
  </w:style>
  <w:style w:type="paragraph" w:customStyle="1" w:styleId="Bullet1Indented">
    <w:name w:val="Bullet 1 Indented"/>
    <w:basedOn w:val="Normal"/>
    <w:autoRedefine/>
    <w:qFormat/>
    <w:rsid w:val="001F5BC6"/>
    <w:pPr>
      <w:numPr>
        <w:numId w:val="64"/>
      </w:numPr>
      <w:tabs>
        <w:tab w:val="left" w:pos="1260"/>
      </w:tabs>
      <w:spacing w:before="120"/>
      <w:ind w:left="1260" w:hanging="540"/>
    </w:pPr>
    <w:rPr>
      <w:rFonts w:ascii="Arial" w:eastAsia="Calibri" w:hAnsi="Arial"/>
      <w:kern w:val="0"/>
      <w:sz w:val="20"/>
      <w:szCs w:val="22"/>
      <w:lang w:bidi="ar-SA"/>
    </w:rPr>
  </w:style>
  <w:style w:type="paragraph" w:customStyle="1" w:styleId="Bullet2indented">
    <w:name w:val="Bullet 2 indented"/>
    <w:basedOn w:val="Normal"/>
    <w:qFormat/>
    <w:rsid w:val="00047DE8"/>
    <w:pPr>
      <w:numPr>
        <w:numId w:val="65"/>
      </w:numPr>
      <w:tabs>
        <w:tab w:val="left" w:pos="1642"/>
      </w:tabs>
      <w:spacing w:before="120"/>
      <w:jc w:val="left"/>
    </w:pPr>
    <w:rPr>
      <w:rFonts w:ascii="Arial" w:eastAsia="Calibri" w:hAnsi="Arial"/>
      <w:kern w:val="0"/>
      <w:sz w:val="20"/>
      <w:szCs w:val="22"/>
      <w:lang w:bidi="ar-SA"/>
    </w:rPr>
  </w:style>
  <w:style w:type="paragraph" w:customStyle="1" w:styleId="IFACBulletList3">
    <w:name w:val="IFAC BulletList 3"/>
    <w:aliases w:val="bl3"/>
    <w:basedOn w:val="Normal"/>
    <w:autoRedefine/>
    <w:qFormat/>
    <w:rsid w:val="00047DE8"/>
    <w:pPr>
      <w:numPr>
        <w:ilvl w:val="2"/>
        <w:numId w:val="66"/>
      </w:numPr>
      <w:tabs>
        <w:tab w:val="left" w:pos="1642"/>
      </w:tabs>
      <w:spacing w:before="120"/>
    </w:pPr>
    <w:rPr>
      <w:rFonts w:ascii="Arial" w:hAnsi="Arial"/>
      <w:sz w:val="20"/>
    </w:rPr>
  </w:style>
  <w:style w:type="paragraph" w:customStyle="1" w:styleId="Bullet3Indented">
    <w:name w:val="Bullet 3 Indented"/>
    <w:basedOn w:val="IFACBulletList3"/>
    <w:qFormat/>
    <w:rsid w:val="00047DE8"/>
    <w:pPr>
      <w:numPr>
        <w:ilvl w:val="0"/>
        <w:numId w:val="0"/>
      </w:numPr>
      <w:ind w:left="2189" w:hanging="547"/>
    </w:pPr>
  </w:style>
  <w:style w:type="paragraph" w:customStyle="1" w:styleId="IFACBulletList1">
    <w:name w:val="IFAC BulletList 1"/>
    <w:aliases w:val="bl1"/>
    <w:basedOn w:val="Normal"/>
    <w:autoRedefine/>
    <w:qFormat/>
    <w:rsid w:val="00047DE8"/>
    <w:pPr>
      <w:numPr>
        <w:numId w:val="66"/>
      </w:numPr>
      <w:tabs>
        <w:tab w:val="left" w:pos="547"/>
      </w:tabs>
      <w:spacing w:before="120"/>
    </w:pPr>
    <w:rPr>
      <w:rFonts w:ascii="Arial" w:hAnsi="Arial"/>
      <w:sz w:val="20"/>
    </w:rPr>
  </w:style>
  <w:style w:type="paragraph" w:customStyle="1" w:styleId="IFACBulletList2">
    <w:name w:val="IFAC BulletList 2"/>
    <w:aliases w:val="bl2"/>
    <w:basedOn w:val="Normal"/>
    <w:autoRedefine/>
    <w:qFormat/>
    <w:rsid w:val="000E1284"/>
    <w:pPr>
      <w:numPr>
        <w:numId w:val="67"/>
      </w:numPr>
      <w:tabs>
        <w:tab w:val="left" w:pos="1094"/>
      </w:tabs>
      <w:spacing w:before="120"/>
      <w:ind w:left="2361" w:hanging="561"/>
    </w:pPr>
    <w:rPr>
      <w:rFonts w:ascii="Arial" w:hAnsi="Arial"/>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semiHidden="1" w:unhideWhenUsed="1" w:qFormat="1"/>
    <w:lsdException w:name="annotation reference" w:uiPriority="99"/>
    <w:lsdException w:name="page number" w:uiPriority="99"/>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F3709"/>
    <w:pPr>
      <w:spacing w:line="280" w:lineRule="exact"/>
      <w:jc w:val="both"/>
    </w:pPr>
    <w:rPr>
      <w:kern w:val="8"/>
      <w:sz w:val="24"/>
      <w:szCs w:val="24"/>
      <w:lang w:bidi="he-IL"/>
    </w:rPr>
  </w:style>
  <w:style w:type="paragraph" w:styleId="Heading1">
    <w:name w:val="heading 1"/>
    <w:aliases w:val="Document Title"/>
    <w:basedOn w:val="Heading2"/>
    <w:next w:val="NumberedParagraph0"/>
    <w:qFormat/>
    <w:rsid w:val="006F3709"/>
    <w:pPr>
      <w:spacing w:before="300" w:line="480" w:lineRule="exact"/>
      <w:outlineLvl w:val="0"/>
    </w:pPr>
    <w:rPr>
      <w:sz w:val="36"/>
      <w:szCs w:val="36"/>
    </w:rPr>
  </w:style>
  <w:style w:type="paragraph" w:styleId="Heading2">
    <w:name w:val="heading 2"/>
    <w:aliases w:val="Heading 2 Char1,Heading 2 Char Char1,Chapter Headings Char Char,Heading 2 Char Char Char Char1,Heading 2 Char Char Char1,Heading 2 Char Char Char Char Char1,Heading 2 Char Char Char Char Char Char,Heading 2 Char1 Char Char,Heading 2 Char1 Char"/>
    <w:basedOn w:val="Heading3"/>
    <w:next w:val="NumberedParagraph0"/>
    <w:link w:val="Heading2Char"/>
    <w:qFormat/>
    <w:rsid w:val="007F714B"/>
    <w:pPr>
      <w:outlineLvl w:val="1"/>
    </w:pPr>
    <w:rPr>
      <w:sz w:val="28"/>
      <w:szCs w:val="28"/>
    </w:rPr>
  </w:style>
  <w:style w:type="paragraph" w:styleId="Heading3">
    <w:name w:val="heading 3"/>
    <w:aliases w:val="Heading 3 Char1,Heading 3 Char Char,Heading 3 Char2 Char,Heading 3 Char1 Char Char,Heading 3 Char Char Char Char,Heading 3 Char Char1 Char,Section Headings"/>
    <w:basedOn w:val="Normal"/>
    <w:next w:val="NumberedParagraph0"/>
    <w:link w:val="Heading3Char2"/>
    <w:qFormat/>
    <w:rsid w:val="007F714B"/>
    <w:pPr>
      <w:keepNext/>
      <w:keepLines/>
      <w:spacing w:before="240"/>
      <w:jc w:val="left"/>
      <w:outlineLvl w:val="2"/>
    </w:pPr>
    <w:rPr>
      <w:b/>
      <w:bCs/>
    </w:rPr>
  </w:style>
  <w:style w:type="paragraph" w:styleId="Heading4">
    <w:name w:val="heading 4"/>
    <w:aliases w:val="Level 2 - a,Level 2 - a1,Level 2 - a2,Level 2 - a11,Level 2 - a3,Level 2 - a4,Level 2 - a5,Level 2 - a6,Level 2 - a12,Level 2 - a21,Level 2 - a31,Level 2 - a41,Level 2 - a51,Level 2 - a7,Level 2 - a13,Level 2 - a22,Level 2 - a32,Level 2 - a42"/>
    <w:basedOn w:val="Heading3"/>
    <w:next w:val="NumberedParagraph0"/>
    <w:link w:val="Heading4Char1"/>
    <w:qFormat/>
    <w:rsid w:val="006F3709"/>
    <w:pPr>
      <w:outlineLvl w:val="3"/>
    </w:pPr>
    <w:rPr>
      <w:b w:val="0"/>
      <w:bCs w:val="0"/>
      <w:smallCaps/>
      <w:spacing w:val="5"/>
      <w:kern w:val="0"/>
    </w:rPr>
  </w:style>
  <w:style w:type="paragraph" w:styleId="Heading5">
    <w:name w:val="heading 5"/>
    <w:aliases w:val="Level 3 - i,Level 3 - i1,Level 3 - i2,Level 3 - i11,Level 3 - i3,Level 3 - i4,Level 3 - i5,Level 3 - i6,Level 3 - i12,Level 3 - i21,Level 3 - i31,Level 3 - i41,Level 3 - i51,Level 3 - i7,Level 3 - i13,Level 3 - i22,Level 3 - i32,Level 3 - i42"/>
    <w:basedOn w:val="Heading4"/>
    <w:next w:val="NumberedParagraph0"/>
    <w:qFormat/>
    <w:rsid w:val="006F3709"/>
    <w:pPr>
      <w:outlineLvl w:val="4"/>
    </w:pPr>
    <w:rPr>
      <w:smallCaps w:val="0"/>
      <w:spacing w:val="0"/>
      <w:kern w:val="8"/>
    </w:rPr>
  </w:style>
  <w:style w:type="paragraph" w:styleId="Heading6">
    <w:name w:val="heading 6"/>
    <w:aliases w:val="Legal Level 1.,Legal Level 1.1,Legal Level 1.2,Legal Level 1.11,Legal Level 1.3,Legal Level 1.4,Legal Level 1.5,Legal Level 1.12,Legal Level 1.21,Legal Level 1.31,Legal Level 1.41,Legal Level 1.6,Legal Level 1.13,Legal Level 1.22"/>
    <w:basedOn w:val="Normal"/>
    <w:next w:val="Normal"/>
    <w:qFormat/>
    <w:rsid w:val="00B52EBD"/>
    <w:pPr>
      <w:keepNext/>
      <w:widowControl w:val="0"/>
      <w:jc w:val="center"/>
      <w:outlineLvl w:val="5"/>
    </w:pPr>
    <w:rPr>
      <w:b/>
      <w:bCs/>
    </w:rPr>
  </w:style>
  <w:style w:type="paragraph" w:styleId="Heading7">
    <w:name w:val="heading 7"/>
    <w:aliases w:val="Legal Level 1.1.,Legal Level 1.1.1,Legal Level 1.1.2,Legal Level 1.1.11,Legal Level 1.1.3,Legal Level 1.1.4,Legal Level 1.1.5,Legal Level 1.1.6,Legal Level 1.1.12,Legal Level 1.1.21,Legal Level 1.1.31,Legal Level 1.1.41,Legal Level 1.1.51"/>
    <w:basedOn w:val="Normal"/>
    <w:next w:val="Normal"/>
    <w:qFormat/>
    <w:rsid w:val="00B52EBD"/>
    <w:pPr>
      <w:keepNext/>
      <w:widowControl w:val="0"/>
      <w:tabs>
        <w:tab w:val="left" w:pos="7839"/>
      </w:tabs>
      <w:ind w:left="720"/>
      <w:outlineLvl w:val="6"/>
    </w:pPr>
    <w:rPr>
      <w:i/>
      <w:iCs/>
    </w:rPr>
  </w:style>
  <w:style w:type="paragraph" w:styleId="Heading8">
    <w:name w:val="heading 8"/>
    <w:aliases w:val="Legal Level 1.1.1.,Legal Level 1.1.1.1,Legal Level 1.1.1.2,Legal Level 1.1.1.11,Legal Level 1.1.1.3,Legal Level 1.1.1.4,Legal Level 1.1.1.5,Legal Level 1.1.1.6,Legal Level 1.1.1.12,Legal Level 1.1.1.21,Legal Level 1.1.1.31,Legal Level 1.1.1.41"/>
    <w:basedOn w:val="Normal"/>
    <w:next w:val="Normal"/>
    <w:qFormat/>
    <w:rsid w:val="00B52EBD"/>
    <w:pPr>
      <w:widowControl w:val="0"/>
      <w:spacing w:before="240" w:after="60"/>
      <w:outlineLvl w:val="7"/>
    </w:pPr>
    <w:rPr>
      <w:i/>
      <w:iCs/>
    </w:rPr>
  </w:style>
  <w:style w:type="paragraph" w:styleId="Heading9">
    <w:name w:val="heading 9"/>
    <w:aliases w:val="Legal Level 1.1.1.1.,Legal Level 1.1.1.1.1,Legal Level 1.1.1.1.2,Legal Level 1.1.1.1.11,Legal Level 1.1.1.1.3,Legal Level 1.1.1.1.4,Legal Level 1.1.1.1.5,Legal Level 1.1.1.1.6,Legal Level 1.1.1.1.12,Legal Level 1.1.1.1.21,Legal Level 1.1.1.1.7"/>
    <w:basedOn w:val="Normal"/>
    <w:next w:val="Normal"/>
    <w:qFormat/>
    <w:rsid w:val="00B52EBD"/>
    <w:pPr>
      <w:keepNext/>
      <w:widowControl w:val="0"/>
      <w:ind w:left="720" w:hanging="720"/>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umberedParagraph0">
    <w:name w:val="Numbered Paragraph"/>
    <w:basedOn w:val="Normal"/>
    <w:link w:val="NumberedParagraphChar1"/>
    <w:rsid w:val="006F3709"/>
    <w:pPr>
      <w:tabs>
        <w:tab w:val="right" w:pos="312"/>
        <w:tab w:val="left" w:pos="480"/>
      </w:tabs>
      <w:ind w:left="480" w:hanging="480"/>
    </w:pPr>
  </w:style>
  <w:style w:type="character" w:customStyle="1" w:styleId="NumberedParagraphChar1">
    <w:name w:val="Numbered Paragraph Char1"/>
    <w:link w:val="NumberedParagraph0"/>
    <w:rsid w:val="00681E3F"/>
    <w:rPr>
      <w:kern w:val="8"/>
      <w:sz w:val="24"/>
      <w:szCs w:val="24"/>
      <w:lang w:bidi="he-IL"/>
    </w:rPr>
  </w:style>
  <w:style w:type="character" w:customStyle="1" w:styleId="Heading3Char2">
    <w:name w:val="Heading 3 Char2"/>
    <w:aliases w:val="Heading 3 Char1 Char,Heading 3 Char Char Char,Heading 3 Char2 Char Char,Heading 3 Char1 Char Char Char,Heading 3 Char Char Char Char Char,Heading 3 Char Char1 Char Char,Section Headings Char1"/>
    <w:link w:val="Heading3"/>
    <w:rsid w:val="007F714B"/>
    <w:rPr>
      <w:b/>
      <w:bCs/>
      <w:kern w:val="8"/>
      <w:sz w:val="24"/>
      <w:szCs w:val="24"/>
      <w:lang w:bidi="he-IL"/>
    </w:rPr>
  </w:style>
  <w:style w:type="character" w:customStyle="1" w:styleId="Heading4Char1">
    <w:name w:val="Heading 4 Char1"/>
    <w:aliases w:val="Level 2 - a Char2,Level 2 - a1 Char2,Level 2 - a2 Char2,Level 2 - a11 Char2,Level 2 - a3 Char2,Level 2 - a4 Char2,Level 2 - a5 Char2,Level 2 - a6 Char2,Level 2 - a12 Char2,Level 2 - a21 Char2,Level 2 - a31 Char2,Level 2 - a41 Char2"/>
    <w:link w:val="Heading4"/>
    <w:rsid w:val="00FF5021"/>
    <w:rPr>
      <w:smallCaps/>
      <w:spacing w:val="5"/>
      <w:sz w:val="24"/>
      <w:szCs w:val="24"/>
      <w:lang w:bidi="he-IL"/>
    </w:rPr>
  </w:style>
  <w:style w:type="paragraph" w:styleId="Header">
    <w:name w:val="header"/>
    <w:aliases w:val="Left Header"/>
    <w:basedOn w:val="Normal"/>
    <w:link w:val="HeaderChar"/>
    <w:uiPriority w:val="99"/>
    <w:rsid w:val="000F0472"/>
    <w:pPr>
      <w:tabs>
        <w:tab w:val="center" w:pos="4680"/>
        <w:tab w:val="right" w:pos="9360"/>
      </w:tabs>
    </w:pPr>
  </w:style>
  <w:style w:type="paragraph" w:styleId="BodyText">
    <w:name w:val="Body Text"/>
    <w:basedOn w:val="Normal"/>
    <w:rsid w:val="006F3709"/>
  </w:style>
  <w:style w:type="character" w:customStyle="1" w:styleId="HeaderChar">
    <w:name w:val="Header Char"/>
    <w:aliases w:val="Left Header Char"/>
    <w:link w:val="Header"/>
    <w:uiPriority w:val="99"/>
    <w:rsid w:val="000F0472"/>
    <w:rPr>
      <w:kern w:val="8"/>
      <w:sz w:val="24"/>
      <w:szCs w:val="24"/>
      <w:lang w:bidi="he-IL"/>
    </w:rPr>
  </w:style>
  <w:style w:type="paragraph" w:customStyle="1" w:styleId="Indent">
    <w:name w:val="Indent"/>
    <w:basedOn w:val="NumberedParagraph0"/>
    <w:link w:val="IndentChar"/>
    <w:rsid w:val="006F3709"/>
    <w:pPr>
      <w:tabs>
        <w:tab w:val="clear" w:pos="312"/>
        <w:tab w:val="clear" w:pos="480"/>
        <w:tab w:val="left" w:pos="960"/>
      </w:tabs>
      <w:spacing w:before="140"/>
      <w:ind w:left="960"/>
    </w:pPr>
  </w:style>
  <w:style w:type="character" w:customStyle="1" w:styleId="IndentChar">
    <w:name w:val="Indent Char"/>
    <w:link w:val="Indent"/>
    <w:rsid w:val="00016B0F"/>
    <w:rPr>
      <w:kern w:val="8"/>
      <w:sz w:val="24"/>
      <w:szCs w:val="24"/>
      <w:lang w:bidi="he-IL"/>
    </w:rPr>
  </w:style>
  <w:style w:type="paragraph" w:customStyle="1" w:styleId="Quotation">
    <w:name w:val="Quotation"/>
    <w:basedOn w:val="NumberedParagraph0"/>
    <w:rsid w:val="006F3709"/>
    <w:pPr>
      <w:tabs>
        <w:tab w:val="clear" w:pos="312"/>
        <w:tab w:val="clear" w:pos="480"/>
      </w:tabs>
      <w:spacing w:before="140" w:after="140" w:line="240" w:lineRule="exact"/>
      <w:ind w:left="960" w:right="480" w:firstLine="0"/>
    </w:pPr>
    <w:rPr>
      <w:sz w:val="20"/>
      <w:szCs w:val="20"/>
    </w:rPr>
  </w:style>
  <w:style w:type="paragraph" w:styleId="FootnoteText">
    <w:name w:val="footnote text"/>
    <w:aliases w:val="Footnote Text Char,ARM footnote Text,Footnote Text Char1,Footnote Text Char2,Footnote Text Char11,Footnote Text Char3,Footnote Text Char4,Footnote Text Char5,Footnote Text Char6,Footnote Text Char12,Footnote Text Char21,Footnote New, Char"/>
    <w:basedOn w:val="Normal"/>
    <w:link w:val="FootnoteTextChar8"/>
    <w:rsid w:val="006F3709"/>
    <w:pPr>
      <w:tabs>
        <w:tab w:val="left" w:pos="480"/>
      </w:tabs>
      <w:spacing w:line="240" w:lineRule="exact"/>
      <w:ind w:left="480" w:hanging="480"/>
    </w:pPr>
    <w:rPr>
      <w:sz w:val="20"/>
      <w:szCs w:val="20"/>
    </w:rPr>
  </w:style>
  <w:style w:type="character" w:styleId="FootnoteReference">
    <w:name w:val="footnote reference"/>
    <w:rsid w:val="006F3709"/>
    <w:rPr>
      <w:vertAlign w:val="superscript"/>
    </w:rPr>
  </w:style>
  <w:style w:type="paragraph" w:customStyle="1" w:styleId="Roman">
    <w:name w:val="Roman"/>
    <w:basedOn w:val="Indent"/>
    <w:rsid w:val="006F3709"/>
    <w:pPr>
      <w:tabs>
        <w:tab w:val="clear" w:pos="960"/>
        <w:tab w:val="right" w:pos="1320"/>
        <w:tab w:val="left" w:pos="1440"/>
      </w:tabs>
      <w:ind w:left="1440"/>
    </w:pPr>
  </w:style>
  <w:style w:type="paragraph" w:styleId="EndnoteText">
    <w:name w:val="endnote text"/>
    <w:basedOn w:val="NumberedParagraph0"/>
    <w:semiHidden/>
    <w:rsid w:val="006F3709"/>
    <w:pPr>
      <w:spacing w:line="240" w:lineRule="exact"/>
    </w:pPr>
    <w:rPr>
      <w:sz w:val="20"/>
      <w:szCs w:val="20"/>
    </w:rPr>
  </w:style>
  <w:style w:type="character" w:styleId="Hyperlink">
    <w:name w:val="Hyperlink"/>
    <w:rsid w:val="006F3709"/>
    <w:rPr>
      <w:color w:val="auto"/>
    </w:rPr>
  </w:style>
  <w:style w:type="character" w:styleId="EndnoteReference">
    <w:name w:val="endnote reference"/>
    <w:semiHidden/>
    <w:rsid w:val="006F3709"/>
    <w:rPr>
      <w:vertAlign w:val="superscript"/>
    </w:rPr>
  </w:style>
  <w:style w:type="paragraph" w:customStyle="1" w:styleId="IndentTable">
    <w:name w:val="Indent (Table)"/>
    <w:basedOn w:val="NormalTable"/>
    <w:rsid w:val="006F3709"/>
    <w:pPr>
      <w:tabs>
        <w:tab w:val="left" w:pos="480"/>
      </w:tabs>
      <w:spacing w:before="120"/>
      <w:ind w:left="480" w:hanging="420"/>
    </w:pPr>
  </w:style>
  <w:style w:type="paragraph" w:customStyle="1" w:styleId="NormalTable">
    <w:name w:val="Normal (Table)"/>
    <w:basedOn w:val="Normal"/>
    <w:rsid w:val="006F3709"/>
    <w:pPr>
      <w:spacing w:line="240" w:lineRule="exact"/>
      <w:ind w:left="60" w:right="60"/>
    </w:pPr>
    <w:rPr>
      <w:sz w:val="20"/>
      <w:szCs w:val="20"/>
    </w:rPr>
  </w:style>
  <w:style w:type="paragraph" w:customStyle="1" w:styleId="HeaderTable">
    <w:name w:val="Header (Table)"/>
    <w:basedOn w:val="NormalTable"/>
    <w:rsid w:val="006F3709"/>
    <w:pPr>
      <w:keepNext/>
      <w:keepLines/>
      <w:spacing w:after="40"/>
      <w:jc w:val="left"/>
    </w:pPr>
    <w:rPr>
      <w:i/>
      <w:iCs/>
    </w:rPr>
  </w:style>
  <w:style w:type="paragraph" w:customStyle="1" w:styleId="Heading3Table">
    <w:name w:val="Heading 3 (Table)"/>
    <w:basedOn w:val="NormalTable"/>
    <w:rsid w:val="006F3709"/>
    <w:pPr>
      <w:keepNext/>
      <w:keepLines/>
      <w:spacing w:before="200" w:after="40"/>
      <w:jc w:val="left"/>
      <w:outlineLvl w:val="2"/>
    </w:pPr>
    <w:rPr>
      <w:b/>
      <w:bCs/>
    </w:rPr>
  </w:style>
  <w:style w:type="paragraph" w:customStyle="1" w:styleId="IndentSecondLevel">
    <w:name w:val="Indent (Second Level)"/>
    <w:basedOn w:val="Indent"/>
    <w:rsid w:val="006F3709"/>
    <w:pPr>
      <w:tabs>
        <w:tab w:val="clear" w:pos="960"/>
        <w:tab w:val="left" w:pos="1440"/>
      </w:tabs>
      <w:ind w:left="1440"/>
    </w:pPr>
  </w:style>
  <w:style w:type="paragraph" w:customStyle="1" w:styleId="After">
    <w:name w:val="After"/>
    <w:basedOn w:val="NumberedParagraph0"/>
    <w:next w:val="NumberedParagraph0"/>
    <w:rsid w:val="006F3709"/>
    <w:pPr>
      <w:tabs>
        <w:tab w:val="clear" w:pos="312"/>
        <w:tab w:val="clear" w:pos="480"/>
      </w:tabs>
      <w:spacing w:before="140"/>
      <w:ind w:firstLine="0"/>
    </w:pPr>
  </w:style>
  <w:style w:type="character" w:styleId="CommentReference">
    <w:name w:val="annotation reference"/>
    <w:uiPriority w:val="99"/>
    <w:semiHidden/>
    <w:rsid w:val="006F3709"/>
    <w:rPr>
      <w:sz w:val="16"/>
      <w:szCs w:val="16"/>
    </w:rPr>
  </w:style>
  <w:style w:type="paragraph" w:styleId="CommentText">
    <w:name w:val="annotation text"/>
    <w:basedOn w:val="Normal"/>
    <w:link w:val="CommentTextChar"/>
    <w:semiHidden/>
    <w:rsid w:val="006F3709"/>
    <w:rPr>
      <w:sz w:val="20"/>
      <w:szCs w:val="20"/>
    </w:rPr>
  </w:style>
  <w:style w:type="paragraph" w:styleId="CommentSubject">
    <w:name w:val="annotation subject"/>
    <w:basedOn w:val="CommentText"/>
    <w:next w:val="CommentText"/>
    <w:semiHidden/>
    <w:rsid w:val="006F3709"/>
    <w:rPr>
      <w:b/>
      <w:bCs/>
    </w:rPr>
  </w:style>
  <w:style w:type="paragraph" w:styleId="BalloonText">
    <w:name w:val="Balloon Text"/>
    <w:basedOn w:val="Normal"/>
    <w:semiHidden/>
    <w:rsid w:val="006F3709"/>
    <w:rPr>
      <w:rFonts w:ascii="Tahoma" w:hAnsi="Tahoma" w:cs="Tahoma"/>
      <w:sz w:val="16"/>
      <w:szCs w:val="16"/>
    </w:rPr>
  </w:style>
  <w:style w:type="paragraph" w:customStyle="1" w:styleId="BulletedListundernumpara">
    <w:name w:val="Bulleted List under num para"/>
    <w:basedOn w:val="Normal"/>
    <w:link w:val="BulletedListundernumparaChar"/>
    <w:rsid w:val="006F3709"/>
    <w:pPr>
      <w:numPr>
        <w:numId w:val="1"/>
      </w:numPr>
      <w:spacing w:before="120" w:line="240" w:lineRule="exact"/>
    </w:pPr>
    <w:rPr>
      <w:kern w:val="12"/>
      <w:sz w:val="20"/>
      <w:szCs w:val="20"/>
    </w:rPr>
  </w:style>
  <w:style w:type="paragraph" w:customStyle="1" w:styleId="Paragraph">
    <w:name w:val="Paragraph"/>
    <w:basedOn w:val="Contents"/>
    <w:rsid w:val="006F3709"/>
    <w:pPr>
      <w:spacing w:before="240"/>
      <w:ind w:right="360"/>
      <w:jc w:val="right"/>
    </w:pPr>
  </w:style>
  <w:style w:type="paragraph" w:customStyle="1" w:styleId="Contents">
    <w:name w:val="Contents"/>
    <w:basedOn w:val="Normal"/>
    <w:rsid w:val="006F3709"/>
    <w:pPr>
      <w:tabs>
        <w:tab w:val="left" w:leader="dot" w:pos="5659"/>
        <w:tab w:val="center" w:pos="6019"/>
      </w:tabs>
      <w:overflowPunct w:val="0"/>
      <w:autoSpaceDE w:val="0"/>
      <w:autoSpaceDN w:val="0"/>
      <w:adjustRightInd w:val="0"/>
      <w:spacing w:after="120" w:line="220" w:lineRule="exact"/>
      <w:ind w:left="360" w:right="1541" w:hanging="360"/>
      <w:jc w:val="left"/>
      <w:textAlignment w:val="baseline"/>
    </w:pPr>
    <w:rPr>
      <w:kern w:val="0"/>
      <w:sz w:val="20"/>
      <w:szCs w:val="20"/>
    </w:rPr>
  </w:style>
  <w:style w:type="paragraph" w:customStyle="1" w:styleId="Contentshead">
    <w:name w:val="Contents head"/>
    <w:basedOn w:val="Normal"/>
    <w:rsid w:val="006F3709"/>
    <w:pPr>
      <w:pBdr>
        <w:bottom w:val="single" w:sz="6" w:space="10" w:color="auto"/>
      </w:pBdr>
      <w:overflowPunct w:val="0"/>
      <w:autoSpaceDE w:val="0"/>
      <w:autoSpaceDN w:val="0"/>
      <w:adjustRightInd w:val="0"/>
      <w:spacing w:after="120" w:line="220" w:lineRule="exact"/>
      <w:ind w:left="567" w:hanging="567"/>
      <w:jc w:val="center"/>
      <w:textAlignment w:val="baseline"/>
    </w:pPr>
    <w:rPr>
      <w:b/>
      <w:bCs/>
      <w:kern w:val="0"/>
      <w:sz w:val="20"/>
      <w:szCs w:val="20"/>
    </w:rPr>
  </w:style>
  <w:style w:type="paragraph" w:customStyle="1" w:styleId="IndentCharCharCharChar">
    <w:name w:val="Indent Char Char Char Char"/>
    <w:basedOn w:val="Normal"/>
    <w:rsid w:val="00ED1A68"/>
    <w:pPr>
      <w:widowControl w:val="0"/>
      <w:tabs>
        <w:tab w:val="left" w:pos="960"/>
      </w:tabs>
      <w:spacing w:before="140"/>
      <w:ind w:left="960" w:hanging="480"/>
    </w:pPr>
    <w:rPr>
      <w:rFonts w:eastAsia="MS Mincho"/>
      <w:lang w:bidi="ar-SA"/>
    </w:rPr>
  </w:style>
  <w:style w:type="paragraph" w:customStyle="1" w:styleId="IndentCharCharCharCharCharCharCharCharCharCharCharCharCharCharCharChar">
    <w:name w:val="Indent Char Char Char Char Char Char Char Char Char Char Char Char Char Char Char Char"/>
    <w:basedOn w:val="Normal"/>
    <w:rsid w:val="006F3709"/>
    <w:pPr>
      <w:widowControl w:val="0"/>
      <w:tabs>
        <w:tab w:val="left" w:pos="960"/>
      </w:tabs>
      <w:spacing w:before="140" w:line="240" w:lineRule="exact"/>
      <w:ind w:left="960" w:hanging="480"/>
    </w:pPr>
    <w:rPr>
      <w:rFonts w:eastAsia="MS Mincho"/>
      <w:kern w:val="28"/>
      <w:sz w:val="20"/>
      <w:szCs w:val="20"/>
    </w:rPr>
  </w:style>
  <w:style w:type="paragraph" w:customStyle="1" w:styleId="NumberedParagraph-BulletelistLeft0Firstline0">
    <w:name w:val="Numbered Paragraph - Bullete list + Left:  0&quot; First line:  0&quot;"/>
    <w:basedOn w:val="Normal"/>
    <w:link w:val="NumberedParagraph-BulletelistLeft0Firstline0Char"/>
    <w:rsid w:val="002B0EB8"/>
    <w:pPr>
      <w:numPr>
        <w:numId w:val="2"/>
      </w:numPr>
      <w:spacing w:before="120" w:line="240" w:lineRule="exact"/>
    </w:pPr>
    <w:rPr>
      <w:kern w:val="0"/>
      <w:sz w:val="20"/>
      <w:szCs w:val="20"/>
      <w:lang w:bidi="ar-SA"/>
    </w:rPr>
  </w:style>
  <w:style w:type="paragraph" w:customStyle="1" w:styleId="Footnote">
    <w:name w:val="Footnote"/>
    <w:basedOn w:val="FootnoteText"/>
    <w:rsid w:val="00C45867"/>
    <w:pPr>
      <w:tabs>
        <w:tab w:val="clear" w:pos="480"/>
        <w:tab w:val="left" w:pos="446"/>
      </w:tabs>
      <w:spacing w:before="60" w:line="200" w:lineRule="exact"/>
      <w:ind w:left="202" w:hanging="202"/>
    </w:pPr>
    <w:rPr>
      <w:snapToGrid w:val="0"/>
      <w:kern w:val="12"/>
      <w:sz w:val="16"/>
      <w:szCs w:val="16"/>
      <w:lang w:bidi="ar-SA"/>
    </w:rPr>
  </w:style>
  <w:style w:type="character" w:customStyle="1" w:styleId="FootnoteReference0">
    <w:name w:val="Footnote Reference +"/>
    <w:rsid w:val="00C45867"/>
    <w:rPr>
      <w:rFonts w:ascii="Times New Roman" w:hAnsi="Times New Roman"/>
      <w:dstrike w:val="0"/>
      <w:position w:val="6"/>
      <w:sz w:val="14"/>
      <w:szCs w:val="14"/>
      <w:vertAlign w:val="baseline"/>
    </w:rPr>
  </w:style>
  <w:style w:type="character" w:customStyle="1" w:styleId="xsltbolditalic1">
    <w:name w:val="xsltbolditalic1"/>
    <w:rsid w:val="00D32FF4"/>
    <w:rPr>
      <w:b/>
      <w:bCs/>
      <w:i/>
      <w:iCs/>
    </w:rPr>
  </w:style>
  <w:style w:type="character" w:customStyle="1" w:styleId="xsltbolditalicunderline1">
    <w:name w:val="xsltbolditalicunderline1"/>
    <w:rsid w:val="00D32FF4"/>
    <w:rPr>
      <w:b/>
      <w:bCs/>
      <w:i/>
      <w:iCs/>
    </w:rPr>
  </w:style>
  <w:style w:type="table" w:styleId="TableGrid">
    <w:name w:val="Table Grid"/>
    <w:basedOn w:val="TableNormal"/>
    <w:uiPriority w:val="59"/>
    <w:rsid w:val="006F3709"/>
    <w:pPr>
      <w:spacing w:line="280" w:lineRule="exac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inition">
    <w:name w:val="definition"/>
    <w:basedOn w:val="Normal"/>
    <w:rsid w:val="00E976C5"/>
    <w:pPr>
      <w:tabs>
        <w:tab w:val="left" w:pos="2520"/>
      </w:tabs>
      <w:ind w:left="2520" w:hanging="2520"/>
    </w:pPr>
  </w:style>
  <w:style w:type="paragraph" w:customStyle="1" w:styleId="NumberedParagraphChar">
    <w:name w:val="Numbered Paragraph Char"/>
    <w:basedOn w:val="Normal"/>
    <w:rsid w:val="00723A81"/>
    <w:pPr>
      <w:tabs>
        <w:tab w:val="right" w:pos="312"/>
        <w:tab w:val="left" w:pos="480"/>
      </w:tabs>
      <w:ind w:left="480" w:hanging="480"/>
    </w:pPr>
    <w:rPr>
      <w:kern w:val="20"/>
      <w:szCs w:val="20"/>
      <w:lang w:bidi="ar-SA"/>
    </w:rPr>
  </w:style>
  <w:style w:type="paragraph" w:styleId="BodyText3">
    <w:name w:val="Body Text 3"/>
    <w:basedOn w:val="Normal"/>
    <w:rsid w:val="006F3709"/>
    <w:pPr>
      <w:tabs>
        <w:tab w:val="right" w:pos="360"/>
        <w:tab w:val="left" w:pos="576"/>
        <w:tab w:val="center" w:pos="4406"/>
        <w:tab w:val="left" w:pos="5610"/>
      </w:tabs>
      <w:spacing w:before="140"/>
      <w:jc w:val="center"/>
    </w:pPr>
    <w:rPr>
      <w:rFonts w:eastAsia="MS Mincho"/>
      <w:b/>
    </w:rPr>
  </w:style>
  <w:style w:type="paragraph" w:customStyle="1" w:styleId="Contents-Intro">
    <w:name w:val="Contents-Intro"/>
    <w:basedOn w:val="Contents"/>
    <w:rsid w:val="006F3709"/>
    <w:pPr>
      <w:tabs>
        <w:tab w:val="left" w:pos="1159"/>
      </w:tabs>
    </w:pPr>
  </w:style>
  <w:style w:type="character" w:customStyle="1" w:styleId="NumboldChar">
    <w:name w:val="Num + bold Char"/>
    <w:rsid w:val="006F3709"/>
    <w:rPr>
      <w:b/>
      <w:kern w:val="8"/>
      <w:sz w:val="24"/>
      <w:szCs w:val="24"/>
      <w:lang w:val="en-US" w:eastAsia="en-US" w:bidi="he-IL"/>
    </w:rPr>
  </w:style>
  <w:style w:type="paragraph" w:customStyle="1" w:styleId="Numbold">
    <w:name w:val="Num + bold"/>
    <w:basedOn w:val="NumberedParagraphISA400"/>
    <w:next w:val="NumberedParagraphISA400"/>
    <w:rsid w:val="006F3709"/>
    <w:rPr>
      <w:b/>
    </w:rPr>
  </w:style>
  <w:style w:type="paragraph" w:customStyle="1" w:styleId="NumberedParagraphISA400">
    <w:name w:val="Numbered Paragraph ISA 400"/>
    <w:basedOn w:val="Normal"/>
    <w:link w:val="NumberedParagraphISA400Char1"/>
    <w:rsid w:val="006F3709"/>
    <w:pPr>
      <w:tabs>
        <w:tab w:val="right" w:pos="312"/>
        <w:tab w:val="left" w:pos="480"/>
      </w:tabs>
      <w:ind w:left="480" w:hanging="480"/>
    </w:pPr>
    <w:rPr>
      <w:rFonts w:eastAsia="MS Mincho"/>
      <w:lang w:val="en-GB"/>
    </w:rPr>
  </w:style>
  <w:style w:type="paragraph" w:styleId="NormalWeb">
    <w:name w:val="Normal (Web)"/>
    <w:basedOn w:val="Normal"/>
    <w:rsid w:val="006F3709"/>
    <w:pPr>
      <w:spacing w:before="100" w:beforeAutospacing="1" w:after="100" w:afterAutospacing="1"/>
    </w:pPr>
  </w:style>
  <w:style w:type="paragraph" w:customStyle="1" w:styleId="indentbold">
    <w:name w:val="indent + bold"/>
    <w:basedOn w:val="Indent"/>
    <w:rsid w:val="006F3709"/>
    <w:pPr>
      <w:ind w:left="950" w:hanging="475"/>
    </w:pPr>
    <w:rPr>
      <w:rFonts w:eastAsia="MS Mincho"/>
      <w:b/>
      <w:bCs/>
      <w:lang w:bidi="ar-SA"/>
    </w:rPr>
  </w:style>
  <w:style w:type="character" w:styleId="FollowedHyperlink">
    <w:name w:val="FollowedHyperlink"/>
    <w:rsid w:val="006F3709"/>
    <w:rPr>
      <w:color w:val="660000"/>
      <w:u w:val="single"/>
    </w:rPr>
  </w:style>
  <w:style w:type="paragraph" w:styleId="BodyTextIndent">
    <w:name w:val="Body Text Indent"/>
    <w:basedOn w:val="Normal"/>
    <w:rsid w:val="006F3709"/>
    <w:pPr>
      <w:ind w:left="360"/>
    </w:pPr>
    <w:rPr>
      <w:b/>
      <w:bCs/>
    </w:rPr>
  </w:style>
  <w:style w:type="paragraph" w:customStyle="1" w:styleId="GovNormal">
    <w:name w:val="Gov Normal"/>
    <w:basedOn w:val="NumberedParagraph0"/>
    <w:rsid w:val="006F3709"/>
    <w:pPr>
      <w:tabs>
        <w:tab w:val="clear" w:pos="480"/>
        <w:tab w:val="left" w:pos="540"/>
      </w:tabs>
      <w:ind w:left="540" w:hanging="540"/>
    </w:pPr>
  </w:style>
  <w:style w:type="paragraph" w:customStyle="1" w:styleId="Gova">
    <w:name w:val="Gov (a)"/>
    <w:basedOn w:val="NumberedParagraph0"/>
    <w:rsid w:val="006F3709"/>
    <w:pPr>
      <w:tabs>
        <w:tab w:val="clear" w:pos="312"/>
        <w:tab w:val="clear" w:pos="480"/>
        <w:tab w:val="left" w:pos="540"/>
      </w:tabs>
      <w:ind w:left="1080" w:hanging="540"/>
    </w:pPr>
  </w:style>
  <w:style w:type="paragraph" w:customStyle="1" w:styleId="Govi">
    <w:name w:val="Gov (i)"/>
    <w:basedOn w:val="Gova"/>
    <w:rsid w:val="006F3709"/>
    <w:pPr>
      <w:tabs>
        <w:tab w:val="clear" w:pos="540"/>
        <w:tab w:val="left" w:pos="1620"/>
      </w:tabs>
      <w:ind w:left="1620"/>
    </w:pPr>
  </w:style>
  <w:style w:type="character" w:styleId="LineNumber">
    <w:name w:val="line number"/>
    <w:basedOn w:val="DefaultParagraphFont"/>
    <w:rsid w:val="006F3709"/>
  </w:style>
  <w:style w:type="character" w:customStyle="1" w:styleId="Heading3Char">
    <w:name w:val="Heading 3 Char"/>
    <w:aliases w:val="Section Headings Char"/>
    <w:rsid w:val="006F3709"/>
    <w:rPr>
      <w:rFonts w:cs="Arial"/>
      <w:b/>
      <w:bCs/>
      <w:kern w:val="12"/>
      <w:szCs w:val="26"/>
      <w:lang w:val="en-US" w:eastAsia="en-US" w:bidi="ar-SA"/>
    </w:rPr>
  </w:style>
  <w:style w:type="paragraph" w:customStyle="1" w:styleId="APBtext">
    <w:name w:val="APB text"/>
    <w:basedOn w:val="NumberedParagraph0"/>
    <w:rsid w:val="006F3709"/>
    <w:pPr>
      <w:shd w:val="clear" w:color="auto" w:fill="D9D9D9"/>
      <w:tabs>
        <w:tab w:val="clear" w:pos="312"/>
        <w:tab w:val="clear" w:pos="480"/>
        <w:tab w:val="right" w:pos="357"/>
      </w:tabs>
      <w:spacing w:before="120" w:line="240" w:lineRule="exact"/>
      <w:ind w:left="720" w:hanging="720"/>
    </w:pPr>
    <w:rPr>
      <w:sz w:val="20"/>
      <w:szCs w:val="20"/>
      <w:lang w:bidi="ar-SA"/>
    </w:rPr>
  </w:style>
  <w:style w:type="paragraph" w:customStyle="1" w:styleId="APBHeading2">
    <w:name w:val="APB Heading 2"/>
    <w:basedOn w:val="Heading2"/>
    <w:rsid w:val="006F3709"/>
    <w:pPr>
      <w:shd w:val="clear" w:color="auto" w:fill="D9D9D9"/>
      <w:spacing w:before="180"/>
    </w:pPr>
    <w:rPr>
      <w:i/>
      <w:sz w:val="24"/>
      <w:lang w:val="en-GB"/>
    </w:rPr>
  </w:style>
  <w:style w:type="paragraph" w:customStyle="1" w:styleId="FootnoteAPB">
    <w:name w:val="Footnote APB"/>
    <w:basedOn w:val="Normal"/>
    <w:rsid w:val="006F3709"/>
    <w:pPr>
      <w:shd w:val="clear" w:color="auto" w:fill="D9D9D9"/>
      <w:tabs>
        <w:tab w:val="left" w:pos="446"/>
      </w:tabs>
      <w:spacing w:before="60" w:line="200" w:lineRule="exact"/>
      <w:ind w:left="204" w:hanging="204"/>
    </w:pPr>
    <w:rPr>
      <w:snapToGrid w:val="0"/>
      <w:kern w:val="12"/>
      <w:sz w:val="16"/>
      <w:szCs w:val="16"/>
      <w:lang w:val="en-GB"/>
    </w:rPr>
  </w:style>
  <w:style w:type="paragraph" w:customStyle="1" w:styleId="APBheading3">
    <w:name w:val="APB heading 3"/>
    <w:basedOn w:val="Heading3"/>
    <w:rsid w:val="006F3709"/>
    <w:pPr>
      <w:shd w:val="clear" w:color="auto" w:fill="D9D9D9"/>
      <w:spacing w:before="180" w:line="240" w:lineRule="exact"/>
    </w:pPr>
    <w:rPr>
      <w:rFonts w:cs="Arial"/>
      <w:kern w:val="12"/>
      <w:sz w:val="20"/>
      <w:szCs w:val="26"/>
      <w:lang w:bidi="ar-SA"/>
    </w:rPr>
  </w:style>
  <w:style w:type="character" w:customStyle="1" w:styleId="abgitalic">
    <w:name w:val="abgitalic"/>
    <w:rsid w:val="006F3709"/>
    <w:rPr>
      <w:i/>
      <w:iCs/>
    </w:rPr>
  </w:style>
  <w:style w:type="character" w:customStyle="1" w:styleId="Boldparagraph">
    <w:name w:val="Bold paragraph"/>
    <w:rsid w:val="006F3709"/>
    <w:rPr>
      <w:b/>
      <w:bCs/>
      <w:color w:val="000000"/>
    </w:rPr>
  </w:style>
  <w:style w:type="character" w:customStyle="1" w:styleId="abgbold">
    <w:name w:val="abgbold"/>
    <w:rsid w:val="006F3709"/>
    <w:rPr>
      <w:b/>
      <w:bCs/>
    </w:rPr>
  </w:style>
  <w:style w:type="paragraph" w:customStyle="1" w:styleId="APBbulletedlist">
    <w:name w:val="APB bulleted list"/>
    <w:basedOn w:val="BulletedListundernumpara"/>
    <w:rsid w:val="006F3709"/>
    <w:pPr>
      <w:numPr>
        <w:numId w:val="0"/>
      </w:numPr>
      <w:shd w:val="clear" w:color="auto" w:fill="E0E0E0"/>
      <w:tabs>
        <w:tab w:val="num" w:pos="1382"/>
      </w:tabs>
      <w:ind w:left="1382" w:hanging="360"/>
    </w:pPr>
  </w:style>
  <w:style w:type="paragraph" w:customStyle="1" w:styleId="Bulletedlistlevel2">
    <w:name w:val="Bulleted list level 2"/>
    <w:basedOn w:val="BulletedList"/>
    <w:rsid w:val="006F3709"/>
    <w:pPr>
      <w:numPr>
        <w:numId w:val="0"/>
      </w:numPr>
      <w:tabs>
        <w:tab w:val="num" w:pos="360"/>
        <w:tab w:val="left" w:pos="907"/>
      </w:tabs>
      <w:ind w:left="907" w:right="360" w:hanging="360"/>
    </w:pPr>
  </w:style>
  <w:style w:type="paragraph" w:customStyle="1" w:styleId="BulletedList">
    <w:name w:val="Bulleted List"/>
    <w:basedOn w:val="Normal"/>
    <w:link w:val="BulletedListChar"/>
    <w:rsid w:val="006F3709"/>
    <w:pPr>
      <w:numPr>
        <w:numId w:val="5"/>
      </w:numPr>
      <w:spacing w:before="120" w:line="240" w:lineRule="exact"/>
    </w:pPr>
    <w:rPr>
      <w:sz w:val="20"/>
      <w:szCs w:val="20"/>
    </w:rPr>
  </w:style>
  <w:style w:type="paragraph" w:customStyle="1" w:styleId="APBtextbullet">
    <w:name w:val="APB text bullet"/>
    <w:basedOn w:val="BulletedListundernumpara"/>
    <w:rsid w:val="006F3709"/>
    <w:pPr>
      <w:numPr>
        <w:numId w:val="0"/>
      </w:numPr>
      <w:shd w:val="clear" w:color="auto" w:fill="D9D9D9"/>
      <w:tabs>
        <w:tab w:val="num" w:pos="360"/>
        <w:tab w:val="num" w:pos="993"/>
      </w:tabs>
      <w:ind w:left="993" w:hanging="284"/>
    </w:pPr>
  </w:style>
  <w:style w:type="paragraph" w:styleId="ListNumber2">
    <w:name w:val="List Number 2"/>
    <w:basedOn w:val="Normal"/>
    <w:rsid w:val="006F3709"/>
    <w:pPr>
      <w:numPr>
        <w:numId w:val="3"/>
      </w:numPr>
      <w:tabs>
        <w:tab w:val="clear" w:pos="643"/>
        <w:tab w:val="num" w:pos="720"/>
        <w:tab w:val="left" w:pos="1440"/>
        <w:tab w:val="left" w:pos="2160"/>
        <w:tab w:val="left" w:pos="2880"/>
        <w:tab w:val="left" w:pos="3600"/>
        <w:tab w:val="left" w:pos="4320"/>
        <w:tab w:val="left" w:pos="5040"/>
        <w:tab w:val="right" w:pos="9029"/>
      </w:tabs>
      <w:ind w:left="720" w:hanging="720"/>
    </w:pPr>
    <w:rPr>
      <w:szCs w:val="20"/>
      <w:lang w:val="en-GB"/>
    </w:rPr>
  </w:style>
  <w:style w:type="paragraph" w:styleId="ListNumber3">
    <w:name w:val="List Number 3"/>
    <w:basedOn w:val="Normal"/>
    <w:rsid w:val="006F3709"/>
    <w:pPr>
      <w:numPr>
        <w:numId w:val="4"/>
      </w:numPr>
      <w:tabs>
        <w:tab w:val="clear" w:pos="926"/>
        <w:tab w:val="left" w:pos="720"/>
        <w:tab w:val="num" w:pos="1080"/>
        <w:tab w:val="left" w:pos="1440"/>
        <w:tab w:val="left" w:pos="2160"/>
        <w:tab w:val="left" w:pos="2880"/>
        <w:tab w:val="left" w:pos="3600"/>
        <w:tab w:val="left" w:pos="4320"/>
        <w:tab w:val="left" w:pos="5040"/>
        <w:tab w:val="right" w:pos="9029"/>
      </w:tabs>
      <w:ind w:left="1080" w:hanging="1080"/>
    </w:pPr>
    <w:rPr>
      <w:szCs w:val="20"/>
      <w:lang w:val="en-GB"/>
    </w:rPr>
  </w:style>
  <w:style w:type="paragraph" w:styleId="ListNumber4">
    <w:name w:val="List Number 4"/>
    <w:basedOn w:val="Normal"/>
    <w:rsid w:val="006F3709"/>
    <w:pPr>
      <w:numPr>
        <w:numId w:val="6"/>
      </w:numPr>
      <w:tabs>
        <w:tab w:val="clear" w:pos="1209"/>
        <w:tab w:val="left" w:pos="720"/>
        <w:tab w:val="num" w:pos="1440"/>
        <w:tab w:val="left" w:pos="2160"/>
        <w:tab w:val="left" w:pos="2880"/>
        <w:tab w:val="left" w:pos="3600"/>
        <w:tab w:val="left" w:pos="4320"/>
        <w:tab w:val="left" w:pos="5040"/>
        <w:tab w:val="right" w:pos="9029"/>
      </w:tabs>
      <w:ind w:left="1440" w:hanging="1440"/>
    </w:pPr>
    <w:rPr>
      <w:szCs w:val="20"/>
      <w:lang w:val="en-GB"/>
    </w:rPr>
  </w:style>
  <w:style w:type="paragraph" w:customStyle="1" w:styleId="Recommendations">
    <w:name w:val="Recommendations"/>
    <w:basedOn w:val="Normal"/>
    <w:rsid w:val="006F3709"/>
    <w:pPr>
      <w:numPr>
        <w:numId w:val="7"/>
      </w:numPr>
    </w:pPr>
  </w:style>
  <w:style w:type="paragraph" w:customStyle="1" w:styleId="numberedparagraph">
    <w:name w:val="numbered paragraph"/>
    <w:basedOn w:val="Normal"/>
    <w:rsid w:val="006F3709"/>
    <w:pPr>
      <w:numPr>
        <w:numId w:val="8"/>
      </w:numPr>
      <w:spacing w:before="120" w:line="240" w:lineRule="exact"/>
    </w:pPr>
    <w:rPr>
      <w:sz w:val="20"/>
      <w:szCs w:val="20"/>
    </w:rPr>
  </w:style>
  <w:style w:type="character" w:styleId="PageNumber">
    <w:name w:val="page number"/>
    <w:basedOn w:val="DefaultParagraphFont"/>
    <w:uiPriority w:val="99"/>
    <w:rsid w:val="006F3709"/>
  </w:style>
  <w:style w:type="paragraph" w:customStyle="1" w:styleId="ChaptHead">
    <w:name w:val="Chapt Head"/>
    <w:basedOn w:val="Normal"/>
    <w:rsid w:val="006F3709"/>
    <w:pPr>
      <w:spacing w:after="480" w:line="480" w:lineRule="atLeast"/>
      <w:jc w:val="center"/>
    </w:pPr>
    <w:rPr>
      <w:rFonts w:ascii="Arial" w:eastAsia="MS Mincho" w:hAnsi="Arial"/>
      <w:b/>
      <w:kern w:val="0"/>
      <w:sz w:val="34"/>
      <w:szCs w:val="20"/>
      <w:lang w:val="en-GB" w:bidi="ar-SA"/>
    </w:rPr>
  </w:style>
  <w:style w:type="paragraph" w:styleId="BodyText2">
    <w:name w:val="Body Text 2"/>
    <w:basedOn w:val="Normal"/>
    <w:rsid w:val="006F3709"/>
    <w:pPr>
      <w:overflowPunct w:val="0"/>
      <w:autoSpaceDE w:val="0"/>
      <w:autoSpaceDN w:val="0"/>
      <w:adjustRightInd w:val="0"/>
      <w:spacing w:line="240" w:lineRule="exact"/>
      <w:jc w:val="center"/>
      <w:textAlignment w:val="baseline"/>
    </w:pPr>
    <w:rPr>
      <w:noProof/>
      <w:sz w:val="20"/>
    </w:rPr>
  </w:style>
  <w:style w:type="paragraph" w:customStyle="1" w:styleId="NumParaLeft">
    <w:name w:val="Num Para Left"/>
    <w:basedOn w:val="Normal"/>
    <w:autoRedefine/>
    <w:rsid w:val="006F3709"/>
    <w:pPr>
      <w:tabs>
        <w:tab w:val="right" w:pos="312"/>
        <w:tab w:val="left" w:pos="480"/>
      </w:tabs>
      <w:spacing w:after="120"/>
      <w:ind w:left="360" w:hanging="360"/>
    </w:pPr>
    <w:rPr>
      <w:rFonts w:eastAsia="MS Mincho"/>
      <w:kern w:val="0"/>
      <w:szCs w:val="20"/>
      <w:lang w:val="en-GB" w:bidi="ar-SA"/>
    </w:rPr>
  </w:style>
  <w:style w:type="paragraph" w:styleId="Footer">
    <w:name w:val="footer"/>
    <w:basedOn w:val="Normal"/>
    <w:link w:val="FooterChar"/>
    <w:uiPriority w:val="99"/>
    <w:rsid w:val="000F0472"/>
    <w:pPr>
      <w:tabs>
        <w:tab w:val="center" w:pos="4680"/>
        <w:tab w:val="right" w:pos="9360"/>
      </w:tabs>
    </w:pPr>
  </w:style>
  <w:style w:type="character" w:customStyle="1" w:styleId="FootnoterefererenceCharCharCharCharCharCharChar">
    <w:name w:val="Footnote refererence Char Char Char Char Char Char Char"/>
    <w:rsid w:val="006F3709"/>
    <w:rPr>
      <w:sz w:val="24"/>
      <w:szCs w:val="24"/>
      <w:vertAlign w:val="superscript"/>
      <w:lang w:val="en-GB" w:eastAsia="en-US" w:bidi="ar-SA"/>
    </w:rPr>
  </w:style>
  <w:style w:type="paragraph" w:customStyle="1" w:styleId="Indent2">
    <w:name w:val="Indent (2)"/>
    <w:basedOn w:val="Indent"/>
    <w:rsid w:val="006F3709"/>
    <w:pPr>
      <w:tabs>
        <w:tab w:val="clear" w:pos="960"/>
        <w:tab w:val="left" w:pos="1440"/>
      </w:tabs>
      <w:ind w:left="1440" w:hanging="475"/>
    </w:pPr>
    <w:rPr>
      <w:rFonts w:ascii="Courier New" w:eastAsia="MS Mincho" w:hAnsi="Courier New"/>
      <w:position w:val="4"/>
      <w:lang w:bidi="ar-SA"/>
    </w:rPr>
  </w:style>
  <w:style w:type="paragraph" w:customStyle="1" w:styleId="IndentOut">
    <w:name w:val="Indent (Out)"/>
    <w:basedOn w:val="Indent"/>
    <w:rsid w:val="006F3709"/>
    <w:pPr>
      <w:tabs>
        <w:tab w:val="clear" w:pos="960"/>
        <w:tab w:val="left" w:pos="480"/>
      </w:tabs>
      <w:ind w:left="480" w:hanging="475"/>
    </w:pPr>
    <w:rPr>
      <w:rFonts w:eastAsia="MS Mincho"/>
      <w:lang w:bidi="ar-SA"/>
    </w:rPr>
  </w:style>
  <w:style w:type="character" w:customStyle="1" w:styleId="indentboldChar">
    <w:name w:val="indent + bold Char"/>
    <w:rsid w:val="006F3709"/>
    <w:rPr>
      <w:b/>
      <w:bCs/>
      <w:kern w:val="8"/>
      <w:sz w:val="24"/>
      <w:szCs w:val="24"/>
      <w:lang w:val="en-US" w:eastAsia="en-US" w:bidi="ar-SA"/>
    </w:rPr>
  </w:style>
  <w:style w:type="paragraph" w:customStyle="1" w:styleId="FootnoteCharChar">
    <w:name w:val="Footnote Char Char"/>
    <w:basedOn w:val="FootnoteText"/>
    <w:autoRedefine/>
    <w:rsid w:val="006F3709"/>
    <w:pPr>
      <w:ind w:left="0" w:firstLine="0"/>
    </w:pPr>
    <w:rPr>
      <w:rFonts w:eastAsia="MS Mincho"/>
      <w:lang w:val="en-GB" w:bidi="ar-SA"/>
    </w:rPr>
  </w:style>
  <w:style w:type="paragraph" w:customStyle="1" w:styleId="NumParaLeftCharCharCharCharCharChar">
    <w:name w:val="Num Para Left Char Char Char Char Char Char"/>
    <w:basedOn w:val="Normal"/>
    <w:link w:val="NumParaLeftCharCharCharCharCharCharChar"/>
    <w:autoRedefine/>
    <w:rsid w:val="00B55C6F"/>
    <w:pPr>
      <w:tabs>
        <w:tab w:val="right" w:pos="312"/>
        <w:tab w:val="left" w:pos="480"/>
      </w:tabs>
    </w:pPr>
    <w:rPr>
      <w:rFonts w:eastAsia="MS Mincho"/>
      <w:kern w:val="0"/>
      <w:lang w:val="en-GB" w:bidi="ar-SA"/>
    </w:rPr>
  </w:style>
  <w:style w:type="character" w:customStyle="1" w:styleId="NumParaLeftCharCharCharCharCharCharChar">
    <w:name w:val="Num Para Left Char Char Char Char Char Char Char"/>
    <w:link w:val="NumParaLeftCharCharCharCharCharChar"/>
    <w:rsid w:val="00B55C6F"/>
    <w:rPr>
      <w:rFonts w:eastAsia="MS Mincho"/>
      <w:sz w:val="24"/>
      <w:szCs w:val="24"/>
      <w:lang w:val="en-GB" w:eastAsia="en-US" w:bidi="ar-SA"/>
    </w:rPr>
  </w:style>
  <w:style w:type="character" w:customStyle="1" w:styleId="Heading4Char">
    <w:name w:val="Heading 4 Char"/>
    <w:aliases w:val="Level 2 - a Char,Level 2 - a1 Char,Level 2 - a2 Char,Level 2 - a11 Char,Level 2 - a3 Char,Level 2 - a4 Char,Level 2 - a5 Char,Level 2 - a6 Char,Level 2 - a12 Char,Level 2 - a21 Char,Level 2 - a31 Char,Level 2 - a41 Char,Level 2 - a51 Char"/>
    <w:rsid w:val="00695929"/>
    <w:rPr>
      <w:rFonts w:cs="Arial"/>
      <w:b/>
      <w:bCs/>
      <w:smallCaps/>
      <w:spacing w:val="5"/>
      <w:kern w:val="12"/>
      <w:szCs w:val="26"/>
      <w:lang w:val="en-US" w:eastAsia="en-US" w:bidi="ar-SA"/>
    </w:rPr>
  </w:style>
  <w:style w:type="paragraph" w:styleId="Title">
    <w:name w:val="Title"/>
    <w:basedOn w:val="Normal"/>
    <w:qFormat/>
    <w:rsid w:val="00E62E15"/>
    <w:pPr>
      <w:spacing w:line="240" w:lineRule="auto"/>
      <w:jc w:val="center"/>
    </w:pPr>
    <w:rPr>
      <w:b/>
      <w:bCs/>
      <w:kern w:val="0"/>
      <w:lang w:val="en-CA" w:bidi="ar-SA"/>
    </w:rPr>
  </w:style>
  <w:style w:type="paragraph" w:customStyle="1" w:styleId="level2">
    <w:name w:val="level 2"/>
    <w:basedOn w:val="Normal"/>
    <w:rsid w:val="00682F89"/>
    <w:pPr>
      <w:tabs>
        <w:tab w:val="right" w:pos="360"/>
        <w:tab w:val="left" w:pos="576"/>
        <w:tab w:val="left" w:pos="1008"/>
      </w:tabs>
      <w:spacing w:after="120" w:line="220" w:lineRule="exact"/>
      <w:ind w:left="1008" w:hanging="432"/>
    </w:pPr>
    <w:rPr>
      <w:kern w:val="0"/>
      <w:sz w:val="20"/>
      <w:szCs w:val="20"/>
      <w:lang w:bidi="ar-SA"/>
    </w:rPr>
  </w:style>
  <w:style w:type="paragraph" w:customStyle="1" w:styleId="Subhead">
    <w:name w:val="Subhead"/>
    <w:basedOn w:val="Normal"/>
    <w:rsid w:val="002D0A6D"/>
    <w:pPr>
      <w:tabs>
        <w:tab w:val="center" w:pos="4320"/>
        <w:tab w:val="right" w:pos="8640"/>
      </w:tabs>
      <w:spacing w:before="200" w:after="120" w:line="220" w:lineRule="exact"/>
    </w:pPr>
    <w:rPr>
      <w:b/>
      <w:kern w:val="0"/>
      <w:sz w:val="20"/>
      <w:szCs w:val="20"/>
      <w:lang w:bidi="ar-SA"/>
    </w:rPr>
  </w:style>
  <w:style w:type="paragraph" w:customStyle="1" w:styleId="bullet2">
    <w:name w:val="bullet 2"/>
    <w:basedOn w:val="level2"/>
    <w:rsid w:val="00B52EBD"/>
    <w:pPr>
      <w:tabs>
        <w:tab w:val="clear" w:pos="1008"/>
        <w:tab w:val="left" w:pos="792"/>
      </w:tabs>
      <w:ind w:left="792" w:hanging="216"/>
    </w:pPr>
  </w:style>
  <w:style w:type="paragraph" w:customStyle="1" w:styleId="level1">
    <w:name w:val="level 1"/>
    <w:basedOn w:val="Normal"/>
    <w:rsid w:val="00B52EBD"/>
    <w:pPr>
      <w:tabs>
        <w:tab w:val="right" w:pos="360"/>
        <w:tab w:val="left" w:pos="576"/>
      </w:tabs>
      <w:spacing w:after="120" w:line="220" w:lineRule="exact"/>
      <w:ind w:left="576" w:hanging="576"/>
    </w:pPr>
    <w:rPr>
      <w:kern w:val="0"/>
      <w:sz w:val="20"/>
      <w:szCs w:val="20"/>
      <w:lang w:bidi="ar-SA"/>
    </w:rPr>
  </w:style>
  <w:style w:type="paragraph" w:customStyle="1" w:styleId="Italhead">
    <w:name w:val="Ital head"/>
    <w:basedOn w:val="Normal"/>
    <w:rsid w:val="00B52EBD"/>
    <w:pPr>
      <w:keepNext/>
      <w:spacing w:before="120" w:after="120" w:line="-220" w:lineRule="auto"/>
    </w:pPr>
    <w:rPr>
      <w:i/>
      <w:kern w:val="0"/>
      <w:sz w:val="22"/>
      <w:szCs w:val="20"/>
      <w:lang w:bidi="ar-SA"/>
    </w:rPr>
  </w:style>
  <w:style w:type="paragraph" w:customStyle="1" w:styleId="NumberedParagraph-6x9">
    <w:name w:val="Numbered Paragraph - 6x9"/>
    <w:basedOn w:val="Normal"/>
    <w:rsid w:val="00B52EBD"/>
    <w:pPr>
      <w:numPr>
        <w:numId w:val="9"/>
      </w:numPr>
      <w:tabs>
        <w:tab w:val="left" w:pos="720"/>
      </w:tabs>
      <w:overflowPunct w:val="0"/>
      <w:autoSpaceDE w:val="0"/>
      <w:autoSpaceDN w:val="0"/>
      <w:adjustRightInd w:val="0"/>
      <w:spacing w:after="240" w:line="240" w:lineRule="exact"/>
      <w:textAlignment w:val="baseline"/>
    </w:pPr>
    <w:rPr>
      <w:sz w:val="20"/>
      <w:szCs w:val="20"/>
      <w:lang w:bidi="ar-SA"/>
    </w:rPr>
  </w:style>
  <w:style w:type="paragraph" w:customStyle="1" w:styleId="NumberedParagraphISA400Char">
    <w:name w:val="Numbered Paragraph ISA 400 Char"/>
    <w:basedOn w:val="Normal"/>
    <w:rsid w:val="00B52EBD"/>
    <w:pPr>
      <w:tabs>
        <w:tab w:val="right" w:pos="312"/>
        <w:tab w:val="left" w:pos="480"/>
      </w:tabs>
      <w:ind w:left="480" w:hanging="480"/>
    </w:pPr>
    <w:rPr>
      <w:lang w:val="en-GB"/>
    </w:rPr>
  </w:style>
  <w:style w:type="character" w:customStyle="1" w:styleId="NumberedParagraphISA400CharChar">
    <w:name w:val="Numbered Paragraph ISA 400 Char Char"/>
    <w:rsid w:val="00B52EBD"/>
    <w:rPr>
      <w:kern w:val="8"/>
      <w:sz w:val="24"/>
      <w:szCs w:val="24"/>
      <w:lang w:val="en-GB" w:eastAsia="en-US" w:bidi="he-IL"/>
    </w:rPr>
  </w:style>
  <w:style w:type="character" w:customStyle="1" w:styleId="NumboldCharChar">
    <w:name w:val="Num + bold Char Char"/>
    <w:rsid w:val="00B52EBD"/>
    <w:rPr>
      <w:b/>
      <w:kern w:val="8"/>
      <w:sz w:val="24"/>
      <w:szCs w:val="24"/>
      <w:lang w:val="en-GB" w:eastAsia="en-US" w:bidi="he-IL"/>
    </w:rPr>
  </w:style>
  <w:style w:type="character" w:customStyle="1" w:styleId="NumboldChar1">
    <w:name w:val="Num + bold Char1"/>
    <w:rsid w:val="00B52EBD"/>
    <w:rPr>
      <w:b/>
      <w:kern w:val="8"/>
      <w:sz w:val="24"/>
      <w:szCs w:val="24"/>
      <w:lang w:val="en-GB" w:eastAsia="en-US" w:bidi="he-IL"/>
    </w:rPr>
  </w:style>
  <w:style w:type="paragraph" w:customStyle="1" w:styleId="numberedparagraphwithsection">
    <w:name w:val="numberedparagraphwithsection"/>
    <w:basedOn w:val="Normal"/>
    <w:rsid w:val="00B52EBD"/>
    <w:pPr>
      <w:spacing w:before="100" w:beforeAutospacing="1" w:after="100" w:afterAutospacing="1" w:line="240" w:lineRule="auto"/>
      <w:jc w:val="left"/>
    </w:pPr>
    <w:rPr>
      <w:kern w:val="0"/>
      <w:lang w:bidi="ar-SA"/>
    </w:rPr>
  </w:style>
  <w:style w:type="character" w:customStyle="1" w:styleId="EmailStyle110">
    <w:name w:val="EmailStyle110"/>
    <w:rsid w:val="00B52EBD"/>
    <w:rPr>
      <w:rFonts w:ascii="Arial" w:hAnsi="Arial" w:cs="Arial"/>
      <w:color w:val="000080"/>
      <w:sz w:val="20"/>
    </w:rPr>
  </w:style>
  <w:style w:type="character" w:customStyle="1" w:styleId="EmailStyle111">
    <w:name w:val="EmailStyle111"/>
    <w:rsid w:val="00B52EBD"/>
    <w:rPr>
      <w:rFonts w:ascii="Arial" w:hAnsi="Arial" w:cs="Arial"/>
      <w:color w:val="000000"/>
      <w:sz w:val="20"/>
    </w:rPr>
  </w:style>
  <w:style w:type="character" w:styleId="Strong">
    <w:name w:val="Strong"/>
    <w:qFormat/>
    <w:rsid w:val="00B52EBD"/>
    <w:rPr>
      <w:b/>
      <w:bCs/>
    </w:rPr>
  </w:style>
  <w:style w:type="paragraph" w:styleId="BodyTextIndent2">
    <w:name w:val="Body Text Indent 2"/>
    <w:basedOn w:val="Normal"/>
    <w:rsid w:val="00B52EBD"/>
    <w:pPr>
      <w:widowControl w:val="0"/>
      <w:ind w:left="693" w:hanging="693"/>
      <w:jc w:val="left"/>
    </w:pPr>
  </w:style>
  <w:style w:type="paragraph" w:styleId="BodyTextIndent3">
    <w:name w:val="Body Text Indent 3"/>
    <w:basedOn w:val="Normal"/>
    <w:rsid w:val="00B52EBD"/>
    <w:pPr>
      <w:widowControl w:val="0"/>
      <w:ind w:left="720"/>
    </w:pPr>
  </w:style>
  <w:style w:type="paragraph" w:customStyle="1" w:styleId="TOCBody">
    <w:name w:val="TOC Body"/>
    <w:basedOn w:val="Normal"/>
    <w:rsid w:val="00B52EBD"/>
    <w:pPr>
      <w:tabs>
        <w:tab w:val="left" w:pos="360"/>
        <w:tab w:val="left" w:pos="907"/>
        <w:tab w:val="right" w:leader="dot" w:pos="6120"/>
        <w:tab w:val="right" w:pos="6840"/>
      </w:tabs>
      <w:spacing w:before="120"/>
      <w:ind w:left="360" w:hanging="360"/>
      <w:jc w:val="left"/>
    </w:pPr>
    <w:rPr>
      <w:kern w:val="0"/>
      <w:szCs w:val="20"/>
      <w:lang w:bidi="ar-SA"/>
    </w:rPr>
  </w:style>
  <w:style w:type="character" w:customStyle="1" w:styleId="EmailStyle116">
    <w:name w:val="EmailStyle116"/>
    <w:rsid w:val="00B52EBD"/>
    <w:rPr>
      <w:rFonts w:ascii="Arial" w:hAnsi="Arial" w:cs="Arial" w:hint="default"/>
      <w:color w:val="000000"/>
    </w:rPr>
  </w:style>
  <w:style w:type="paragraph" w:customStyle="1" w:styleId="Name">
    <w:name w:val="Name"/>
    <w:basedOn w:val="Normal"/>
    <w:rsid w:val="00B52EBD"/>
    <w:pPr>
      <w:spacing w:line="300" w:lineRule="exact"/>
      <w:jc w:val="left"/>
    </w:pPr>
    <w:rPr>
      <w:rFonts w:ascii="Myriad Pro Light" w:hAnsi="Myriad Pro Light"/>
      <w:b/>
      <w:kern w:val="0"/>
      <w:lang w:bidi="ar-SA"/>
    </w:rPr>
  </w:style>
  <w:style w:type="paragraph" w:customStyle="1" w:styleId="Address">
    <w:name w:val="Address"/>
    <w:basedOn w:val="Name"/>
    <w:rsid w:val="00B52EBD"/>
    <w:pPr>
      <w:spacing w:line="280" w:lineRule="exact"/>
    </w:pPr>
    <w:rPr>
      <w:b w:val="0"/>
      <w:sz w:val="18"/>
    </w:rPr>
  </w:style>
  <w:style w:type="paragraph" w:styleId="ListBullet2">
    <w:name w:val="List Bullet 2"/>
    <w:basedOn w:val="Normal"/>
    <w:autoRedefine/>
    <w:rsid w:val="00D95259"/>
    <w:pPr>
      <w:numPr>
        <w:numId w:val="63"/>
      </w:numPr>
      <w:spacing w:before="120" w:after="120"/>
    </w:pPr>
  </w:style>
  <w:style w:type="paragraph" w:customStyle="1" w:styleId="BulletedListL4">
    <w:name w:val="Bulleted List L4"/>
    <w:basedOn w:val="Normal"/>
    <w:rsid w:val="002D0A6D"/>
    <w:pPr>
      <w:numPr>
        <w:ilvl w:val="2"/>
        <w:numId w:val="10"/>
      </w:numPr>
    </w:pPr>
  </w:style>
  <w:style w:type="paragraph" w:customStyle="1" w:styleId="Sub-Headline">
    <w:name w:val="Sub-Headline"/>
    <w:rsid w:val="002D0A6D"/>
    <w:pPr>
      <w:widowControl w:val="0"/>
      <w:pBdr>
        <w:bottom w:val="single" w:sz="4" w:space="6" w:color="auto"/>
        <w:between w:val="single" w:sz="4" w:space="6" w:color="auto"/>
      </w:pBdr>
      <w:overflowPunct w:val="0"/>
      <w:autoSpaceDE w:val="0"/>
      <w:autoSpaceDN w:val="0"/>
      <w:adjustRightInd w:val="0"/>
      <w:spacing w:after="240" w:line="420" w:lineRule="exact"/>
    </w:pPr>
    <w:rPr>
      <w:rFonts w:ascii="Caslon 540 LT Std" w:hAnsi="Caslon 540 LT Std" w:cs="Caslon 540 LT Std"/>
      <w:i/>
      <w:iCs/>
      <w:color w:val="000000"/>
      <w:kern w:val="28"/>
      <w:sz w:val="28"/>
      <w:szCs w:val="28"/>
    </w:rPr>
  </w:style>
  <w:style w:type="paragraph" w:customStyle="1" w:styleId="Headline">
    <w:name w:val="Headline"/>
    <w:rsid w:val="002D0A6D"/>
    <w:pPr>
      <w:widowControl w:val="0"/>
      <w:overflowPunct w:val="0"/>
      <w:autoSpaceDE w:val="0"/>
      <w:autoSpaceDN w:val="0"/>
      <w:adjustRightInd w:val="0"/>
      <w:spacing w:line="580" w:lineRule="exact"/>
    </w:pPr>
    <w:rPr>
      <w:rFonts w:ascii="Caslon 540 LT Std" w:hAnsi="Caslon 540 LT Std" w:cs="Caslon 540 LT Std"/>
      <w:color w:val="000000"/>
      <w:kern w:val="28"/>
      <w:sz w:val="46"/>
      <w:szCs w:val="46"/>
    </w:rPr>
  </w:style>
  <w:style w:type="paragraph" w:customStyle="1" w:styleId="PublicationName">
    <w:name w:val="Publication Name"/>
    <w:rsid w:val="002D0A6D"/>
    <w:pPr>
      <w:widowControl w:val="0"/>
      <w:overflowPunct w:val="0"/>
      <w:autoSpaceDE w:val="0"/>
      <w:autoSpaceDN w:val="0"/>
      <w:adjustRightInd w:val="0"/>
      <w:jc w:val="right"/>
    </w:pPr>
    <w:rPr>
      <w:rFonts w:ascii="Myriad Pro Light" w:hAnsi="Myriad Pro Light" w:cs="Myriad Pro Light"/>
      <w:b/>
      <w:bCs/>
      <w:color w:val="000000"/>
      <w:kern w:val="28"/>
      <w:sz w:val="32"/>
      <w:szCs w:val="32"/>
    </w:rPr>
  </w:style>
  <w:style w:type="paragraph" w:customStyle="1" w:styleId="PublicationDate">
    <w:name w:val="Publication Date"/>
    <w:rsid w:val="002D0A6D"/>
    <w:pPr>
      <w:widowControl w:val="0"/>
      <w:overflowPunct w:val="0"/>
      <w:autoSpaceDE w:val="0"/>
      <w:autoSpaceDN w:val="0"/>
      <w:adjustRightInd w:val="0"/>
      <w:spacing w:line="380" w:lineRule="exact"/>
      <w:jc w:val="right"/>
    </w:pPr>
    <w:rPr>
      <w:rFonts w:ascii="Caslon 540 LT Std" w:hAnsi="Caslon 540 LT Std" w:cs="Caslon 540 LT Std"/>
      <w:color w:val="000000"/>
      <w:kern w:val="28"/>
      <w:sz w:val="28"/>
      <w:szCs w:val="28"/>
    </w:rPr>
  </w:style>
  <w:style w:type="character" w:customStyle="1" w:styleId="Heading2Char">
    <w:name w:val="Heading 2 Char"/>
    <w:aliases w:val="Heading 2 Char1 Char1,Heading 2 Char Char1 Char,Chapter Headings Char Char Char,Heading 2 Char Char Char Char1 Char,Heading 2 Char Char Char1 Char,Heading 2 Char Char Char Char Char1 Char,Heading 2 Char Char Char Char Char Char Char"/>
    <w:link w:val="Heading2"/>
    <w:rsid w:val="007F714B"/>
    <w:rPr>
      <w:b/>
      <w:bCs/>
      <w:kern w:val="8"/>
      <w:sz w:val="28"/>
      <w:szCs w:val="28"/>
      <w:lang w:bidi="he-IL"/>
    </w:rPr>
  </w:style>
  <w:style w:type="character" w:customStyle="1" w:styleId="FootnoteTextChar8">
    <w:name w:val="Footnote Text Char8"/>
    <w:aliases w:val="Footnote Text Char Char,ARM footnote Text Char,Footnote Text Char1 Char,Footnote Text Char2 Char,Footnote Text Char11 Char,Footnote Text Char3 Char,Footnote Text Char4 Char,Footnote Text Char5 Char,Footnote Text Char6 Char, Char Char"/>
    <w:link w:val="FootnoteText"/>
    <w:semiHidden/>
    <w:rsid w:val="001E2817"/>
    <w:rPr>
      <w:kern w:val="8"/>
      <w:lang w:bidi="he-IL"/>
    </w:rPr>
  </w:style>
  <w:style w:type="paragraph" w:customStyle="1" w:styleId="NumberedParagraphCharChar">
    <w:name w:val="Numbered Paragraph Char Char"/>
    <w:basedOn w:val="Normal"/>
    <w:link w:val="NumberedParagraphCharCharChar"/>
    <w:rsid w:val="009F642F"/>
    <w:pPr>
      <w:widowControl w:val="0"/>
      <w:tabs>
        <w:tab w:val="right" w:pos="312"/>
        <w:tab w:val="left" w:pos="480"/>
      </w:tabs>
      <w:overflowPunct w:val="0"/>
      <w:autoSpaceDE w:val="0"/>
      <w:autoSpaceDN w:val="0"/>
      <w:adjustRightInd w:val="0"/>
      <w:spacing w:before="120"/>
      <w:ind w:left="480" w:hanging="480"/>
      <w:textAlignment w:val="baseline"/>
    </w:pPr>
  </w:style>
  <w:style w:type="character" w:customStyle="1" w:styleId="NumberedParagraphCharCharChar">
    <w:name w:val="Numbered Paragraph Char Char Char"/>
    <w:link w:val="NumberedParagraphCharChar"/>
    <w:rsid w:val="009F642F"/>
    <w:rPr>
      <w:kern w:val="8"/>
      <w:sz w:val="24"/>
      <w:szCs w:val="24"/>
      <w:lang w:val="en-US" w:eastAsia="en-US" w:bidi="he-IL"/>
    </w:rPr>
  </w:style>
  <w:style w:type="paragraph" w:customStyle="1" w:styleId="Heading2NoSpacebefore">
    <w:name w:val="Heading 2No Space before"/>
    <w:basedOn w:val="Heading2"/>
    <w:link w:val="Heading2NoSpacebeforeChar"/>
    <w:rsid w:val="009F642F"/>
    <w:pPr>
      <w:spacing w:before="0" w:line="240" w:lineRule="atLeast"/>
    </w:pPr>
    <w:rPr>
      <w:kern w:val="0"/>
      <w:sz w:val="24"/>
      <w:szCs w:val="20"/>
      <w:lang w:bidi="ar-SA"/>
    </w:rPr>
  </w:style>
  <w:style w:type="paragraph" w:customStyle="1" w:styleId="Stylebandiand12BoldItalic">
    <w:name w:val="Style b and i and 12 + Bold Italic"/>
    <w:basedOn w:val="Normal"/>
    <w:rsid w:val="003C327A"/>
    <w:pPr>
      <w:numPr>
        <w:numId w:val="11"/>
      </w:numPr>
      <w:spacing w:before="120" w:after="240" w:line="240" w:lineRule="exact"/>
    </w:pPr>
    <w:rPr>
      <w:rFonts w:eastAsia="Batang"/>
      <w:b/>
      <w:bCs/>
      <w:i/>
      <w:iCs/>
      <w:sz w:val="20"/>
      <w:szCs w:val="20"/>
      <w:lang w:bidi="ar-SA"/>
    </w:rPr>
  </w:style>
  <w:style w:type="paragraph" w:styleId="Revision">
    <w:name w:val="Revision"/>
    <w:hidden/>
    <w:semiHidden/>
    <w:rsid w:val="009E3154"/>
    <w:rPr>
      <w:kern w:val="8"/>
      <w:sz w:val="24"/>
      <w:szCs w:val="24"/>
      <w:lang w:bidi="he-IL"/>
    </w:rPr>
  </w:style>
  <w:style w:type="character" w:customStyle="1" w:styleId="Level2-aChar1">
    <w:name w:val="Level 2 - a Char1"/>
    <w:aliases w:val="Level 2 - a1 Char1,Level 2 - a2 Char1,Level 2 - a11 Char1,Level 2 - a3 Char1,Level 2 - a4 Char1,Level 2 - a5 Char1,Level 2 - a6 Char1,Level 2 - a12 Char1,Level 2 - a21 Char1,Level 2 - a31 Char1,Level 2 - a41 Char1,Level 2 - a51 Char1"/>
    <w:rsid w:val="009E3154"/>
    <w:rPr>
      <w:smallCaps/>
      <w:spacing w:val="5"/>
      <w:sz w:val="24"/>
      <w:szCs w:val="24"/>
      <w:lang w:val="en-US" w:eastAsia="en-US" w:bidi="he-IL"/>
    </w:rPr>
  </w:style>
  <w:style w:type="paragraph" w:customStyle="1" w:styleId="Bullet">
    <w:name w:val="Bullet"/>
    <w:basedOn w:val="Normal"/>
    <w:rsid w:val="009E3154"/>
    <w:pPr>
      <w:tabs>
        <w:tab w:val="left" w:leader="dot" w:pos="6120"/>
        <w:tab w:val="right" w:pos="6560"/>
      </w:tabs>
      <w:spacing w:before="120" w:after="120" w:line="220" w:lineRule="exact"/>
      <w:ind w:left="216" w:hanging="216"/>
    </w:pPr>
    <w:rPr>
      <w:rFonts w:ascii="Times" w:hAnsi="Times"/>
      <w:b/>
      <w:kern w:val="0"/>
      <w:sz w:val="20"/>
      <w:szCs w:val="20"/>
      <w:lang w:bidi="ar-SA"/>
    </w:rPr>
  </w:style>
  <w:style w:type="paragraph" w:customStyle="1" w:styleId="LittleHead">
    <w:name w:val="Little Head"/>
    <w:basedOn w:val="Normal"/>
    <w:rsid w:val="009E3154"/>
    <w:pPr>
      <w:tabs>
        <w:tab w:val="left" w:leader="dot" w:pos="6120"/>
        <w:tab w:val="right" w:pos="6560"/>
      </w:tabs>
      <w:spacing w:before="120" w:line="240" w:lineRule="exact"/>
    </w:pPr>
    <w:rPr>
      <w:b/>
      <w:kern w:val="0"/>
      <w:sz w:val="20"/>
      <w:szCs w:val="20"/>
      <w:lang w:bidi="ar-SA"/>
    </w:rPr>
  </w:style>
  <w:style w:type="paragraph" w:customStyle="1" w:styleId="Bull">
    <w:name w:val="Bull"/>
    <w:basedOn w:val="Normal"/>
    <w:rsid w:val="009E3154"/>
    <w:pPr>
      <w:numPr>
        <w:numId w:val="12"/>
      </w:numPr>
      <w:spacing w:before="120" w:after="80" w:line="240" w:lineRule="exact"/>
    </w:pPr>
    <w:rPr>
      <w:kern w:val="0"/>
      <w:sz w:val="20"/>
      <w:szCs w:val="20"/>
      <w:lang w:bidi="ar-SA"/>
    </w:rPr>
  </w:style>
  <w:style w:type="paragraph" w:customStyle="1" w:styleId="bullet0">
    <w:name w:val="bullet"/>
    <w:basedOn w:val="Normal"/>
    <w:rsid w:val="009E3154"/>
    <w:pPr>
      <w:tabs>
        <w:tab w:val="left" w:pos="540"/>
      </w:tabs>
      <w:spacing w:before="120" w:line="240" w:lineRule="exact"/>
      <w:ind w:left="216" w:hanging="216"/>
    </w:pPr>
    <w:rPr>
      <w:kern w:val="0"/>
      <w:sz w:val="20"/>
      <w:szCs w:val="20"/>
      <w:lang w:bidi="ar-SA"/>
    </w:rPr>
  </w:style>
  <w:style w:type="paragraph" w:customStyle="1" w:styleId="Caphead">
    <w:name w:val="Cap head"/>
    <w:basedOn w:val="Subhead"/>
    <w:rsid w:val="009E3154"/>
    <w:pPr>
      <w:tabs>
        <w:tab w:val="clear" w:pos="4320"/>
        <w:tab w:val="clear" w:pos="8640"/>
      </w:tabs>
      <w:spacing w:before="240" w:after="80" w:line="260" w:lineRule="exact"/>
      <w:jc w:val="center"/>
    </w:pPr>
    <w:rPr>
      <w:caps/>
      <w:kern w:val="12"/>
      <w:sz w:val="16"/>
      <w:szCs w:val="16"/>
    </w:rPr>
  </w:style>
  <w:style w:type="paragraph" w:customStyle="1" w:styleId="Attachment">
    <w:name w:val="Attachment"/>
    <w:basedOn w:val="Normal"/>
    <w:rsid w:val="009E3154"/>
    <w:pPr>
      <w:tabs>
        <w:tab w:val="center" w:pos="5040"/>
      </w:tabs>
      <w:spacing w:after="240" w:line="240" w:lineRule="auto"/>
      <w:jc w:val="right"/>
    </w:pPr>
    <w:rPr>
      <w:b/>
      <w:kern w:val="0"/>
      <w:szCs w:val="20"/>
      <w:lang w:bidi="ar-SA"/>
    </w:rPr>
  </w:style>
  <w:style w:type="paragraph" w:customStyle="1" w:styleId="Subject">
    <w:name w:val="Subject"/>
    <w:basedOn w:val="Normal"/>
    <w:rsid w:val="009E3154"/>
    <w:pPr>
      <w:tabs>
        <w:tab w:val="center" w:pos="5040"/>
      </w:tabs>
      <w:spacing w:before="120" w:after="240" w:line="240" w:lineRule="auto"/>
      <w:jc w:val="right"/>
    </w:pPr>
    <w:rPr>
      <w:rFonts w:ascii="Arial" w:hAnsi="Arial"/>
      <w:kern w:val="0"/>
      <w:szCs w:val="20"/>
      <w:lang w:bidi="ar-SA"/>
    </w:rPr>
  </w:style>
  <w:style w:type="paragraph" w:customStyle="1" w:styleId="hyphen">
    <w:name w:val="hyphen"/>
    <w:basedOn w:val="Normal"/>
    <w:rsid w:val="009E3154"/>
    <w:pPr>
      <w:spacing w:before="120" w:line="240" w:lineRule="exact"/>
      <w:ind w:left="432" w:hanging="216"/>
    </w:pPr>
    <w:rPr>
      <w:kern w:val="0"/>
      <w:sz w:val="20"/>
      <w:szCs w:val="20"/>
      <w:lang w:bidi="ar-SA"/>
    </w:rPr>
  </w:style>
  <w:style w:type="paragraph" w:customStyle="1" w:styleId="Multi-normal">
    <w:name w:val="Multi-normal"/>
    <w:basedOn w:val="Normal"/>
    <w:rsid w:val="009E3154"/>
    <w:pPr>
      <w:spacing w:before="120" w:line="240" w:lineRule="exact"/>
    </w:pPr>
    <w:rPr>
      <w:kern w:val="0"/>
      <w:sz w:val="20"/>
      <w:szCs w:val="20"/>
      <w:lang w:bidi="ar-SA"/>
    </w:rPr>
  </w:style>
  <w:style w:type="paragraph" w:customStyle="1" w:styleId="L1">
    <w:name w:val="L1"/>
    <w:basedOn w:val="Normal"/>
    <w:rsid w:val="009E3154"/>
    <w:pPr>
      <w:spacing w:before="120" w:line="-220" w:lineRule="auto"/>
      <w:ind w:left="576" w:hanging="576"/>
    </w:pPr>
    <w:rPr>
      <w:kern w:val="0"/>
      <w:sz w:val="20"/>
      <w:szCs w:val="20"/>
      <w:lang w:bidi="ar-SA"/>
    </w:rPr>
  </w:style>
  <w:style w:type="paragraph" w:customStyle="1" w:styleId="ItalLev2">
    <w:name w:val="Ital Lev 2"/>
    <w:basedOn w:val="Normal"/>
    <w:rsid w:val="009E3154"/>
    <w:pPr>
      <w:keepNext/>
      <w:spacing w:before="100" w:after="100" w:line="-220" w:lineRule="auto"/>
      <w:ind w:left="576"/>
    </w:pPr>
    <w:rPr>
      <w:i/>
      <w:kern w:val="0"/>
      <w:sz w:val="22"/>
      <w:szCs w:val="20"/>
      <w:lang w:bidi="ar-SA"/>
    </w:rPr>
  </w:style>
  <w:style w:type="paragraph" w:customStyle="1" w:styleId="2LineToc">
    <w:name w:val="2 Line Toc"/>
    <w:basedOn w:val="Normal"/>
    <w:rsid w:val="009E3154"/>
    <w:pPr>
      <w:spacing w:before="120" w:line="240" w:lineRule="exact"/>
      <w:ind w:left="360" w:right="1541" w:hanging="360"/>
    </w:pPr>
    <w:rPr>
      <w:kern w:val="0"/>
      <w:sz w:val="20"/>
      <w:szCs w:val="20"/>
      <w:lang w:bidi="ar-SA"/>
    </w:rPr>
  </w:style>
  <w:style w:type="paragraph" w:customStyle="1" w:styleId="Lev2">
    <w:name w:val="Lev2"/>
    <w:basedOn w:val="Normal"/>
    <w:rsid w:val="009E3154"/>
    <w:pPr>
      <w:spacing w:before="120" w:line="240" w:lineRule="exact"/>
      <w:ind w:left="864" w:hanging="432"/>
    </w:pPr>
    <w:rPr>
      <w:kern w:val="0"/>
      <w:sz w:val="20"/>
      <w:szCs w:val="20"/>
      <w:lang w:bidi="ar-SA"/>
    </w:rPr>
  </w:style>
  <w:style w:type="paragraph" w:customStyle="1" w:styleId="Lev3">
    <w:name w:val="Lev3"/>
    <w:basedOn w:val="Normal"/>
    <w:rsid w:val="009E3154"/>
    <w:pPr>
      <w:spacing w:before="120" w:line="240" w:lineRule="exact"/>
      <w:ind w:left="1296" w:hanging="432"/>
    </w:pPr>
    <w:rPr>
      <w:kern w:val="0"/>
      <w:sz w:val="20"/>
      <w:szCs w:val="20"/>
      <w:lang w:bidi="ar-SA"/>
    </w:rPr>
  </w:style>
  <w:style w:type="paragraph" w:customStyle="1" w:styleId="level3">
    <w:name w:val="level 3"/>
    <w:basedOn w:val="Normal"/>
    <w:rsid w:val="009E3154"/>
    <w:pPr>
      <w:spacing w:before="120" w:line="240" w:lineRule="exact"/>
      <w:ind w:left="1440" w:hanging="432"/>
    </w:pPr>
    <w:rPr>
      <w:kern w:val="0"/>
      <w:sz w:val="20"/>
      <w:szCs w:val="20"/>
      <w:lang w:bidi="ar-SA"/>
    </w:rPr>
  </w:style>
  <w:style w:type="paragraph" w:customStyle="1" w:styleId="ps-subhead">
    <w:name w:val="ps-subhead"/>
    <w:basedOn w:val="Subhead"/>
    <w:rsid w:val="009E3154"/>
    <w:pPr>
      <w:keepNext/>
      <w:tabs>
        <w:tab w:val="clear" w:pos="4320"/>
        <w:tab w:val="clear" w:pos="8640"/>
      </w:tabs>
      <w:spacing w:before="700" w:after="0" w:line="200" w:lineRule="exact"/>
      <w:jc w:val="center"/>
    </w:pPr>
    <w:rPr>
      <w:caps/>
      <w:kern w:val="12"/>
      <w:sz w:val="16"/>
      <w:szCs w:val="16"/>
    </w:rPr>
  </w:style>
  <w:style w:type="paragraph" w:customStyle="1" w:styleId="level3i">
    <w:name w:val="level 3 (i)"/>
    <w:basedOn w:val="level3"/>
    <w:rsid w:val="009E3154"/>
    <w:pPr>
      <w:tabs>
        <w:tab w:val="right" w:pos="1296"/>
      </w:tabs>
      <w:ind w:hanging="648"/>
    </w:pPr>
  </w:style>
  <w:style w:type="paragraph" w:customStyle="1" w:styleId="bullet4">
    <w:name w:val="bullet 4"/>
    <w:basedOn w:val="level4"/>
    <w:rsid w:val="009E3154"/>
    <w:pPr>
      <w:ind w:left="1368" w:hanging="216"/>
    </w:pPr>
  </w:style>
  <w:style w:type="paragraph" w:customStyle="1" w:styleId="level4">
    <w:name w:val="level 4"/>
    <w:basedOn w:val="Normal"/>
    <w:rsid w:val="009E3154"/>
    <w:pPr>
      <w:spacing w:before="120" w:line="240" w:lineRule="exact"/>
      <w:ind w:left="2304" w:hanging="576"/>
    </w:pPr>
    <w:rPr>
      <w:kern w:val="0"/>
      <w:sz w:val="20"/>
      <w:szCs w:val="20"/>
      <w:lang w:bidi="ar-SA"/>
    </w:rPr>
  </w:style>
  <w:style w:type="paragraph" w:customStyle="1" w:styleId="bullet3">
    <w:name w:val="bullet 3"/>
    <w:basedOn w:val="bullet4"/>
    <w:rsid w:val="009E3154"/>
    <w:pPr>
      <w:ind w:left="1224"/>
    </w:pPr>
  </w:style>
  <w:style w:type="paragraph" w:customStyle="1" w:styleId="italsubhead">
    <w:name w:val="ital subhead"/>
    <w:basedOn w:val="Normal"/>
    <w:rsid w:val="009E3154"/>
    <w:pPr>
      <w:spacing w:before="120" w:line="240" w:lineRule="exact"/>
      <w:ind w:left="576"/>
    </w:pPr>
    <w:rPr>
      <w:i/>
      <w:kern w:val="0"/>
      <w:sz w:val="20"/>
      <w:szCs w:val="20"/>
      <w:lang w:bidi="ar-SA"/>
    </w:rPr>
  </w:style>
  <w:style w:type="paragraph" w:styleId="Date">
    <w:name w:val="Date"/>
    <w:basedOn w:val="Normal"/>
    <w:rsid w:val="009E3154"/>
    <w:pPr>
      <w:tabs>
        <w:tab w:val="center" w:pos="5220"/>
      </w:tabs>
      <w:spacing w:before="120" w:after="720" w:line="240" w:lineRule="auto"/>
      <w:jc w:val="right"/>
    </w:pPr>
    <w:rPr>
      <w:rFonts w:ascii="Helvetica" w:hAnsi="Helvetica"/>
      <w:b/>
      <w:kern w:val="0"/>
      <w:szCs w:val="20"/>
      <w:lang w:bidi="ar-SA"/>
    </w:rPr>
  </w:style>
  <w:style w:type="paragraph" w:customStyle="1" w:styleId="ContentsII">
    <w:name w:val="Contents II"/>
    <w:basedOn w:val="Contents"/>
    <w:rsid w:val="009E3154"/>
    <w:pPr>
      <w:tabs>
        <w:tab w:val="clear" w:pos="5659"/>
        <w:tab w:val="clear" w:pos="6019"/>
        <w:tab w:val="left" w:pos="1008"/>
        <w:tab w:val="left" w:leader="dot" w:pos="5660"/>
        <w:tab w:val="center" w:pos="6020"/>
      </w:tabs>
      <w:overflowPunct/>
      <w:autoSpaceDE/>
      <w:autoSpaceDN/>
      <w:adjustRightInd/>
      <w:spacing w:before="120" w:after="0" w:line="-220" w:lineRule="auto"/>
      <w:ind w:left="1296" w:right="1540" w:hanging="720"/>
      <w:textAlignment w:val="auto"/>
    </w:pPr>
    <w:rPr>
      <w:rFonts w:ascii="Times" w:hAnsi="Times"/>
      <w:lang w:bidi="ar-SA"/>
    </w:rPr>
  </w:style>
  <w:style w:type="paragraph" w:customStyle="1" w:styleId="Level10">
    <w:name w:val="Level 1"/>
    <w:basedOn w:val="Normal"/>
    <w:rsid w:val="009E3154"/>
    <w:pPr>
      <w:tabs>
        <w:tab w:val="right" w:pos="360"/>
      </w:tabs>
      <w:spacing w:before="120" w:line="-220" w:lineRule="auto"/>
      <w:ind w:left="576" w:hanging="576"/>
    </w:pPr>
    <w:rPr>
      <w:kern w:val="0"/>
      <w:sz w:val="20"/>
      <w:szCs w:val="20"/>
      <w:lang w:bidi="ar-SA"/>
    </w:rPr>
  </w:style>
  <w:style w:type="paragraph" w:customStyle="1" w:styleId="Level20">
    <w:name w:val="Level 2"/>
    <w:basedOn w:val="Normal"/>
    <w:rsid w:val="009E3154"/>
    <w:pPr>
      <w:spacing w:before="120" w:line="-220" w:lineRule="auto"/>
      <w:ind w:left="1008" w:hanging="432"/>
    </w:pPr>
    <w:rPr>
      <w:kern w:val="0"/>
      <w:sz w:val="20"/>
      <w:szCs w:val="20"/>
      <w:lang w:bidi="ar-SA"/>
    </w:rPr>
  </w:style>
  <w:style w:type="paragraph" w:customStyle="1" w:styleId="Level3i0">
    <w:name w:val="Level 3(i)"/>
    <w:basedOn w:val="Normal"/>
    <w:rsid w:val="009E3154"/>
    <w:pPr>
      <w:tabs>
        <w:tab w:val="right" w:pos="1296"/>
      </w:tabs>
      <w:spacing w:before="120" w:line="-220" w:lineRule="auto"/>
      <w:ind w:left="1440" w:hanging="576"/>
    </w:pPr>
    <w:rPr>
      <w:kern w:val="0"/>
      <w:sz w:val="20"/>
      <w:szCs w:val="20"/>
      <w:lang w:bidi="ar-SA"/>
    </w:rPr>
  </w:style>
  <w:style w:type="paragraph" w:customStyle="1" w:styleId="TableIndent">
    <w:name w:val="Table Indent"/>
    <w:basedOn w:val="Normal"/>
    <w:rsid w:val="009E3154"/>
    <w:pPr>
      <w:tabs>
        <w:tab w:val="left" w:pos="360"/>
      </w:tabs>
      <w:autoSpaceDE w:val="0"/>
      <w:autoSpaceDN w:val="0"/>
      <w:spacing w:before="120" w:line="240" w:lineRule="exact"/>
      <w:ind w:left="360" w:hanging="360"/>
      <w:jc w:val="left"/>
    </w:pPr>
    <w:rPr>
      <w:sz w:val="20"/>
      <w:szCs w:val="20"/>
      <w:lang w:val="en-GB" w:bidi="ar-SA"/>
    </w:rPr>
  </w:style>
  <w:style w:type="paragraph" w:customStyle="1" w:styleId="level3i1">
    <w:name w:val="level 3(i)"/>
    <w:basedOn w:val="level3"/>
    <w:rsid w:val="009E3154"/>
    <w:pPr>
      <w:tabs>
        <w:tab w:val="right" w:pos="1296"/>
      </w:tabs>
      <w:ind w:hanging="648"/>
    </w:pPr>
  </w:style>
  <w:style w:type="paragraph" w:customStyle="1" w:styleId="HangingIndent">
    <w:name w:val="Hanging Indent"/>
    <w:basedOn w:val="Normal"/>
    <w:rsid w:val="009E3154"/>
    <w:pPr>
      <w:spacing w:before="120" w:line="240" w:lineRule="auto"/>
      <w:ind w:left="1009" w:hanging="1009"/>
      <w:jc w:val="left"/>
    </w:pPr>
    <w:rPr>
      <w:kern w:val="0"/>
      <w:szCs w:val="20"/>
      <w:lang w:val="en-AU" w:bidi="ar-SA"/>
    </w:rPr>
  </w:style>
  <w:style w:type="paragraph" w:customStyle="1" w:styleId="Chapter">
    <w:name w:val="Chapter"/>
    <w:basedOn w:val="Normal"/>
    <w:rsid w:val="009E3154"/>
    <w:pPr>
      <w:tabs>
        <w:tab w:val="center" w:pos="5660"/>
      </w:tabs>
      <w:spacing w:before="120" w:line="240" w:lineRule="auto"/>
      <w:jc w:val="left"/>
    </w:pPr>
    <w:rPr>
      <w:rFonts w:ascii="Times" w:hAnsi="Times"/>
      <w:b/>
      <w:kern w:val="0"/>
      <w:sz w:val="72"/>
      <w:szCs w:val="20"/>
      <w:lang w:bidi="ar-SA"/>
    </w:rPr>
  </w:style>
  <w:style w:type="paragraph" w:styleId="Quote">
    <w:name w:val="Quote"/>
    <w:basedOn w:val="Normal"/>
    <w:qFormat/>
    <w:rsid w:val="009E3154"/>
    <w:pPr>
      <w:spacing w:before="120" w:line="240" w:lineRule="exact"/>
      <w:ind w:left="1080" w:right="1080"/>
    </w:pPr>
    <w:rPr>
      <w:kern w:val="0"/>
      <w:sz w:val="20"/>
      <w:szCs w:val="20"/>
      <w:lang w:bidi="ar-SA"/>
    </w:rPr>
  </w:style>
  <w:style w:type="paragraph" w:customStyle="1" w:styleId="Subhead2">
    <w:name w:val="Subhead 2"/>
    <w:basedOn w:val="Normal"/>
    <w:rsid w:val="009E3154"/>
    <w:pPr>
      <w:spacing w:before="120" w:line="240" w:lineRule="exact"/>
      <w:ind w:left="720"/>
    </w:pPr>
    <w:rPr>
      <w:b/>
      <w:kern w:val="0"/>
      <w:sz w:val="20"/>
      <w:szCs w:val="20"/>
      <w:lang w:bidi="ar-SA"/>
    </w:rPr>
  </w:style>
  <w:style w:type="paragraph" w:customStyle="1" w:styleId="Dots">
    <w:name w:val="Dots"/>
    <w:basedOn w:val="Normal"/>
    <w:rsid w:val="009E3154"/>
    <w:pPr>
      <w:tabs>
        <w:tab w:val="right" w:leader="dot" w:pos="6380"/>
        <w:tab w:val="right" w:pos="6660"/>
      </w:tabs>
      <w:spacing w:before="120" w:line="240" w:lineRule="exact"/>
      <w:ind w:right="1080"/>
    </w:pPr>
    <w:rPr>
      <w:kern w:val="0"/>
      <w:sz w:val="20"/>
      <w:szCs w:val="20"/>
      <w:lang w:bidi="ar-SA"/>
    </w:rPr>
  </w:style>
  <w:style w:type="paragraph" w:customStyle="1" w:styleId="BodyTextIndent2After3pt">
    <w:name w:val="Body Text Indent 2 + After:  3 pt"/>
    <w:basedOn w:val="BodyTextIndent2"/>
    <w:rsid w:val="009E3154"/>
    <w:pPr>
      <w:widowControl/>
      <w:spacing w:before="120" w:after="60" w:line="240" w:lineRule="exact"/>
      <w:ind w:left="1080" w:firstLine="0"/>
      <w:jc w:val="both"/>
    </w:pPr>
    <w:rPr>
      <w:sz w:val="20"/>
      <w:szCs w:val="20"/>
      <w:lang w:bidi="ar-SA"/>
    </w:rPr>
  </w:style>
  <w:style w:type="paragraph" w:customStyle="1" w:styleId="Sidehead">
    <w:name w:val="Side head"/>
    <w:basedOn w:val="ChaptHead"/>
    <w:rsid w:val="009E3154"/>
    <w:pPr>
      <w:spacing w:before="120"/>
      <w:jc w:val="right"/>
    </w:pPr>
    <w:rPr>
      <w:rFonts w:ascii="Times" w:eastAsia="Times New Roman" w:hAnsi="Times"/>
      <w:lang w:val="en-US"/>
    </w:rPr>
  </w:style>
  <w:style w:type="paragraph" w:customStyle="1" w:styleId="Lev1">
    <w:name w:val="Lev1"/>
    <w:basedOn w:val="level1"/>
    <w:rsid w:val="009E3154"/>
    <w:pPr>
      <w:tabs>
        <w:tab w:val="clear" w:pos="360"/>
        <w:tab w:val="clear" w:pos="576"/>
        <w:tab w:val="left" w:pos="720"/>
      </w:tabs>
      <w:spacing w:before="120" w:after="0" w:line="240" w:lineRule="exact"/>
      <w:ind w:left="432" w:hanging="432"/>
    </w:pPr>
  </w:style>
  <w:style w:type="paragraph" w:customStyle="1" w:styleId="Lev4">
    <w:name w:val="Lev4"/>
    <w:basedOn w:val="Normal"/>
    <w:rsid w:val="009E3154"/>
    <w:pPr>
      <w:tabs>
        <w:tab w:val="right" w:pos="1620"/>
      </w:tabs>
      <w:spacing w:before="120" w:line="240" w:lineRule="exact"/>
      <w:ind w:left="1872" w:hanging="576"/>
    </w:pPr>
    <w:rPr>
      <w:kern w:val="0"/>
      <w:sz w:val="20"/>
      <w:szCs w:val="20"/>
      <w:lang w:bidi="ar-SA"/>
    </w:rPr>
  </w:style>
  <w:style w:type="paragraph" w:customStyle="1" w:styleId="Lev5">
    <w:name w:val="Lev5"/>
    <w:basedOn w:val="Lev3"/>
    <w:rsid w:val="009E3154"/>
    <w:pPr>
      <w:ind w:left="2304"/>
    </w:pPr>
  </w:style>
  <w:style w:type="paragraph" w:customStyle="1" w:styleId="Letter">
    <w:name w:val="Letter"/>
    <w:basedOn w:val="Normal"/>
    <w:rsid w:val="009E3154"/>
    <w:pPr>
      <w:spacing w:before="120" w:line="240" w:lineRule="exact"/>
      <w:ind w:left="720" w:right="720"/>
    </w:pPr>
    <w:rPr>
      <w:kern w:val="0"/>
      <w:sz w:val="16"/>
      <w:szCs w:val="20"/>
      <w:lang w:bidi="ar-SA"/>
    </w:rPr>
  </w:style>
  <w:style w:type="paragraph" w:customStyle="1" w:styleId="LetterLevel1">
    <w:name w:val="Letter Level 1"/>
    <w:basedOn w:val="Letter"/>
    <w:rsid w:val="009E3154"/>
    <w:pPr>
      <w:tabs>
        <w:tab w:val="right" w:pos="936"/>
      </w:tabs>
      <w:ind w:left="1152" w:hanging="432"/>
    </w:pPr>
  </w:style>
  <w:style w:type="paragraph" w:customStyle="1" w:styleId="roman0">
    <w:name w:val="roman"/>
    <w:basedOn w:val="level2"/>
    <w:rsid w:val="009E3154"/>
    <w:pPr>
      <w:tabs>
        <w:tab w:val="clear" w:pos="360"/>
        <w:tab w:val="clear" w:pos="576"/>
        <w:tab w:val="clear" w:pos="1008"/>
        <w:tab w:val="right" w:pos="900"/>
      </w:tabs>
      <w:spacing w:before="120" w:after="0" w:line="240" w:lineRule="exact"/>
      <w:ind w:left="1160" w:hanging="584"/>
    </w:pPr>
  </w:style>
  <w:style w:type="paragraph" w:customStyle="1" w:styleId="Glossary">
    <w:name w:val="Glossary"/>
    <w:basedOn w:val="Normal"/>
    <w:rsid w:val="009E3154"/>
    <w:pPr>
      <w:tabs>
        <w:tab w:val="left" w:pos="2160"/>
      </w:tabs>
      <w:spacing w:before="120" w:line="240" w:lineRule="atLeast"/>
      <w:ind w:left="2160" w:right="-994" w:hanging="3226"/>
    </w:pPr>
    <w:rPr>
      <w:kern w:val="0"/>
      <w:sz w:val="20"/>
      <w:szCs w:val="20"/>
      <w:lang w:bidi="ar-SA"/>
    </w:rPr>
  </w:style>
  <w:style w:type="paragraph" w:customStyle="1" w:styleId="Italics-Lev2">
    <w:name w:val="Italics-Lev 2"/>
    <w:basedOn w:val="Lev2"/>
    <w:rsid w:val="009E3154"/>
    <w:pPr>
      <w:ind w:left="576" w:firstLine="0"/>
    </w:pPr>
    <w:rPr>
      <w:i/>
      <w:sz w:val="22"/>
    </w:rPr>
  </w:style>
  <w:style w:type="paragraph" w:customStyle="1" w:styleId="Report">
    <w:name w:val="Report"/>
    <w:basedOn w:val="level1"/>
    <w:rsid w:val="009E3154"/>
    <w:pPr>
      <w:tabs>
        <w:tab w:val="decimal" w:leader="dot" w:pos="6840"/>
      </w:tabs>
      <w:spacing w:before="120" w:after="0" w:line="240" w:lineRule="exact"/>
    </w:pPr>
  </w:style>
  <w:style w:type="paragraph" w:customStyle="1" w:styleId="NewSubhead">
    <w:name w:val="New Subhead"/>
    <w:basedOn w:val="Subhead"/>
    <w:rsid w:val="009E3154"/>
    <w:pPr>
      <w:keepNext/>
      <w:tabs>
        <w:tab w:val="clear" w:pos="4320"/>
        <w:tab w:val="clear" w:pos="8640"/>
      </w:tabs>
      <w:spacing w:after="0" w:line="200" w:lineRule="exact"/>
      <w:ind w:left="576" w:hanging="576"/>
      <w:jc w:val="center"/>
    </w:pPr>
    <w:rPr>
      <w:caps/>
      <w:kern w:val="12"/>
      <w:sz w:val="16"/>
      <w:szCs w:val="16"/>
    </w:rPr>
  </w:style>
  <w:style w:type="paragraph" w:customStyle="1" w:styleId="NewContents">
    <w:name w:val="New Contents"/>
    <w:basedOn w:val="Contents"/>
    <w:rsid w:val="009E3154"/>
    <w:pPr>
      <w:tabs>
        <w:tab w:val="clear" w:pos="5659"/>
        <w:tab w:val="clear" w:pos="6019"/>
        <w:tab w:val="left" w:pos="360"/>
        <w:tab w:val="left" w:leader="dot" w:pos="5660"/>
        <w:tab w:val="left" w:pos="5940"/>
      </w:tabs>
      <w:overflowPunct/>
      <w:autoSpaceDE/>
      <w:autoSpaceDN/>
      <w:adjustRightInd/>
      <w:spacing w:before="120" w:after="0" w:line="240" w:lineRule="exact"/>
      <w:ind w:left="576" w:right="1540" w:hanging="576"/>
      <w:textAlignment w:val="auto"/>
    </w:pPr>
    <w:rPr>
      <w:lang w:bidi="ar-SA"/>
    </w:rPr>
  </w:style>
  <w:style w:type="paragraph" w:customStyle="1" w:styleId="hyphenlev3">
    <w:name w:val="hyphen lev3"/>
    <w:basedOn w:val="hyphen"/>
    <w:rsid w:val="009E3154"/>
    <w:pPr>
      <w:ind w:left="1008"/>
    </w:pPr>
  </w:style>
  <w:style w:type="paragraph" w:customStyle="1" w:styleId="special">
    <w:name w:val="special"/>
    <w:basedOn w:val="bullet2"/>
    <w:rsid w:val="009E3154"/>
    <w:pPr>
      <w:tabs>
        <w:tab w:val="clear" w:pos="360"/>
      </w:tabs>
      <w:spacing w:before="120" w:after="80" w:line="240" w:lineRule="exact"/>
      <w:ind w:left="2880" w:hanging="2880"/>
    </w:pPr>
  </w:style>
  <w:style w:type="paragraph" w:customStyle="1" w:styleId="special2">
    <w:name w:val="special 2"/>
    <w:basedOn w:val="L1"/>
    <w:rsid w:val="009E3154"/>
    <w:pPr>
      <w:tabs>
        <w:tab w:val="left" w:pos="1080"/>
      </w:tabs>
      <w:spacing w:line="220" w:lineRule="exact"/>
      <w:ind w:left="3384" w:right="936" w:hanging="3384"/>
      <w:jc w:val="left"/>
    </w:pPr>
  </w:style>
  <w:style w:type="paragraph" w:customStyle="1" w:styleId="special3">
    <w:name w:val="special 3"/>
    <w:basedOn w:val="L1"/>
    <w:rsid w:val="009E3154"/>
    <w:pPr>
      <w:spacing w:line="220" w:lineRule="exact"/>
      <w:ind w:left="2592" w:hanging="2592"/>
    </w:pPr>
  </w:style>
  <w:style w:type="paragraph" w:customStyle="1" w:styleId="specialhead">
    <w:name w:val="special head"/>
    <w:basedOn w:val="special3"/>
    <w:rsid w:val="009E3154"/>
    <w:pPr>
      <w:keepNext/>
      <w:ind w:left="2160" w:hanging="2160"/>
    </w:pPr>
    <w:rPr>
      <w:b/>
    </w:rPr>
  </w:style>
  <w:style w:type="paragraph" w:customStyle="1" w:styleId="Table1">
    <w:name w:val="Table 1"/>
    <w:basedOn w:val="Normal"/>
    <w:rsid w:val="009E3154"/>
    <w:pPr>
      <w:spacing w:before="120" w:line="240" w:lineRule="exact"/>
      <w:ind w:left="432"/>
    </w:pPr>
    <w:rPr>
      <w:kern w:val="0"/>
      <w:sz w:val="20"/>
      <w:szCs w:val="20"/>
      <w:lang w:bidi="ar-SA"/>
    </w:rPr>
  </w:style>
  <w:style w:type="paragraph" w:customStyle="1" w:styleId="tablehyphen">
    <w:name w:val="table hyphen"/>
    <w:basedOn w:val="special3"/>
    <w:rsid w:val="009E3154"/>
    <w:pPr>
      <w:ind w:left="648" w:hanging="216"/>
      <w:jc w:val="left"/>
    </w:pPr>
  </w:style>
  <w:style w:type="paragraph" w:customStyle="1" w:styleId="StylebulletedItalic">
    <w:name w:val="Style bulleted + Italic"/>
    <w:basedOn w:val="Normal"/>
    <w:rsid w:val="009E3154"/>
    <w:pPr>
      <w:spacing w:before="120" w:line="240" w:lineRule="exact"/>
    </w:pPr>
    <w:rPr>
      <w:i/>
      <w:iCs/>
      <w:sz w:val="20"/>
      <w:szCs w:val="20"/>
      <w:lang w:bidi="ar-SA"/>
    </w:rPr>
  </w:style>
  <w:style w:type="paragraph" w:customStyle="1" w:styleId="StyleBulletedListundernumparaItalic">
    <w:name w:val="Style Bulleted List under num para + Italic"/>
    <w:basedOn w:val="Normal"/>
    <w:rsid w:val="009E3154"/>
    <w:pPr>
      <w:spacing w:before="120" w:line="240" w:lineRule="exact"/>
    </w:pPr>
    <w:rPr>
      <w:i/>
      <w:iCs/>
      <w:kern w:val="0"/>
      <w:sz w:val="20"/>
      <w:szCs w:val="20"/>
      <w:lang w:bidi="ar-SA"/>
    </w:rPr>
  </w:style>
  <w:style w:type="paragraph" w:customStyle="1" w:styleId="Contentswodots">
    <w:name w:val="Contents w/o dots"/>
    <w:basedOn w:val="NewContents"/>
    <w:rsid w:val="009E3154"/>
    <w:pPr>
      <w:tabs>
        <w:tab w:val="left" w:pos="5400"/>
      </w:tabs>
    </w:pPr>
  </w:style>
  <w:style w:type="paragraph" w:customStyle="1" w:styleId="Normalhead">
    <w:name w:val="Normal head"/>
    <w:basedOn w:val="Normal"/>
    <w:rsid w:val="009E3154"/>
    <w:pPr>
      <w:spacing w:before="120" w:after="180" w:line="240" w:lineRule="exact"/>
    </w:pPr>
    <w:rPr>
      <w:kern w:val="0"/>
      <w:sz w:val="20"/>
      <w:szCs w:val="20"/>
      <w:lang w:bidi="ar-SA"/>
    </w:rPr>
  </w:style>
  <w:style w:type="paragraph" w:customStyle="1" w:styleId="Auditor">
    <w:name w:val="Auditor"/>
    <w:basedOn w:val="Normal"/>
    <w:rsid w:val="009E3154"/>
    <w:pPr>
      <w:tabs>
        <w:tab w:val="center" w:pos="3420"/>
      </w:tabs>
      <w:spacing w:before="120" w:line="240" w:lineRule="exact"/>
      <w:jc w:val="left"/>
    </w:pPr>
    <w:rPr>
      <w:rFonts w:ascii="Times" w:hAnsi="Times"/>
      <w:kern w:val="0"/>
      <w:sz w:val="20"/>
      <w:szCs w:val="20"/>
      <w:lang w:bidi="ar-SA"/>
    </w:rPr>
  </w:style>
  <w:style w:type="paragraph" w:customStyle="1" w:styleId="hyphen-lev3">
    <w:name w:val="hyphen-lev3"/>
    <w:basedOn w:val="bullet4"/>
    <w:rsid w:val="009E3154"/>
    <w:pPr>
      <w:ind w:left="1008"/>
    </w:pPr>
  </w:style>
  <w:style w:type="paragraph" w:customStyle="1" w:styleId="hyphen-Lev4">
    <w:name w:val="hyphen-Lev4"/>
    <w:basedOn w:val="bullet4"/>
    <w:rsid w:val="009E3154"/>
    <w:pPr>
      <w:ind w:left="1224"/>
    </w:pPr>
    <w:rPr>
      <w:rFonts w:ascii="Times" w:hAnsi="Times"/>
    </w:rPr>
  </w:style>
  <w:style w:type="paragraph" w:customStyle="1" w:styleId="box">
    <w:name w:val="box"/>
    <w:basedOn w:val="Normal"/>
    <w:rsid w:val="009E3154"/>
    <w:pPr>
      <w:pBdr>
        <w:top w:val="single" w:sz="2" w:space="6" w:color="auto"/>
        <w:left w:val="single" w:sz="2" w:space="6" w:color="auto"/>
        <w:bottom w:val="single" w:sz="2" w:space="6" w:color="auto"/>
        <w:right w:val="single" w:sz="2" w:space="6" w:color="auto"/>
      </w:pBdr>
      <w:spacing w:before="120" w:line="240" w:lineRule="exact"/>
    </w:pPr>
    <w:rPr>
      <w:kern w:val="0"/>
      <w:sz w:val="18"/>
      <w:szCs w:val="20"/>
      <w:lang w:bidi="ar-SA"/>
    </w:rPr>
  </w:style>
  <w:style w:type="paragraph" w:customStyle="1" w:styleId="Body">
    <w:name w:val="Body"/>
    <w:basedOn w:val="Normal"/>
    <w:rsid w:val="009E3154"/>
    <w:pPr>
      <w:keepLines/>
      <w:tabs>
        <w:tab w:val="left" w:leader="dot" w:pos="5000"/>
        <w:tab w:val="right" w:leader="dot" w:pos="6300"/>
      </w:tabs>
      <w:spacing w:before="180" w:line="240" w:lineRule="exact"/>
    </w:pPr>
    <w:rPr>
      <w:kern w:val="0"/>
      <w:sz w:val="20"/>
      <w:szCs w:val="20"/>
      <w:lang w:bidi="ar-SA"/>
    </w:rPr>
  </w:style>
  <w:style w:type="paragraph" w:customStyle="1" w:styleId="Subsubhead">
    <w:name w:val="Subsubhead"/>
    <w:basedOn w:val="Body"/>
    <w:rsid w:val="009E3154"/>
    <w:pPr>
      <w:keepNext/>
      <w:tabs>
        <w:tab w:val="clear" w:pos="5000"/>
        <w:tab w:val="clear" w:pos="6300"/>
      </w:tabs>
    </w:pPr>
    <w:rPr>
      <w:i/>
    </w:rPr>
  </w:style>
  <w:style w:type="paragraph" w:customStyle="1" w:styleId="body0">
    <w:name w:val="body#"/>
    <w:basedOn w:val="Normal"/>
    <w:next w:val="Normal"/>
    <w:rsid w:val="009E3154"/>
    <w:pPr>
      <w:keepLines/>
      <w:tabs>
        <w:tab w:val="right" w:pos="360"/>
        <w:tab w:val="left" w:pos="960"/>
        <w:tab w:val="left" w:pos="1320"/>
      </w:tabs>
      <w:spacing w:before="180" w:line="240" w:lineRule="exact"/>
      <w:ind w:left="600" w:hanging="600"/>
    </w:pPr>
    <w:rPr>
      <w:kern w:val="0"/>
      <w:sz w:val="20"/>
      <w:szCs w:val="20"/>
      <w:lang w:bidi="ar-SA"/>
    </w:rPr>
  </w:style>
  <w:style w:type="paragraph" w:customStyle="1" w:styleId="example">
    <w:name w:val="example"/>
    <w:basedOn w:val="Normal"/>
    <w:next w:val="Normal"/>
    <w:rsid w:val="009E3154"/>
    <w:pPr>
      <w:keepLines/>
      <w:spacing w:before="180" w:line="240" w:lineRule="exact"/>
      <w:ind w:left="1440" w:hanging="1414"/>
    </w:pPr>
    <w:rPr>
      <w:kern w:val="0"/>
      <w:sz w:val="20"/>
      <w:szCs w:val="20"/>
      <w:lang w:bidi="ar-SA"/>
    </w:rPr>
  </w:style>
  <w:style w:type="paragraph" w:customStyle="1" w:styleId="ContentsSubhead">
    <w:name w:val="Contents Subhead"/>
    <w:basedOn w:val="Contents"/>
    <w:rsid w:val="009E3154"/>
    <w:pPr>
      <w:widowControl w:val="0"/>
      <w:overflowPunct/>
      <w:autoSpaceDE/>
      <w:autoSpaceDN/>
      <w:adjustRightInd/>
      <w:spacing w:before="120" w:after="0" w:line="-220" w:lineRule="auto"/>
      <w:ind w:left="936"/>
      <w:textAlignment w:val="auto"/>
    </w:pPr>
    <w:rPr>
      <w:lang w:bidi="ar-SA"/>
    </w:rPr>
  </w:style>
  <w:style w:type="paragraph" w:customStyle="1" w:styleId="italsubhead2">
    <w:name w:val="ital subhead2"/>
    <w:basedOn w:val="italsubhead"/>
    <w:rsid w:val="009E3154"/>
    <w:pPr>
      <w:keepNext/>
      <w:autoSpaceDE w:val="0"/>
      <w:autoSpaceDN w:val="0"/>
      <w:ind w:left="0" w:firstLine="576"/>
    </w:pPr>
    <w:rPr>
      <w:iCs/>
      <w:kern w:val="24"/>
    </w:rPr>
  </w:style>
  <w:style w:type="paragraph" w:customStyle="1" w:styleId="letteredlist0">
    <w:name w:val="lettered list"/>
    <w:basedOn w:val="bullet2"/>
    <w:rsid w:val="009E3154"/>
    <w:pPr>
      <w:tabs>
        <w:tab w:val="clear" w:pos="360"/>
        <w:tab w:val="clear" w:pos="576"/>
        <w:tab w:val="clear" w:pos="792"/>
        <w:tab w:val="num" w:pos="1080"/>
      </w:tabs>
      <w:autoSpaceDE w:val="0"/>
      <w:autoSpaceDN w:val="0"/>
      <w:spacing w:before="120" w:after="0" w:line="240" w:lineRule="exact"/>
      <w:ind w:left="1080" w:hanging="360"/>
    </w:pPr>
  </w:style>
  <w:style w:type="paragraph" w:customStyle="1" w:styleId="publicsector">
    <w:name w:val="public sector"/>
    <w:basedOn w:val="level1"/>
    <w:rsid w:val="009E3154"/>
    <w:pPr>
      <w:autoSpaceDE w:val="0"/>
      <w:autoSpaceDN w:val="0"/>
      <w:spacing w:before="120" w:after="0" w:line="240" w:lineRule="exact"/>
    </w:pPr>
    <w:rPr>
      <w:i/>
      <w:iCs/>
      <w:kern w:val="24"/>
    </w:rPr>
  </w:style>
  <w:style w:type="paragraph" w:customStyle="1" w:styleId="letteredlistbold">
    <w:name w:val="lettered list bold"/>
    <w:basedOn w:val="letteredlist0"/>
    <w:rsid w:val="009E3154"/>
    <w:rPr>
      <w:b/>
      <w:bCs/>
    </w:rPr>
  </w:style>
  <w:style w:type="paragraph" w:customStyle="1" w:styleId="Contentx-Intro">
    <w:name w:val="Contentx-Intro"/>
    <w:basedOn w:val="Contents"/>
    <w:rsid w:val="009E3154"/>
    <w:pPr>
      <w:tabs>
        <w:tab w:val="clear" w:pos="5659"/>
        <w:tab w:val="clear" w:pos="6019"/>
        <w:tab w:val="left" w:pos="1160"/>
        <w:tab w:val="left" w:leader="dot" w:pos="5660"/>
        <w:tab w:val="center" w:pos="6020"/>
      </w:tabs>
      <w:overflowPunct/>
      <w:autoSpaceDE/>
      <w:autoSpaceDN/>
      <w:adjustRightInd/>
      <w:spacing w:before="120" w:after="0" w:line="240" w:lineRule="exact"/>
      <w:ind w:right="1540"/>
      <w:textAlignment w:val="auto"/>
    </w:pPr>
    <w:rPr>
      <w:lang w:bidi="ar-SA"/>
    </w:rPr>
  </w:style>
  <w:style w:type="paragraph" w:customStyle="1" w:styleId="This">
    <w:name w:val="This"/>
    <w:basedOn w:val="Contents"/>
    <w:rsid w:val="009E3154"/>
    <w:pPr>
      <w:tabs>
        <w:tab w:val="clear" w:pos="5659"/>
        <w:tab w:val="clear" w:pos="6019"/>
        <w:tab w:val="left" w:leader="dot" w:pos="5660"/>
      </w:tabs>
      <w:overflowPunct/>
      <w:autoSpaceDE/>
      <w:autoSpaceDN/>
      <w:adjustRightInd/>
      <w:spacing w:before="120" w:after="0" w:line="240" w:lineRule="exact"/>
      <w:ind w:right="1540"/>
      <w:textAlignment w:val="auto"/>
    </w:pPr>
    <w:rPr>
      <w:lang w:bidi="ar-SA"/>
    </w:rPr>
  </w:style>
  <w:style w:type="paragraph" w:customStyle="1" w:styleId="NormalHead0">
    <w:name w:val="Normal Head"/>
    <w:basedOn w:val="Normal"/>
    <w:rsid w:val="009E3154"/>
    <w:pPr>
      <w:spacing w:before="120" w:after="180" w:line="240" w:lineRule="exact"/>
    </w:pPr>
    <w:rPr>
      <w:kern w:val="0"/>
      <w:sz w:val="20"/>
      <w:szCs w:val="20"/>
      <w:lang w:bidi="ar-SA"/>
    </w:rPr>
  </w:style>
  <w:style w:type="paragraph" w:customStyle="1" w:styleId="L1-noindent">
    <w:name w:val="L1-no indent"/>
    <w:basedOn w:val="ChaptHead"/>
    <w:rsid w:val="009E3154"/>
    <w:pPr>
      <w:spacing w:before="120" w:after="120" w:line="240" w:lineRule="auto"/>
      <w:ind w:left="576"/>
      <w:jc w:val="left"/>
    </w:pPr>
    <w:rPr>
      <w:rFonts w:ascii="Times" w:eastAsia="Times New Roman" w:hAnsi="Times"/>
      <w:b w:val="0"/>
      <w:sz w:val="20"/>
      <w:lang w:val="en-US"/>
    </w:rPr>
  </w:style>
  <w:style w:type="paragraph" w:customStyle="1" w:styleId="L1-Ital">
    <w:name w:val="L1 - Ital"/>
    <w:basedOn w:val="L1"/>
    <w:rsid w:val="009E3154"/>
    <w:pPr>
      <w:spacing w:line="220" w:lineRule="exact"/>
      <w:ind w:firstLine="0"/>
    </w:pPr>
    <w:rPr>
      <w:i/>
      <w:sz w:val="22"/>
    </w:rPr>
  </w:style>
  <w:style w:type="paragraph" w:customStyle="1" w:styleId="hyphenLev4">
    <w:name w:val="hyphen Lev4"/>
    <w:basedOn w:val="Normal"/>
    <w:rsid w:val="009E3154"/>
    <w:pPr>
      <w:numPr>
        <w:numId w:val="53"/>
      </w:numPr>
      <w:spacing w:before="120" w:line="240" w:lineRule="exact"/>
    </w:pPr>
    <w:rPr>
      <w:kern w:val="0"/>
      <w:sz w:val="20"/>
      <w:szCs w:val="20"/>
      <w:lang w:bidi="ar-SA"/>
    </w:rPr>
  </w:style>
  <w:style w:type="paragraph" w:customStyle="1" w:styleId="L2-Ital">
    <w:name w:val="L2 - Ital"/>
    <w:basedOn w:val="L1-Ital"/>
    <w:rsid w:val="009E3154"/>
    <w:pPr>
      <w:ind w:left="1008" w:hanging="432"/>
    </w:pPr>
  </w:style>
  <w:style w:type="paragraph" w:customStyle="1" w:styleId="hyphenlev6">
    <w:name w:val="hyphen lev6"/>
    <w:basedOn w:val="L1"/>
    <w:rsid w:val="009E3154"/>
    <w:pPr>
      <w:spacing w:after="60" w:line="240" w:lineRule="atLeast"/>
      <w:ind w:left="2304" w:hanging="216"/>
    </w:pPr>
  </w:style>
  <w:style w:type="paragraph" w:customStyle="1" w:styleId="Lines">
    <w:name w:val="Lines"/>
    <w:basedOn w:val="Contentshead"/>
    <w:rsid w:val="009E3154"/>
    <w:pPr>
      <w:pBdr>
        <w:bottom w:val="single" w:sz="4" w:space="10" w:color="auto"/>
      </w:pBdr>
      <w:overflowPunct/>
      <w:autoSpaceDE/>
      <w:autoSpaceDN/>
      <w:adjustRightInd/>
      <w:spacing w:before="120" w:after="0" w:line="240" w:lineRule="exact"/>
      <w:ind w:left="576" w:hanging="576"/>
      <w:jc w:val="both"/>
      <w:textAlignment w:val="auto"/>
    </w:pPr>
    <w:rPr>
      <w:b w:val="0"/>
      <w:bCs w:val="0"/>
      <w:lang w:bidi="ar-SA"/>
    </w:rPr>
  </w:style>
  <w:style w:type="paragraph" w:customStyle="1" w:styleId="bullet5">
    <w:name w:val="bullet 5"/>
    <w:basedOn w:val="bullet4"/>
    <w:rsid w:val="009E3154"/>
    <w:pPr>
      <w:spacing w:after="60" w:line="240" w:lineRule="atLeast"/>
      <w:ind w:left="2088"/>
    </w:pPr>
  </w:style>
  <w:style w:type="paragraph" w:styleId="BlockText">
    <w:name w:val="Block Text"/>
    <w:basedOn w:val="Normal"/>
    <w:rsid w:val="009E3154"/>
    <w:pPr>
      <w:spacing w:before="120" w:line="240" w:lineRule="auto"/>
      <w:ind w:left="480" w:right="480"/>
    </w:pPr>
    <w:rPr>
      <w:b/>
      <w:kern w:val="0"/>
      <w:sz w:val="22"/>
      <w:szCs w:val="20"/>
      <w:lang w:bidi="ar-SA"/>
    </w:rPr>
  </w:style>
  <w:style w:type="paragraph" w:customStyle="1" w:styleId="BulletedListsubpoint0">
    <w:name w:val="Bulleted List: subpoint"/>
    <w:basedOn w:val="Normal"/>
    <w:rsid w:val="009E3154"/>
    <w:pPr>
      <w:tabs>
        <w:tab w:val="num" w:pos="926"/>
      </w:tabs>
      <w:spacing w:before="120" w:line="240" w:lineRule="exact"/>
      <w:ind w:left="926" w:hanging="360"/>
    </w:pPr>
    <w:rPr>
      <w:kern w:val="0"/>
      <w:sz w:val="20"/>
      <w:szCs w:val="20"/>
      <w:lang w:bidi="ar-SA"/>
    </w:rPr>
  </w:style>
  <w:style w:type="paragraph" w:customStyle="1" w:styleId="indenteddefinition">
    <w:name w:val="indented definition"/>
    <w:basedOn w:val="Normal"/>
    <w:rsid w:val="009E3154"/>
    <w:pPr>
      <w:numPr>
        <w:numId w:val="14"/>
      </w:numPr>
      <w:tabs>
        <w:tab w:val="left" w:pos="2520"/>
      </w:tabs>
      <w:spacing w:before="120" w:line="240" w:lineRule="exact"/>
    </w:pPr>
    <w:rPr>
      <w:sz w:val="20"/>
      <w:szCs w:val="20"/>
      <w:lang w:bidi="ar-SA"/>
    </w:rPr>
  </w:style>
  <w:style w:type="paragraph" w:customStyle="1" w:styleId="bulleteddefinition">
    <w:name w:val="bulleted definition"/>
    <w:basedOn w:val="Normal"/>
    <w:rsid w:val="009E3154"/>
    <w:pPr>
      <w:tabs>
        <w:tab w:val="num" w:pos="630"/>
      </w:tabs>
      <w:spacing w:before="120" w:line="240" w:lineRule="exact"/>
      <w:ind w:left="630" w:hanging="360"/>
    </w:pPr>
    <w:rPr>
      <w:sz w:val="20"/>
      <w:szCs w:val="20"/>
      <w:lang w:bidi="ar-SA"/>
    </w:rPr>
  </w:style>
  <w:style w:type="paragraph" w:customStyle="1" w:styleId="outlinebullets">
    <w:name w:val="outline bullets"/>
    <w:basedOn w:val="Normal"/>
    <w:rsid w:val="009E3154"/>
    <w:pPr>
      <w:tabs>
        <w:tab w:val="num" w:pos="8280"/>
      </w:tabs>
      <w:spacing w:before="60" w:after="60" w:line="240" w:lineRule="exact"/>
      <w:ind w:left="8280" w:hanging="360"/>
    </w:pPr>
    <w:rPr>
      <w:sz w:val="20"/>
      <w:szCs w:val="20"/>
      <w:lang w:bidi="ar-SA"/>
    </w:rPr>
  </w:style>
  <w:style w:type="paragraph" w:customStyle="1" w:styleId="bulleted">
    <w:name w:val="bulleted"/>
    <w:basedOn w:val="Normal"/>
    <w:rsid w:val="009E3154"/>
    <w:pPr>
      <w:tabs>
        <w:tab w:val="num" w:pos="1209"/>
      </w:tabs>
      <w:spacing w:before="120" w:line="240" w:lineRule="exact"/>
      <w:ind w:left="1209" w:hanging="360"/>
    </w:pPr>
    <w:rPr>
      <w:sz w:val="20"/>
      <w:szCs w:val="20"/>
      <w:lang w:bidi="ar-SA"/>
    </w:rPr>
  </w:style>
  <w:style w:type="paragraph" w:customStyle="1" w:styleId="Sub-bullet">
    <w:name w:val="Sub-bullet"/>
    <w:basedOn w:val="Normal"/>
    <w:rsid w:val="009E3154"/>
    <w:pPr>
      <w:numPr>
        <w:numId w:val="15"/>
      </w:numPr>
      <w:spacing w:before="120" w:line="240" w:lineRule="exact"/>
    </w:pPr>
    <w:rPr>
      <w:sz w:val="20"/>
      <w:szCs w:val="20"/>
      <w:lang w:bidi="ar-SA"/>
    </w:rPr>
  </w:style>
  <w:style w:type="paragraph" w:styleId="DocumentMap">
    <w:name w:val="Document Map"/>
    <w:basedOn w:val="Normal"/>
    <w:semiHidden/>
    <w:rsid w:val="009E3154"/>
    <w:pPr>
      <w:shd w:val="clear" w:color="auto" w:fill="000080"/>
      <w:spacing w:before="120" w:line="240" w:lineRule="exact"/>
    </w:pPr>
    <w:rPr>
      <w:rFonts w:ascii="Tahoma" w:hAnsi="Tahoma" w:cs="Tahoma"/>
      <w:sz w:val="20"/>
      <w:szCs w:val="20"/>
      <w:lang w:bidi="ar-SA"/>
    </w:rPr>
  </w:style>
  <w:style w:type="paragraph" w:customStyle="1" w:styleId="Numberedparagraphwithsection0">
    <w:name w:val="Numbered paragraph with section"/>
    <w:basedOn w:val="Normal"/>
    <w:rsid w:val="009E3154"/>
    <w:pPr>
      <w:tabs>
        <w:tab w:val="right" w:pos="360"/>
        <w:tab w:val="left" w:pos="720"/>
      </w:tabs>
      <w:spacing w:before="120" w:line="240" w:lineRule="exact"/>
      <w:ind w:left="720" w:hanging="720"/>
    </w:pPr>
    <w:rPr>
      <w:sz w:val="20"/>
      <w:szCs w:val="20"/>
      <w:lang w:bidi="ar-SA"/>
    </w:rPr>
  </w:style>
  <w:style w:type="paragraph" w:customStyle="1" w:styleId="Sub-letteredlist">
    <w:name w:val="Sub-lettered list"/>
    <w:basedOn w:val="Normal"/>
    <w:rsid w:val="009E3154"/>
    <w:pPr>
      <w:tabs>
        <w:tab w:val="left" w:pos="1800"/>
      </w:tabs>
      <w:spacing w:before="120" w:line="240" w:lineRule="exact"/>
    </w:pPr>
    <w:rPr>
      <w:sz w:val="20"/>
      <w:szCs w:val="20"/>
      <w:lang w:bidi="ar-SA"/>
    </w:rPr>
  </w:style>
  <w:style w:type="paragraph" w:customStyle="1" w:styleId="LetteredList">
    <w:name w:val="Lettered List"/>
    <w:basedOn w:val="Normal"/>
    <w:rsid w:val="009E3154"/>
    <w:pPr>
      <w:numPr>
        <w:numId w:val="16"/>
      </w:numPr>
      <w:tabs>
        <w:tab w:val="left" w:pos="1267"/>
      </w:tabs>
      <w:spacing w:before="120" w:line="240" w:lineRule="exact"/>
      <w:ind w:hanging="504"/>
    </w:pPr>
    <w:rPr>
      <w:kern w:val="0"/>
      <w:sz w:val="20"/>
      <w:szCs w:val="20"/>
      <w:lang w:bidi="ar-SA"/>
    </w:rPr>
  </w:style>
  <w:style w:type="paragraph" w:customStyle="1" w:styleId="Style1">
    <w:name w:val="Style1"/>
    <w:basedOn w:val="BodyText"/>
    <w:autoRedefine/>
    <w:rsid w:val="009E3154"/>
    <w:pPr>
      <w:numPr>
        <w:ilvl w:val="1"/>
        <w:numId w:val="17"/>
      </w:numPr>
      <w:spacing w:before="130" w:after="130" w:line="260" w:lineRule="atLeast"/>
    </w:pPr>
    <w:rPr>
      <w:kern w:val="28"/>
      <w:sz w:val="22"/>
      <w:szCs w:val="20"/>
      <w:lang w:bidi="ar-SA"/>
    </w:rPr>
  </w:style>
  <w:style w:type="paragraph" w:customStyle="1" w:styleId="L1NumParItalic">
    <w:name w:val="L1NumPar + Italic"/>
    <w:basedOn w:val="L1NumPar"/>
    <w:link w:val="L1NumParItalicChar"/>
    <w:rsid w:val="009E3154"/>
    <w:pPr>
      <w:numPr>
        <w:numId w:val="48"/>
      </w:numPr>
      <w:tabs>
        <w:tab w:val="clear" w:pos="0"/>
        <w:tab w:val="num" w:pos="360"/>
      </w:tabs>
      <w:ind w:left="907" w:hanging="547"/>
    </w:pPr>
    <w:rPr>
      <w:i/>
      <w:iCs/>
    </w:rPr>
  </w:style>
  <w:style w:type="paragraph" w:customStyle="1" w:styleId="WhiteBullet25E6">
    <w:name w:val="White Bullet 25E6"/>
    <w:basedOn w:val="Normal"/>
    <w:rsid w:val="009E3154"/>
    <w:pPr>
      <w:tabs>
        <w:tab w:val="num" w:pos="1620"/>
      </w:tabs>
      <w:overflowPunct w:val="0"/>
      <w:autoSpaceDE w:val="0"/>
      <w:autoSpaceDN w:val="0"/>
      <w:adjustRightInd w:val="0"/>
      <w:spacing w:before="120" w:line="240" w:lineRule="exact"/>
      <w:ind w:left="1440" w:hanging="475"/>
      <w:textAlignment w:val="baseline"/>
    </w:pPr>
    <w:rPr>
      <w:sz w:val="20"/>
      <w:szCs w:val="20"/>
    </w:rPr>
  </w:style>
  <w:style w:type="character" w:customStyle="1" w:styleId="L1NumParChar">
    <w:name w:val="L1NumPar Char"/>
    <w:link w:val="L1NumPar"/>
    <w:rsid w:val="009E3154"/>
    <w:rPr>
      <w:szCs w:val="24"/>
    </w:rPr>
  </w:style>
  <w:style w:type="paragraph" w:customStyle="1" w:styleId="BulletText2022">
    <w:name w:val="Bullet Text 2022"/>
    <w:basedOn w:val="Normal"/>
    <w:rsid w:val="009E3154"/>
    <w:pPr>
      <w:tabs>
        <w:tab w:val="left" w:pos="965"/>
      </w:tabs>
      <w:overflowPunct w:val="0"/>
      <w:autoSpaceDE w:val="0"/>
      <w:autoSpaceDN w:val="0"/>
      <w:adjustRightInd w:val="0"/>
      <w:spacing w:before="120" w:line="240" w:lineRule="exact"/>
      <w:textAlignment w:val="baseline"/>
    </w:pPr>
    <w:rPr>
      <w:sz w:val="20"/>
      <w:szCs w:val="20"/>
    </w:rPr>
  </w:style>
  <w:style w:type="character" w:customStyle="1" w:styleId="L1NumParItalicChar">
    <w:name w:val="L1NumPar + Italic Char"/>
    <w:link w:val="L1NumParItalic"/>
    <w:rsid w:val="009E3154"/>
    <w:rPr>
      <w:i/>
      <w:iCs/>
      <w:szCs w:val="24"/>
    </w:rPr>
  </w:style>
  <w:style w:type="paragraph" w:customStyle="1" w:styleId="BulletedListundernumparaItalic">
    <w:name w:val="Bulleted List under num para + Italic"/>
    <w:basedOn w:val="Normal"/>
    <w:rsid w:val="009E3154"/>
    <w:pPr>
      <w:numPr>
        <w:numId w:val="59"/>
      </w:numPr>
      <w:spacing w:before="180" w:line="240" w:lineRule="exact"/>
    </w:pPr>
    <w:rPr>
      <w:i/>
      <w:iCs/>
      <w:kern w:val="0"/>
      <w:sz w:val="20"/>
      <w:szCs w:val="20"/>
      <w:lang w:bidi="ar-SA"/>
    </w:rPr>
  </w:style>
  <w:style w:type="paragraph" w:customStyle="1" w:styleId="L1NumParIt">
    <w:name w:val="L1NumParIt"/>
    <w:basedOn w:val="L1NumPar"/>
    <w:rsid w:val="009E3154"/>
    <w:pPr>
      <w:numPr>
        <w:numId w:val="47"/>
      </w:numPr>
      <w:tabs>
        <w:tab w:val="clear" w:pos="187"/>
        <w:tab w:val="num" w:pos="1080"/>
      </w:tabs>
      <w:ind w:left="1080"/>
    </w:pPr>
    <w:rPr>
      <w:i/>
      <w:szCs w:val="20"/>
    </w:rPr>
  </w:style>
  <w:style w:type="paragraph" w:customStyle="1" w:styleId="bulletedStudy14Char">
    <w:name w:val="bulleted Study 14 Char"/>
    <w:basedOn w:val="Normal"/>
    <w:rsid w:val="009E3154"/>
    <w:pPr>
      <w:numPr>
        <w:numId w:val="34"/>
      </w:numPr>
      <w:spacing w:before="120" w:after="120" w:line="240" w:lineRule="exact"/>
    </w:pPr>
    <w:rPr>
      <w:rFonts w:eastAsia="Batang"/>
      <w:kern w:val="28"/>
      <w:sz w:val="20"/>
      <w:szCs w:val="20"/>
      <w:lang w:bidi="ar-SA"/>
    </w:rPr>
  </w:style>
  <w:style w:type="paragraph" w:customStyle="1" w:styleId="After6andbullet">
    <w:name w:val="After 6 and bullet"/>
    <w:basedOn w:val="level2"/>
    <w:rsid w:val="009E3154"/>
    <w:pPr>
      <w:numPr>
        <w:numId w:val="19"/>
      </w:numPr>
      <w:tabs>
        <w:tab w:val="clear" w:pos="576"/>
        <w:tab w:val="clear" w:pos="1008"/>
        <w:tab w:val="left" w:pos="720"/>
      </w:tabs>
      <w:spacing w:before="120" w:line="240" w:lineRule="exact"/>
    </w:pPr>
    <w:rPr>
      <w:rFonts w:eastAsia="Batang"/>
      <w:kern w:val="28"/>
    </w:rPr>
  </w:style>
  <w:style w:type="paragraph" w:customStyle="1" w:styleId="OutlineStyle">
    <w:name w:val="Outline Style"/>
    <w:basedOn w:val="Normal"/>
    <w:rsid w:val="009E3154"/>
    <w:pPr>
      <w:numPr>
        <w:numId w:val="18"/>
      </w:numPr>
      <w:spacing w:before="140" w:after="240" w:line="240" w:lineRule="exact"/>
    </w:pPr>
    <w:rPr>
      <w:rFonts w:eastAsia="Batang"/>
      <w:sz w:val="20"/>
      <w:szCs w:val="20"/>
      <w:lang w:bidi="ar-SA"/>
    </w:rPr>
  </w:style>
  <w:style w:type="paragraph" w:customStyle="1" w:styleId="bulletedS14andboldital">
    <w:name w:val="bulleted S 14 and bold ital"/>
    <w:basedOn w:val="bulletedStudy14Char"/>
    <w:rsid w:val="009E3154"/>
    <w:pPr>
      <w:numPr>
        <w:numId w:val="22"/>
      </w:numPr>
    </w:pPr>
    <w:rPr>
      <w:kern w:val="8"/>
    </w:rPr>
  </w:style>
  <w:style w:type="paragraph" w:customStyle="1" w:styleId="StylebulletedStudy14Kernat4ptChar">
    <w:name w:val="Style bulleted Study 14 + Kern at 4 pt Char"/>
    <w:basedOn w:val="bulletedStudy14Char"/>
    <w:rsid w:val="009E3154"/>
    <w:pPr>
      <w:numPr>
        <w:numId w:val="35"/>
      </w:numPr>
    </w:pPr>
    <w:rPr>
      <w:kern w:val="8"/>
    </w:rPr>
  </w:style>
  <w:style w:type="paragraph" w:customStyle="1" w:styleId="StylebulletedStudy14After12ptKernat4pt">
    <w:name w:val="Style bulleted Study 14 + After:  12 pt Kern at 4 pt"/>
    <w:basedOn w:val="bulletedStudy14Char"/>
    <w:rsid w:val="009E3154"/>
    <w:pPr>
      <w:numPr>
        <w:numId w:val="23"/>
      </w:numPr>
      <w:spacing w:after="240"/>
    </w:pPr>
    <w:rPr>
      <w:kern w:val="8"/>
    </w:rPr>
  </w:style>
  <w:style w:type="paragraph" w:customStyle="1" w:styleId="StylebulletedStudy14Kernat4pt1">
    <w:name w:val="Style bulleted Study 14 + Kern at 4 pt1"/>
    <w:basedOn w:val="bulletedStudy14Char"/>
    <w:rsid w:val="009E3154"/>
    <w:pPr>
      <w:numPr>
        <w:numId w:val="24"/>
      </w:numPr>
    </w:pPr>
    <w:rPr>
      <w:kern w:val="8"/>
    </w:rPr>
  </w:style>
  <w:style w:type="paragraph" w:customStyle="1" w:styleId="StylebulletedStudy14Kernat4pt2">
    <w:name w:val="Style bulleted Study 14 + Kern at 4 pt2"/>
    <w:basedOn w:val="bulletedStudy14Char"/>
    <w:rsid w:val="009E3154"/>
    <w:pPr>
      <w:numPr>
        <w:numId w:val="25"/>
      </w:numPr>
    </w:pPr>
    <w:rPr>
      <w:kern w:val="8"/>
    </w:rPr>
  </w:style>
  <w:style w:type="paragraph" w:customStyle="1" w:styleId="StylebulletedStudy14Kernat4pt3">
    <w:name w:val="Style bulleted Study 14 + Kern at 4 pt3"/>
    <w:basedOn w:val="bulletedStudy14Char"/>
    <w:rsid w:val="009E3154"/>
    <w:pPr>
      <w:numPr>
        <w:numId w:val="28"/>
      </w:numPr>
    </w:pPr>
    <w:rPr>
      <w:kern w:val="8"/>
    </w:rPr>
  </w:style>
  <w:style w:type="paragraph" w:customStyle="1" w:styleId="StylebulletedStudy14BoldItalicAfter12ptKernat4pt1">
    <w:name w:val="Style bulleted Study 14 + Bold Italic After:  12 pt Kern at 4 pt1"/>
    <w:basedOn w:val="bulletedStudy14Char"/>
    <w:rsid w:val="009E3154"/>
    <w:pPr>
      <w:numPr>
        <w:ilvl w:val="1"/>
        <w:numId w:val="26"/>
      </w:numPr>
    </w:pPr>
    <w:rPr>
      <w:b/>
      <w:bCs/>
      <w:i/>
      <w:iCs/>
      <w:kern w:val="8"/>
    </w:rPr>
  </w:style>
  <w:style w:type="paragraph" w:customStyle="1" w:styleId="StylebulletedStudy14Kernat4pt4">
    <w:name w:val="Style bulleted Study 14 + Kern at 4 pt4"/>
    <w:basedOn w:val="bulletedStudy14Char"/>
    <w:rsid w:val="009E3154"/>
    <w:pPr>
      <w:numPr>
        <w:numId w:val="29"/>
      </w:numPr>
    </w:pPr>
    <w:rPr>
      <w:kern w:val="8"/>
    </w:rPr>
  </w:style>
  <w:style w:type="paragraph" w:customStyle="1" w:styleId="StylebulletedStudy14Kernat4pt5">
    <w:name w:val="Style bulleted Study 14 + Kern at 4 pt5"/>
    <w:basedOn w:val="bulletedStudy14Char"/>
    <w:rsid w:val="009E3154"/>
    <w:pPr>
      <w:numPr>
        <w:numId w:val="30"/>
      </w:numPr>
    </w:pPr>
    <w:rPr>
      <w:kern w:val="8"/>
    </w:rPr>
  </w:style>
  <w:style w:type="paragraph" w:customStyle="1" w:styleId="StyleAfter12BoldItalic">
    <w:name w:val="Style After 12 + Bold Italic"/>
    <w:basedOn w:val="After120"/>
    <w:rsid w:val="009E3154"/>
    <w:pPr>
      <w:numPr>
        <w:numId w:val="32"/>
      </w:numPr>
    </w:pPr>
    <w:rPr>
      <w:b/>
      <w:bCs/>
      <w:i/>
      <w:iCs/>
    </w:rPr>
  </w:style>
  <w:style w:type="paragraph" w:customStyle="1" w:styleId="After120">
    <w:name w:val="After 12"/>
    <w:basedOn w:val="bulletedStudy14Char"/>
    <w:rsid w:val="009E3154"/>
    <w:pPr>
      <w:numPr>
        <w:numId w:val="0"/>
      </w:numPr>
      <w:tabs>
        <w:tab w:val="num" w:pos="1080"/>
      </w:tabs>
      <w:spacing w:after="240"/>
      <w:ind w:left="1080" w:hanging="360"/>
    </w:pPr>
  </w:style>
  <w:style w:type="paragraph" w:customStyle="1" w:styleId="Stylelevel2Kernat4pt">
    <w:name w:val="Style level 2 + Kern at 4 pt"/>
    <w:basedOn w:val="level2"/>
    <w:rsid w:val="009E3154"/>
    <w:pPr>
      <w:numPr>
        <w:numId w:val="20"/>
      </w:numPr>
      <w:tabs>
        <w:tab w:val="clear" w:pos="576"/>
        <w:tab w:val="clear" w:pos="1008"/>
        <w:tab w:val="left" w:pos="720"/>
      </w:tabs>
      <w:spacing w:before="120" w:after="240" w:line="240" w:lineRule="exact"/>
    </w:pPr>
    <w:rPr>
      <w:rFonts w:eastAsia="Batang"/>
      <w:kern w:val="8"/>
    </w:rPr>
  </w:style>
  <w:style w:type="paragraph" w:customStyle="1" w:styleId="StyleStylebulletedStudy14Kernat4ptBoldItalic1">
    <w:name w:val="Style Style bulleted Study 14 + Kern at 4 pt + Bold Italic1"/>
    <w:basedOn w:val="StylebulletedStudy14Kernat4ptChar"/>
    <w:rsid w:val="009E3154"/>
    <w:pPr>
      <w:numPr>
        <w:numId w:val="31"/>
      </w:numPr>
    </w:pPr>
    <w:rPr>
      <w:b/>
      <w:bCs/>
      <w:i/>
      <w:iCs/>
    </w:rPr>
  </w:style>
  <w:style w:type="paragraph" w:customStyle="1" w:styleId="StyleStyleStylebulletedStudy14Kernat4ptBoldItalic">
    <w:name w:val="Style Style Style bulleted Study 14 + Kern at 4 pt + Bold Italic + ..."/>
    <w:basedOn w:val="StyleStylebulletedStudy14Kernat4ptBoldItalic"/>
    <w:rsid w:val="009E3154"/>
    <w:pPr>
      <w:numPr>
        <w:numId w:val="21"/>
      </w:numPr>
    </w:pPr>
    <w:rPr>
      <w:b/>
      <w:i/>
    </w:rPr>
  </w:style>
  <w:style w:type="paragraph" w:customStyle="1" w:styleId="StyleStylebulletedStudy14Kernat4ptBoldItalic">
    <w:name w:val="Style Style bulleted Study 14 + Kern at 4 pt + Bold Italic"/>
    <w:basedOn w:val="StylebulletedStudy14Kernat4ptChar"/>
    <w:rsid w:val="009E3154"/>
    <w:rPr>
      <w:bCs/>
      <w:iCs/>
    </w:rPr>
  </w:style>
  <w:style w:type="paragraph" w:customStyle="1" w:styleId="bandiand12">
    <w:name w:val="b and i and 12"/>
    <w:basedOn w:val="StylebulletedStudy14Kernat4ptChar"/>
    <w:rsid w:val="009E3154"/>
    <w:pPr>
      <w:spacing w:after="240"/>
    </w:pPr>
  </w:style>
  <w:style w:type="paragraph" w:customStyle="1" w:styleId="StylebulletedStudy14BoldItalic">
    <w:name w:val="Style bulleted Study 14 + Bold Italic"/>
    <w:basedOn w:val="bulletedStudy14Char"/>
    <w:rsid w:val="009E3154"/>
    <w:pPr>
      <w:numPr>
        <w:ilvl w:val="3"/>
        <w:numId w:val="27"/>
      </w:numPr>
    </w:pPr>
    <w:rPr>
      <w:b/>
      <w:bCs/>
      <w:i/>
      <w:iCs/>
    </w:rPr>
  </w:style>
  <w:style w:type="paragraph" w:customStyle="1" w:styleId="BodyPara1">
    <w:name w:val="Body Para 1"/>
    <w:basedOn w:val="BodyPara"/>
    <w:rsid w:val="009E3154"/>
    <w:pPr>
      <w:numPr>
        <w:numId w:val="33"/>
      </w:numPr>
      <w:spacing w:after="0"/>
      <w:ind w:hanging="720"/>
    </w:pPr>
    <w:rPr>
      <w:lang w:val="en-US"/>
    </w:rPr>
  </w:style>
  <w:style w:type="paragraph" w:customStyle="1" w:styleId="BodyPara">
    <w:name w:val="Body Para"/>
    <w:basedOn w:val="Normal"/>
    <w:rsid w:val="009E3154"/>
    <w:pPr>
      <w:spacing w:before="120" w:after="160" w:line="240" w:lineRule="auto"/>
    </w:pPr>
    <w:rPr>
      <w:rFonts w:eastAsia="Batang"/>
      <w:kern w:val="0"/>
      <w:sz w:val="20"/>
      <w:szCs w:val="20"/>
      <w:lang w:val="en-AU" w:bidi="ar-SA"/>
    </w:rPr>
  </w:style>
  <w:style w:type="paragraph" w:customStyle="1" w:styleId="bulletedStudy14">
    <w:name w:val="bulleted Study 14"/>
    <w:basedOn w:val="Normal"/>
    <w:rsid w:val="009E3154"/>
    <w:pPr>
      <w:tabs>
        <w:tab w:val="num" w:pos="2016"/>
      </w:tabs>
      <w:spacing w:before="120" w:after="120" w:line="240" w:lineRule="exact"/>
      <w:ind w:left="2016" w:hanging="360"/>
    </w:pPr>
    <w:rPr>
      <w:rFonts w:eastAsia="Batang"/>
      <w:kern w:val="28"/>
      <w:sz w:val="20"/>
      <w:szCs w:val="20"/>
      <w:lang w:bidi="ar-SA"/>
    </w:rPr>
  </w:style>
  <w:style w:type="paragraph" w:customStyle="1" w:styleId="after12">
    <w:name w:val="after 12"/>
    <w:basedOn w:val="letteredlist0"/>
    <w:rsid w:val="009E3154"/>
    <w:pPr>
      <w:numPr>
        <w:numId w:val="36"/>
      </w:numPr>
      <w:tabs>
        <w:tab w:val="left" w:pos="576"/>
      </w:tabs>
      <w:spacing w:before="0" w:after="240"/>
    </w:pPr>
    <w:rPr>
      <w:rFonts w:eastAsia="Batang"/>
      <w:kern w:val="24"/>
    </w:rPr>
  </w:style>
  <w:style w:type="paragraph" w:customStyle="1" w:styleId="Numberedparagraph1">
    <w:name w:val="Numbered paragraph1"/>
    <w:basedOn w:val="Normal"/>
    <w:rsid w:val="009E3154"/>
    <w:pPr>
      <w:numPr>
        <w:numId w:val="38"/>
      </w:numPr>
      <w:tabs>
        <w:tab w:val="right" w:pos="360"/>
        <w:tab w:val="left" w:pos="720"/>
      </w:tabs>
      <w:spacing w:before="120" w:line="240" w:lineRule="exact"/>
      <w:ind w:left="720" w:hanging="720"/>
    </w:pPr>
    <w:rPr>
      <w:kern w:val="28"/>
      <w:sz w:val="20"/>
      <w:szCs w:val="20"/>
      <w:lang w:bidi="ar-SA"/>
    </w:rPr>
  </w:style>
  <w:style w:type="paragraph" w:customStyle="1" w:styleId="Subhead20">
    <w:name w:val="Subhead2"/>
    <w:basedOn w:val="Normal"/>
    <w:rsid w:val="009E3154"/>
    <w:pPr>
      <w:spacing w:before="200" w:line="200" w:lineRule="exact"/>
      <w:jc w:val="center"/>
    </w:pPr>
    <w:rPr>
      <w:b/>
      <w:caps/>
      <w:kern w:val="12"/>
      <w:sz w:val="16"/>
      <w:szCs w:val="16"/>
      <w:lang w:bidi="ar-SA"/>
    </w:rPr>
  </w:style>
  <w:style w:type="paragraph" w:customStyle="1" w:styleId="level22">
    <w:name w:val="level 22"/>
    <w:basedOn w:val="level1"/>
    <w:rsid w:val="009E3154"/>
    <w:pPr>
      <w:spacing w:before="120" w:after="0" w:line="240" w:lineRule="exact"/>
      <w:ind w:left="1008" w:hanging="432"/>
    </w:pPr>
  </w:style>
  <w:style w:type="paragraph" w:customStyle="1" w:styleId="level12">
    <w:name w:val="level 12"/>
    <w:basedOn w:val="Normal"/>
    <w:rsid w:val="009E3154"/>
    <w:pPr>
      <w:tabs>
        <w:tab w:val="right" w:pos="360"/>
        <w:tab w:val="left" w:pos="576"/>
      </w:tabs>
      <w:spacing w:before="120" w:line="240" w:lineRule="exact"/>
      <w:ind w:left="576" w:hanging="576"/>
    </w:pPr>
    <w:rPr>
      <w:kern w:val="0"/>
      <w:sz w:val="20"/>
      <w:szCs w:val="20"/>
      <w:lang w:bidi="ar-SA"/>
    </w:rPr>
  </w:style>
  <w:style w:type="paragraph" w:customStyle="1" w:styleId="Attachment2">
    <w:name w:val="Attachment2"/>
    <w:basedOn w:val="Normal"/>
    <w:rsid w:val="009E3154"/>
    <w:pPr>
      <w:tabs>
        <w:tab w:val="center" w:pos="5040"/>
      </w:tabs>
      <w:spacing w:before="120" w:after="480" w:line="240" w:lineRule="auto"/>
      <w:jc w:val="right"/>
    </w:pPr>
    <w:rPr>
      <w:b/>
      <w:kern w:val="12"/>
      <w:szCs w:val="20"/>
      <w:lang w:bidi="ar-SA"/>
    </w:rPr>
  </w:style>
  <w:style w:type="paragraph" w:customStyle="1" w:styleId="Contentshead2">
    <w:name w:val="Contents head2"/>
    <w:basedOn w:val="Normal"/>
    <w:rsid w:val="009E3154"/>
    <w:pPr>
      <w:pBdr>
        <w:bottom w:val="single" w:sz="4" w:space="10" w:color="auto"/>
      </w:pBdr>
      <w:spacing w:before="120" w:line="240" w:lineRule="exact"/>
      <w:jc w:val="center"/>
    </w:pPr>
    <w:rPr>
      <w:b/>
      <w:kern w:val="0"/>
      <w:sz w:val="20"/>
      <w:szCs w:val="20"/>
      <w:lang w:bidi="ar-SA"/>
    </w:rPr>
  </w:style>
  <w:style w:type="paragraph" w:customStyle="1" w:styleId="Contents2">
    <w:name w:val="Contents2"/>
    <w:basedOn w:val="Normal"/>
    <w:rsid w:val="009E3154"/>
    <w:pPr>
      <w:tabs>
        <w:tab w:val="left" w:leader="dot" w:pos="5660"/>
        <w:tab w:val="center" w:pos="6020"/>
      </w:tabs>
      <w:spacing w:before="120" w:line="240" w:lineRule="exact"/>
      <w:ind w:left="360" w:right="1540" w:hanging="360"/>
      <w:jc w:val="left"/>
    </w:pPr>
    <w:rPr>
      <w:kern w:val="0"/>
      <w:sz w:val="20"/>
      <w:szCs w:val="20"/>
      <w:lang w:bidi="ar-SA"/>
    </w:rPr>
  </w:style>
  <w:style w:type="paragraph" w:customStyle="1" w:styleId="Multi-normal3">
    <w:name w:val="Multi-normal3"/>
    <w:basedOn w:val="Normal"/>
    <w:rsid w:val="009E3154"/>
    <w:pPr>
      <w:spacing w:before="120" w:line="240" w:lineRule="exact"/>
    </w:pPr>
    <w:rPr>
      <w:kern w:val="0"/>
      <w:sz w:val="20"/>
      <w:szCs w:val="20"/>
      <w:lang w:bidi="ar-SA"/>
    </w:rPr>
  </w:style>
  <w:style w:type="paragraph" w:customStyle="1" w:styleId="Contents-Intro2">
    <w:name w:val="Contents-Intro2"/>
    <w:basedOn w:val="Contents"/>
    <w:rsid w:val="009E3154"/>
    <w:pPr>
      <w:tabs>
        <w:tab w:val="left" w:pos="1159"/>
      </w:tabs>
      <w:overflowPunct/>
      <w:autoSpaceDE/>
      <w:autoSpaceDN/>
      <w:adjustRightInd/>
      <w:spacing w:before="120" w:after="0" w:line="240" w:lineRule="exact"/>
      <w:textAlignment w:val="auto"/>
    </w:pPr>
    <w:rPr>
      <w:snapToGrid w:val="0"/>
      <w:kern w:val="24"/>
      <w:lang w:bidi="ar-SA"/>
    </w:rPr>
  </w:style>
  <w:style w:type="paragraph" w:customStyle="1" w:styleId="level32">
    <w:name w:val="level 32"/>
    <w:basedOn w:val="Normal"/>
    <w:rsid w:val="009E3154"/>
    <w:pPr>
      <w:spacing w:before="120" w:line="240" w:lineRule="exact"/>
      <w:ind w:left="1440" w:hanging="432"/>
    </w:pPr>
    <w:rPr>
      <w:kern w:val="0"/>
      <w:sz w:val="20"/>
      <w:szCs w:val="20"/>
      <w:lang w:bidi="ar-SA"/>
    </w:rPr>
  </w:style>
  <w:style w:type="paragraph" w:customStyle="1" w:styleId="letteredlist2">
    <w:name w:val="lettered list2"/>
    <w:basedOn w:val="bullet2"/>
    <w:rsid w:val="009E3154"/>
    <w:pPr>
      <w:tabs>
        <w:tab w:val="clear" w:pos="360"/>
        <w:tab w:val="clear" w:pos="576"/>
        <w:tab w:val="clear" w:pos="792"/>
        <w:tab w:val="num" w:pos="720"/>
      </w:tabs>
      <w:autoSpaceDE w:val="0"/>
      <w:autoSpaceDN w:val="0"/>
      <w:spacing w:before="120" w:after="0" w:line="240" w:lineRule="exact"/>
      <w:ind w:left="720" w:hanging="360"/>
    </w:pPr>
  </w:style>
  <w:style w:type="paragraph" w:customStyle="1" w:styleId="BulletedList2">
    <w:name w:val="Bulleted List2"/>
    <w:basedOn w:val="Normal"/>
    <w:rsid w:val="009E3154"/>
    <w:pPr>
      <w:tabs>
        <w:tab w:val="num" w:pos="360"/>
      </w:tabs>
      <w:spacing w:before="120" w:line="240" w:lineRule="exact"/>
      <w:ind w:left="360" w:hanging="360"/>
    </w:pPr>
    <w:rPr>
      <w:kern w:val="0"/>
      <w:sz w:val="20"/>
      <w:szCs w:val="20"/>
      <w:lang w:bidi="ar-SA"/>
    </w:rPr>
  </w:style>
  <w:style w:type="paragraph" w:customStyle="1" w:styleId="indenteddefinition2">
    <w:name w:val="indented definition2"/>
    <w:basedOn w:val="Normal"/>
    <w:rsid w:val="009E3154"/>
    <w:pPr>
      <w:tabs>
        <w:tab w:val="num" w:pos="1080"/>
        <w:tab w:val="left" w:pos="2520"/>
      </w:tabs>
      <w:spacing w:before="120" w:line="240" w:lineRule="exact"/>
      <w:ind w:left="1080" w:hanging="360"/>
    </w:pPr>
    <w:rPr>
      <w:sz w:val="20"/>
      <w:szCs w:val="20"/>
      <w:lang w:bidi="ar-SA"/>
    </w:rPr>
  </w:style>
  <w:style w:type="paragraph" w:customStyle="1" w:styleId="numberedparagraph2">
    <w:name w:val="numbered paragraph2"/>
    <w:basedOn w:val="Normal"/>
    <w:rsid w:val="009E3154"/>
    <w:pPr>
      <w:tabs>
        <w:tab w:val="num" w:pos="720"/>
      </w:tabs>
      <w:spacing w:before="120" w:line="240" w:lineRule="exact"/>
      <w:ind w:left="720" w:hanging="360"/>
    </w:pPr>
    <w:rPr>
      <w:sz w:val="20"/>
      <w:szCs w:val="20"/>
      <w:lang w:bidi="ar-SA"/>
    </w:rPr>
  </w:style>
  <w:style w:type="paragraph" w:customStyle="1" w:styleId="bulleted3">
    <w:name w:val="bulleted3"/>
    <w:basedOn w:val="Normal"/>
    <w:rsid w:val="009E3154"/>
    <w:pPr>
      <w:tabs>
        <w:tab w:val="num" w:pos="1080"/>
      </w:tabs>
      <w:spacing w:before="120" w:line="240" w:lineRule="exact"/>
      <w:ind w:left="1080" w:hanging="360"/>
    </w:pPr>
    <w:rPr>
      <w:sz w:val="20"/>
      <w:szCs w:val="20"/>
      <w:lang w:bidi="ar-SA"/>
    </w:rPr>
  </w:style>
  <w:style w:type="paragraph" w:customStyle="1" w:styleId="Sub-bullet2">
    <w:name w:val="Sub-bullet2"/>
    <w:basedOn w:val="Normal"/>
    <w:rsid w:val="009E3154"/>
    <w:pPr>
      <w:tabs>
        <w:tab w:val="num" w:pos="1440"/>
      </w:tabs>
      <w:spacing w:before="120" w:line="240" w:lineRule="exact"/>
      <w:ind w:left="1440" w:hanging="360"/>
    </w:pPr>
    <w:rPr>
      <w:sz w:val="20"/>
      <w:szCs w:val="20"/>
      <w:lang w:bidi="ar-SA"/>
    </w:rPr>
  </w:style>
  <w:style w:type="numbering" w:customStyle="1" w:styleId="StyleOutlinenumbered">
    <w:name w:val="Style Outline numbered"/>
    <w:basedOn w:val="NoList"/>
    <w:rsid w:val="009E3154"/>
    <w:pPr>
      <w:numPr>
        <w:numId w:val="39"/>
      </w:numPr>
    </w:pPr>
  </w:style>
  <w:style w:type="paragraph" w:customStyle="1" w:styleId="Stylelevel2BlackLeft075Hanging038">
    <w:name w:val="Style level 2 + Black Left:  0.75&quot; Hanging:  0.38&quot;"/>
    <w:basedOn w:val="level2"/>
    <w:rsid w:val="009E3154"/>
    <w:pPr>
      <w:tabs>
        <w:tab w:val="clear" w:pos="1008"/>
      </w:tabs>
      <w:spacing w:before="120" w:after="0" w:line="240" w:lineRule="exact"/>
      <w:ind w:left="1771" w:hanging="547"/>
    </w:pPr>
    <w:rPr>
      <w:color w:val="000000"/>
    </w:rPr>
  </w:style>
  <w:style w:type="paragraph" w:customStyle="1" w:styleId="StyleletteredlistLeft075Firstline0">
    <w:name w:val="Style lettered list + Left:  0.75&quot; First line:  0&quot;"/>
    <w:basedOn w:val="LetteredList"/>
    <w:rsid w:val="009E3154"/>
    <w:pPr>
      <w:numPr>
        <w:numId w:val="0"/>
      </w:numPr>
      <w:autoSpaceDE w:val="0"/>
      <w:autoSpaceDN w:val="0"/>
    </w:pPr>
  </w:style>
  <w:style w:type="paragraph" w:customStyle="1" w:styleId="L1BulletedList">
    <w:name w:val="L1Bulleted List"/>
    <w:basedOn w:val="Normal"/>
    <w:rsid w:val="009E3154"/>
    <w:pPr>
      <w:numPr>
        <w:numId w:val="40"/>
      </w:numPr>
      <w:spacing w:before="120" w:after="120" w:line="240" w:lineRule="exact"/>
    </w:pPr>
    <w:rPr>
      <w:kern w:val="0"/>
      <w:sz w:val="20"/>
      <w:szCs w:val="20"/>
      <w:lang w:bidi="ar-SA"/>
    </w:rPr>
  </w:style>
  <w:style w:type="paragraph" w:customStyle="1" w:styleId="BulletedListSubpoint">
    <w:name w:val="Bulleted List: Subpoint"/>
    <w:basedOn w:val="Normal"/>
    <w:rsid w:val="009E3154"/>
    <w:pPr>
      <w:numPr>
        <w:numId w:val="13"/>
      </w:numPr>
      <w:spacing w:before="120" w:line="240" w:lineRule="exact"/>
    </w:pPr>
    <w:rPr>
      <w:kern w:val="0"/>
      <w:sz w:val="20"/>
      <w:szCs w:val="20"/>
      <w:lang w:bidi="ar-SA"/>
    </w:rPr>
  </w:style>
  <w:style w:type="paragraph" w:customStyle="1" w:styleId="TocContents">
    <w:name w:val="Toc Contents"/>
    <w:basedOn w:val="Heading1"/>
    <w:rsid w:val="009E3154"/>
    <w:pPr>
      <w:keepNext w:val="0"/>
      <w:keepLines w:val="0"/>
      <w:framePr w:wrap="around" w:vAnchor="text" w:hAnchor="text" w:xAlign="center" w:y="1"/>
      <w:pBdr>
        <w:bottom w:val="single" w:sz="4" w:space="1" w:color="auto"/>
      </w:pBdr>
      <w:spacing w:before="140" w:line="280" w:lineRule="exact"/>
      <w:jc w:val="center"/>
    </w:pPr>
    <w:rPr>
      <w:rFonts w:cs="Arial"/>
      <w:caps/>
      <w:kern w:val="32"/>
      <w:sz w:val="24"/>
      <w:szCs w:val="20"/>
      <w:lang w:bidi="ar-SA"/>
    </w:rPr>
  </w:style>
  <w:style w:type="paragraph" w:styleId="TOC1">
    <w:name w:val="toc 1"/>
    <w:basedOn w:val="Normal"/>
    <w:next w:val="Normal"/>
    <w:autoRedefine/>
    <w:semiHidden/>
    <w:rsid w:val="009E3154"/>
    <w:pPr>
      <w:spacing w:before="120" w:line="240" w:lineRule="exact"/>
    </w:pPr>
    <w:rPr>
      <w:kern w:val="0"/>
      <w:sz w:val="20"/>
      <w:szCs w:val="20"/>
      <w:lang w:bidi="ar-SA"/>
    </w:rPr>
  </w:style>
  <w:style w:type="paragraph" w:customStyle="1" w:styleId="BoxedText">
    <w:name w:val="Boxed Text"/>
    <w:basedOn w:val="Normal"/>
    <w:rsid w:val="009E3154"/>
    <w:pPr>
      <w:framePr w:hSpace="288" w:vSpace="288" w:wrap="around" w:vAnchor="text" w:hAnchor="text" w:y="1"/>
      <w:pBdr>
        <w:top w:val="single" w:sz="4" w:space="1" w:color="auto"/>
        <w:left w:val="single" w:sz="4" w:space="4" w:color="auto"/>
        <w:bottom w:val="single" w:sz="4" w:space="1" w:color="auto"/>
        <w:right w:val="single" w:sz="4" w:space="4" w:color="auto"/>
      </w:pBdr>
      <w:spacing w:before="120" w:line="240" w:lineRule="exact"/>
    </w:pPr>
    <w:rPr>
      <w:kern w:val="0"/>
      <w:sz w:val="20"/>
      <w:szCs w:val="20"/>
      <w:lang w:bidi="ar-SA"/>
    </w:rPr>
  </w:style>
  <w:style w:type="paragraph" w:customStyle="1" w:styleId="L1NumPar">
    <w:name w:val="L1NumPar"/>
    <w:link w:val="L1NumParChar"/>
    <w:rsid w:val="009E3154"/>
    <w:pPr>
      <w:numPr>
        <w:numId w:val="49"/>
      </w:numPr>
      <w:tabs>
        <w:tab w:val="clear" w:pos="0"/>
        <w:tab w:val="left" w:pos="907"/>
      </w:tabs>
      <w:spacing w:before="120" w:line="240" w:lineRule="exact"/>
      <w:ind w:left="907" w:right="360" w:hanging="547"/>
    </w:pPr>
    <w:rPr>
      <w:szCs w:val="24"/>
    </w:rPr>
  </w:style>
  <w:style w:type="paragraph" w:customStyle="1" w:styleId="L1NumParNoNum">
    <w:name w:val="L1NumParNoNum"/>
    <w:basedOn w:val="L2NumBul"/>
    <w:rsid w:val="009E3154"/>
    <w:pPr>
      <w:numPr>
        <w:numId w:val="0"/>
      </w:numPr>
      <w:ind w:left="907"/>
    </w:pPr>
  </w:style>
  <w:style w:type="paragraph" w:customStyle="1" w:styleId="L2NumBul">
    <w:name w:val="L2NumBul"/>
    <w:basedOn w:val="Normal"/>
    <w:rsid w:val="009E3154"/>
    <w:pPr>
      <w:numPr>
        <w:numId w:val="41"/>
      </w:numPr>
      <w:spacing w:before="120" w:line="240" w:lineRule="exact"/>
      <w:ind w:right="360"/>
    </w:pPr>
    <w:rPr>
      <w:kern w:val="0"/>
      <w:sz w:val="20"/>
      <w:szCs w:val="20"/>
      <w:lang w:bidi="ar-SA"/>
    </w:rPr>
  </w:style>
  <w:style w:type="paragraph" w:customStyle="1" w:styleId="HeadingNormal">
    <w:name w:val="Heading Normal"/>
    <w:basedOn w:val="Normal"/>
    <w:rsid w:val="009E3154"/>
    <w:pPr>
      <w:spacing w:before="120" w:after="120" w:line="240" w:lineRule="exact"/>
      <w:ind w:left="720" w:hanging="720"/>
    </w:pPr>
    <w:rPr>
      <w:iCs/>
      <w:kern w:val="0"/>
      <w:sz w:val="20"/>
      <w:szCs w:val="20"/>
      <w:lang w:bidi="ar-SA"/>
    </w:rPr>
  </w:style>
  <w:style w:type="paragraph" w:customStyle="1" w:styleId="Appendix">
    <w:name w:val="Appendix"/>
    <w:basedOn w:val="Normal"/>
    <w:rsid w:val="009E3154"/>
    <w:pPr>
      <w:tabs>
        <w:tab w:val="center" w:pos="5040"/>
      </w:tabs>
      <w:spacing w:before="120" w:after="600" w:line="240" w:lineRule="auto"/>
      <w:jc w:val="right"/>
    </w:pPr>
    <w:rPr>
      <w:b/>
      <w:bCs/>
      <w:kern w:val="12"/>
      <w:szCs w:val="20"/>
      <w:lang w:bidi="ar-SA"/>
    </w:rPr>
  </w:style>
  <w:style w:type="paragraph" w:customStyle="1" w:styleId="TOCheader">
    <w:name w:val="TOC header"/>
    <w:basedOn w:val="Normal"/>
    <w:rsid w:val="009E3154"/>
    <w:pPr>
      <w:tabs>
        <w:tab w:val="right" w:pos="6480"/>
      </w:tabs>
      <w:spacing w:before="120" w:line="240" w:lineRule="exact"/>
      <w:jc w:val="right"/>
    </w:pPr>
    <w:rPr>
      <w:kern w:val="0"/>
      <w:sz w:val="20"/>
      <w:szCs w:val="20"/>
      <w:lang w:bidi="ar-SA"/>
    </w:rPr>
  </w:style>
  <w:style w:type="paragraph" w:customStyle="1" w:styleId="L3NumParNoNum">
    <w:name w:val="L3NumParNoNum"/>
    <w:basedOn w:val="L1NumParNoNum"/>
    <w:rsid w:val="009E3154"/>
    <w:pPr>
      <w:ind w:left="1296" w:firstLine="720"/>
    </w:pPr>
  </w:style>
  <w:style w:type="paragraph" w:customStyle="1" w:styleId="L2NumLet">
    <w:name w:val="L2NumLet"/>
    <w:basedOn w:val="Normal"/>
    <w:rsid w:val="009E3154"/>
    <w:pPr>
      <w:numPr>
        <w:numId w:val="46"/>
      </w:numPr>
      <w:spacing w:before="120" w:line="240" w:lineRule="exact"/>
      <w:ind w:right="360"/>
    </w:pPr>
    <w:rPr>
      <w:kern w:val="0"/>
      <w:sz w:val="20"/>
      <w:szCs w:val="20"/>
      <w:lang w:bidi="ar-SA"/>
    </w:rPr>
  </w:style>
  <w:style w:type="paragraph" w:customStyle="1" w:styleId="L1Dash">
    <w:name w:val="L1Dash"/>
    <w:basedOn w:val="BulletedListSubpoint"/>
    <w:rsid w:val="009E3154"/>
    <w:pPr>
      <w:numPr>
        <w:numId w:val="44"/>
      </w:numPr>
    </w:pPr>
  </w:style>
  <w:style w:type="paragraph" w:customStyle="1" w:styleId="L2NumParNoNum">
    <w:name w:val="L2NumParNoNum"/>
    <w:basedOn w:val="Normal"/>
    <w:rsid w:val="009E3154"/>
    <w:pPr>
      <w:spacing w:before="120" w:line="240" w:lineRule="exact"/>
      <w:ind w:left="1267" w:right="360"/>
    </w:pPr>
    <w:rPr>
      <w:kern w:val="0"/>
      <w:sz w:val="20"/>
      <w:szCs w:val="20"/>
      <w:lang w:bidi="ar-SA"/>
    </w:rPr>
  </w:style>
  <w:style w:type="paragraph" w:customStyle="1" w:styleId="L3NumDash">
    <w:name w:val="L3NumDash"/>
    <w:basedOn w:val="BulletedListSubpoint"/>
    <w:rsid w:val="009E3154"/>
    <w:pPr>
      <w:numPr>
        <w:numId w:val="45"/>
      </w:numPr>
    </w:pPr>
  </w:style>
  <w:style w:type="paragraph" w:customStyle="1" w:styleId="L3NumRom">
    <w:name w:val="L3NumRom"/>
    <w:basedOn w:val="Normal"/>
    <w:rsid w:val="009E3154"/>
    <w:pPr>
      <w:numPr>
        <w:numId w:val="43"/>
      </w:numPr>
      <w:tabs>
        <w:tab w:val="left" w:pos="1656"/>
      </w:tabs>
      <w:spacing w:before="120" w:line="240" w:lineRule="exact"/>
    </w:pPr>
    <w:rPr>
      <w:kern w:val="0"/>
      <w:sz w:val="20"/>
      <w:szCs w:val="20"/>
      <w:lang w:bidi="ar-SA"/>
    </w:rPr>
  </w:style>
  <w:style w:type="paragraph" w:customStyle="1" w:styleId="L4NumDash">
    <w:name w:val="L4NumDash"/>
    <w:basedOn w:val="L3NumDash"/>
    <w:rsid w:val="009E3154"/>
    <w:pPr>
      <w:numPr>
        <w:numId w:val="42"/>
      </w:numPr>
    </w:pPr>
  </w:style>
  <w:style w:type="paragraph" w:customStyle="1" w:styleId="StyleletteredlistLeft088Firstline0Before0pt">
    <w:name w:val="Style lettered list + Left:  0.88&quot; First line:  0&quot; Before:  0 pt"/>
    <w:basedOn w:val="LetteredList"/>
    <w:rsid w:val="009E3154"/>
    <w:pPr>
      <w:numPr>
        <w:numId w:val="0"/>
      </w:numPr>
      <w:tabs>
        <w:tab w:val="clear" w:pos="1267"/>
      </w:tabs>
      <w:autoSpaceDE w:val="0"/>
      <w:autoSpaceDN w:val="0"/>
      <w:spacing w:before="0" w:after="120"/>
    </w:pPr>
  </w:style>
  <w:style w:type="paragraph" w:customStyle="1" w:styleId="StyleL1NumParNoNumLeft05Hanging038">
    <w:name w:val="Style L1NumParNoNum + Left:  0.5&quot; Hanging:  0.38&quot;"/>
    <w:basedOn w:val="L1NumParNoNum"/>
    <w:rsid w:val="009E3154"/>
    <w:pPr>
      <w:ind w:left="1260" w:hanging="540"/>
    </w:pPr>
  </w:style>
  <w:style w:type="paragraph" w:customStyle="1" w:styleId="L1NumParNoNumLeft05Hanging0381">
    <w:name w:val="L1NumParNoNum + Left:  0.5&quot; Hanging:  0.38&quot;1"/>
    <w:basedOn w:val="L1NumParNoNum"/>
    <w:rsid w:val="009E3154"/>
    <w:pPr>
      <w:ind w:left="1260" w:hanging="540"/>
    </w:pPr>
  </w:style>
  <w:style w:type="paragraph" w:customStyle="1" w:styleId="L1NumParNoNumLeft05Hanging0381Left05H">
    <w:name w:val="L1NumParNoNum + Left:  0.5&quot; Hanging:  0.38&quot;1 + Left:  0.5&quot; H..."/>
    <w:basedOn w:val="L1NumParNoNumLeft05Hanging0381"/>
    <w:rsid w:val="009E3154"/>
    <w:pPr>
      <w:ind w:left="1080" w:hanging="360"/>
    </w:pPr>
  </w:style>
  <w:style w:type="paragraph" w:customStyle="1" w:styleId="L1NumParNoNumLeft05Hanging0381Left05F">
    <w:name w:val="L1NumParNoNum + Left:  0.5&quot; Hanging:  0.38&quot;1 + Left:  0.5&quot; F..."/>
    <w:basedOn w:val="L1NumParNoNumLeft05Hanging0381"/>
    <w:rsid w:val="009E3154"/>
    <w:pPr>
      <w:ind w:left="720" w:firstLine="0"/>
    </w:pPr>
  </w:style>
  <w:style w:type="paragraph" w:customStyle="1" w:styleId="StyleTOCBodyBold">
    <w:name w:val="Style TOC Body + Bold"/>
    <w:basedOn w:val="TOCBody"/>
    <w:rsid w:val="009E3154"/>
    <w:pPr>
      <w:spacing w:line="240" w:lineRule="exact"/>
    </w:pPr>
    <w:rPr>
      <w:b/>
      <w:bCs/>
      <w:sz w:val="20"/>
    </w:rPr>
  </w:style>
  <w:style w:type="paragraph" w:customStyle="1" w:styleId="TOCBodyBold">
    <w:name w:val="TOC Body + Bold"/>
    <w:basedOn w:val="TOCBody"/>
    <w:rsid w:val="009E3154"/>
    <w:pPr>
      <w:spacing w:line="240" w:lineRule="exact"/>
    </w:pPr>
    <w:rPr>
      <w:b/>
      <w:bCs/>
      <w:sz w:val="20"/>
    </w:rPr>
  </w:style>
  <w:style w:type="paragraph" w:customStyle="1" w:styleId="TOCBody025H">
    <w:name w:val="TOC Body 0.25H"/>
    <w:basedOn w:val="TOCBody"/>
    <w:rsid w:val="009E3154"/>
    <w:pPr>
      <w:spacing w:before="0" w:line="240" w:lineRule="auto"/>
    </w:pPr>
    <w:rPr>
      <w:sz w:val="20"/>
    </w:rPr>
  </w:style>
  <w:style w:type="paragraph" w:customStyle="1" w:styleId="BulletFrameworkTable">
    <w:name w:val="Bullet Framework Table"/>
    <w:basedOn w:val="Normal"/>
    <w:rsid w:val="009E3154"/>
    <w:pPr>
      <w:numPr>
        <w:numId w:val="62"/>
      </w:numPr>
      <w:tabs>
        <w:tab w:val="clear" w:pos="1656"/>
      </w:tabs>
      <w:spacing w:before="120" w:line="240" w:lineRule="exact"/>
      <w:ind w:left="360"/>
      <w:jc w:val="left"/>
    </w:pPr>
    <w:rPr>
      <w:color w:val="000000"/>
      <w:kern w:val="0"/>
      <w:sz w:val="20"/>
      <w:szCs w:val="20"/>
      <w:lang w:bidi="ar-SA"/>
    </w:rPr>
  </w:style>
  <w:style w:type="paragraph" w:customStyle="1" w:styleId="StyleL1NumParItalic">
    <w:name w:val="Style L1NumPar + Italic"/>
    <w:basedOn w:val="L1NumPar"/>
    <w:rsid w:val="009E3154"/>
    <w:pPr>
      <w:numPr>
        <w:numId w:val="0"/>
      </w:numPr>
    </w:pPr>
    <w:rPr>
      <w:i/>
      <w:iCs/>
    </w:rPr>
  </w:style>
  <w:style w:type="paragraph" w:customStyle="1" w:styleId="StyleL1NumParItalicLeft0Firstline0">
    <w:name w:val="Style L1NumPar + Italic + Left:  0&quot; First line:  0&quot;"/>
    <w:basedOn w:val="L1NumParItalic"/>
    <w:rsid w:val="009E3154"/>
    <w:pPr>
      <w:numPr>
        <w:numId w:val="0"/>
      </w:numPr>
    </w:pPr>
    <w:rPr>
      <w:szCs w:val="20"/>
    </w:rPr>
  </w:style>
  <w:style w:type="paragraph" w:customStyle="1" w:styleId="L1NumParItalicLeft0Firstline0">
    <w:name w:val="L1NumPar + Italic + Left:  0&quot; First line:  0&quot;"/>
    <w:basedOn w:val="L1NumParItalic"/>
    <w:rsid w:val="009E3154"/>
    <w:pPr>
      <w:numPr>
        <w:numId w:val="0"/>
      </w:numPr>
      <w:tabs>
        <w:tab w:val="clear" w:pos="907"/>
      </w:tabs>
      <w:ind w:left="907"/>
    </w:pPr>
    <w:rPr>
      <w:szCs w:val="20"/>
    </w:rPr>
  </w:style>
  <w:style w:type="paragraph" w:customStyle="1" w:styleId="TOCRegular">
    <w:name w:val="TOC Regular"/>
    <w:basedOn w:val="Normal"/>
    <w:rsid w:val="009E3154"/>
    <w:pPr>
      <w:tabs>
        <w:tab w:val="right" w:leader="dot" w:pos="6480"/>
      </w:tabs>
      <w:spacing w:before="120" w:line="240" w:lineRule="exact"/>
      <w:ind w:left="360" w:right="1541" w:hanging="360"/>
    </w:pPr>
    <w:rPr>
      <w:kern w:val="0"/>
      <w:sz w:val="20"/>
      <w:szCs w:val="20"/>
      <w:lang w:bidi="ar-SA"/>
    </w:rPr>
  </w:style>
  <w:style w:type="paragraph" w:customStyle="1" w:styleId="StyleHeading4Level2-aLevel2-a1Level2-a2Level2-a11">
    <w:name w:val="Style Heading 4Level 2 - aLevel 2 - a1Level 2 - a2Level 2 - a11..."/>
    <w:basedOn w:val="Heading4"/>
    <w:rsid w:val="009E3154"/>
    <w:pPr>
      <w:keepNext w:val="0"/>
      <w:keepLines w:val="0"/>
      <w:spacing w:before="140" w:line="240" w:lineRule="exact"/>
      <w:jc w:val="both"/>
    </w:pPr>
    <w:rPr>
      <w:b/>
      <w:iCs/>
      <w:smallCaps w:val="0"/>
      <w:spacing w:val="0"/>
      <w:kern w:val="8"/>
      <w:sz w:val="20"/>
      <w:szCs w:val="20"/>
      <w:lang w:bidi="ar-SA"/>
    </w:rPr>
  </w:style>
  <w:style w:type="paragraph" w:customStyle="1" w:styleId="bulleted3rdlevel">
    <w:name w:val="bulleted 3rd level"/>
    <w:basedOn w:val="Normal"/>
    <w:rsid w:val="009E3154"/>
    <w:pPr>
      <w:numPr>
        <w:ilvl w:val="1"/>
        <w:numId w:val="37"/>
      </w:numPr>
      <w:spacing w:before="120" w:line="240" w:lineRule="exact"/>
      <w:ind w:right="360"/>
    </w:pPr>
    <w:rPr>
      <w:rFonts w:eastAsia="Batang"/>
      <w:kern w:val="28"/>
      <w:sz w:val="20"/>
      <w:szCs w:val="20"/>
      <w:lang w:bidi="ar-SA"/>
    </w:rPr>
  </w:style>
  <w:style w:type="paragraph" w:customStyle="1" w:styleId="NumberedParagraph-BulletelistLeft0Firstline00">
    <w:name w:val="Numbered Paragraph - Bullete list + Left:  0&quot; First line:  0&quot;..."/>
    <w:basedOn w:val="NumberedParagraph-BulletelistLeft0Firstline0"/>
    <w:rsid w:val="009E3154"/>
    <w:pPr>
      <w:numPr>
        <w:numId w:val="0"/>
      </w:numPr>
    </w:pPr>
    <w:rPr>
      <w:b/>
      <w:bCs/>
    </w:rPr>
  </w:style>
  <w:style w:type="paragraph" w:customStyle="1" w:styleId="iaps1006bulletstyle2left">
    <w:name w:val="iaps 1006 bullet style 2 left"/>
    <w:basedOn w:val="Normal"/>
    <w:rsid w:val="009E3154"/>
    <w:pPr>
      <w:tabs>
        <w:tab w:val="left" w:pos="540"/>
        <w:tab w:val="left" w:pos="1267"/>
      </w:tabs>
      <w:spacing w:before="120" w:line="240" w:lineRule="exact"/>
      <w:ind w:right="360"/>
    </w:pPr>
    <w:rPr>
      <w:kern w:val="0"/>
      <w:sz w:val="20"/>
      <w:szCs w:val="20"/>
      <w:lang w:bidi="ar-SA"/>
    </w:rPr>
  </w:style>
  <w:style w:type="paragraph" w:customStyle="1" w:styleId="StyleAppendNormalLeftLeft0Firstline0">
    <w:name w:val="Style Append Normal + Left Left:  0&quot; First line:  0&quot;"/>
    <w:basedOn w:val="Normal"/>
    <w:rsid w:val="009E3154"/>
    <w:pPr>
      <w:overflowPunct w:val="0"/>
      <w:autoSpaceDE w:val="0"/>
      <w:autoSpaceDN w:val="0"/>
      <w:adjustRightInd w:val="0"/>
      <w:spacing w:before="120" w:after="240" w:line="240" w:lineRule="exact"/>
      <w:jc w:val="left"/>
      <w:textAlignment w:val="baseline"/>
    </w:pPr>
    <w:rPr>
      <w:sz w:val="20"/>
      <w:szCs w:val="20"/>
      <w:lang w:bidi="ar-SA"/>
    </w:rPr>
  </w:style>
  <w:style w:type="paragraph" w:customStyle="1" w:styleId="TOCHeadline">
    <w:name w:val="TOC Headline"/>
    <w:basedOn w:val="Heading3"/>
    <w:rsid w:val="009E3154"/>
    <w:pPr>
      <w:keepNext w:val="0"/>
      <w:keepLines w:val="0"/>
      <w:framePr w:wrap="around" w:vAnchor="text" w:hAnchor="text" w:y="1"/>
      <w:spacing w:before="180" w:line="240" w:lineRule="exact"/>
      <w:jc w:val="center"/>
    </w:pPr>
    <w:rPr>
      <w:caps/>
      <w:color w:val="000000"/>
      <w:kern w:val="0"/>
      <w:szCs w:val="20"/>
      <w:lang w:bidi="ar-SA"/>
    </w:rPr>
  </w:style>
  <w:style w:type="paragraph" w:customStyle="1" w:styleId="bullet3undernumparunderlet">
    <w:name w:val="bullet 3 under num par under let"/>
    <w:basedOn w:val="Normal"/>
    <w:rsid w:val="009E3154"/>
    <w:pPr>
      <w:spacing w:before="120" w:after="120" w:line="220" w:lineRule="exact"/>
      <w:ind w:left="1224" w:hanging="216"/>
    </w:pPr>
    <w:rPr>
      <w:kern w:val="0"/>
      <w:sz w:val="20"/>
      <w:szCs w:val="20"/>
      <w:lang w:bidi="ar-SA"/>
    </w:rPr>
  </w:style>
  <w:style w:type="paragraph" w:customStyle="1" w:styleId="bullet3undernumparunderletAfter0pt">
    <w:name w:val="bullet 3 under num par under let + After:  0 pt"/>
    <w:basedOn w:val="bullet3undernumparunderlet"/>
    <w:rsid w:val="009E3154"/>
    <w:pPr>
      <w:spacing w:after="0"/>
      <w:ind w:left="1685" w:hanging="360"/>
    </w:pPr>
  </w:style>
  <w:style w:type="paragraph" w:customStyle="1" w:styleId="iaps1006bulletleftBefore3pt">
    <w:name w:val="iaps 1006 bullet left + Before:  3 pt"/>
    <w:basedOn w:val="Normal"/>
    <w:rsid w:val="009E3154"/>
    <w:pPr>
      <w:keepNext/>
      <w:keepLines/>
      <w:tabs>
        <w:tab w:val="left" w:pos="900"/>
      </w:tabs>
      <w:spacing w:before="60" w:line="240" w:lineRule="atLeast"/>
      <w:ind w:right="360"/>
    </w:pPr>
    <w:rPr>
      <w:kern w:val="0"/>
      <w:sz w:val="20"/>
      <w:szCs w:val="20"/>
      <w:lang w:bidi="ar-SA"/>
    </w:rPr>
  </w:style>
  <w:style w:type="paragraph" w:customStyle="1" w:styleId="iaps1006bulletStyle2LeftRight0131">
    <w:name w:val="iaps 1006 bullet Style2 + Left Right:  0.13&quot;1"/>
    <w:basedOn w:val="Normal"/>
    <w:rsid w:val="009E3154"/>
    <w:pPr>
      <w:tabs>
        <w:tab w:val="left" w:pos="425"/>
        <w:tab w:val="left" w:pos="1267"/>
      </w:tabs>
      <w:spacing w:before="120" w:line="240" w:lineRule="exact"/>
      <w:ind w:right="187"/>
      <w:jc w:val="left"/>
    </w:pPr>
    <w:rPr>
      <w:kern w:val="0"/>
      <w:sz w:val="20"/>
      <w:szCs w:val="20"/>
      <w:lang w:bidi="ar-SA"/>
    </w:rPr>
  </w:style>
  <w:style w:type="paragraph" w:customStyle="1" w:styleId="DashUnderBulletLev2">
    <w:name w:val="Dash Under Bullet Lev 2"/>
    <w:basedOn w:val="Normal"/>
    <w:rsid w:val="009E3154"/>
    <w:pPr>
      <w:spacing w:before="120" w:line="240" w:lineRule="exact"/>
    </w:pPr>
    <w:rPr>
      <w:kern w:val="0"/>
      <w:sz w:val="20"/>
      <w:szCs w:val="20"/>
      <w:lang w:bidi="ar-SA"/>
    </w:rPr>
  </w:style>
  <w:style w:type="paragraph" w:customStyle="1" w:styleId="Appendix0">
    <w:name w:val="Appendix +"/>
    <w:basedOn w:val="Appendix"/>
    <w:rsid w:val="009E3154"/>
    <w:pPr>
      <w:spacing w:after="400"/>
    </w:pPr>
    <w:rPr>
      <w:bCs w:val="0"/>
    </w:rPr>
  </w:style>
  <w:style w:type="paragraph" w:customStyle="1" w:styleId="bulleteddefinitionLeft">
    <w:name w:val="bulleted definition + Left"/>
    <w:basedOn w:val="Normal"/>
    <w:rsid w:val="009E3154"/>
    <w:pPr>
      <w:spacing w:before="120" w:line="240" w:lineRule="exact"/>
    </w:pPr>
    <w:rPr>
      <w:sz w:val="20"/>
      <w:szCs w:val="20"/>
      <w:lang w:bidi="ar-SA"/>
    </w:rPr>
  </w:style>
  <w:style w:type="paragraph" w:customStyle="1" w:styleId="TOCBody35">
    <w:name w:val="TOC Body +.35"/>
    <w:basedOn w:val="Normal"/>
    <w:rsid w:val="009E3154"/>
    <w:pPr>
      <w:tabs>
        <w:tab w:val="left" w:pos="504"/>
        <w:tab w:val="right" w:leader="dot" w:pos="5760"/>
        <w:tab w:val="right" w:pos="6480"/>
      </w:tabs>
      <w:spacing w:before="120" w:line="240" w:lineRule="exact"/>
      <w:ind w:right="720"/>
      <w:jc w:val="left"/>
    </w:pPr>
    <w:rPr>
      <w:kern w:val="0"/>
      <w:sz w:val="20"/>
      <w:szCs w:val="20"/>
      <w:lang w:bidi="ar-SA"/>
    </w:rPr>
  </w:style>
  <w:style w:type="paragraph" w:customStyle="1" w:styleId="TOCBody350">
    <w:name w:val="TOC Body + .35"/>
    <w:basedOn w:val="TOCBody"/>
    <w:rsid w:val="009E3154"/>
    <w:pPr>
      <w:tabs>
        <w:tab w:val="clear" w:pos="360"/>
        <w:tab w:val="left" w:pos="504"/>
      </w:tabs>
      <w:spacing w:line="240" w:lineRule="exact"/>
    </w:pPr>
    <w:rPr>
      <w:sz w:val="20"/>
    </w:rPr>
  </w:style>
  <w:style w:type="paragraph" w:customStyle="1" w:styleId="Left05">
    <w:name w:val="Left:  0.5&quot;"/>
    <w:basedOn w:val="Normal"/>
    <w:rsid w:val="009E3154"/>
    <w:pPr>
      <w:spacing w:before="120" w:line="240" w:lineRule="exact"/>
      <w:ind w:left="720" w:right="360"/>
    </w:pPr>
    <w:rPr>
      <w:kern w:val="0"/>
      <w:sz w:val="20"/>
      <w:szCs w:val="20"/>
      <w:lang w:bidi="ar-SA"/>
    </w:rPr>
  </w:style>
  <w:style w:type="character" w:customStyle="1" w:styleId="BulletedListChar">
    <w:name w:val="Bulleted List Char"/>
    <w:link w:val="BulletedList"/>
    <w:rsid w:val="009E3154"/>
    <w:rPr>
      <w:kern w:val="8"/>
      <w:lang w:bidi="he-IL"/>
    </w:rPr>
  </w:style>
  <w:style w:type="character" w:customStyle="1" w:styleId="BulletedListundernumparaChar">
    <w:name w:val="Bulleted List under num para Char"/>
    <w:link w:val="BulletedListundernumpara"/>
    <w:rsid w:val="009E3154"/>
    <w:rPr>
      <w:kern w:val="12"/>
      <w:lang w:bidi="he-IL"/>
    </w:rPr>
  </w:style>
  <w:style w:type="paragraph" w:customStyle="1" w:styleId="Heading30">
    <w:name w:val="Heading3"/>
    <w:aliases w:val="No space before"/>
    <w:basedOn w:val="Heading3"/>
    <w:rsid w:val="009E3154"/>
    <w:pPr>
      <w:keepNext w:val="0"/>
      <w:keepLines w:val="0"/>
      <w:spacing w:before="0" w:line="240" w:lineRule="exact"/>
      <w:ind w:right="360"/>
      <w:jc w:val="both"/>
    </w:pPr>
    <w:rPr>
      <w:rFonts w:cs="Arial"/>
      <w:kern w:val="0"/>
      <w:sz w:val="20"/>
      <w:szCs w:val="20"/>
      <w:lang w:bidi="ar-SA"/>
    </w:rPr>
  </w:style>
  <w:style w:type="paragraph" w:customStyle="1" w:styleId="Definition2columntable">
    <w:name w:val="Definition 2 column table"/>
    <w:basedOn w:val="definition"/>
    <w:rsid w:val="009E3154"/>
    <w:pPr>
      <w:spacing w:before="120" w:line="240" w:lineRule="exact"/>
      <w:ind w:left="0" w:firstLine="0"/>
    </w:pPr>
    <w:rPr>
      <w:sz w:val="20"/>
      <w:szCs w:val="20"/>
      <w:lang w:bidi="ar-SA"/>
    </w:rPr>
  </w:style>
  <w:style w:type="paragraph" w:customStyle="1" w:styleId="BulletedListRight025">
    <w:name w:val="Bulleted List + Right:  0.25&quot;"/>
    <w:basedOn w:val="BulletedList"/>
    <w:rsid w:val="009E3154"/>
    <w:pPr>
      <w:numPr>
        <w:numId w:val="0"/>
      </w:numPr>
      <w:tabs>
        <w:tab w:val="num" w:pos="643"/>
      </w:tabs>
      <w:ind w:left="643" w:hanging="360"/>
    </w:pPr>
    <w:rPr>
      <w:kern w:val="0"/>
      <w:lang w:bidi="ar-SA"/>
    </w:rPr>
  </w:style>
  <w:style w:type="paragraph" w:customStyle="1" w:styleId="StyleindenteddefinitionLeft">
    <w:name w:val="Style indented definition + Left"/>
    <w:basedOn w:val="indenteddefinition"/>
    <w:rsid w:val="009E3154"/>
  </w:style>
  <w:style w:type="paragraph" w:customStyle="1" w:styleId="LetterUnderDefinition">
    <w:name w:val="Letter Under Definition"/>
    <w:basedOn w:val="Definition2columntable"/>
    <w:rsid w:val="009E3154"/>
    <w:pPr>
      <w:numPr>
        <w:numId w:val="55"/>
      </w:numPr>
      <w:tabs>
        <w:tab w:val="clear" w:pos="2520"/>
        <w:tab w:val="left" w:pos="504"/>
      </w:tabs>
    </w:pPr>
  </w:style>
  <w:style w:type="paragraph" w:customStyle="1" w:styleId="DashUnderBulletLev2NoBullet">
    <w:name w:val="Dash Under Bullet Lev 2 No Bullet"/>
    <w:basedOn w:val="DashUnderBulletLev2"/>
    <w:rsid w:val="009E3154"/>
    <w:pPr>
      <w:ind w:left="360"/>
    </w:pPr>
  </w:style>
  <w:style w:type="paragraph" w:customStyle="1" w:styleId="Heading4Nospacebefore">
    <w:name w:val="Heading4 No space before"/>
    <w:basedOn w:val="Heading4"/>
    <w:rsid w:val="009E3154"/>
    <w:pPr>
      <w:keepLines w:val="0"/>
      <w:spacing w:before="0" w:line="240" w:lineRule="exact"/>
      <w:jc w:val="both"/>
    </w:pPr>
    <w:rPr>
      <w:bCs/>
      <w:i/>
      <w:smallCaps w:val="0"/>
      <w:spacing w:val="0"/>
      <w:sz w:val="20"/>
      <w:szCs w:val="28"/>
      <w:lang w:bidi="ar-SA"/>
    </w:rPr>
  </w:style>
  <w:style w:type="paragraph" w:customStyle="1" w:styleId="DashUnderBulLev2NoBullet">
    <w:name w:val="Dash Under Bul Lev2 No Bullet"/>
    <w:basedOn w:val="DashUnderBulletLev2"/>
    <w:rsid w:val="009E3154"/>
  </w:style>
  <w:style w:type="paragraph" w:customStyle="1" w:styleId="DefinitionBulletL3">
    <w:name w:val="Definition Bullet L3"/>
    <w:basedOn w:val="Normal"/>
    <w:rsid w:val="009E3154"/>
    <w:pPr>
      <w:spacing w:before="120" w:line="240" w:lineRule="exact"/>
    </w:pPr>
    <w:rPr>
      <w:sz w:val="20"/>
      <w:szCs w:val="20"/>
      <w:lang w:bidi="ar-SA"/>
    </w:rPr>
  </w:style>
  <w:style w:type="paragraph" w:customStyle="1" w:styleId="DefinitionBulletL3Underdash">
    <w:name w:val="Definition Bullet L3 Under dash"/>
    <w:basedOn w:val="Normal"/>
    <w:rsid w:val="009E3154"/>
    <w:pPr>
      <w:spacing w:before="120" w:line="240" w:lineRule="exact"/>
    </w:pPr>
    <w:rPr>
      <w:sz w:val="20"/>
      <w:szCs w:val="20"/>
      <w:lang w:bidi="ar-SA"/>
    </w:rPr>
  </w:style>
  <w:style w:type="paragraph" w:customStyle="1" w:styleId="NumberedparNoNumber">
    <w:name w:val="Numbered par No Number"/>
    <w:basedOn w:val="NumberedParagraph-BulletelistLeft0Firstline0"/>
    <w:rsid w:val="009E3154"/>
    <w:pPr>
      <w:numPr>
        <w:numId w:val="0"/>
      </w:numPr>
      <w:ind w:left="720"/>
    </w:pPr>
  </w:style>
  <w:style w:type="paragraph" w:customStyle="1" w:styleId="BulletedlistundernumparNoBullet">
    <w:name w:val="Bulleted list under num par No Bullet"/>
    <w:basedOn w:val="BulletedListundernumpara"/>
    <w:rsid w:val="009E3154"/>
    <w:pPr>
      <w:numPr>
        <w:numId w:val="0"/>
      </w:numPr>
      <w:tabs>
        <w:tab w:val="left" w:pos="1267"/>
      </w:tabs>
      <w:ind w:left="1080"/>
    </w:pPr>
    <w:rPr>
      <w:kern w:val="0"/>
      <w:lang w:bidi="ar-SA"/>
    </w:rPr>
  </w:style>
  <w:style w:type="paragraph" w:customStyle="1" w:styleId="BulletedListHyphenunderbulletL3">
    <w:name w:val="Bulleted List Hyphen under bullet L3"/>
    <w:basedOn w:val="hyphenLev4"/>
    <w:rsid w:val="009E3154"/>
    <w:pPr>
      <w:numPr>
        <w:numId w:val="0"/>
      </w:numPr>
    </w:pPr>
  </w:style>
  <w:style w:type="paragraph" w:customStyle="1" w:styleId="LetteredListItalic1">
    <w:name w:val="Lettered List + Italic1"/>
    <w:basedOn w:val="Normal"/>
    <w:rsid w:val="009E3154"/>
    <w:pPr>
      <w:tabs>
        <w:tab w:val="left" w:pos="1080"/>
        <w:tab w:val="left" w:pos="1267"/>
      </w:tabs>
      <w:spacing w:before="120" w:line="240" w:lineRule="exact"/>
    </w:pPr>
    <w:rPr>
      <w:i/>
      <w:iCs/>
      <w:kern w:val="0"/>
      <w:sz w:val="20"/>
      <w:szCs w:val="20"/>
      <w:lang w:bidi="ar-SA"/>
    </w:rPr>
  </w:style>
  <w:style w:type="paragraph" w:customStyle="1" w:styleId="StyleBulletedListundernumparaItalicNotItalic">
    <w:name w:val="Style Bulleted List under num para + Italic + Not Italic"/>
    <w:basedOn w:val="Normal"/>
    <w:rsid w:val="009E3154"/>
    <w:pPr>
      <w:spacing w:before="120" w:line="240" w:lineRule="exact"/>
    </w:pPr>
    <w:rPr>
      <w:kern w:val="0"/>
      <w:sz w:val="20"/>
      <w:szCs w:val="20"/>
      <w:lang w:bidi="ar-SA"/>
    </w:rPr>
  </w:style>
  <w:style w:type="paragraph" w:customStyle="1" w:styleId="DashUnderBulletUnderNumpar">
    <w:name w:val="Dash Under Bullet Under Num par"/>
    <w:basedOn w:val="hyphenLev4"/>
    <w:rsid w:val="009E3154"/>
    <w:pPr>
      <w:numPr>
        <w:numId w:val="50"/>
      </w:numPr>
      <w:tabs>
        <w:tab w:val="left" w:pos="1440"/>
      </w:tabs>
      <w:ind w:hanging="360"/>
    </w:pPr>
  </w:style>
  <w:style w:type="paragraph" w:customStyle="1" w:styleId="DefinitionLetterUnderDefinition">
    <w:name w:val="Definition Letter Under Definition"/>
    <w:basedOn w:val="Definition2columntable"/>
    <w:rsid w:val="009E3154"/>
    <w:pPr>
      <w:numPr>
        <w:numId w:val="52"/>
      </w:numPr>
      <w:tabs>
        <w:tab w:val="clear" w:pos="2520"/>
        <w:tab w:val="left" w:pos="504"/>
      </w:tabs>
    </w:pPr>
  </w:style>
  <w:style w:type="paragraph" w:customStyle="1" w:styleId="DefinitionBulletUnderLetterL2">
    <w:name w:val="Definition Bullet Under Letter L2"/>
    <w:basedOn w:val="Normal"/>
    <w:rsid w:val="009E3154"/>
    <w:pPr>
      <w:numPr>
        <w:numId w:val="54"/>
      </w:numPr>
      <w:tabs>
        <w:tab w:val="left" w:pos="864"/>
      </w:tabs>
      <w:spacing w:before="120" w:line="240" w:lineRule="exact"/>
      <w:ind w:left="864"/>
    </w:pPr>
    <w:rPr>
      <w:sz w:val="20"/>
      <w:szCs w:val="20"/>
      <w:lang w:bidi="ar-SA"/>
    </w:rPr>
  </w:style>
  <w:style w:type="paragraph" w:customStyle="1" w:styleId="TOCBodyAllCaps">
    <w:name w:val="TOC Body All Caps"/>
    <w:basedOn w:val="TOCBody"/>
    <w:rsid w:val="009E3154"/>
    <w:pPr>
      <w:spacing w:line="240" w:lineRule="exact"/>
    </w:pPr>
    <w:rPr>
      <w:smallCaps/>
      <w:sz w:val="20"/>
    </w:rPr>
  </w:style>
  <w:style w:type="paragraph" w:customStyle="1" w:styleId="TOCBodySmallCaps">
    <w:name w:val="TOC Body Small Caps"/>
    <w:basedOn w:val="TOCBody"/>
    <w:rsid w:val="009E3154"/>
    <w:pPr>
      <w:spacing w:line="240" w:lineRule="exact"/>
    </w:pPr>
    <w:rPr>
      <w:smallCaps/>
      <w:sz w:val="20"/>
    </w:rPr>
  </w:style>
  <w:style w:type="paragraph" w:customStyle="1" w:styleId="Heading50">
    <w:name w:val="Heading5"/>
    <w:aliases w:val="No Space before"/>
    <w:basedOn w:val="Heading5"/>
    <w:rsid w:val="009E3154"/>
    <w:pPr>
      <w:keepLines w:val="0"/>
      <w:spacing w:before="0" w:line="240" w:lineRule="exact"/>
    </w:pPr>
    <w:rPr>
      <w:kern w:val="0"/>
      <w:sz w:val="20"/>
      <w:szCs w:val="26"/>
      <w:lang w:bidi="ar-SA"/>
    </w:rPr>
  </w:style>
  <w:style w:type="paragraph" w:customStyle="1" w:styleId="TOCBodyAppendix1">
    <w:name w:val="TOC Body Appendix1"/>
    <w:basedOn w:val="TOCBody"/>
    <w:rsid w:val="009E3154"/>
    <w:pPr>
      <w:tabs>
        <w:tab w:val="clear" w:pos="907"/>
        <w:tab w:val="left" w:pos="1037"/>
      </w:tabs>
      <w:spacing w:line="240" w:lineRule="exact"/>
    </w:pPr>
    <w:rPr>
      <w:sz w:val="20"/>
    </w:rPr>
  </w:style>
  <w:style w:type="paragraph" w:customStyle="1" w:styleId="LetteredlistUnderBulletUnderNumPar">
    <w:name w:val="Lettered list Under Bullet Under Num Par"/>
    <w:basedOn w:val="Normal"/>
    <w:rsid w:val="009E3154"/>
    <w:pPr>
      <w:numPr>
        <w:numId w:val="56"/>
      </w:numPr>
      <w:spacing w:before="120" w:line="240" w:lineRule="exact"/>
    </w:pPr>
    <w:rPr>
      <w:kern w:val="0"/>
      <w:sz w:val="20"/>
      <w:szCs w:val="20"/>
      <w:lang w:bidi="ar-SA"/>
    </w:rPr>
  </w:style>
  <w:style w:type="paragraph" w:customStyle="1" w:styleId="BulletedListunderletterunderNumPar">
    <w:name w:val="Bulleted List under letter under Num Par"/>
    <w:basedOn w:val="Normal"/>
    <w:rsid w:val="009E3154"/>
    <w:pPr>
      <w:numPr>
        <w:numId w:val="57"/>
      </w:numPr>
      <w:tabs>
        <w:tab w:val="left" w:pos="1685"/>
      </w:tabs>
      <w:spacing w:before="120" w:line="240" w:lineRule="exact"/>
    </w:pPr>
    <w:rPr>
      <w:kern w:val="0"/>
      <w:sz w:val="20"/>
      <w:szCs w:val="20"/>
      <w:lang w:bidi="ar-SA"/>
    </w:rPr>
  </w:style>
  <w:style w:type="paragraph" w:customStyle="1" w:styleId="LetteredListunderAppendixL1">
    <w:name w:val="Lettered List under Appendix L1"/>
    <w:basedOn w:val="Normal"/>
    <w:rsid w:val="009E3154"/>
    <w:pPr>
      <w:numPr>
        <w:numId w:val="58"/>
      </w:numPr>
      <w:tabs>
        <w:tab w:val="left" w:pos="504"/>
      </w:tabs>
      <w:spacing w:before="120" w:line="240" w:lineRule="exact"/>
    </w:pPr>
    <w:rPr>
      <w:kern w:val="0"/>
      <w:sz w:val="20"/>
      <w:szCs w:val="20"/>
      <w:lang w:bidi="ar-SA"/>
    </w:rPr>
  </w:style>
  <w:style w:type="paragraph" w:customStyle="1" w:styleId="Heading43">
    <w:name w:val="Heading 4/3"/>
    <w:basedOn w:val="Heading4"/>
    <w:rsid w:val="009E3154"/>
    <w:pPr>
      <w:keepLines w:val="0"/>
      <w:spacing w:before="120" w:line="240" w:lineRule="exact"/>
      <w:jc w:val="both"/>
    </w:pPr>
    <w:rPr>
      <w:bCs/>
      <w:i/>
      <w:smallCaps w:val="0"/>
      <w:spacing w:val="0"/>
      <w:sz w:val="20"/>
      <w:szCs w:val="28"/>
      <w:lang w:bidi="ar-SA"/>
    </w:rPr>
  </w:style>
  <w:style w:type="paragraph" w:customStyle="1" w:styleId="Heading53">
    <w:name w:val="Heading 5/3"/>
    <w:basedOn w:val="Heading5"/>
    <w:rsid w:val="009E3154"/>
    <w:pPr>
      <w:keepLines w:val="0"/>
      <w:spacing w:line="240" w:lineRule="exact"/>
    </w:pPr>
    <w:rPr>
      <w:bCs/>
      <w:iCs/>
      <w:kern w:val="0"/>
      <w:sz w:val="20"/>
      <w:szCs w:val="26"/>
      <w:lang w:bidi="ar-SA"/>
    </w:rPr>
  </w:style>
  <w:style w:type="paragraph" w:customStyle="1" w:styleId="Heading54">
    <w:name w:val="Heading 5/4"/>
    <w:basedOn w:val="Heading5"/>
    <w:rsid w:val="009E3154"/>
    <w:pPr>
      <w:keepLines w:val="0"/>
      <w:spacing w:line="240" w:lineRule="exact"/>
    </w:pPr>
    <w:rPr>
      <w:bCs/>
      <w:iCs/>
      <w:kern w:val="0"/>
      <w:sz w:val="20"/>
      <w:szCs w:val="26"/>
      <w:lang w:bidi="ar-SA"/>
    </w:rPr>
  </w:style>
  <w:style w:type="paragraph" w:customStyle="1" w:styleId="StyleL1NumParNoNumLeft05">
    <w:name w:val="Style L1NumParNoNum + Left:  0.5&quot;"/>
    <w:basedOn w:val="Normal"/>
    <w:rsid w:val="009E3154"/>
    <w:pPr>
      <w:spacing w:before="180" w:line="240" w:lineRule="exact"/>
      <w:ind w:left="720"/>
    </w:pPr>
    <w:rPr>
      <w:kern w:val="0"/>
      <w:sz w:val="20"/>
      <w:szCs w:val="20"/>
      <w:lang w:bidi="ar-SA"/>
    </w:rPr>
  </w:style>
  <w:style w:type="paragraph" w:customStyle="1" w:styleId="LINUmParTitile">
    <w:name w:val="LI NUm Par Titile"/>
    <w:basedOn w:val="StyleL1NumParNoNumLeft05"/>
    <w:rsid w:val="009E3154"/>
  </w:style>
  <w:style w:type="paragraph" w:customStyle="1" w:styleId="L1NumParNoNumLeft05">
    <w:name w:val="L1NumParNoNum + Left:  0.5&quot;"/>
    <w:basedOn w:val="Normal"/>
    <w:rsid w:val="009E3154"/>
    <w:pPr>
      <w:spacing w:before="120" w:line="240" w:lineRule="exact"/>
      <w:ind w:left="720"/>
    </w:pPr>
    <w:rPr>
      <w:kern w:val="0"/>
      <w:sz w:val="20"/>
      <w:szCs w:val="20"/>
      <w:lang w:bidi="ar-SA"/>
    </w:rPr>
  </w:style>
  <w:style w:type="paragraph" w:customStyle="1" w:styleId="L1NumParNoNumTitile">
    <w:name w:val="L1 NumPar No Num Titile"/>
    <w:basedOn w:val="L1NumParNoNumLeft05"/>
    <w:rsid w:val="009E3154"/>
  </w:style>
  <w:style w:type="paragraph" w:customStyle="1" w:styleId="TitleL1NumParNoNum">
    <w:name w:val="Title L1 NumPar NoNum"/>
    <w:basedOn w:val="L1NumParNoNumLeft05"/>
    <w:rsid w:val="009E3154"/>
    <w:pPr>
      <w:spacing w:before="180"/>
    </w:pPr>
  </w:style>
  <w:style w:type="paragraph" w:customStyle="1" w:styleId="StyleItalicLeft05">
    <w:name w:val="Style Italic Left:  0.5&quot;"/>
    <w:basedOn w:val="Normal"/>
    <w:rsid w:val="009E3154"/>
    <w:pPr>
      <w:spacing w:before="180" w:line="240" w:lineRule="exact"/>
      <w:ind w:left="720"/>
    </w:pPr>
    <w:rPr>
      <w:i/>
      <w:iCs/>
      <w:kern w:val="0"/>
      <w:sz w:val="20"/>
      <w:szCs w:val="20"/>
      <w:lang w:bidi="ar-SA"/>
    </w:rPr>
  </w:style>
  <w:style w:type="paragraph" w:customStyle="1" w:styleId="Heading32">
    <w:name w:val="Heading 3/2"/>
    <w:basedOn w:val="Heading3"/>
    <w:rsid w:val="009E3154"/>
    <w:pPr>
      <w:keepNext w:val="0"/>
      <w:keepLines w:val="0"/>
      <w:spacing w:before="120" w:line="240" w:lineRule="exact"/>
      <w:ind w:right="360"/>
      <w:jc w:val="both"/>
    </w:pPr>
    <w:rPr>
      <w:rFonts w:cs="Arial"/>
      <w:kern w:val="0"/>
      <w:sz w:val="20"/>
      <w:szCs w:val="20"/>
      <w:lang w:bidi="ar-SA"/>
    </w:rPr>
  </w:style>
  <w:style w:type="paragraph" w:customStyle="1" w:styleId="HollowBullUnderBulletLev2">
    <w:name w:val="Hollow Bull Under Bullet Lev 2"/>
    <w:basedOn w:val="Normal"/>
    <w:rsid w:val="009E3154"/>
    <w:pPr>
      <w:numPr>
        <w:ilvl w:val="1"/>
        <w:numId w:val="51"/>
      </w:numPr>
      <w:spacing w:before="120" w:line="240" w:lineRule="exact"/>
    </w:pPr>
    <w:rPr>
      <w:kern w:val="0"/>
      <w:sz w:val="20"/>
      <w:szCs w:val="20"/>
      <w:lang w:bidi="ar-SA"/>
    </w:rPr>
  </w:style>
  <w:style w:type="paragraph" w:customStyle="1" w:styleId="BulletedListL3Hollow">
    <w:name w:val="Bulleted List L3 Hollow"/>
    <w:rsid w:val="009E3154"/>
    <w:pPr>
      <w:numPr>
        <w:numId w:val="60"/>
      </w:numPr>
      <w:spacing w:before="120" w:line="240" w:lineRule="exact"/>
      <w:ind w:left="1440" w:hanging="360"/>
    </w:pPr>
  </w:style>
  <w:style w:type="paragraph" w:customStyle="1" w:styleId="StyleNumberedparNoNumberItalic">
    <w:name w:val="Style Numbered par No Number + Italic"/>
    <w:basedOn w:val="NumberedparNoNumber"/>
    <w:rsid w:val="009E3154"/>
    <w:rPr>
      <w:i/>
      <w:iCs/>
    </w:rPr>
  </w:style>
  <w:style w:type="paragraph" w:customStyle="1" w:styleId="StyleBefore3ptLinespacingAtleast105pt">
    <w:name w:val="Style Before:  3 pt Line spacing:  At least 10.5 pt"/>
    <w:basedOn w:val="Normal"/>
    <w:rsid w:val="009E3154"/>
    <w:pPr>
      <w:spacing w:before="120" w:line="240" w:lineRule="atLeast"/>
    </w:pPr>
    <w:rPr>
      <w:kern w:val="0"/>
      <w:sz w:val="20"/>
      <w:szCs w:val="20"/>
      <w:lang w:bidi="ar-SA"/>
    </w:rPr>
  </w:style>
  <w:style w:type="paragraph" w:customStyle="1" w:styleId="Iaps1006BulletHollow">
    <w:name w:val="Iaps 1006 Bullet Hollow"/>
    <w:rsid w:val="009E3154"/>
    <w:pPr>
      <w:numPr>
        <w:numId w:val="61"/>
      </w:numPr>
      <w:spacing w:before="120" w:line="240" w:lineRule="exact"/>
      <w:ind w:hanging="360"/>
    </w:pPr>
  </w:style>
  <w:style w:type="paragraph" w:customStyle="1" w:styleId="psindent0">
    <w:name w:val="ps_indent_0"/>
    <w:basedOn w:val="Normal"/>
    <w:rsid w:val="009E315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 w:val="left" w:pos="15840"/>
      </w:tabs>
      <w:spacing w:before="240" w:after="240" w:line="240" w:lineRule="auto"/>
      <w:ind w:left="720"/>
      <w:jc w:val="left"/>
    </w:pPr>
    <w:rPr>
      <w:kern w:val="0"/>
      <w:lang w:bidi="ar-SA"/>
    </w:rPr>
  </w:style>
  <w:style w:type="paragraph" w:customStyle="1" w:styleId="psmainheading">
    <w:name w:val="ps_main_heading"/>
    <w:basedOn w:val="Normal"/>
    <w:rsid w:val="009E315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 w:val="left" w:pos="15840"/>
      </w:tabs>
      <w:spacing w:before="240" w:after="240" w:line="240" w:lineRule="auto"/>
      <w:jc w:val="left"/>
    </w:pPr>
    <w:rPr>
      <w:b/>
      <w:kern w:val="0"/>
      <w:sz w:val="28"/>
      <w:lang w:bidi="ar-SA"/>
    </w:rPr>
  </w:style>
  <w:style w:type="paragraph" w:customStyle="1" w:styleId="pssectionheading">
    <w:name w:val="ps_section_heading"/>
    <w:basedOn w:val="Normal"/>
    <w:rsid w:val="009E3154"/>
    <w:pPr>
      <w:pageBreakBefore/>
      <w:pBdr>
        <w:top w:val="single" w:sz="36" w:space="1" w:color="auto"/>
      </w:pBd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 w:val="left" w:pos="15840"/>
      </w:tabs>
      <w:spacing w:before="240" w:after="360" w:line="240" w:lineRule="auto"/>
      <w:ind w:left="72" w:right="72"/>
      <w:jc w:val="left"/>
    </w:pPr>
    <w:rPr>
      <w:b/>
      <w:kern w:val="0"/>
      <w:sz w:val="36"/>
      <w:lang w:bidi="ar-SA"/>
    </w:rPr>
  </w:style>
  <w:style w:type="paragraph" w:customStyle="1" w:styleId="pssectiontitle">
    <w:name w:val="ps_section_title"/>
    <w:basedOn w:val="Normal"/>
    <w:rsid w:val="009E3154"/>
    <w:pPr>
      <w:pBdr>
        <w:bottom w:val="single" w:sz="12" w:space="1" w:color="auto"/>
      </w:pBd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 w:val="left" w:pos="15840"/>
      </w:tabs>
      <w:spacing w:before="240" w:after="240" w:line="240" w:lineRule="auto"/>
      <w:jc w:val="left"/>
    </w:pPr>
    <w:rPr>
      <w:b/>
      <w:i/>
      <w:kern w:val="0"/>
      <w:sz w:val="32"/>
      <w:lang w:bidi="ar-SA"/>
    </w:rPr>
  </w:style>
  <w:style w:type="paragraph" w:customStyle="1" w:styleId="pssubheading">
    <w:name w:val="ps_sub_heading"/>
    <w:basedOn w:val="Normal"/>
    <w:rsid w:val="009E315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 w:val="left" w:pos="15840"/>
      </w:tabs>
      <w:spacing w:before="240" w:after="240" w:line="240" w:lineRule="auto"/>
      <w:jc w:val="left"/>
    </w:pPr>
    <w:rPr>
      <w:b/>
      <w:kern w:val="0"/>
      <w:lang w:bidi="ar-SA"/>
    </w:rPr>
  </w:style>
  <w:style w:type="paragraph" w:customStyle="1" w:styleId="FootnoteText0">
    <w:name w:val="FootnoteText"/>
    <w:basedOn w:val="Normal"/>
    <w:rsid w:val="009E315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 w:val="left" w:pos="15840"/>
      </w:tabs>
      <w:spacing w:before="240" w:after="240" w:line="240" w:lineRule="auto"/>
      <w:jc w:val="left"/>
    </w:pPr>
    <w:rPr>
      <w:rFonts w:ascii="Times New (W1)" w:hAnsi="Times New (W1)"/>
      <w:kern w:val="0"/>
      <w:sz w:val="20"/>
      <w:lang w:bidi="ar-SA"/>
    </w:rPr>
  </w:style>
  <w:style w:type="paragraph" w:customStyle="1" w:styleId="NumPara1">
    <w:name w:val="NumPara1"/>
    <w:basedOn w:val="Normal"/>
    <w:rsid w:val="009E3154"/>
    <w:pPr>
      <w:spacing w:before="280" w:line="240" w:lineRule="auto"/>
      <w:ind w:left="720" w:hanging="720"/>
    </w:pPr>
    <w:rPr>
      <w:rFonts w:ascii="Times" w:hAnsi="Times"/>
      <w:kern w:val="0"/>
      <w:szCs w:val="20"/>
      <w:lang w:bidi="ar-SA"/>
    </w:rPr>
  </w:style>
  <w:style w:type="character" w:customStyle="1" w:styleId="NumberedParagraph-BulletelistLeft0Firstline0Char">
    <w:name w:val="Numbered Paragraph - Bullete list + Left:  0&quot; First line:  0&quot; Char"/>
    <w:basedOn w:val="DefaultParagraphFont"/>
    <w:link w:val="NumberedParagraph-BulletelistLeft0Firstline0"/>
    <w:rsid w:val="009E3154"/>
  </w:style>
  <w:style w:type="character" w:customStyle="1" w:styleId="Heading2NoSpacebeforeChar">
    <w:name w:val="Heading 2No Space before Char"/>
    <w:link w:val="Heading2NoSpacebefore"/>
    <w:locked/>
    <w:rsid w:val="009E3154"/>
    <w:rPr>
      <w:b/>
      <w:bCs/>
      <w:sz w:val="24"/>
      <w:lang w:val="en-US" w:eastAsia="en-US" w:bidi="ar-SA"/>
    </w:rPr>
  </w:style>
  <w:style w:type="character" w:customStyle="1" w:styleId="CommentTextChar">
    <w:name w:val="Comment Text Char"/>
    <w:link w:val="CommentText"/>
    <w:locked/>
    <w:rsid w:val="009E3154"/>
    <w:rPr>
      <w:kern w:val="8"/>
      <w:lang w:val="en-US" w:eastAsia="en-US" w:bidi="he-IL"/>
    </w:rPr>
  </w:style>
  <w:style w:type="character" w:customStyle="1" w:styleId="CharChar2">
    <w:name w:val="Char Char2"/>
    <w:rsid w:val="009E3154"/>
    <w:rPr>
      <w:smallCaps/>
      <w:spacing w:val="5"/>
      <w:sz w:val="24"/>
      <w:szCs w:val="24"/>
      <w:lang w:bidi="he-IL"/>
    </w:rPr>
  </w:style>
  <w:style w:type="paragraph" w:customStyle="1" w:styleId="numberedparagraph-bulletelistleft0firstline01">
    <w:name w:val="numberedparagraph-bulletelistleft0firstline0"/>
    <w:basedOn w:val="Normal"/>
    <w:rsid w:val="009E3154"/>
    <w:pPr>
      <w:tabs>
        <w:tab w:val="num" w:pos="720"/>
      </w:tabs>
      <w:spacing w:line="240" w:lineRule="auto"/>
      <w:ind w:left="720" w:hanging="360"/>
      <w:jc w:val="left"/>
    </w:pPr>
    <w:rPr>
      <w:kern w:val="0"/>
      <w:lang w:bidi="ar-SA"/>
    </w:rPr>
  </w:style>
  <w:style w:type="paragraph" w:customStyle="1" w:styleId="Default">
    <w:name w:val="Default"/>
    <w:rsid w:val="009E3154"/>
    <w:pPr>
      <w:autoSpaceDE w:val="0"/>
      <w:autoSpaceDN w:val="0"/>
      <w:adjustRightInd w:val="0"/>
    </w:pPr>
    <w:rPr>
      <w:color w:val="000000"/>
      <w:sz w:val="24"/>
      <w:szCs w:val="24"/>
    </w:rPr>
  </w:style>
  <w:style w:type="paragraph" w:customStyle="1" w:styleId="Numberedparagraph3">
    <w:name w:val="Numbered paragraph"/>
    <w:basedOn w:val="Normal"/>
    <w:rsid w:val="009E3154"/>
    <w:pPr>
      <w:tabs>
        <w:tab w:val="right" w:pos="360"/>
        <w:tab w:val="left" w:pos="720"/>
      </w:tabs>
      <w:spacing w:before="120" w:line="240" w:lineRule="exact"/>
      <w:ind w:left="720" w:hanging="720"/>
    </w:pPr>
    <w:rPr>
      <w:rFonts w:eastAsia="Calibri"/>
      <w:kern w:val="0"/>
      <w:sz w:val="20"/>
      <w:szCs w:val="20"/>
      <w:lang w:bidi="ar-SA"/>
    </w:rPr>
  </w:style>
  <w:style w:type="character" w:customStyle="1" w:styleId="FootnoteTextChar7">
    <w:name w:val="Footnote Text Char7"/>
    <w:aliases w:val="ARM footnote Text Char1,Footnote Text Char1 Char1,Footnote Text Char2 Char1,Footnote Text Char11 Char1,Footnote Text Char3 Char1,Footnote Text Char4 Char1,Footnote Text Char5 Char1,Footnote Text Char6 Char1,Footnote Text Char12 Char1"/>
    <w:locked/>
    <w:rsid w:val="009E3154"/>
    <w:rPr>
      <w:rFonts w:ascii="Times New Roman" w:hAnsi="Times New Roman" w:cs="Times New Roman"/>
      <w:kern w:val="8"/>
      <w:sz w:val="20"/>
      <w:szCs w:val="20"/>
      <w:lang w:bidi="he-IL"/>
    </w:rPr>
  </w:style>
  <w:style w:type="character" w:customStyle="1" w:styleId="FooterChar">
    <w:name w:val="Footer Char"/>
    <w:link w:val="Footer"/>
    <w:uiPriority w:val="99"/>
    <w:rsid w:val="000F0472"/>
    <w:rPr>
      <w:kern w:val="8"/>
      <w:sz w:val="24"/>
      <w:szCs w:val="24"/>
      <w:lang w:bidi="he-IL"/>
    </w:rPr>
  </w:style>
  <w:style w:type="paragraph" w:customStyle="1" w:styleId="numberedparagraph4">
    <w:name w:val="numberedparagraph"/>
    <w:basedOn w:val="Normal"/>
    <w:rsid w:val="00F5379B"/>
    <w:pPr>
      <w:spacing w:line="240" w:lineRule="auto"/>
      <w:jc w:val="left"/>
    </w:pPr>
    <w:rPr>
      <w:rFonts w:eastAsia="Calibri"/>
      <w:kern w:val="0"/>
      <w:lang w:bidi="ar-SA"/>
    </w:rPr>
  </w:style>
  <w:style w:type="paragraph" w:customStyle="1" w:styleId="Ifac">
    <w:name w:val="Ifac"/>
    <w:basedOn w:val="NumberedParagraphISA400"/>
    <w:link w:val="IfacChar"/>
    <w:qFormat/>
    <w:rsid w:val="007F714B"/>
    <w:pPr>
      <w:tabs>
        <w:tab w:val="clear" w:pos="312"/>
        <w:tab w:val="clear" w:pos="480"/>
        <w:tab w:val="left" w:pos="720"/>
      </w:tabs>
      <w:spacing w:before="120"/>
      <w:ind w:left="691" w:hanging="547"/>
    </w:pPr>
    <w:rPr>
      <w:lang w:val="en-US"/>
    </w:rPr>
  </w:style>
  <w:style w:type="paragraph" w:customStyle="1" w:styleId="IFACNumberedPara">
    <w:name w:val="IFAC Numbered Para"/>
    <w:basedOn w:val="Ifac"/>
    <w:link w:val="IFACNumberedParaChar"/>
    <w:qFormat/>
    <w:rsid w:val="007F714B"/>
  </w:style>
  <w:style w:type="character" w:customStyle="1" w:styleId="NumberedParagraphISA400Char1">
    <w:name w:val="Numbered Paragraph ISA 400 Char1"/>
    <w:link w:val="NumberedParagraphISA400"/>
    <w:rsid w:val="007F714B"/>
    <w:rPr>
      <w:rFonts w:eastAsia="MS Mincho"/>
      <w:kern w:val="8"/>
      <w:sz w:val="24"/>
      <w:szCs w:val="24"/>
      <w:lang w:val="en-GB" w:bidi="he-IL"/>
    </w:rPr>
  </w:style>
  <w:style w:type="character" w:customStyle="1" w:styleId="IfacChar">
    <w:name w:val="Ifac Char"/>
    <w:basedOn w:val="NumberedParagraphISA400Char1"/>
    <w:link w:val="Ifac"/>
    <w:rsid w:val="007F714B"/>
    <w:rPr>
      <w:rFonts w:eastAsia="MS Mincho"/>
      <w:kern w:val="8"/>
      <w:sz w:val="24"/>
      <w:szCs w:val="24"/>
      <w:lang w:val="en-GB" w:bidi="he-IL"/>
    </w:rPr>
  </w:style>
  <w:style w:type="paragraph" w:customStyle="1" w:styleId="IFACIndentedAlpha">
    <w:name w:val="IFAC Indented Alpha"/>
    <w:basedOn w:val="NumberedParagraphISA400"/>
    <w:link w:val="IFACIndentedAlphaChar"/>
    <w:qFormat/>
    <w:rsid w:val="00D41709"/>
    <w:pPr>
      <w:tabs>
        <w:tab w:val="clear" w:pos="312"/>
        <w:tab w:val="clear" w:pos="480"/>
        <w:tab w:val="left" w:pos="9450"/>
      </w:tabs>
      <w:spacing w:before="120"/>
      <w:ind w:left="1238" w:hanging="547"/>
    </w:pPr>
    <w:rPr>
      <w:lang w:val="en-US"/>
    </w:rPr>
  </w:style>
  <w:style w:type="character" w:customStyle="1" w:styleId="IFACNumberedParaChar">
    <w:name w:val="IFAC Numbered Para Char"/>
    <w:basedOn w:val="IfacChar"/>
    <w:link w:val="IFACNumberedPara"/>
    <w:rsid w:val="007F714B"/>
    <w:rPr>
      <w:rFonts w:eastAsia="MS Mincho"/>
      <w:kern w:val="8"/>
      <w:sz w:val="24"/>
      <w:szCs w:val="24"/>
      <w:lang w:val="en-GB" w:bidi="he-IL"/>
    </w:rPr>
  </w:style>
  <w:style w:type="paragraph" w:customStyle="1" w:styleId="IFACHeading4">
    <w:name w:val="IFAC Heading 4"/>
    <w:basedOn w:val="Normal"/>
    <w:link w:val="IFACHeading4Char"/>
    <w:qFormat/>
    <w:rsid w:val="00AF7A6F"/>
    <w:pPr>
      <w:autoSpaceDE w:val="0"/>
      <w:autoSpaceDN w:val="0"/>
      <w:adjustRightInd w:val="0"/>
      <w:spacing w:before="240"/>
      <w:jc w:val="left"/>
      <w:outlineLvl w:val="2"/>
    </w:pPr>
    <w:rPr>
      <w:i/>
      <w:kern w:val="0"/>
      <w:lang w:bidi="ar-SA"/>
    </w:rPr>
  </w:style>
  <w:style w:type="character" w:customStyle="1" w:styleId="IFACIndentedAlphaChar">
    <w:name w:val="IFAC Indented Alpha Char"/>
    <w:basedOn w:val="NumberedParagraphISA400Char1"/>
    <w:link w:val="IFACIndentedAlpha"/>
    <w:rsid w:val="00D41709"/>
    <w:rPr>
      <w:rFonts w:eastAsia="MS Mincho"/>
      <w:kern w:val="8"/>
      <w:sz w:val="24"/>
      <w:szCs w:val="24"/>
      <w:lang w:val="en-GB" w:bidi="he-IL"/>
    </w:rPr>
  </w:style>
  <w:style w:type="paragraph" w:customStyle="1" w:styleId="IFACHeading5">
    <w:name w:val="IFAC Heading 5"/>
    <w:basedOn w:val="NumberedParagraph0"/>
    <w:link w:val="IFACHeading5Char"/>
    <w:qFormat/>
    <w:rsid w:val="00583F3B"/>
    <w:pPr>
      <w:spacing w:before="240"/>
      <w:ind w:left="547" w:hanging="547"/>
    </w:pPr>
    <w:rPr>
      <w:kern w:val="0"/>
      <w:lang w:bidi="ar-SA"/>
    </w:rPr>
  </w:style>
  <w:style w:type="character" w:customStyle="1" w:styleId="IFACHeading4Char">
    <w:name w:val="IFAC Heading 4 Char"/>
    <w:link w:val="IFACHeading4"/>
    <w:rsid w:val="00AF7A6F"/>
    <w:rPr>
      <w:i/>
      <w:sz w:val="24"/>
      <w:szCs w:val="24"/>
    </w:rPr>
  </w:style>
  <w:style w:type="character" w:styleId="Emphasis">
    <w:name w:val="Emphasis"/>
    <w:qFormat/>
    <w:rsid w:val="00487882"/>
    <w:rPr>
      <w:i/>
      <w:iCs/>
    </w:rPr>
  </w:style>
  <w:style w:type="character" w:customStyle="1" w:styleId="IFACHeading5Char">
    <w:name w:val="IFAC Heading 5 Char"/>
    <w:basedOn w:val="NumberedParagraphChar1"/>
    <w:link w:val="IFACHeading5"/>
    <w:rsid w:val="00583F3B"/>
    <w:rPr>
      <w:kern w:val="8"/>
      <w:sz w:val="24"/>
      <w:szCs w:val="24"/>
      <w:lang w:bidi="he-IL"/>
    </w:rPr>
  </w:style>
  <w:style w:type="paragraph" w:customStyle="1" w:styleId="IFACHeading3">
    <w:name w:val="IFAC Heading 3"/>
    <w:basedOn w:val="Heading3"/>
    <w:link w:val="IFACHeading3Char"/>
    <w:qFormat/>
    <w:rsid w:val="00AF7A6F"/>
    <w:pPr>
      <w:spacing w:before="120"/>
    </w:pPr>
  </w:style>
  <w:style w:type="paragraph" w:styleId="ListParagraph">
    <w:name w:val="List Paragraph"/>
    <w:basedOn w:val="Normal"/>
    <w:uiPriority w:val="34"/>
    <w:qFormat/>
    <w:rsid w:val="006B73E3"/>
    <w:pPr>
      <w:spacing w:before="120" w:line="240" w:lineRule="exact"/>
      <w:ind w:left="720"/>
    </w:pPr>
    <w:rPr>
      <w:kern w:val="0"/>
      <w:sz w:val="20"/>
      <w:szCs w:val="20"/>
      <w:lang w:bidi="ar-SA"/>
    </w:rPr>
  </w:style>
  <w:style w:type="character" w:customStyle="1" w:styleId="IFACHeading3Char">
    <w:name w:val="IFAC Heading 3 Char"/>
    <w:basedOn w:val="Heading3Char2"/>
    <w:link w:val="IFACHeading3"/>
    <w:rsid w:val="00AF7A6F"/>
    <w:rPr>
      <w:b/>
      <w:bCs/>
      <w:kern w:val="8"/>
      <w:sz w:val="24"/>
      <w:szCs w:val="24"/>
      <w:lang w:bidi="he-IL"/>
    </w:rPr>
  </w:style>
  <w:style w:type="paragraph" w:customStyle="1" w:styleId="IASBNormal">
    <w:name w:val="IASB Normal"/>
    <w:rsid w:val="005F6FAE"/>
    <w:pPr>
      <w:spacing w:before="100" w:after="100"/>
      <w:jc w:val="both"/>
    </w:pPr>
    <w:rPr>
      <w:sz w:val="19"/>
    </w:rPr>
  </w:style>
  <w:style w:type="paragraph" w:customStyle="1" w:styleId="Bullet1Indented">
    <w:name w:val="Bullet 1 Indented"/>
    <w:basedOn w:val="Normal"/>
    <w:autoRedefine/>
    <w:qFormat/>
    <w:rsid w:val="001F5BC6"/>
    <w:pPr>
      <w:numPr>
        <w:numId w:val="64"/>
      </w:numPr>
      <w:tabs>
        <w:tab w:val="left" w:pos="1260"/>
      </w:tabs>
      <w:spacing w:before="120"/>
      <w:ind w:left="1260" w:hanging="540"/>
    </w:pPr>
    <w:rPr>
      <w:rFonts w:ascii="Arial" w:eastAsia="Calibri" w:hAnsi="Arial"/>
      <w:kern w:val="0"/>
      <w:sz w:val="20"/>
      <w:szCs w:val="22"/>
      <w:lang w:bidi="ar-SA"/>
    </w:rPr>
  </w:style>
  <w:style w:type="paragraph" w:customStyle="1" w:styleId="Bullet2indented">
    <w:name w:val="Bullet 2 indented"/>
    <w:basedOn w:val="Normal"/>
    <w:qFormat/>
    <w:rsid w:val="00047DE8"/>
    <w:pPr>
      <w:numPr>
        <w:numId w:val="65"/>
      </w:numPr>
      <w:tabs>
        <w:tab w:val="left" w:pos="1642"/>
      </w:tabs>
      <w:spacing w:before="120"/>
      <w:jc w:val="left"/>
    </w:pPr>
    <w:rPr>
      <w:rFonts w:ascii="Arial" w:eastAsia="Calibri" w:hAnsi="Arial"/>
      <w:kern w:val="0"/>
      <w:sz w:val="20"/>
      <w:szCs w:val="22"/>
      <w:lang w:bidi="ar-SA"/>
    </w:rPr>
  </w:style>
  <w:style w:type="paragraph" w:customStyle="1" w:styleId="IFACBulletList3">
    <w:name w:val="IFAC BulletList 3"/>
    <w:aliases w:val="bl3"/>
    <w:basedOn w:val="Normal"/>
    <w:autoRedefine/>
    <w:qFormat/>
    <w:rsid w:val="00047DE8"/>
    <w:pPr>
      <w:numPr>
        <w:ilvl w:val="2"/>
        <w:numId w:val="66"/>
      </w:numPr>
      <w:tabs>
        <w:tab w:val="left" w:pos="1642"/>
      </w:tabs>
      <w:spacing w:before="120"/>
    </w:pPr>
    <w:rPr>
      <w:rFonts w:ascii="Arial" w:hAnsi="Arial"/>
      <w:sz w:val="20"/>
    </w:rPr>
  </w:style>
  <w:style w:type="paragraph" w:customStyle="1" w:styleId="Bullet3Indented">
    <w:name w:val="Bullet 3 Indented"/>
    <w:basedOn w:val="IFACBulletList3"/>
    <w:qFormat/>
    <w:rsid w:val="00047DE8"/>
    <w:pPr>
      <w:numPr>
        <w:ilvl w:val="0"/>
        <w:numId w:val="0"/>
      </w:numPr>
      <w:ind w:left="2189" w:hanging="547"/>
    </w:pPr>
  </w:style>
  <w:style w:type="paragraph" w:customStyle="1" w:styleId="IFACBulletList1">
    <w:name w:val="IFAC BulletList 1"/>
    <w:aliases w:val="bl1"/>
    <w:basedOn w:val="Normal"/>
    <w:autoRedefine/>
    <w:qFormat/>
    <w:rsid w:val="00047DE8"/>
    <w:pPr>
      <w:numPr>
        <w:numId w:val="66"/>
      </w:numPr>
      <w:tabs>
        <w:tab w:val="left" w:pos="547"/>
      </w:tabs>
      <w:spacing w:before="120"/>
    </w:pPr>
    <w:rPr>
      <w:rFonts w:ascii="Arial" w:hAnsi="Arial"/>
      <w:sz w:val="20"/>
    </w:rPr>
  </w:style>
  <w:style w:type="paragraph" w:customStyle="1" w:styleId="IFACBulletList2">
    <w:name w:val="IFAC BulletList 2"/>
    <w:aliases w:val="bl2"/>
    <w:basedOn w:val="Normal"/>
    <w:autoRedefine/>
    <w:qFormat/>
    <w:rsid w:val="000E1284"/>
    <w:pPr>
      <w:numPr>
        <w:numId w:val="67"/>
      </w:numPr>
      <w:tabs>
        <w:tab w:val="left" w:pos="1094"/>
      </w:tabs>
      <w:spacing w:before="120"/>
      <w:ind w:left="2361" w:hanging="561"/>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2211495">
      <w:bodyDiv w:val="1"/>
      <w:marLeft w:val="0"/>
      <w:marRight w:val="0"/>
      <w:marTop w:val="0"/>
      <w:marBottom w:val="0"/>
      <w:divBdr>
        <w:top w:val="none" w:sz="0" w:space="0" w:color="auto"/>
        <w:left w:val="none" w:sz="0" w:space="0" w:color="auto"/>
        <w:bottom w:val="none" w:sz="0" w:space="0" w:color="auto"/>
        <w:right w:val="none" w:sz="0" w:space="0" w:color="auto"/>
      </w:divBdr>
    </w:div>
    <w:div w:id="943270047">
      <w:bodyDiv w:val="1"/>
      <w:marLeft w:val="0"/>
      <w:marRight w:val="0"/>
      <w:marTop w:val="0"/>
      <w:marBottom w:val="0"/>
      <w:divBdr>
        <w:top w:val="none" w:sz="0" w:space="0" w:color="auto"/>
        <w:left w:val="none" w:sz="0" w:space="0" w:color="auto"/>
        <w:bottom w:val="none" w:sz="0" w:space="0" w:color="auto"/>
        <w:right w:val="none" w:sz="0" w:space="0" w:color="auto"/>
      </w:divBdr>
    </w:div>
    <w:div w:id="945505715">
      <w:bodyDiv w:val="1"/>
      <w:marLeft w:val="0"/>
      <w:marRight w:val="0"/>
      <w:marTop w:val="0"/>
      <w:marBottom w:val="0"/>
      <w:divBdr>
        <w:top w:val="none" w:sz="0" w:space="0" w:color="auto"/>
        <w:left w:val="none" w:sz="0" w:space="0" w:color="auto"/>
        <w:bottom w:val="none" w:sz="0" w:space="0" w:color="auto"/>
        <w:right w:val="none" w:sz="0" w:space="0" w:color="auto"/>
      </w:divBdr>
    </w:div>
    <w:div w:id="974797470">
      <w:bodyDiv w:val="1"/>
      <w:marLeft w:val="0"/>
      <w:marRight w:val="0"/>
      <w:marTop w:val="0"/>
      <w:marBottom w:val="0"/>
      <w:divBdr>
        <w:top w:val="none" w:sz="0" w:space="0" w:color="auto"/>
        <w:left w:val="none" w:sz="0" w:space="0" w:color="auto"/>
        <w:bottom w:val="none" w:sz="0" w:space="0" w:color="auto"/>
        <w:right w:val="none" w:sz="0" w:space="0" w:color="auto"/>
      </w:divBdr>
    </w:div>
    <w:div w:id="1020280018">
      <w:bodyDiv w:val="1"/>
      <w:marLeft w:val="0"/>
      <w:marRight w:val="0"/>
      <w:marTop w:val="0"/>
      <w:marBottom w:val="0"/>
      <w:divBdr>
        <w:top w:val="none" w:sz="0" w:space="0" w:color="auto"/>
        <w:left w:val="none" w:sz="0" w:space="0" w:color="auto"/>
        <w:bottom w:val="none" w:sz="0" w:space="0" w:color="auto"/>
        <w:right w:val="none" w:sz="0" w:space="0" w:color="auto"/>
      </w:divBdr>
    </w:div>
    <w:div w:id="1020473975">
      <w:bodyDiv w:val="1"/>
      <w:marLeft w:val="0"/>
      <w:marRight w:val="0"/>
      <w:marTop w:val="0"/>
      <w:marBottom w:val="0"/>
      <w:divBdr>
        <w:top w:val="none" w:sz="0" w:space="0" w:color="auto"/>
        <w:left w:val="none" w:sz="0" w:space="0" w:color="auto"/>
        <w:bottom w:val="none" w:sz="0" w:space="0" w:color="auto"/>
        <w:right w:val="none" w:sz="0" w:space="0" w:color="auto"/>
      </w:divBdr>
    </w:div>
    <w:div w:id="1109853300">
      <w:bodyDiv w:val="1"/>
      <w:marLeft w:val="0"/>
      <w:marRight w:val="0"/>
      <w:marTop w:val="0"/>
      <w:marBottom w:val="0"/>
      <w:divBdr>
        <w:top w:val="none" w:sz="0" w:space="0" w:color="auto"/>
        <w:left w:val="none" w:sz="0" w:space="0" w:color="auto"/>
        <w:bottom w:val="none" w:sz="0" w:space="0" w:color="auto"/>
        <w:right w:val="none" w:sz="0" w:space="0" w:color="auto"/>
      </w:divBdr>
    </w:div>
    <w:div w:id="1128203631">
      <w:bodyDiv w:val="1"/>
      <w:marLeft w:val="0"/>
      <w:marRight w:val="0"/>
      <w:marTop w:val="0"/>
      <w:marBottom w:val="0"/>
      <w:divBdr>
        <w:top w:val="none" w:sz="0" w:space="0" w:color="auto"/>
        <w:left w:val="none" w:sz="0" w:space="0" w:color="auto"/>
        <w:bottom w:val="none" w:sz="0" w:space="0" w:color="auto"/>
        <w:right w:val="none" w:sz="0" w:space="0" w:color="auto"/>
      </w:divBdr>
    </w:div>
    <w:div w:id="1500806720">
      <w:bodyDiv w:val="1"/>
      <w:marLeft w:val="0"/>
      <w:marRight w:val="0"/>
      <w:marTop w:val="0"/>
      <w:marBottom w:val="0"/>
      <w:divBdr>
        <w:top w:val="none" w:sz="0" w:space="0" w:color="auto"/>
        <w:left w:val="none" w:sz="0" w:space="0" w:color="auto"/>
        <w:bottom w:val="none" w:sz="0" w:space="0" w:color="auto"/>
        <w:right w:val="none" w:sz="0" w:space="0" w:color="auto"/>
      </w:divBdr>
    </w:div>
    <w:div w:id="1856646798">
      <w:bodyDiv w:val="1"/>
      <w:marLeft w:val="0"/>
      <w:marRight w:val="0"/>
      <w:marTop w:val="0"/>
      <w:marBottom w:val="0"/>
      <w:divBdr>
        <w:top w:val="none" w:sz="0" w:space="0" w:color="auto"/>
        <w:left w:val="none" w:sz="0" w:space="0" w:color="auto"/>
        <w:bottom w:val="none" w:sz="0" w:space="0" w:color="auto"/>
        <w:right w:val="none" w:sz="0" w:space="0" w:color="auto"/>
      </w:divBdr>
    </w:div>
    <w:div w:id="1916620019">
      <w:bodyDiv w:val="1"/>
      <w:marLeft w:val="0"/>
      <w:marRight w:val="0"/>
      <w:marTop w:val="0"/>
      <w:marBottom w:val="0"/>
      <w:divBdr>
        <w:top w:val="none" w:sz="0" w:space="0" w:color="auto"/>
        <w:left w:val="none" w:sz="0" w:space="0" w:color="auto"/>
        <w:bottom w:val="none" w:sz="0" w:space="0" w:color="auto"/>
        <w:right w:val="none" w:sz="0" w:space="0" w:color="auto"/>
      </w:divBdr>
    </w:div>
    <w:div w:id="1941183328">
      <w:bodyDiv w:val="1"/>
      <w:marLeft w:val="0"/>
      <w:marRight w:val="0"/>
      <w:marTop w:val="0"/>
      <w:marBottom w:val="0"/>
      <w:divBdr>
        <w:top w:val="none" w:sz="0" w:space="0" w:color="auto"/>
        <w:left w:val="none" w:sz="0" w:space="0" w:color="auto"/>
        <w:bottom w:val="none" w:sz="0" w:space="0" w:color="auto"/>
        <w:right w:val="none" w:sz="0" w:space="0" w:color="auto"/>
      </w:divBdr>
    </w:div>
    <w:div w:id="1947420214">
      <w:bodyDiv w:val="1"/>
      <w:marLeft w:val="0"/>
      <w:marRight w:val="0"/>
      <w:marTop w:val="0"/>
      <w:marBottom w:val="0"/>
      <w:divBdr>
        <w:top w:val="none" w:sz="0" w:space="0" w:color="auto"/>
        <w:left w:val="none" w:sz="0" w:space="0" w:color="auto"/>
        <w:bottom w:val="none" w:sz="0" w:space="0" w:color="auto"/>
        <w:right w:val="none" w:sz="0" w:space="0" w:color="auto"/>
      </w:divBdr>
    </w:div>
    <w:div w:id="2025281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g"/><Relationship Id="rId14" Type="http://schemas.openxmlformats.org/officeDocument/2006/relationships/header" Target="header3.xml"/></Relationships>
</file>

<file path=word/_rels/footer3.xml.rels><?xml version="1.0" encoding="UTF-8" standalone="yes"?>
<Relationships xmlns="http://schemas.openxmlformats.org/package/2006/relationships"><Relationship Id="rId1" Type="http://schemas.openxmlformats.org/officeDocument/2006/relationships/hyperlink" Target="http://www.ifac.org/auditing-assurance/publications-resources"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www." TargetMode="External"/><Relationship Id="rId1" Type="http://schemas.openxmlformats.org/officeDocument/2006/relationships/hyperlink" Target="http://www."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mmcgriff\Application%20Data\Microsoft\Templates\8X1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FC1D34-FFBB-47A6-902F-F5EE17EB84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8X11</Template>
  <TotalTime>2</TotalTime>
  <Pages>71</Pages>
  <Words>28583</Words>
  <Characters>162925</Characters>
  <Application>Microsoft Office Word</Application>
  <DocSecurity>0</DocSecurity>
  <Lines>1357</Lines>
  <Paragraphs>382</Paragraphs>
  <ScaleCrop>false</ScaleCrop>
  <HeadingPairs>
    <vt:vector size="2" baseType="variant">
      <vt:variant>
        <vt:lpstr>Title</vt:lpstr>
      </vt:variant>
      <vt:variant>
        <vt:i4>1</vt:i4>
      </vt:variant>
    </vt:vector>
  </HeadingPairs>
  <TitlesOfParts>
    <vt:vector size="1" baseType="lpstr">
      <vt:lpstr>IAASB General Template (Portrait)</vt:lpstr>
    </vt:vector>
  </TitlesOfParts>
  <Company>IFAC</Company>
  <LinksUpToDate>false</LinksUpToDate>
  <CharactersWithSpaces>191126</CharactersWithSpaces>
  <SharedDoc>false</SharedDoc>
  <HLinks>
    <vt:vector size="12" baseType="variant">
      <vt:variant>
        <vt:i4>262224</vt:i4>
      </vt:variant>
      <vt:variant>
        <vt:i4>3</vt:i4>
      </vt:variant>
      <vt:variant>
        <vt:i4>0</vt:i4>
      </vt:variant>
      <vt:variant>
        <vt:i4>5</vt:i4>
      </vt:variant>
      <vt:variant>
        <vt:lpwstr>http://www./</vt:lpwstr>
      </vt:variant>
      <vt:variant>
        <vt:lpwstr/>
      </vt:variant>
      <vt:variant>
        <vt:i4>2556019</vt:i4>
      </vt:variant>
      <vt:variant>
        <vt:i4>0</vt:i4>
      </vt:variant>
      <vt:variant>
        <vt:i4>0</vt:i4>
      </vt:variant>
      <vt:variant>
        <vt:i4>5</vt:i4>
      </vt:variant>
      <vt:variant>
        <vt:lpwstr>http://www./</vt:lpwstr>
      </vt:variant>
      <vt:variant>
        <vt:lpwstr>##</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IAASB General Template (Portrait)</dc:title>
  <dc:creator>Ken Siong</dc:creator>
  <cp:lastModifiedBy>Beverley Bahlmann</cp:lastModifiedBy>
  <cp:revision>2</cp:revision>
  <cp:lastPrinted>2012-03-28T20:46:00Z</cp:lastPrinted>
  <dcterms:created xsi:type="dcterms:W3CDTF">2012-04-23T15:03:00Z</dcterms:created>
  <dcterms:modified xsi:type="dcterms:W3CDTF">2012-04-23T15:03:00Z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1163403873</vt:i4>
  </property>
</Properties>
</file>